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C37A8" w14:textId="77777777" w:rsidR="007941BC" w:rsidRPr="00674BAC" w:rsidRDefault="007941BC" w:rsidP="007941BC">
      <w:pPr>
        <w:pStyle w:val="Pis"/>
        <w:jc w:val="right"/>
        <w:rPr>
          <w:rFonts w:ascii="Times New Roman" w:hAnsi="Times New Roman" w:cs="Times New Roman"/>
          <w:sz w:val="24"/>
          <w:szCs w:val="24"/>
        </w:rPr>
      </w:pPr>
      <w:r w:rsidRPr="00F47497">
        <w:rPr>
          <w:rFonts w:ascii="Times New Roman" w:hAnsi="Times New Roman" w:cs="Times New Roman"/>
          <w:sz w:val="24"/>
          <w:szCs w:val="24"/>
        </w:rPr>
        <w:t>Jaanuar 2025</w:t>
      </w:r>
    </w:p>
    <w:p w14:paraId="435FF548" w14:textId="77777777" w:rsidR="007941BC" w:rsidRPr="00674BAC" w:rsidRDefault="007941BC" w:rsidP="007941BC">
      <w:pPr>
        <w:pStyle w:val="SLONormal"/>
        <w:spacing w:before="0" w:after="0"/>
        <w:jc w:val="right"/>
        <w:rPr>
          <w:b/>
          <w:lang w:val="et-EE"/>
        </w:rPr>
      </w:pPr>
    </w:p>
    <w:p w14:paraId="5351AF69" w14:textId="77777777" w:rsidR="007941BC" w:rsidRPr="00674BAC" w:rsidRDefault="007941BC" w:rsidP="007941BC">
      <w:pPr>
        <w:pStyle w:val="SLONormal"/>
        <w:spacing w:before="0" w:after="0"/>
        <w:jc w:val="center"/>
        <w:rPr>
          <w:b/>
          <w:lang w:val="et-EE"/>
        </w:rPr>
      </w:pPr>
      <w:r w:rsidRPr="00674BAC">
        <w:rPr>
          <w:b/>
          <w:lang w:val="et-EE"/>
        </w:rPr>
        <w:t xml:space="preserve">VÄÄRTPABERITURU SEADUSE JA </w:t>
      </w:r>
    </w:p>
    <w:p w14:paraId="7FC32A54" w14:textId="77777777" w:rsidR="007941BC" w:rsidRPr="00674BAC" w:rsidRDefault="007941BC" w:rsidP="007941BC">
      <w:pPr>
        <w:pStyle w:val="SLONormal"/>
        <w:spacing w:before="0" w:after="0"/>
        <w:jc w:val="center"/>
        <w:rPr>
          <w:b/>
          <w:lang w:val="et-EE"/>
        </w:rPr>
      </w:pPr>
      <w:r w:rsidRPr="00674BAC">
        <w:rPr>
          <w:b/>
          <w:lang w:val="et-EE"/>
        </w:rPr>
        <w:t xml:space="preserve"> TEISTE SEADUSTE MUUTMISE SEADUSE EELNÕU SELETUSKIRI</w:t>
      </w:r>
      <w:r>
        <w:rPr>
          <w:b/>
          <w:lang w:val="et-EE"/>
        </w:rPr>
        <w:t xml:space="preserve"> (TULETIS- JA REPOTEHINGUTE REGULATSIOON)</w:t>
      </w:r>
    </w:p>
    <w:p w14:paraId="7D3BDAE3" w14:textId="77777777" w:rsidR="007941BC" w:rsidRDefault="007941BC" w:rsidP="007941BC">
      <w:pPr>
        <w:pStyle w:val="SLONormal"/>
        <w:spacing w:before="0" w:after="0"/>
        <w:jc w:val="center"/>
        <w:rPr>
          <w:rFonts w:eastAsiaTheme="minorHAnsi"/>
          <w:b/>
          <w:bCs/>
          <w:kern w:val="2"/>
          <w:lang w:val="et-EE"/>
          <w14:ligatures w14:val="standardContextual"/>
        </w:rPr>
      </w:pPr>
    </w:p>
    <w:p w14:paraId="7C4938C3" w14:textId="77777777" w:rsidR="007941BC" w:rsidRDefault="007941BC" w:rsidP="007941BC">
      <w:pPr>
        <w:pStyle w:val="SLONormal"/>
        <w:spacing w:before="0" w:after="0"/>
        <w:rPr>
          <w:rFonts w:eastAsiaTheme="minorHAnsi"/>
          <w:b/>
          <w:bCs/>
          <w:kern w:val="2"/>
          <w:lang w:val="et-EE"/>
          <w14:ligatures w14:val="standardContextual"/>
        </w:rPr>
      </w:pPr>
      <w:r>
        <w:rPr>
          <w:rFonts w:eastAsiaTheme="minorHAnsi"/>
          <w:b/>
          <w:bCs/>
          <w:kern w:val="2"/>
          <w:lang w:val="et-EE"/>
          <w14:ligatures w14:val="standardContextual"/>
        </w:rPr>
        <w:t xml:space="preserve">Sisukord </w:t>
      </w:r>
    </w:p>
    <w:p w14:paraId="20138C40" w14:textId="77777777" w:rsidR="007941BC" w:rsidRDefault="007941BC" w:rsidP="007941BC">
      <w:pPr>
        <w:pStyle w:val="SLONormal"/>
        <w:spacing w:before="0" w:after="0"/>
        <w:rPr>
          <w:rFonts w:eastAsiaTheme="minorHAnsi"/>
          <w:b/>
          <w:bCs/>
          <w:kern w:val="2"/>
          <w:lang w:val="et-EE"/>
          <w14:ligatures w14:val="standardContextual"/>
        </w:rPr>
      </w:pPr>
    </w:p>
    <w:p w14:paraId="28F82D05" w14:textId="77777777" w:rsidR="007941BC" w:rsidRPr="008A2E7F" w:rsidRDefault="007941BC" w:rsidP="007941BC">
      <w:pPr>
        <w:pStyle w:val="SLONormal"/>
        <w:spacing w:before="0" w:after="0"/>
        <w:rPr>
          <w:rFonts w:eastAsiaTheme="minorHAnsi"/>
          <w:kern w:val="2"/>
          <w:lang w:val="et-EE"/>
          <w14:ligatures w14:val="standardContextual"/>
        </w:rPr>
      </w:pPr>
      <w:bookmarkStart w:id="0" w:name="_Hlk169171378"/>
      <w:r w:rsidRPr="00C63FE8">
        <w:rPr>
          <w:rFonts w:eastAsiaTheme="minorHAnsi"/>
          <w:b/>
          <w:bCs/>
          <w:kern w:val="2"/>
          <w:lang w:val="et-EE"/>
          <w14:ligatures w14:val="standardContextual"/>
        </w:rPr>
        <w:t>1. Sissejuhatus</w:t>
      </w:r>
      <w:r>
        <w:rPr>
          <w:rFonts w:eastAsiaTheme="minorHAnsi"/>
          <w:kern w:val="2"/>
          <w:lang w:val="et-EE"/>
          <w14:ligatures w14:val="standardContextual"/>
        </w:rPr>
        <w:t>……………………………………………………………………………...….4</w:t>
      </w:r>
    </w:p>
    <w:p w14:paraId="53E3F461" w14:textId="727C6ACA" w:rsidR="007941BC" w:rsidRDefault="007941BC" w:rsidP="007941BC">
      <w:pPr>
        <w:pStyle w:val="SLONormal"/>
        <w:spacing w:before="0" w:after="0"/>
        <w:ind w:left="708"/>
        <w:rPr>
          <w:rFonts w:eastAsiaTheme="minorHAnsi"/>
          <w:kern w:val="2"/>
          <w:lang w:val="et-EE"/>
          <w14:ligatures w14:val="standardContextual"/>
        </w:rPr>
      </w:pPr>
      <w:r w:rsidRPr="008A2E7F">
        <w:rPr>
          <w:rFonts w:eastAsiaTheme="minorHAnsi"/>
          <w:kern w:val="2"/>
          <w:lang w:val="et-EE"/>
          <w14:ligatures w14:val="standardContextual"/>
        </w:rPr>
        <w:t>1.1. Sisukokkuvõte</w:t>
      </w:r>
      <w:r>
        <w:rPr>
          <w:rFonts w:eastAsiaTheme="minorHAnsi"/>
          <w:kern w:val="2"/>
          <w:lang w:val="et-EE"/>
          <w14:ligatures w14:val="standardContextual"/>
        </w:rPr>
        <w:t>……………………………………………………………………..4</w:t>
      </w:r>
    </w:p>
    <w:p w14:paraId="6B2305BA"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1.2. Eelnõu ettevalmistajad……………………………………………………………..5</w:t>
      </w:r>
    </w:p>
    <w:p w14:paraId="399F9E44"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1.3. Märkused…………………………………………………………………………..6</w:t>
      </w:r>
    </w:p>
    <w:p w14:paraId="3B876D8C" w14:textId="77777777" w:rsidR="007941BC" w:rsidRDefault="007941BC" w:rsidP="007941BC">
      <w:pPr>
        <w:pStyle w:val="SLONormal"/>
        <w:spacing w:before="0" w:after="0"/>
        <w:rPr>
          <w:rFonts w:eastAsiaTheme="minorHAnsi"/>
          <w:kern w:val="2"/>
          <w:lang w:val="et-EE"/>
          <w14:ligatures w14:val="standardContextual"/>
        </w:rPr>
      </w:pPr>
      <w:r w:rsidRPr="00C63FE8">
        <w:rPr>
          <w:rFonts w:eastAsiaTheme="minorHAnsi"/>
          <w:b/>
          <w:bCs/>
          <w:kern w:val="2"/>
          <w:lang w:val="et-EE"/>
          <w14:ligatures w14:val="standardContextual"/>
        </w:rPr>
        <w:t>2. Seaduse eesmärk</w:t>
      </w:r>
      <w:r>
        <w:rPr>
          <w:rFonts w:eastAsiaTheme="minorHAnsi"/>
          <w:kern w:val="2"/>
          <w:lang w:val="et-EE"/>
          <w14:ligatures w14:val="standardContextual"/>
        </w:rPr>
        <w:t>…………………..………………………………………………………10</w:t>
      </w:r>
    </w:p>
    <w:p w14:paraId="55825B57" w14:textId="77777777" w:rsidR="007941BC" w:rsidRDefault="007941BC" w:rsidP="007941BC">
      <w:pPr>
        <w:pStyle w:val="SLONormal"/>
        <w:spacing w:before="0" w:after="0"/>
        <w:ind w:left="708"/>
        <w:jc w:val="left"/>
        <w:rPr>
          <w:rFonts w:eastAsiaTheme="minorHAnsi"/>
          <w:kern w:val="2"/>
          <w:lang w:val="et-EE"/>
          <w14:ligatures w14:val="standardContextual"/>
        </w:rPr>
      </w:pPr>
      <w:r>
        <w:rPr>
          <w:rFonts w:eastAsiaTheme="minorHAnsi"/>
          <w:kern w:val="2"/>
          <w:lang w:val="et-EE"/>
          <w14:ligatures w14:val="standardContextual"/>
        </w:rPr>
        <w:t xml:space="preserve">2.1. Tuletis- ja </w:t>
      </w:r>
      <w:proofErr w:type="spellStart"/>
      <w:r>
        <w:rPr>
          <w:rFonts w:eastAsiaTheme="minorHAnsi"/>
          <w:kern w:val="2"/>
          <w:lang w:val="et-EE"/>
          <w14:ligatures w14:val="standardContextual"/>
        </w:rPr>
        <w:t>repotehingud</w:t>
      </w:r>
      <w:proofErr w:type="spellEnd"/>
      <w:r>
        <w:rPr>
          <w:rFonts w:eastAsiaTheme="minorHAnsi"/>
          <w:kern w:val="2"/>
          <w:lang w:val="et-EE"/>
          <w14:ligatures w14:val="standardContextual"/>
        </w:rPr>
        <w:t>………………………………………………………..…10</w:t>
      </w:r>
    </w:p>
    <w:p w14:paraId="04F6FD63"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2.1.1. Üldine taust……………………………………………………………..10</w:t>
      </w:r>
    </w:p>
    <w:p w14:paraId="12637E35"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2.1.2. E</w:t>
      </w:r>
      <w:r w:rsidRPr="00816DE4">
        <w:rPr>
          <w:rFonts w:eastAsiaTheme="minorHAnsi"/>
          <w:kern w:val="2"/>
          <w:lang w:val="et-EE"/>
          <w14:ligatures w14:val="standardContextual"/>
        </w:rPr>
        <w:t>elnõuga kaasnevad peamised muudatused</w:t>
      </w:r>
      <w:r>
        <w:rPr>
          <w:rFonts w:eastAsiaTheme="minorHAnsi"/>
          <w:kern w:val="2"/>
          <w:lang w:val="et-EE"/>
          <w14:ligatures w14:val="standardContextual"/>
        </w:rPr>
        <w:t>…………………………….13</w:t>
      </w:r>
    </w:p>
    <w:p w14:paraId="0DED766C" w14:textId="77777777" w:rsidR="007941BC" w:rsidRDefault="007941BC" w:rsidP="007941BC">
      <w:pPr>
        <w:pStyle w:val="SLONormal"/>
        <w:spacing w:before="0" w:after="0"/>
        <w:ind w:left="2124"/>
        <w:rPr>
          <w:rFonts w:eastAsiaTheme="minorHAnsi"/>
          <w:kern w:val="2"/>
          <w:lang w:val="et-EE"/>
          <w14:ligatures w14:val="standardContextual"/>
        </w:rPr>
      </w:pPr>
      <w:r>
        <w:rPr>
          <w:rFonts w:eastAsiaTheme="minorHAnsi"/>
          <w:i/>
          <w:iCs/>
          <w:kern w:val="2"/>
          <w:lang w:val="et-EE"/>
          <w14:ligatures w14:val="standardContextual"/>
        </w:rPr>
        <w:t>(i) Tuletistehingute regulatsiooni parandamise väljatöötamiskavatsus</w:t>
      </w:r>
      <w:r w:rsidRPr="00284750">
        <w:rPr>
          <w:rFonts w:eastAsiaTheme="minorHAnsi"/>
          <w:kern w:val="2"/>
          <w:lang w:val="et-EE"/>
          <w14:ligatures w14:val="standardContextual"/>
        </w:rPr>
        <w:t>…………………………………………………</w:t>
      </w:r>
      <w:r>
        <w:rPr>
          <w:rFonts w:eastAsiaTheme="minorHAnsi"/>
          <w:kern w:val="2"/>
          <w:lang w:val="et-EE"/>
          <w14:ligatures w14:val="standardContextual"/>
        </w:rPr>
        <w:t>13</w:t>
      </w:r>
    </w:p>
    <w:p w14:paraId="69E4C56E" w14:textId="77777777" w:rsidR="007941BC" w:rsidRDefault="007941BC" w:rsidP="007941BC">
      <w:pPr>
        <w:pStyle w:val="SLONormal"/>
        <w:spacing w:before="0" w:after="0"/>
        <w:ind w:left="2124"/>
        <w:rPr>
          <w:rFonts w:eastAsiaTheme="minorHAnsi"/>
          <w:kern w:val="2"/>
          <w:lang w:val="et-EE"/>
          <w14:ligatures w14:val="standardContextual"/>
        </w:rPr>
      </w:pPr>
      <w:r>
        <w:rPr>
          <w:rFonts w:eastAsiaTheme="minorHAnsi"/>
          <w:i/>
          <w:iCs/>
          <w:kern w:val="2"/>
          <w:lang w:val="et-EE"/>
          <w14:ligatures w14:val="standardContextual"/>
        </w:rPr>
        <w:t>(ii) Ülevaade kehtivast regulatsioonist</w:t>
      </w:r>
      <w:r w:rsidRPr="00284750">
        <w:rPr>
          <w:rFonts w:eastAsiaTheme="minorHAnsi"/>
          <w:kern w:val="2"/>
          <w:lang w:val="et-EE"/>
          <w14:ligatures w14:val="standardContextual"/>
        </w:rPr>
        <w:t>………………………………</w:t>
      </w:r>
      <w:r>
        <w:rPr>
          <w:rFonts w:eastAsiaTheme="minorHAnsi"/>
          <w:kern w:val="2"/>
          <w:lang w:val="et-EE"/>
          <w14:ligatures w14:val="standardContextual"/>
        </w:rPr>
        <w:t>..14</w:t>
      </w:r>
    </w:p>
    <w:p w14:paraId="0876EFA5" w14:textId="77777777" w:rsidR="007941BC" w:rsidRDefault="007941BC" w:rsidP="007941BC">
      <w:pPr>
        <w:pStyle w:val="SLONormal"/>
        <w:spacing w:before="0" w:after="0"/>
        <w:ind w:left="2124"/>
        <w:rPr>
          <w:rFonts w:eastAsiaTheme="minorHAnsi"/>
          <w:kern w:val="2"/>
          <w:lang w:val="et-EE"/>
          <w14:ligatures w14:val="standardContextual"/>
        </w:rPr>
      </w:pPr>
      <w:r>
        <w:rPr>
          <w:rFonts w:eastAsiaTheme="minorHAnsi"/>
          <w:i/>
          <w:iCs/>
          <w:kern w:val="2"/>
          <w:lang w:val="et-EE"/>
          <w14:ligatures w14:val="standardContextual"/>
        </w:rPr>
        <w:t>(iii) Seadusemuudatuste eesmärk ja olulisemate lahenduste tutvustus</w:t>
      </w:r>
      <w:r>
        <w:rPr>
          <w:rFonts w:eastAsiaTheme="minorHAnsi"/>
          <w:kern w:val="2"/>
          <w:lang w:val="et-EE"/>
          <w14:ligatures w14:val="standardContextual"/>
        </w:rPr>
        <w:t>……………………………………………………………….16</w:t>
      </w:r>
    </w:p>
    <w:p w14:paraId="55D448E2"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2.2. Finantskriisi ennetamise ja lahendamise regulatsiooni parandamine………………………………………………………..............................17</w:t>
      </w:r>
    </w:p>
    <w:p w14:paraId="4BFCEBEE"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2.2.1. Üldine taust……………………………………………………………..17</w:t>
      </w:r>
    </w:p>
    <w:p w14:paraId="40F3DD88"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2.2.2. E</w:t>
      </w:r>
      <w:r w:rsidRPr="00816DE4">
        <w:rPr>
          <w:rFonts w:eastAsiaTheme="minorHAnsi"/>
          <w:kern w:val="2"/>
          <w:lang w:val="et-EE"/>
          <w14:ligatures w14:val="standardContextual"/>
        </w:rPr>
        <w:t>elnõuga kaasnevad peamised muudatused</w:t>
      </w:r>
      <w:r>
        <w:rPr>
          <w:rFonts w:eastAsiaTheme="minorHAnsi"/>
          <w:kern w:val="2"/>
          <w:lang w:val="et-EE"/>
          <w14:ligatures w14:val="standardContextual"/>
        </w:rPr>
        <w:t>…………………………….18</w:t>
      </w:r>
    </w:p>
    <w:p w14:paraId="66867C9A"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2.3. Rohevõlakirja emitentide teabe avalikustamise nõuded………………..................20</w:t>
      </w:r>
    </w:p>
    <w:p w14:paraId="506703C0"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2.3.1. Üldine taust……………………………………………………………..20</w:t>
      </w:r>
    </w:p>
    <w:p w14:paraId="1B07B47E"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2.3.2. E</w:t>
      </w:r>
      <w:r w:rsidRPr="00816DE4">
        <w:rPr>
          <w:rFonts w:eastAsiaTheme="minorHAnsi"/>
          <w:kern w:val="2"/>
          <w:lang w:val="et-EE"/>
          <w14:ligatures w14:val="standardContextual"/>
        </w:rPr>
        <w:t>elnõuga kaasnevad peamised muudatused</w:t>
      </w:r>
      <w:r>
        <w:rPr>
          <w:rFonts w:eastAsiaTheme="minorHAnsi"/>
          <w:kern w:val="2"/>
          <w:lang w:val="et-EE"/>
          <w14:ligatures w14:val="standardContextual"/>
        </w:rPr>
        <w:t>…………………………….21</w:t>
      </w:r>
    </w:p>
    <w:p w14:paraId="11A41427"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2.4. Elamukinnisvaraga seotud tarbijakrediidilepingu tagatiseks oleva kinnisvara hindamise nõuded……………………………………………………………………..22</w:t>
      </w:r>
    </w:p>
    <w:p w14:paraId="5EA5CF7E"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2.4.1. Üldine taust……………………………………………………………..22</w:t>
      </w:r>
    </w:p>
    <w:p w14:paraId="1A15FEE0"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2.4.2. E</w:t>
      </w:r>
      <w:r w:rsidRPr="00816DE4">
        <w:rPr>
          <w:rFonts w:eastAsiaTheme="minorHAnsi"/>
          <w:kern w:val="2"/>
          <w:lang w:val="et-EE"/>
          <w14:ligatures w14:val="standardContextual"/>
        </w:rPr>
        <w:t>elnõuga kaasnevad peamised muudatused</w:t>
      </w:r>
      <w:r>
        <w:rPr>
          <w:rFonts w:eastAsiaTheme="minorHAnsi"/>
          <w:kern w:val="2"/>
          <w:lang w:val="et-EE"/>
          <w14:ligatures w14:val="standardContextual"/>
        </w:rPr>
        <w:t>…………………………….23</w:t>
      </w:r>
    </w:p>
    <w:p w14:paraId="58DF92A4"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2.5. Muud muudatused krediidiandjate ja -vahendajate seaduses……………………..24</w:t>
      </w:r>
    </w:p>
    <w:p w14:paraId="1409916C"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ab/>
        <w:t>2.5.1. Üldine taust……………………………………………………………..24</w:t>
      </w:r>
    </w:p>
    <w:p w14:paraId="4E1C88AB"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2.5.2. Eelnõuga kaasnevad peamised muudatused…………………………….24</w:t>
      </w:r>
    </w:p>
    <w:p w14:paraId="37B3D6F2" w14:textId="77777777" w:rsidR="007941BC" w:rsidRPr="00643B2F" w:rsidRDefault="007941BC" w:rsidP="007941BC">
      <w:pPr>
        <w:pStyle w:val="SLONormal"/>
        <w:spacing w:before="0" w:after="0"/>
        <w:ind w:left="708"/>
        <w:rPr>
          <w:lang w:val="et-EE"/>
        </w:rPr>
      </w:pPr>
      <w:r>
        <w:rPr>
          <w:rFonts w:eastAsiaTheme="minorHAnsi"/>
          <w:kern w:val="2"/>
          <w:lang w:val="et-EE"/>
          <w14:ligatures w14:val="standardContextual"/>
        </w:rPr>
        <w:t xml:space="preserve">2.6. </w:t>
      </w:r>
      <w:r w:rsidRPr="00643B2F">
        <w:rPr>
          <w:lang w:val="et-EE"/>
        </w:rPr>
        <w:t>Kohapealse kontrolli läbiviimise ning kohapealse kontrolliakti koostamise tingimused……………………………………………………………………………</w:t>
      </w:r>
      <w:r>
        <w:rPr>
          <w:lang w:val="et-EE"/>
        </w:rPr>
        <w:t>.24</w:t>
      </w:r>
    </w:p>
    <w:p w14:paraId="0949DF0E" w14:textId="77777777" w:rsidR="007941BC" w:rsidRPr="00643B2F" w:rsidRDefault="007941BC" w:rsidP="007941BC">
      <w:pPr>
        <w:pStyle w:val="SLONormal"/>
        <w:spacing w:before="0" w:after="0"/>
        <w:ind w:left="708"/>
        <w:rPr>
          <w:lang w:val="et-EE"/>
        </w:rPr>
      </w:pPr>
      <w:r w:rsidRPr="00643B2F">
        <w:rPr>
          <w:lang w:val="et-EE"/>
        </w:rPr>
        <w:tab/>
        <w:t>2.</w:t>
      </w:r>
      <w:r>
        <w:rPr>
          <w:lang w:val="et-EE"/>
        </w:rPr>
        <w:t>6</w:t>
      </w:r>
      <w:r w:rsidRPr="00643B2F">
        <w:rPr>
          <w:lang w:val="et-EE"/>
        </w:rPr>
        <w:t>.1. Üldine taust……………………………………………………………</w:t>
      </w:r>
      <w:r>
        <w:rPr>
          <w:lang w:val="et-EE"/>
        </w:rPr>
        <w:t>..24</w:t>
      </w:r>
    </w:p>
    <w:p w14:paraId="71FEC718" w14:textId="77777777" w:rsidR="007941BC" w:rsidRPr="00643B2F" w:rsidRDefault="007941BC" w:rsidP="007941BC">
      <w:pPr>
        <w:pStyle w:val="SLONormal"/>
        <w:spacing w:before="0" w:after="0"/>
        <w:ind w:left="708"/>
        <w:rPr>
          <w:lang w:val="et-EE"/>
        </w:rPr>
      </w:pPr>
      <w:r w:rsidRPr="00643B2F">
        <w:rPr>
          <w:lang w:val="et-EE"/>
        </w:rPr>
        <w:tab/>
        <w:t>2.</w:t>
      </w:r>
      <w:r>
        <w:rPr>
          <w:lang w:val="et-EE"/>
        </w:rPr>
        <w:t>6</w:t>
      </w:r>
      <w:r w:rsidRPr="00643B2F">
        <w:rPr>
          <w:lang w:val="et-EE"/>
        </w:rPr>
        <w:t xml:space="preserve">.2. </w:t>
      </w:r>
      <w:r>
        <w:rPr>
          <w:lang w:val="et-EE"/>
        </w:rPr>
        <w:t>E</w:t>
      </w:r>
      <w:r w:rsidRPr="00643B2F">
        <w:rPr>
          <w:lang w:val="et-EE"/>
        </w:rPr>
        <w:t>elnõuga kaasnevad peamised muudatused…………………</w:t>
      </w:r>
      <w:r>
        <w:rPr>
          <w:lang w:val="et-EE"/>
        </w:rPr>
        <w:t>………….25</w:t>
      </w:r>
    </w:p>
    <w:p w14:paraId="5628C799" w14:textId="77777777" w:rsidR="007941BC" w:rsidRDefault="007941BC" w:rsidP="007941BC">
      <w:pPr>
        <w:pStyle w:val="SLONormal"/>
        <w:spacing w:before="0" w:after="0"/>
        <w:ind w:left="708"/>
      </w:pPr>
      <w:r>
        <w:t xml:space="preserve">2.7. </w:t>
      </w:r>
      <w:proofErr w:type="spellStart"/>
      <w:r w:rsidRPr="00643B2F">
        <w:t>Investeerimisühingu</w:t>
      </w:r>
      <w:proofErr w:type="spellEnd"/>
      <w:r w:rsidRPr="00643B2F">
        <w:t xml:space="preserve"> </w:t>
      </w:r>
      <w:proofErr w:type="spellStart"/>
      <w:r w:rsidRPr="00643B2F">
        <w:t>ning</w:t>
      </w:r>
      <w:proofErr w:type="spellEnd"/>
      <w:r w:rsidRPr="00643B2F">
        <w:t xml:space="preserve"> </w:t>
      </w:r>
      <w:proofErr w:type="spellStart"/>
      <w:r w:rsidRPr="00643B2F">
        <w:t>makseasutuse</w:t>
      </w:r>
      <w:proofErr w:type="spellEnd"/>
      <w:r w:rsidRPr="00643B2F">
        <w:t xml:space="preserve"> </w:t>
      </w:r>
      <w:proofErr w:type="spellStart"/>
      <w:r w:rsidRPr="00643B2F">
        <w:t>ja</w:t>
      </w:r>
      <w:proofErr w:type="spellEnd"/>
      <w:r w:rsidRPr="00643B2F">
        <w:t xml:space="preserve"> e-</w:t>
      </w:r>
      <w:proofErr w:type="spellStart"/>
      <w:r w:rsidRPr="00643B2F">
        <w:t>raha</w:t>
      </w:r>
      <w:proofErr w:type="spellEnd"/>
      <w:r w:rsidRPr="00643B2F">
        <w:t xml:space="preserve"> </w:t>
      </w:r>
      <w:proofErr w:type="spellStart"/>
      <w:r w:rsidRPr="00643B2F">
        <w:t>asutuse</w:t>
      </w:r>
      <w:proofErr w:type="spellEnd"/>
      <w:r w:rsidRPr="00643B2F">
        <w:t xml:space="preserve"> </w:t>
      </w:r>
      <w:proofErr w:type="spellStart"/>
      <w:r w:rsidRPr="00643B2F">
        <w:t>lõpetamise</w:t>
      </w:r>
      <w:proofErr w:type="spellEnd"/>
      <w:r w:rsidRPr="00643B2F">
        <w:t xml:space="preserve"> </w:t>
      </w:r>
      <w:proofErr w:type="spellStart"/>
      <w:r w:rsidRPr="00643B2F">
        <w:t>tingimused</w:t>
      </w:r>
      <w:proofErr w:type="spellEnd"/>
      <w:r>
        <w:t>…………………………………………………………………………….26</w:t>
      </w:r>
    </w:p>
    <w:p w14:paraId="757E175D" w14:textId="77777777" w:rsidR="007941BC" w:rsidRDefault="007941BC" w:rsidP="007941BC">
      <w:pPr>
        <w:pStyle w:val="SLONormal"/>
        <w:spacing w:before="0" w:after="0"/>
        <w:ind w:left="708"/>
      </w:pPr>
      <w:r>
        <w:tab/>
        <w:t xml:space="preserve">2.7.1. </w:t>
      </w:r>
      <w:proofErr w:type="spellStart"/>
      <w:r>
        <w:t>Üldine</w:t>
      </w:r>
      <w:proofErr w:type="spellEnd"/>
      <w:r>
        <w:t xml:space="preserve"> </w:t>
      </w:r>
      <w:proofErr w:type="spellStart"/>
      <w:r>
        <w:t>taust</w:t>
      </w:r>
      <w:proofErr w:type="spellEnd"/>
      <w:r>
        <w:t>…………………………………………………………</w:t>
      </w:r>
      <w:proofErr w:type="gramStart"/>
      <w:r>
        <w:t>…..</w:t>
      </w:r>
      <w:proofErr w:type="gramEnd"/>
      <w:r>
        <w:t>26</w:t>
      </w:r>
    </w:p>
    <w:p w14:paraId="01534260" w14:textId="77777777" w:rsidR="007941BC" w:rsidRDefault="007941BC" w:rsidP="007941BC">
      <w:pPr>
        <w:pStyle w:val="SLONormal"/>
        <w:spacing w:before="0" w:after="0"/>
        <w:ind w:left="708"/>
        <w:rPr>
          <w:rFonts w:eastAsiaTheme="minorHAnsi"/>
          <w:kern w:val="2"/>
          <w:lang w:val="et-EE"/>
          <w14:ligatures w14:val="standardContextual"/>
        </w:rPr>
      </w:pPr>
      <w:r>
        <w:tab/>
        <w:t xml:space="preserve">2.7.2. </w:t>
      </w:r>
      <w:proofErr w:type="spellStart"/>
      <w:r>
        <w:t>Eelnõuga</w:t>
      </w:r>
      <w:proofErr w:type="spellEnd"/>
      <w:r>
        <w:t xml:space="preserve"> </w:t>
      </w:r>
      <w:proofErr w:type="spellStart"/>
      <w:r>
        <w:t>kaasnevad</w:t>
      </w:r>
      <w:proofErr w:type="spellEnd"/>
      <w:r>
        <w:t xml:space="preserve"> </w:t>
      </w:r>
      <w:proofErr w:type="spellStart"/>
      <w:r>
        <w:t>peamised</w:t>
      </w:r>
      <w:proofErr w:type="spellEnd"/>
      <w:r>
        <w:t xml:space="preserve"> </w:t>
      </w:r>
      <w:proofErr w:type="spellStart"/>
      <w:r>
        <w:t>muudatused</w:t>
      </w:r>
      <w:proofErr w:type="spellEnd"/>
      <w:r>
        <w:t>…………………………….26</w:t>
      </w:r>
    </w:p>
    <w:p w14:paraId="72260C74" w14:textId="77777777" w:rsidR="007941BC" w:rsidRDefault="007941BC" w:rsidP="007941BC">
      <w:pPr>
        <w:pStyle w:val="SLONormal"/>
        <w:spacing w:before="0" w:after="0"/>
        <w:rPr>
          <w:rFonts w:eastAsiaTheme="minorHAnsi"/>
          <w:kern w:val="2"/>
          <w:lang w:val="et-EE"/>
          <w14:ligatures w14:val="standardContextual"/>
        </w:rPr>
      </w:pPr>
      <w:r w:rsidRPr="00C63FE8">
        <w:rPr>
          <w:rFonts w:eastAsiaTheme="minorHAnsi"/>
          <w:b/>
          <w:bCs/>
          <w:kern w:val="2"/>
          <w:lang w:val="et-EE"/>
          <w14:ligatures w14:val="standardContextual"/>
        </w:rPr>
        <w:t>3. Eelnõu sisu ja võrdlev analüüs</w:t>
      </w:r>
      <w:r>
        <w:rPr>
          <w:rFonts w:eastAsiaTheme="minorHAnsi"/>
          <w:kern w:val="2"/>
          <w:lang w:val="et-EE"/>
          <w14:ligatures w14:val="standardContextual"/>
        </w:rPr>
        <w:t>…………………………………………………………...27</w:t>
      </w:r>
    </w:p>
    <w:p w14:paraId="38B8A518"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3.1. Eelnõu ülesehitus…………………………………………………………………27</w:t>
      </w:r>
    </w:p>
    <w:p w14:paraId="1EA25EC4"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 xml:space="preserve">3.2. Eelnõu § 1 </w:t>
      </w:r>
      <w:r w:rsidRPr="00AA6E48">
        <w:rPr>
          <w:rFonts w:eastAsiaTheme="minorHAnsi"/>
          <w:kern w:val="2"/>
          <w:lang w:val="et-EE"/>
          <w14:ligatures w14:val="standardContextual"/>
        </w:rPr>
        <w:t>–</w:t>
      </w:r>
      <w:r>
        <w:rPr>
          <w:rFonts w:eastAsiaTheme="minorHAnsi"/>
          <w:kern w:val="2"/>
          <w:lang w:val="et-EE"/>
          <w14:ligatures w14:val="standardContextual"/>
        </w:rPr>
        <w:t xml:space="preserve"> muudatused väärtpaberituru seaduses………………………………27</w:t>
      </w:r>
    </w:p>
    <w:p w14:paraId="561A3EE6"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 xml:space="preserve">3.3. Eelnõu § 2 </w:t>
      </w:r>
      <w:r w:rsidRPr="00AA6E48">
        <w:rPr>
          <w:rFonts w:eastAsiaTheme="minorHAnsi"/>
          <w:kern w:val="2"/>
          <w:lang w:val="et-EE"/>
          <w14:ligatures w14:val="standardContextual"/>
        </w:rPr>
        <w:t>–</w:t>
      </w:r>
      <w:r>
        <w:rPr>
          <w:rFonts w:eastAsiaTheme="minorHAnsi"/>
          <w:kern w:val="2"/>
          <w:lang w:val="et-EE"/>
          <w14:ligatures w14:val="standardContextual"/>
        </w:rPr>
        <w:t xml:space="preserve"> muudatused asjaõigusseaduses……………………………………...46</w:t>
      </w:r>
    </w:p>
    <w:p w14:paraId="47EBD226"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 xml:space="preserve">3.4. Eelnõu § 3 </w:t>
      </w:r>
      <w:r w:rsidRPr="00AA6E48">
        <w:rPr>
          <w:rFonts w:eastAsiaTheme="minorHAnsi"/>
          <w:kern w:val="2"/>
          <w:lang w:val="et-EE"/>
          <w14:ligatures w14:val="standardContextual"/>
        </w:rPr>
        <w:t>–</w:t>
      </w:r>
      <w:r>
        <w:rPr>
          <w:rFonts w:eastAsiaTheme="minorHAnsi"/>
          <w:kern w:val="2"/>
          <w:lang w:val="et-EE"/>
          <w14:ligatures w14:val="standardContextual"/>
        </w:rPr>
        <w:t xml:space="preserve"> muudatused finantskriisi ennetamise ja lahendamise seaduses……..49</w:t>
      </w:r>
    </w:p>
    <w:p w14:paraId="3CE9D86B"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 xml:space="preserve">3.5. Eelnõu § 4 </w:t>
      </w:r>
      <w:r w:rsidRPr="00AA6E48">
        <w:rPr>
          <w:rFonts w:eastAsiaTheme="minorHAnsi"/>
          <w:kern w:val="2"/>
          <w:lang w:val="et-EE"/>
          <w14:ligatures w14:val="standardContextual"/>
        </w:rPr>
        <w:t>–</w:t>
      </w:r>
      <w:r>
        <w:rPr>
          <w:rFonts w:eastAsiaTheme="minorHAnsi"/>
          <w:kern w:val="2"/>
          <w:lang w:val="et-EE"/>
          <w14:ligatures w14:val="standardContextual"/>
        </w:rPr>
        <w:t xml:space="preserve"> muudatused hasartmänguseaduses………………………………….97</w:t>
      </w:r>
    </w:p>
    <w:p w14:paraId="722047D3"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 xml:space="preserve">3.6. Eelnõu § 5 </w:t>
      </w:r>
      <w:r w:rsidRPr="00AA6E48">
        <w:rPr>
          <w:rFonts w:eastAsiaTheme="minorHAnsi"/>
          <w:kern w:val="2"/>
          <w:lang w:val="et-EE"/>
          <w14:ligatures w14:val="standardContextual"/>
        </w:rPr>
        <w:t>–</w:t>
      </w:r>
      <w:r>
        <w:rPr>
          <w:rFonts w:eastAsiaTheme="minorHAnsi"/>
          <w:kern w:val="2"/>
          <w:lang w:val="et-EE"/>
          <w14:ligatures w14:val="standardContextual"/>
        </w:rPr>
        <w:t xml:space="preserve"> muudatused investeerimisfondide seaduses………………………...97</w:t>
      </w:r>
    </w:p>
    <w:p w14:paraId="5B706A61"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 xml:space="preserve">3.7. Eelnõu § 6 </w:t>
      </w:r>
      <w:r w:rsidRPr="00AA6E48">
        <w:rPr>
          <w:rFonts w:eastAsiaTheme="minorHAnsi"/>
          <w:kern w:val="2"/>
          <w:lang w:val="et-EE"/>
          <w14:ligatures w14:val="standardContextual"/>
        </w:rPr>
        <w:t>–</w:t>
      </w:r>
      <w:r>
        <w:rPr>
          <w:rFonts w:eastAsiaTheme="minorHAnsi"/>
          <w:kern w:val="2"/>
          <w:lang w:val="et-EE"/>
          <w14:ligatures w14:val="standardContextual"/>
        </w:rPr>
        <w:t xml:space="preserve"> muudatused kindlustustegevuse seaduses…………………………..98</w:t>
      </w:r>
    </w:p>
    <w:p w14:paraId="02ADE77B"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 xml:space="preserve">3.8. Eelnõu § 7 </w:t>
      </w:r>
      <w:r w:rsidRPr="00AA6E48">
        <w:rPr>
          <w:rFonts w:eastAsiaTheme="minorHAnsi"/>
          <w:kern w:val="2"/>
          <w:lang w:val="et-EE"/>
          <w14:ligatures w14:val="standardContextual"/>
        </w:rPr>
        <w:t>–</w:t>
      </w:r>
      <w:r>
        <w:rPr>
          <w:rFonts w:eastAsiaTheme="minorHAnsi"/>
          <w:kern w:val="2"/>
          <w:lang w:val="et-EE"/>
          <w14:ligatures w14:val="standardContextual"/>
        </w:rPr>
        <w:t xml:space="preserve"> muudatused krediidiandjate ja -vahendajate seaduses………….…100</w:t>
      </w:r>
    </w:p>
    <w:p w14:paraId="6495FDCC"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 xml:space="preserve">3.9. Eelnõu § 8 </w:t>
      </w:r>
      <w:r w:rsidRPr="00AA6E48">
        <w:rPr>
          <w:rFonts w:eastAsiaTheme="minorHAnsi"/>
          <w:kern w:val="2"/>
          <w:lang w:val="et-EE"/>
          <w14:ligatures w14:val="standardContextual"/>
        </w:rPr>
        <w:t>–</w:t>
      </w:r>
      <w:r>
        <w:rPr>
          <w:rFonts w:eastAsiaTheme="minorHAnsi"/>
          <w:kern w:val="2"/>
          <w:lang w:val="et-EE"/>
          <w14:ligatures w14:val="standardContextual"/>
        </w:rPr>
        <w:t xml:space="preserve"> muudatused krediidiasutuste seaduses……………………………102</w:t>
      </w:r>
    </w:p>
    <w:p w14:paraId="69366A14"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 xml:space="preserve">3.10. Eelnõu § 9 </w:t>
      </w:r>
      <w:r w:rsidRPr="00AA6E48">
        <w:rPr>
          <w:rFonts w:eastAsiaTheme="minorHAnsi"/>
          <w:kern w:val="2"/>
          <w:lang w:val="et-EE"/>
          <w14:ligatures w14:val="standardContextual"/>
        </w:rPr>
        <w:t>–</w:t>
      </w:r>
      <w:r>
        <w:rPr>
          <w:rFonts w:eastAsiaTheme="minorHAnsi"/>
          <w:kern w:val="2"/>
          <w:lang w:val="et-EE"/>
          <w14:ligatures w14:val="standardContextual"/>
        </w:rPr>
        <w:t xml:space="preserve"> muudatused makseasutuste ja e-raha seaduses……………………108</w:t>
      </w:r>
    </w:p>
    <w:p w14:paraId="6790727B"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 xml:space="preserve">3.10. Eelnõu § 10 </w:t>
      </w:r>
      <w:r w:rsidRPr="00AA6E48">
        <w:rPr>
          <w:rFonts w:eastAsiaTheme="minorHAnsi"/>
          <w:kern w:val="2"/>
          <w:lang w:val="et-EE"/>
          <w14:ligatures w14:val="standardContextual"/>
        </w:rPr>
        <w:t>–</w:t>
      </w:r>
      <w:r>
        <w:rPr>
          <w:rFonts w:eastAsiaTheme="minorHAnsi"/>
          <w:kern w:val="2"/>
          <w:lang w:val="et-EE"/>
          <w14:ligatures w14:val="standardContextual"/>
        </w:rPr>
        <w:t xml:space="preserve"> muudatused pankrotiseaduses…………………………..…..…..110</w:t>
      </w:r>
    </w:p>
    <w:p w14:paraId="2B84C422"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 xml:space="preserve">3.11. Eelnõu § 11 </w:t>
      </w:r>
      <w:r w:rsidRPr="00AA6E48">
        <w:rPr>
          <w:rFonts w:eastAsiaTheme="minorHAnsi"/>
          <w:kern w:val="2"/>
          <w:lang w:val="et-EE"/>
          <w14:ligatures w14:val="standardContextual"/>
        </w:rPr>
        <w:t>–</w:t>
      </w:r>
      <w:r>
        <w:rPr>
          <w:rFonts w:eastAsiaTheme="minorHAnsi"/>
          <w:kern w:val="2"/>
          <w:lang w:val="et-EE"/>
          <w14:ligatures w14:val="standardContextual"/>
        </w:rPr>
        <w:t xml:space="preserve"> muudatused saneerimisseaduses………………………….…….115</w:t>
      </w:r>
    </w:p>
    <w:p w14:paraId="1F6511F6"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 xml:space="preserve">3.13. Eelnõu § 12 </w:t>
      </w:r>
      <w:r w:rsidRPr="002351C3">
        <w:rPr>
          <w:rFonts w:eastAsiaTheme="minorHAnsi"/>
          <w:kern w:val="2"/>
          <w:lang w:val="et-EE"/>
          <w14:ligatures w14:val="standardContextual"/>
        </w:rPr>
        <w:t>–</w:t>
      </w:r>
      <w:r>
        <w:rPr>
          <w:rFonts w:eastAsiaTheme="minorHAnsi"/>
          <w:kern w:val="2"/>
          <w:lang w:val="et-EE"/>
          <w14:ligatures w14:val="standardContextual"/>
        </w:rPr>
        <w:t xml:space="preserve"> muudatused täitemenetluse seadustikus……………..…………116</w:t>
      </w:r>
    </w:p>
    <w:p w14:paraId="036EDA65"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 xml:space="preserve">3.14. Eelnõu § 13 </w:t>
      </w:r>
      <w:r w:rsidRPr="002351C3">
        <w:rPr>
          <w:rFonts w:eastAsiaTheme="minorHAnsi"/>
          <w:kern w:val="2"/>
          <w:lang w:val="et-EE"/>
          <w14:ligatures w14:val="standardContextual"/>
        </w:rPr>
        <w:t>–</w:t>
      </w:r>
      <w:r>
        <w:rPr>
          <w:rFonts w:eastAsiaTheme="minorHAnsi"/>
          <w:kern w:val="2"/>
          <w:lang w:val="et-EE"/>
          <w14:ligatures w14:val="standardContextual"/>
        </w:rPr>
        <w:t xml:space="preserve"> muudatused võlaõigusseaduses…………………………………117</w:t>
      </w:r>
    </w:p>
    <w:p w14:paraId="4EBD07DE" w14:textId="77777777" w:rsidR="007941BC" w:rsidRDefault="007941BC" w:rsidP="007941BC">
      <w:pPr>
        <w:pStyle w:val="SLONormal"/>
        <w:spacing w:before="0" w:after="0"/>
        <w:rPr>
          <w:rFonts w:eastAsiaTheme="minorHAnsi"/>
          <w:kern w:val="2"/>
          <w:lang w:val="et-EE"/>
          <w14:ligatures w14:val="standardContextual"/>
        </w:rPr>
      </w:pPr>
      <w:r w:rsidRPr="00C63FE8">
        <w:rPr>
          <w:rFonts w:eastAsiaTheme="minorHAnsi"/>
          <w:b/>
          <w:bCs/>
          <w:kern w:val="2"/>
          <w:lang w:val="et-EE"/>
          <w14:ligatures w14:val="standardContextual"/>
        </w:rPr>
        <w:t>4. Terminoloogia</w:t>
      </w:r>
      <w:r>
        <w:rPr>
          <w:rFonts w:eastAsiaTheme="minorHAnsi"/>
          <w:kern w:val="2"/>
          <w:lang w:val="et-EE"/>
          <w14:ligatures w14:val="standardContextual"/>
        </w:rPr>
        <w:t>………..…………………………………………………………………..118</w:t>
      </w:r>
    </w:p>
    <w:p w14:paraId="44E3ABCF" w14:textId="77777777" w:rsidR="007941BC" w:rsidRDefault="007941BC" w:rsidP="007941BC">
      <w:pPr>
        <w:pStyle w:val="SLONormal"/>
        <w:spacing w:before="0" w:after="0"/>
        <w:rPr>
          <w:rFonts w:eastAsiaTheme="minorHAnsi"/>
          <w:kern w:val="2"/>
          <w:lang w:val="et-EE"/>
          <w14:ligatures w14:val="standardContextual"/>
        </w:rPr>
      </w:pPr>
      <w:r w:rsidRPr="00C63FE8">
        <w:rPr>
          <w:rFonts w:eastAsiaTheme="minorHAnsi"/>
          <w:b/>
          <w:bCs/>
          <w:kern w:val="2"/>
          <w:lang w:val="et-EE"/>
          <w14:ligatures w14:val="standardContextual"/>
        </w:rPr>
        <w:t>5. Eelnõu vastavus Euroopa Liidu õigusele</w:t>
      </w:r>
      <w:r>
        <w:rPr>
          <w:rFonts w:eastAsiaTheme="minorHAnsi"/>
          <w:kern w:val="2"/>
          <w:lang w:val="et-EE"/>
          <w14:ligatures w14:val="standardContextual"/>
        </w:rPr>
        <w:t>……………………………………………….120</w:t>
      </w:r>
    </w:p>
    <w:p w14:paraId="6D430E12" w14:textId="77777777" w:rsidR="007941BC" w:rsidRDefault="007941BC" w:rsidP="007941BC">
      <w:pPr>
        <w:pStyle w:val="SLONormal"/>
        <w:spacing w:before="0" w:after="0"/>
        <w:rPr>
          <w:rFonts w:eastAsiaTheme="minorHAnsi"/>
          <w:kern w:val="2"/>
          <w:lang w:val="et-EE"/>
          <w14:ligatures w14:val="standardContextual"/>
        </w:rPr>
      </w:pPr>
      <w:r>
        <w:rPr>
          <w:rFonts w:eastAsiaTheme="minorHAnsi"/>
          <w:kern w:val="2"/>
          <w:lang w:val="et-EE"/>
          <w14:ligatures w14:val="standardContextual"/>
        </w:rPr>
        <w:tab/>
        <w:t xml:space="preserve">5.1. Tuletis- ja </w:t>
      </w:r>
      <w:proofErr w:type="spellStart"/>
      <w:r>
        <w:rPr>
          <w:rFonts w:eastAsiaTheme="minorHAnsi"/>
          <w:kern w:val="2"/>
          <w:lang w:val="et-EE"/>
          <w14:ligatures w14:val="standardContextual"/>
        </w:rPr>
        <w:t>repotehingud</w:t>
      </w:r>
      <w:proofErr w:type="spellEnd"/>
      <w:r>
        <w:rPr>
          <w:rFonts w:eastAsiaTheme="minorHAnsi"/>
          <w:kern w:val="2"/>
          <w:lang w:val="et-EE"/>
          <w14:ligatures w14:val="standardContextual"/>
        </w:rPr>
        <w:t>…………………………………………………………120</w:t>
      </w:r>
    </w:p>
    <w:p w14:paraId="407FBBA1" w14:textId="77777777" w:rsidR="007941BC" w:rsidRDefault="007941BC" w:rsidP="007941BC">
      <w:pPr>
        <w:pStyle w:val="SLONormal"/>
        <w:spacing w:before="0" w:after="0"/>
        <w:rPr>
          <w:rFonts w:eastAsiaTheme="minorHAnsi"/>
          <w:kern w:val="2"/>
          <w:lang w:val="et-EE"/>
          <w14:ligatures w14:val="standardContextual"/>
        </w:rPr>
      </w:pPr>
      <w:r>
        <w:rPr>
          <w:rFonts w:eastAsiaTheme="minorHAnsi"/>
          <w:kern w:val="2"/>
          <w:lang w:val="et-EE"/>
          <w14:ligatures w14:val="standardContextual"/>
        </w:rPr>
        <w:tab/>
        <w:t>5.2. Finantskriisi ennetamine ja lahendamine………………………………………..121</w:t>
      </w:r>
    </w:p>
    <w:p w14:paraId="7F4DE953" w14:textId="08257D3E" w:rsidR="007941BC" w:rsidRDefault="007941BC" w:rsidP="007941BC">
      <w:pPr>
        <w:pStyle w:val="SLONormal"/>
        <w:spacing w:before="0" w:after="0"/>
        <w:rPr>
          <w:rFonts w:eastAsiaTheme="minorHAnsi"/>
          <w:kern w:val="2"/>
          <w:lang w:val="et-EE"/>
          <w14:ligatures w14:val="standardContextual"/>
        </w:rPr>
      </w:pPr>
      <w:r>
        <w:rPr>
          <w:rFonts w:eastAsiaTheme="minorHAnsi"/>
          <w:kern w:val="2"/>
          <w:lang w:val="et-EE"/>
          <w14:ligatures w14:val="standardContextual"/>
        </w:rPr>
        <w:tab/>
        <w:t>5.3. Rohevõlakirjad………………………………………………………………….121</w:t>
      </w:r>
    </w:p>
    <w:p w14:paraId="6AFD0D2F"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5.4. Elamukinnisvaraga seotud tarbijakrediidilepingu tagatiseks oleva kinnisvara hindamine……………………………………………………………………………122</w:t>
      </w:r>
    </w:p>
    <w:p w14:paraId="08EFC3FB"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5.5. Krediidiandjate ja -vahendajate seaduse muud muudatused……………………122</w:t>
      </w:r>
    </w:p>
    <w:p w14:paraId="713E2A0E"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5.6. Kohapealse kontrolli läbiviimine ja kontrollakti koostamine……………………122</w:t>
      </w:r>
    </w:p>
    <w:p w14:paraId="78E04BED"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5.7. Investeerimisühingu ning makseasutuse ja e-raha asutuse lõpetamine………….123</w:t>
      </w:r>
    </w:p>
    <w:p w14:paraId="4FCDB237" w14:textId="77777777" w:rsidR="007941BC" w:rsidRDefault="007941BC" w:rsidP="007941BC">
      <w:pPr>
        <w:pStyle w:val="SLONormal"/>
        <w:spacing w:before="0" w:after="0"/>
        <w:rPr>
          <w:rFonts w:eastAsiaTheme="minorHAnsi"/>
          <w:kern w:val="2"/>
          <w:lang w:val="et-EE"/>
          <w14:ligatures w14:val="standardContextual"/>
        </w:rPr>
      </w:pPr>
      <w:r w:rsidRPr="00C63FE8">
        <w:rPr>
          <w:rFonts w:eastAsiaTheme="minorHAnsi"/>
          <w:b/>
          <w:bCs/>
          <w:kern w:val="2"/>
          <w:lang w:val="et-EE"/>
          <w14:ligatures w14:val="standardContextual"/>
        </w:rPr>
        <w:t>6.</w:t>
      </w:r>
      <w:r>
        <w:rPr>
          <w:rFonts w:eastAsiaTheme="minorHAnsi"/>
          <w:kern w:val="2"/>
          <w:lang w:val="et-EE"/>
          <w14:ligatures w14:val="standardContextual"/>
        </w:rPr>
        <w:t xml:space="preserve"> </w:t>
      </w:r>
      <w:r w:rsidRPr="00C63FE8">
        <w:rPr>
          <w:rFonts w:eastAsiaTheme="minorHAnsi"/>
          <w:b/>
          <w:bCs/>
          <w:kern w:val="2"/>
          <w:lang w:val="et-EE"/>
          <w14:ligatures w14:val="standardContextual"/>
        </w:rPr>
        <w:t>Eelnõu vastavus Eesti Vabariigi Põhiseadusele</w:t>
      </w:r>
      <w:r>
        <w:rPr>
          <w:rFonts w:eastAsiaTheme="minorHAnsi"/>
          <w:kern w:val="2"/>
          <w:lang w:val="et-EE"/>
          <w14:ligatures w14:val="standardContextual"/>
        </w:rPr>
        <w:t>………………………………………..123</w:t>
      </w:r>
    </w:p>
    <w:p w14:paraId="213AD035"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6.1. Põhiõiguse esemeline kaitseala…………………………………………………123</w:t>
      </w:r>
    </w:p>
    <w:p w14:paraId="68524E21"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6.1.1. Õigus tegeleda ettevõtlusega ehk ettevõtlusvabadus………………….123</w:t>
      </w:r>
    </w:p>
    <w:p w14:paraId="388C2FC4"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6.1.2. Omandipõhiõigus……………………………………………………...124</w:t>
      </w:r>
    </w:p>
    <w:p w14:paraId="75113BA1"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6.1.3. Võrdsuspõhiõigus……………………………………………………..125</w:t>
      </w:r>
    </w:p>
    <w:p w14:paraId="31298FFE"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6.2. Riive põhiseaduslik õigustamine………………………………………………..125</w:t>
      </w:r>
    </w:p>
    <w:p w14:paraId="2285CA88"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i/>
          <w:iCs/>
          <w:kern w:val="2"/>
          <w:lang w:val="et-EE"/>
          <w14:ligatures w14:val="standardContextual"/>
        </w:rPr>
        <w:t>(i) Võrdsuspõhimõte…………………………………………………………………</w:t>
      </w:r>
      <w:r>
        <w:rPr>
          <w:rFonts w:eastAsiaTheme="minorHAnsi"/>
          <w:kern w:val="2"/>
          <w:lang w:val="et-EE"/>
          <w14:ligatures w14:val="standardContextual"/>
        </w:rPr>
        <w:t>125</w:t>
      </w:r>
    </w:p>
    <w:p w14:paraId="01B79349"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i/>
          <w:iCs/>
          <w:kern w:val="2"/>
          <w:lang w:val="et-EE"/>
          <w14:ligatures w14:val="standardContextual"/>
        </w:rPr>
        <w:t>(ii) Ettevõtlusvabadus</w:t>
      </w:r>
      <w:r>
        <w:rPr>
          <w:rFonts w:eastAsiaTheme="minorHAnsi"/>
          <w:kern w:val="2"/>
          <w:lang w:val="et-EE"/>
          <w14:ligatures w14:val="standardContextual"/>
        </w:rPr>
        <w:t>………………………………………………………..125</w:t>
      </w:r>
    </w:p>
    <w:p w14:paraId="7A99FCC1"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i/>
          <w:iCs/>
          <w:kern w:val="2"/>
          <w:lang w:val="et-EE"/>
          <w14:ligatures w14:val="standardContextual"/>
        </w:rPr>
        <w:t>(iii) Omandipõhiõigus</w:t>
      </w:r>
      <w:r>
        <w:rPr>
          <w:rFonts w:eastAsiaTheme="minorHAnsi"/>
          <w:kern w:val="2"/>
          <w:lang w:val="et-EE"/>
          <w14:ligatures w14:val="standardContextual"/>
        </w:rPr>
        <w:t>………………………………………………………..126</w:t>
      </w:r>
    </w:p>
    <w:p w14:paraId="008282E3"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6.3. Riive formaalne põhiseaduspärasus……………………………………………..126</w:t>
      </w:r>
    </w:p>
    <w:p w14:paraId="29E3F1F1"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6.4. Riive materiaalne põhiseaduspärasus……………………………………………126</w:t>
      </w:r>
    </w:p>
    <w:p w14:paraId="28C57C3A"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6.4.1. Legitiimne eesmärk………………………………………….………...126</w:t>
      </w:r>
    </w:p>
    <w:p w14:paraId="3B3B7B99"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6.4.2. Sobivus………………………………………………………...……...128</w:t>
      </w:r>
    </w:p>
    <w:p w14:paraId="74017974"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6.4.3. Vajalikkus……………………………………………………………...128</w:t>
      </w:r>
    </w:p>
    <w:p w14:paraId="779D49A1"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6.4.4. Mõõdukus..............................................................................................128</w:t>
      </w:r>
    </w:p>
    <w:p w14:paraId="681E944E" w14:textId="0CEECBBC" w:rsidR="007941BC" w:rsidRDefault="007941BC" w:rsidP="007941BC">
      <w:pPr>
        <w:pStyle w:val="SLONormal"/>
        <w:spacing w:before="0" w:after="0"/>
        <w:ind w:left="2124"/>
        <w:rPr>
          <w:rFonts w:eastAsiaTheme="minorHAnsi"/>
          <w:kern w:val="2"/>
          <w:lang w:val="et-EE"/>
          <w14:ligatures w14:val="standardContextual"/>
        </w:rPr>
      </w:pPr>
      <w:r>
        <w:rPr>
          <w:rFonts w:eastAsiaTheme="minorHAnsi"/>
          <w:i/>
          <w:iCs/>
          <w:kern w:val="2"/>
          <w:lang w:val="et-EE"/>
          <w14:ligatures w14:val="standardContextual"/>
        </w:rPr>
        <w:t>(i) Ettevõtlusvabadus ja omandipõhiõigus……………………………</w:t>
      </w:r>
      <w:r>
        <w:rPr>
          <w:rFonts w:eastAsiaTheme="minorHAnsi"/>
          <w:kern w:val="2"/>
          <w:lang w:val="et-EE"/>
          <w14:ligatures w14:val="standardContextual"/>
        </w:rPr>
        <w:t>…128</w:t>
      </w:r>
    </w:p>
    <w:p w14:paraId="782C670C" w14:textId="77777777" w:rsidR="007941BC" w:rsidRDefault="007941BC" w:rsidP="007941BC">
      <w:pPr>
        <w:pStyle w:val="SLONormal"/>
        <w:spacing w:before="0" w:after="0"/>
        <w:ind w:left="2124"/>
        <w:rPr>
          <w:rFonts w:eastAsiaTheme="minorHAnsi"/>
          <w:kern w:val="2"/>
          <w:lang w:val="et-EE"/>
          <w14:ligatures w14:val="standardContextual"/>
        </w:rPr>
      </w:pPr>
      <w:r>
        <w:rPr>
          <w:rFonts w:eastAsiaTheme="minorHAnsi"/>
          <w:i/>
          <w:iCs/>
          <w:kern w:val="2"/>
          <w:lang w:val="et-EE"/>
          <w14:ligatures w14:val="standardContextual"/>
        </w:rPr>
        <w:t>(ii) Võrdsuspõhiõigus</w:t>
      </w:r>
      <w:r>
        <w:rPr>
          <w:rFonts w:eastAsiaTheme="minorHAnsi"/>
          <w:kern w:val="2"/>
          <w:lang w:val="et-EE"/>
          <w14:ligatures w14:val="standardContextual"/>
        </w:rPr>
        <w:t>……………………………………………...…129</w:t>
      </w:r>
    </w:p>
    <w:p w14:paraId="5A7A3B15" w14:textId="77777777" w:rsidR="007941BC" w:rsidRDefault="007941BC" w:rsidP="007941BC">
      <w:pPr>
        <w:pStyle w:val="SLONormal"/>
        <w:spacing w:before="0" w:after="0"/>
        <w:rPr>
          <w:rFonts w:eastAsiaTheme="minorHAnsi"/>
          <w:kern w:val="2"/>
          <w:lang w:val="et-EE"/>
          <w14:ligatures w14:val="standardContextual"/>
        </w:rPr>
      </w:pPr>
      <w:r w:rsidRPr="00C63FE8">
        <w:rPr>
          <w:rFonts w:eastAsiaTheme="minorHAnsi"/>
          <w:b/>
          <w:bCs/>
          <w:kern w:val="2"/>
          <w:lang w:val="et-EE"/>
          <w14:ligatures w14:val="standardContextual"/>
        </w:rPr>
        <w:t>7. Seaduse mõjud</w:t>
      </w:r>
      <w:r>
        <w:rPr>
          <w:rFonts w:eastAsiaTheme="minorHAnsi"/>
          <w:kern w:val="2"/>
          <w:lang w:val="et-EE"/>
          <w14:ligatures w14:val="standardContextual"/>
        </w:rPr>
        <w:t>…………..……………………………………………………………….130</w:t>
      </w:r>
    </w:p>
    <w:p w14:paraId="1E397B0F"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7.1. Tasaarvestuse ühtse raamistiku loomise mõju…………………………………..130</w:t>
      </w:r>
    </w:p>
    <w:p w14:paraId="1E32AD8B"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7.1.1. Sihtrühm nr 1: Eestis tegutsevad pangad ja muud finantsasutused (nn kvalifitseeruvad osapooled)………………………………………………….130</w:t>
      </w:r>
    </w:p>
    <w:p w14:paraId="19385EBA"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 xml:space="preserve">7.1.2. Sihtrühm nr 2: Eesti riik </w:t>
      </w:r>
      <w:r w:rsidRPr="00694FA7">
        <w:rPr>
          <w:rFonts w:eastAsiaTheme="minorHAnsi"/>
          <w:kern w:val="2"/>
          <w:lang w:val="et-EE"/>
          <w14:ligatures w14:val="standardContextual"/>
        </w:rPr>
        <w:t>(Vabariigi Valitsus Rahandusministeeriumi kaudu)</w:t>
      </w:r>
      <w:r>
        <w:rPr>
          <w:rFonts w:eastAsiaTheme="minorHAnsi"/>
          <w:kern w:val="2"/>
          <w:lang w:val="et-EE"/>
          <w14:ligatures w14:val="standardContextual"/>
        </w:rPr>
        <w:t xml:space="preserve"> ja Eesti Pank (nn kvalifitseeruvate osapooltena ja tasaarvestuskokkuleppe osapooltena)………………………………………..131</w:t>
      </w:r>
    </w:p>
    <w:p w14:paraId="2296C603"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7.1.3. Sihtrühm nr 3: Eestis tegutsevad suurettevõtjad (nn kvalifitseeruvad osapooled)……………………………………………………………………132</w:t>
      </w:r>
    </w:p>
    <w:p w14:paraId="0D371CA9"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7.1.4. Sihtrühm nr 4: Eestis tegutsevad väikesed ja keskmised ettevõtjad (nn osapooled, kes saavad tasaarvestuskokkuleppeid sõlmida kvalifitseeruvate osapoolte vastaspooltena)……………………………………………………134</w:t>
      </w:r>
    </w:p>
    <w:p w14:paraId="16534262"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 xml:space="preserve">7.1.5. Sihtrühm nr 5: tuletis- ja </w:t>
      </w:r>
      <w:proofErr w:type="spellStart"/>
      <w:r>
        <w:rPr>
          <w:rFonts w:eastAsiaTheme="minorHAnsi"/>
          <w:kern w:val="2"/>
          <w:lang w:val="et-EE"/>
          <w14:ligatures w14:val="standardContextual"/>
        </w:rPr>
        <w:t>repotehingute</w:t>
      </w:r>
      <w:proofErr w:type="spellEnd"/>
      <w:r>
        <w:rPr>
          <w:rFonts w:eastAsiaTheme="minorHAnsi"/>
          <w:kern w:val="2"/>
          <w:lang w:val="et-EE"/>
          <w14:ligatures w14:val="standardContextual"/>
        </w:rPr>
        <w:t>, tasaarvestuskokkulepete vastaspooled………………………………………………………………....135</w:t>
      </w:r>
    </w:p>
    <w:p w14:paraId="13266BEB"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7.1.6. Sihtrühm nr 6: muud finantstagatise osapooled……………………….136</w:t>
      </w:r>
    </w:p>
    <w:p w14:paraId="4406C055"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7.1.7. Sihtrühm nr 7: muud võlausaldajad……………………………………138</w:t>
      </w:r>
    </w:p>
    <w:p w14:paraId="520D4BED"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7.1.8. Sihtrühm nr 8: Finantsinspektsioon……………………………………140</w:t>
      </w:r>
    </w:p>
    <w:p w14:paraId="6326B523"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7.1.9. Sihtrühm nr 9: pankrotihaldurid, kohtud, Maksu- ja Tolliamet………..140</w:t>
      </w:r>
    </w:p>
    <w:p w14:paraId="5EFFEB16"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7.2. Kriisilahenduse regulatsiooni muudatuste mõju………………………………...141</w:t>
      </w:r>
    </w:p>
    <w:p w14:paraId="1AEA9000"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7.2.1. Sihtrühm nr 1: krediidi- ja finantseerimisasutused……………..……...141</w:t>
      </w:r>
    </w:p>
    <w:p w14:paraId="33A2FDC8"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7.2.2. Sihtrühm nr 2: Finantsinspektsioon……………………………………142</w:t>
      </w:r>
    </w:p>
    <w:p w14:paraId="0EEEBAD3"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7.3. Rohevõlakirjade emitentide järelevalvega seonduvate nõuete mõju……………142</w:t>
      </w:r>
    </w:p>
    <w:p w14:paraId="7781E9F8"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7.3.1. Sihtrühm nr 1: rohevõlakirjade emitendid……………………………..142</w:t>
      </w:r>
    </w:p>
    <w:p w14:paraId="4DF9CD92"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7.3.2. Sihtrühm nr 2: investorid………………………………………………143</w:t>
      </w:r>
    </w:p>
    <w:p w14:paraId="03504B42"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7.3.3. Sihtrühm nr 3: Finantsinspektsioon……………………………………144</w:t>
      </w:r>
    </w:p>
    <w:p w14:paraId="3A63E810"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7.4. Tagatiskinnisvara hindamisega seonduvate muudatuste mõju…………………..145</w:t>
      </w:r>
    </w:p>
    <w:p w14:paraId="25CA736D"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7.4.1. Sihtrühm nr 1: eluasemelaenu refinantseerimist taotlevad tarbijad……145</w:t>
      </w:r>
    </w:p>
    <w:p w14:paraId="62BADD42"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7.4.2. Sihtrühm nr 2: krediidiandjad ja -vahendajad…………………………146</w:t>
      </w:r>
    </w:p>
    <w:p w14:paraId="35C723D0" w14:textId="77777777" w:rsidR="007941BC" w:rsidRDefault="007941BC" w:rsidP="007941BC">
      <w:pPr>
        <w:pStyle w:val="SLONormal"/>
        <w:spacing w:before="0" w:after="0"/>
        <w:ind w:left="1416"/>
        <w:rPr>
          <w:rFonts w:eastAsiaTheme="minorHAnsi"/>
          <w:kern w:val="2"/>
          <w:lang w:val="et-EE"/>
          <w14:ligatures w14:val="standardContextual"/>
        </w:rPr>
      </w:pPr>
      <w:r>
        <w:rPr>
          <w:rFonts w:eastAsiaTheme="minorHAnsi"/>
          <w:kern w:val="2"/>
          <w:lang w:val="et-EE"/>
          <w14:ligatures w14:val="standardContextual"/>
        </w:rPr>
        <w:t>7.4.3. Sihtrühm nr 3: kutselised (kinnis)vara hindajad……………………….147</w:t>
      </w:r>
    </w:p>
    <w:p w14:paraId="33B5BF8D" w14:textId="77777777" w:rsidR="007941BC" w:rsidRDefault="007941BC" w:rsidP="007941BC">
      <w:pPr>
        <w:pStyle w:val="SLONormal"/>
        <w:spacing w:before="0" w:after="0"/>
        <w:ind w:left="708"/>
        <w:rPr>
          <w:rFonts w:eastAsiaTheme="minorHAnsi"/>
          <w:kern w:val="2"/>
          <w:lang w:val="et-EE"/>
          <w14:ligatures w14:val="standardContextual"/>
        </w:rPr>
      </w:pPr>
      <w:r>
        <w:rPr>
          <w:rFonts w:eastAsiaTheme="minorHAnsi"/>
          <w:kern w:val="2"/>
          <w:lang w:val="et-EE"/>
          <w14:ligatures w14:val="standardContextual"/>
        </w:rPr>
        <w:t>7.5. Andmekaitse mõjuhinnang muudatustele……………………………………….147</w:t>
      </w:r>
    </w:p>
    <w:p w14:paraId="5E8247A8" w14:textId="77777777" w:rsidR="007941BC" w:rsidRDefault="007941BC" w:rsidP="007941BC">
      <w:pPr>
        <w:pStyle w:val="SLONormal"/>
        <w:spacing w:before="0" w:after="0"/>
        <w:rPr>
          <w:rFonts w:eastAsiaTheme="minorHAnsi"/>
          <w:kern w:val="2"/>
          <w:lang w:val="et-EE"/>
          <w14:ligatures w14:val="standardContextual"/>
        </w:rPr>
      </w:pPr>
      <w:r w:rsidRPr="00C63FE8">
        <w:rPr>
          <w:rFonts w:eastAsiaTheme="minorHAnsi"/>
          <w:b/>
          <w:bCs/>
          <w:kern w:val="2"/>
          <w:lang w:val="et-EE"/>
          <w14:ligatures w14:val="standardContextual"/>
        </w:rPr>
        <w:t>8. Seaduse rakendamisega seotud riigi ja kohaliku omavalitsuse tegevused, eeldatavad kulud ja tulud</w:t>
      </w:r>
      <w:r>
        <w:rPr>
          <w:rFonts w:eastAsiaTheme="minorHAnsi"/>
          <w:kern w:val="2"/>
          <w:lang w:val="et-EE"/>
          <w14:ligatures w14:val="standardContextual"/>
        </w:rPr>
        <w:t>……………………………………………………………………………….148</w:t>
      </w:r>
    </w:p>
    <w:p w14:paraId="4703E427" w14:textId="77777777" w:rsidR="007941BC" w:rsidRDefault="007941BC" w:rsidP="007941BC">
      <w:pPr>
        <w:pStyle w:val="SLONormal"/>
        <w:spacing w:before="0" w:after="0"/>
        <w:rPr>
          <w:rFonts w:eastAsiaTheme="minorHAnsi"/>
          <w:kern w:val="2"/>
          <w:lang w:val="et-EE"/>
          <w14:ligatures w14:val="standardContextual"/>
        </w:rPr>
      </w:pPr>
      <w:r w:rsidRPr="00C63FE8">
        <w:rPr>
          <w:rFonts w:eastAsiaTheme="minorHAnsi"/>
          <w:b/>
          <w:bCs/>
          <w:kern w:val="2"/>
          <w:lang w:val="et-EE"/>
          <w14:ligatures w14:val="standardContextual"/>
        </w:rPr>
        <w:t>9. Rakendusaktid</w:t>
      </w:r>
      <w:r>
        <w:rPr>
          <w:rFonts w:eastAsiaTheme="minorHAnsi"/>
          <w:kern w:val="2"/>
          <w:lang w:val="et-EE"/>
          <w14:ligatures w14:val="standardContextual"/>
        </w:rPr>
        <w:t>…………………………………………………………………………...148</w:t>
      </w:r>
    </w:p>
    <w:p w14:paraId="7B548A20" w14:textId="1C356C41" w:rsidR="007941BC" w:rsidRDefault="007941BC" w:rsidP="007941BC">
      <w:pPr>
        <w:pStyle w:val="SLONormal"/>
        <w:spacing w:before="0" w:after="0"/>
        <w:rPr>
          <w:rFonts w:eastAsiaTheme="minorHAnsi"/>
          <w:kern w:val="2"/>
          <w:lang w:val="et-EE"/>
          <w14:ligatures w14:val="standardContextual"/>
        </w:rPr>
      </w:pPr>
      <w:r w:rsidRPr="00C63FE8">
        <w:rPr>
          <w:rFonts w:eastAsiaTheme="minorHAnsi"/>
          <w:b/>
          <w:bCs/>
          <w:kern w:val="2"/>
          <w:lang w:val="et-EE"/>
          <w14:ligatures w14:val="standardContextual"/>
        </w:rPr>
        <w:t>10. Seaduse jõustumine</w:t>
      </w:r>
      <w:r>
        <w:rPr>
          <w:rFonts w:eastAsiaTheme="minorHAnsi"/>
          <w:kern w:val="2"/>
          <w:lang w:val="et-EE"/>
          <w14:ligatures w14:val="standardContextual"/>
        </w:rPr>
        <w:t>…………………………………………………………………….150</w:t>
      </w:r>
    </w:p>
    <w:p w14:paraId="7543E548" w14:textId="77777777" w:rsidR="007941BC" w:rsidRDefault="007941BC" w:rsidP="007941BC">
      <w:pPr>
        <w:pStyle w:val="SLONormal"/>
        <w:spacing w:before="0" w:after="0"/>
        <w:rPr>
          <w:rFonts w:eastAsiaTheme="minorHAnsi"/>
          <w:kern w:val="2"/>
          <w:lang w:val="et-EE"/>
          <w14:ligatures w14:val="standardContextual"/>
        </w:rPr>
      </w:pPr>
      <w:r w:rsidRPr="00C63FE8">
        <w:rPr>
          <w:rFonts w:eastAsiaTheme="minorHAnsi"/>
          <w:b/>
          <w:bCs/>
          <w:kern w:val="2"/>
          <w:lang w:val="et-EE"/>
          <w14:ligatures w14:val="standardContextual"/>
        </w:rPr>
        <w:t>11. Huvirühmade kaasamine ja eelnõu kooskõlastamine</w:t>
      </w:r>
      <w:r>
        <w:rPr>
          <w:rFonts w:eastAsiaTheme="minorHAnsi"/>
          <w:kern w:val="2"/>
          <w:lang w:val="et-EE"/>
          <w14:ligatures w14:val="standardContextual"/>
        </w:rPr>
        <w:t>………………………………..150</w:t>
      </w:r>
    </w:p>
    <w:p w14:paraId="48BFFE81" w14:textId="77777777" w:rsidR="007941BC" w:rsidRDefault="007941BC" w:rsidP="007941BC">
      <w:pPr>
        <w:spacing w:after="0" w:line="240" w:lineRule="auto"/>
      </w:pPr>
    </w:p>
    <w:bookmarkEnd w:id="0"/>
    <w:p w14:paraId="089384BE" w14:textId="77777777" w:rsidR="007941BC" w:rsidRDefault="007941BC" w:rsidP="007941BC">
      <w:pPr>
        <w:pStyle w:val="SLONormal"/>
        <w:spacing w:before="0" w:after="0"/>
        <w:rPr>
          <w:rFonts w:eastAsiaTheme="minorHAnsi"/>
          <w:kern w:val="2"/>
          <w:lang w:val="et-EE"/>
          <w14:ligatures w14:val="standardContextual"/>
        </w:rPr>
      </w:pPr>
    </w:p>
    <w:p w14:paraId="1E581364" w14:textId="77777777" w:rsidR="007941BC" w:rsidRDefault="007941BC" w:rsidP="007941BC">
      <w:pPr>
        <w:pStyle w:val="SLONormal"/>
        <w:spacing w:before="0" w:after="0"/>
        <w:ind w:left="1416"/>
        <w:rPr>
          <w:rFonts w:eastAsiaTheme="minorHAnsi"/>
          <w:kern w:val="2"/>
          <w:lang w:val="et-EE"/>
          <w14:ligatures w14:val="standardContextual"/>
        </w:rPr>
      </w:pPr>
    </w:p>
    <w:p w14:paraId="33EC96CE" w14:textId="77777777" w:rsidR="007941BC" w:rsidRDefault="007941BC" w:rsidP="007941BC">
      <w:pPr>
        <w:spacing w:after="0" w:line="240" w:lineRule="auto"/>
        <w:rPr>
          <w:rFonts w:ascii="Times New Roman" w:hAnsi="Times New Roman" w:cs="Times New Roman"/>
          <w:b/>
          <w:bCs/>
          <w:sz w:val="24"/>
          <w:szCs w:val="24"/>
        </w:rPr>
      </w:pPr>
    </w:p>
    <w:p w14:paraId="16622E83" w14:textId="77777777" w:rsidR="007941BC" w:rsidRDefault="007941BC" w:rsidP="007941BC">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br w:type="page"/>
      </w:r>
    </w:p>
    <w:p w14:paraId="4F9F0A9E" w14:textId="77777777" w:rsidR="007941BC" w:rsidRPr="00674BAC" w:rsidRDefault="007941BC" w:rsidP="007941BC">
      <w:pPr>
        <w:spacing w:after="0" w:line="240" w:lineRule="auto"/>
        <w:rPr>
          <w:rFonts w:ascii="Times New Roman" w:hAnsi="Times New Roman" w:cs="Times New Roman"/>
          <w:b/>
          <w:bCs/>
          <w:sz w:val="24"/>
          <w:szCs w:val="24"/>
        </w:rPr>
      </w:pPr>
      <w:r w:rsidRPr="00674BAC">
        <w:rPr>
          <w:rFonts w:ascii="Times New Roman" w:hAnsi="Times New Roman" w:cs="Times New Roman"/>
          <w:b/>
          <w:bCs/>
          <w:sz w:val="24"/>
          <w:szCs w:val="24"/>
        </w:rPr>
        <w:t>1. Sissejuhatus</w:t>
      </w:r>
    </w:p>
    <w:p w14:paraId="23671DA0" w14:textId="77777777" w:rsidR="007941BC" w:rsidRPr="00674BAC" w:rsidRDefault="007941BC" w:rsidP="007941BC">
      <w:pPr>
        <w:spacing w:after="0" w:line="240" w:lineRule="auto"/>
        <w:rPr>
          <w:rFonts w:ascii="Times New Roman" w:hAnsi="Times New Roman" w:cs="Times New Roman"/>
          <w:b/>
          <w:bCs/>
          <w:sz w:val="24"/>
          <w:szCs w:val="24"/>
        </w:rPr>
      </w:pPr>
    </w:p>
    <w:p w14:paraId="45E84EE1" w14:textId="77777777" w:rsidR="007941BC" w:rsidRPr="00674BAC" w:rsidRDefault="007941BC" w:rsidP="007941BC">
      <w:pPr>
        <w:spacing w:after="0" w:line="240" w:lineRule="auto"/>
        <w:ind w:left="708"/>
        <w:rPr>
          <w:rFonts w:ascii="Times New Roman" w:hAnsi="Times New Roman" w:cs="Times New Roman"/>
          <w:b/>
          <w:bCs/>
          <w:sz w:val="24"/>
          <w:szCs w:val="24"/>
        </w:rPr>
      </w:pPr>
      <w:r w:rsidRPr="00674BAC">
        <w:rPr>
          <w:rFonts w:ascii="Times New Roman" w:hAnsi="Times New Roman" w:cs="Times New Roman"/>
          <w:b/>
          <w:bCs/>
          <w:sz w:val="24"/>
          <w:szCs w:val="24"/>
        </w:rPr>
        <w:t>1.1. Sisukokkuvõte</w:t>
      </w:r>
    </w:p>
    <w:p w14:paraId="7C26D9B6" w14:textId="77777777" w:rsidR="007941BC" w:rsidRPr="00674BAC" w:rsidRDefault="007941BC" w:rsidP="007941BC">
      <w:pPr>
        <w:pStyle w:val="SLONormal"/>
        <w:spacing w:before="0" w:after="0"/>
        <w:rPr>
          <w:lang w:val="et-EE"/>
        </w:rPr>
      </w:pPr>
    </w:p>
    <w:p w14:paraId="797B225C" w14:textId="77777777" w:rsidR="007941BC" w:rsidRDefault="007941BC" w:rsidP="007941BC">
      <w:pPr>
        <w:pStyle w:val="SLONormal"/>
        <w:spacing w:before="0" w:after="0"/>
        <w:rPr>
          <w:lang w:val="et-EE"/>
        </w:rPr>
      </w:pPr>
      <w:r>
        <w:rPr>
          <w:lang w:val="et-EE"/>
        </w:rPr>
        <w:t>V</w:t>
      </w:r>
      <w:r w:rsidRPr="00F0505F">
        <w:rPr>
          <w:lang w:val="et-EE"/>
        </w:rPr>
        <w:t xml:space="preserve">äärtpaberituru seaduse ja teiste seaduste muutmise seaduse </w:t>
      </w:r>
      <w:r>
        <w:rPr>
          <w:lang w:val="et-EE"/>
        </w:rPr>
        <w:t xml:space="preserve">eelnõu (edaspidi </w:t>
      </w:r>
      <w:r>
        <w:rPr>
          <w:i/>
          <w:iCs/>
          <w:lang w:val="et-EE"/>
        </w:rPr>
        <w:t>eelnõu)</w:t>
      </w:r>
      <w:r w:rsidRPr="00643B2F">
        <w:rPr>
          <w:b/>
          <w:bCs/>
          <w:i/>
          <w:iCs/>
          <w:lang w:val="et-EE"/>
        </w:rPr>
        <w:t xml:space="preserve"> </w:t>
      </w:r>
      <w:r w:rsidRPr="00643B2F">
        <w:rPr>
          <w:b/>
          <w:bCs/>
          <w:lang w:val="et-EE"/>
        </w:rPr>
        <w:t xml:space="preserve">põhieesmärk on parandada kehtivat tuletis- ja </w:t>
      </w:r>
      <w:proofErr w:type="spellStart"/>
      <w:r w:rsidRPr="00643B2F">
        <w:rPr>
          <w:b/>
          <w:bCs/>
          <w:lang w:val="et-EE"/>
        </w:rPr>
        <w:t>repotehingute</w:t>
      </w:r>
      <w:proofErr w:type="spellEnd"/>
      <w:r w:rsidRPr="00643B2F">
        <w:rPr>
          <w:b/>
          <w:bCs/>
          <w:lang w:val="et-EE"/>
        </w:rPr>
        <w:t xml:space="preserve"> läbiviimise </w:t>
      </w:r>
      <w:r>
        <w:rPr>
          <w:b/>
          <w:bCs/>
          <w:lang w:val="et-EE"/>
        </w:rPr>
        <w:t>regulatsiooni</w:t>
      </w:r>
      <w:r>
        <w:rPr>
          <w:lang w:val="et-EE"/>
        </w:rPr>
        <w:t xml:space="preserve">. Tegemist on eelnõu esmase ja peamise eesmärgiga. Tuletistehingud on väärtpaberitega seotud tehingud nagu näiteks optsioonid ja futuurid, millega juhitakse intressimäärade, tooraine või energia kättesaadavusest tingitud riske. </w:t>
      </w:r>
      <w:proofErr w:type="spellStart"/>
      <w:r>
        <w:rPr>
          <w:lang w:val="et-EE"/>
        </w:rPr>
        <w:t>Repotehing</w:t>
      </w:r>
      <w:proofErr w:type="spellEnd"/>
      <w:r>
        <w:rPr>
          <w:lang w:val="et-EE"/>
        </w:rPr>
        <w:t xml:space="preserve"> on leping, millega tagatakse ettevõtjatele lühiajalist likviidsust, sest lepingu sisuks on kohustada aktsiate müüjat ostma märgitud aja pärast ja määratud hinnaga aktsiad tagasi ostma. Sisuliselt on tegu aktsia pandiks andmisega. </w:t>
      </w:r>
    </w:p>
    <w:p w14:paraId="03E21E62" w14:textId="77777777" w:rsidR="007941BC" w:rsidRDefault="007941BC" w:rsidP="007941BC">
      <w:pPr>
        <w:pStyle w:val="SLONormal"/>
        <w:spacing w:before="0" w:after="0"/>
        <w:rPr>
          <w:lang w:val="et-EE"/>
        </w:rPr>
      </w:pPr>
    </w:p>
    <w:p w14:paraId="14B44BED" w14:textId="77777777" w:rsidR="007941BC" w:rsidRDefault="007941BC" w:rsidP="007941BC">
      <w:pPr>
        <w:pStyle w:val="SLONormal"/>
        <w:spacing w:before="0" w:after="0"/>
        <w:rPr>
          <w:lang w:val="et-EE"/>
        </w:rPr>
      </w:pPr>
      <w:r>
        <w:rPr>
          <w:lang w:val="et-EE"/>
        </w:rPr>
        <w:t xml:space="preserve">Eesti õigus sisaldab tuletis- ja </w:t>
      </w:r>
      <w:proofErr w:type="spellStart"/>
      <w:r>
        <w:rPr>
          <w:lang w:val="et-EE"/>
        </w:rPr>
        <w:t>repotehinguid</w:t>
      </w:r>
      <w:proofErr w:type="spellEnd"/>
      <w:r>
        <w:rPr>
          <w:lang w:val="et-EE"/>
        </w:rPr>
        <w:t xml:space="preserve"> käsitlevaid sätteid, kuid kehtiv regulatsioon on puudulik nende tehingute tasaarvestamise nõuete osas ning ei vasta enam täies ulatuses rahvusvahelisele praktikale. Eelnõuga: 1) </w:t>
      </w:r>
      <w:r w:rsidRPr="00EF63DA">
        <w:rPr>
          <w:lang w:val="et-EE"/>
        </w:rPr>
        <w:t xml:space="preserve">täpsustatakse ja ühtlustatakse selliste tehingute lõpetamisel toimuva tasaarvestuse režiimi </w:t>
      </w:r>
      <w:r>
        <w:rPr>
          <w:lang w:val="et-EE"/>
        </w:rPr>
        <w:t xml:space="preserve">(ingl. k. </w:t>
      </w:r>
      <w:proofErr w:type="spellStart"/>
      <w:r w:rsidRPr="00643B2F">
        <w:rPr>
          <w:i/>
          <w:iCs/>
          <w:lang w:val="et-EE"/>
        </w:rPr>
        <w:t>close-out</w:t>
      </w:r>
      <w:proofErr w:type="spellEnd"/>
      <w:r w:rsidRPr="00643B2F">
        <w:rPr>
          <w:i/>
          <w:iCs/>
          <w:lang w:val="et-EE"/>
        </w:rPr>
        <w:t xml:space="preserve"> netting</w:t>
      </w:r>
      <w:r>
        <w:rPr>
          <w:lang w:val="et-EE"/>
        </w:rPr>
        <w:t xml:space="preserve">) </w:t>
      </w:r>
      <w:r w:rsidRPr="00EF63DA">
        <w:rPr>
          <w:lang w:val="et-EE"/>
        </w:rPr>
        <w:t>kontekstis asjakohaseid mõisteid</w:t>
      </w:r>
      <w:r>
        <w:rPr>
          <w:lang w:val="et-EE"/>
        </w:rPr>
        <w:t xml:space="preserve"> ja</w:t>
      </w:r>
      <w:r w:rsidRPr="00EF63DA">
        <w:rPr>
          <w:lang w:val="et-EE"/>
        </w:rPr>
        <w:t xml:space="preserve"> kvalifitseeruvaid osapooli</w:t>
      </w:r>
      <w:r>
        <w:rPr>
          <w:lang w:val="et-EE"/>
        </w:rPr>
        <w:t>; 2) muudetakse eeltooduga</w:t>
      </w:r>
      <w:r w:rsidRPr="00EF63DA">
        <w:rPr>
          <w:lang w:val="et-EE"/>
        </w:rPr>
        <w:t xml:space="preserve"> seonduvalt </w:t>
      </w:r>
      <w:r>
        <w:rPr>
          <w:lang w:val="et-EE"/>
        </w:rPr>
        <w:t xml:space="preserve">sellise </w:t>
      </w:r>
      <w:proofErr w:type="spellStart"/>
      <w:r>
        <w:rPr>
          <w:lang w:val="et-EE"/>
        </w:rPr>
        <w:t>eriliigilise</w:t>
      </w:r>
      <w:proofErr w:type="spellEnd"/>
      <w:r>
        <w:rPr>
          <w:lang w:val="et-EE"/>
        </w:rPr>
        <w:t xml:space="preserve"> tagatise nagu </w:t>
      </w:r>
      <w:r w:rsidRPr="00EF63DA">
        <w:rPr>
          <w:lang w:val="et-EE"/>
        </w:rPr>
        <w:t xml:space="preserve">finantstagatise </w:t>
      </w:r>
      <w:r>
        <w:rPr>
          <w:lang w:val="et-EE"/>
        </w:rPr>
        <w:t xml:space="preserve">(ingl. k. </w:t>
      </w:r>
      <w:proofErr w:type="spellStart"/>
      <w:r w:rsidRPr="00643B2F">
        <w:rPr>
          <w:i/>
          <w:iCs/>
          <w:lang w:val="et-EE"/>
        </w:rPr>
        <w:t>financial</w:t>
      </w:r>
      <w:proofErr w:type="spellEnd"/>
      <w:r w:rsidRPr="00643B2F">
        <w:rPr>
          <w:i/>
          <w:iCs/>
          <w:lang w:val="et-EE"/>
        </w:rPr>
        <w:t xml:space="preserve"> </w:t>
      </w:r>
      <w:proofErr w:type="spellStart"/>
      <w:r w:rsidRPr="00643B2F">
        <w:rPr>
          <w:i/>
          <w:iCs/>
          <w:lang w:val="et-EE"/>
        </w:rPr>
        <w:t>collateral</w:t>
      </w:r>
      <w:proofErr w:type="spellEnd"/>
      <w:r>
        <w:rPr>
          <w:lang w:val="et-EE"/>
        </w:rPr>
        <w:t xml:space="preserve">) </w:t>
      </w:r>
      <w:r w:rsidRPr="00EF63DA">
        <w:rPr>
          <w:lang w:val="et-EE"/>
        </w:rPr>
        <w:t>kaitseala</w:t>
      </w:r>
      <w:r>
        <w:rPr>
          <w:lang w:val="et-EE"/>
        </w:rPr>
        <w:t>; 3) muudetakse</w:t>
      </w:r>
      <w:r w:rsidRPr="00EF63DA">
        <w:rPr>
          <w:lang w:val="et-EE"/>
        </w:rPr>
        <w:t xml:space="preserve"> maksejõuetus</w:t>
      </w:r>
      <w:r>
        <w:rPr>
          <w:lang w:val="et-EE"/>
        </w:rPr>
        <w:t xml:space="preserve">režiimi, et tagada selliste tehingute </w:t>
      </w:r>
      <w:proofErr w:type="spellStart"/>
      <w:r>
        <w:rPr>
          <w:lang w:val="et-EE"/>
        </w:rPr>
        <w:t>jõustatavus</w:t>
      </w:r>
      <w:proofErr w:type="spellEnd"/>
      <w:r>
        <w:rPr>
          <w:lang w:val="et-EE"/>
        </w:rPr>
        <w:t xml:space="preserve"> pankroti- ja muudes sarnastes olukordades. </w:t>
      </w:r>
      <w:r w:rsidRPr="00643B2F">
        <w:rPr>
          <w:b/>
          <w:bCs/>
          <w:lang w:val="et-EE"/>
        </w:rPr>
        <w:t>Nende muudatuste tulemusena suureneb eelkõige Eesti finantsasutuste ja suuremate ettevõt</w:t>
      </w:r>
      <w:r>
        <w:rPr>
          <w:b/>
          <w:bCs/>
          <w:lang w:val="et-EE"/>
        </w:rPr>
        <w:t>ja</w:t>
      </w:r>
      <w:r w:rsidRPr="00643B2F">
        <w:rPr>
          <w:b/>
          <w:bCs/>
          <w:lang w:val="et-EE"/>
        </w:rPr>
        <w:t xml:space="preserve">te ligipääs rahvusvahelisele tuletis- ja </w:t>
      </w:r>
      <w:proofErr w:type="spellStart"/>
      <w:r w:rsidRPr="00643B2F">
        <w:rPr>
          <w:b/>
          <w:bCs/>
          <w:lang w:val="et-EE"/>
        </w:rPr>
        <w:t>repotehingute</w:t>
      </w:r>
      <w:proofErr w:type="spellEnd"/>
      <w:r w:rsidRPr="00643B2F">
        <w:rPr>
          <w:b/>
          <w:bCs/>
          <w:lang w:val="et-EE"/>
        </w:rPr>
        <w:t xml:space="preserve"> turule, mis omakorda tõstab Eesti ettevõtjate ja ka laiemalt kogu meie ettevõtluskeskkonna konkurentsivõimet.</w:t>
      </w:r>
      <w:r w:rsidRPr="001E1215">
        <w:rPr>
          <w:lang w:val="et-EE"/>
        </w:rPr>
        <w:t xml:space="preserve"> </w:t>
      </w:r>
      <w:r>
        <w:rPr>
          <w:lang w:val="et-EE"/>
        </w:rPr>
        <w:t xml:space="preserve">Peamised muudatused tehakse väärtpaberituru seaduses (edaspidi ka </w:t>
      </w:r>
      <w:r>
        <w:rPr>
          <w:i/>
          <w:iCs/>
          <w:lang w:val="et-EE"/>
        </w:rPr>
        <w:t>VPTS</w:t>
      </w:r>
      <w:r>
        <w:rPr>
          <w:lang w:val="et-EE"/>
        </w:rPr>
        <w:t>).</w:t>
      </w:r>
    </w:p>
    <w:p w14:paraId="63D19105" w14:textId="77777777" w:rsidR="007941BC" w:rsidRDefault="007941BC" w:rsidP="007941BC">
      <w:pPr>
        <w:pStyle w:val="SLONormal"/>
        <w:spacing w:before="0" w:after="0"/>
        <w:ind w:left="360"/>
        <w:rPr>
          <w:lang w:val="et-EE"/>
        </w:rPr>
      </w:pPr>
    </w:p>
    <w:p w14:paraId="79B5696B" w14:textId="77777777" w:rsidR="007941BC" w:rsidRDefault="007941BC" w:rsidP="007941BC">
      <w:pPr>
        <w:pStyle w:val="SLONormal"/>
        <w:spacing w:before="0" w:after="0"/>
        <w:rPr>
          <w:lang w:val="et-EE"/>
        </w:rPr>
      </w:pPr>
      <w:r>
        <w:rPr>
          <w:lang w:val="et-EE"/>
        </w:rPr>
        <w:t xml:space="preserve">Teiseks, muudetakse johtuvalt Euroopa Komisjoni tähelepanekutest </w:t>
      </w:r>
      <w:r w:rsidRPr="00643B2F">
        <w:rPr>
          <w:b/>
          <w:bCs/>
          <w:lang w:val="et-EE"/>
        </w:rPr>
        <w:t>finantskriisi ennetamise ja lahendamise seadus</w:t>
      </w:r>
      <w:r>
        <w:rPr>
          <w:b/>
          <w:bCs/>
          <w:lang w:val="et-EE"/>
        </w:rPr>
        <w:t>t</w:t>
      </w:r>
      <w:r>
        <w:rPr>
          <w:lang w:val="et-EE"/>
        </w:rPr>
        <w:t xml:space="preserve"> (edaspidi ka </w:t>
      </w:r>
      <w:r>
        <w:rPr>
          <w:i/>
          <w:iCs/>
          <w:lang w:val="et-EE"/>
        </w:rPr>
        <w:t>FELS</w:t>
      </w:r>
      <w:r>
        <w:rPr>
          <w:lang w:val="et-EE"/>
        </w:rPr>
        <w:t xml:space="preserve">), mis sätestab eelkõige pankade suhtes rakendatavaid kriisiennetus- ja lahendusmeetmeid. Muudatustega tagatakse seaduse subjektidele (eelkõige pankadele) kui ka järelevalvet teostavale Finantsinspektsioonile parem selgus nende õiguste ja kohustuste teostamisel. Lisaks täiendatakse FELS-i mõningate uute nõuetega – täpsustakse nõudeid, mis puudutavad tavamaksejõuetusõiguse alusel likvideerimisele minevaid panku või nendega seotud isikuid (likvideerimissubjektid) ning millist teavet tuleb sellega seoses avalikustada. </w:t>
      </w:r>
    </w:p>
    <w:p w14:paraId="3F9A30B2" w14:textId="77777777" w:rsidR="007941BC" w:rsidRDefault="007941BC" w:rsidP="007941BC">
      <w:pPr>
        <w:pStyle w:val="SLONormal"/>
        <w:spacing w:before="0" w:after="0"/>
        <w:rPr>
          <w:i/>
          <w:iCs/>
          <w:lang w:val="et-EE"/>
        </w:rPr>
      </w:pPr>
    </w:p>
    <w:p w14:paraId="194AFC33" w14:textId="77777777" w:rsidR="007941BC" w:rsidRDefault="007941BC" w:rsidP="007941BC">
      <w:pPr>
        <w:pStyle w:val="SLONormal"/>
        <w:spacing w:before="0" w:after="0"/>
        <w:rPr>
          <w:lang w:val="et-EE"/>
        </w:rPr>
      </w:pPr>
      <w:r>
        <w:rPr>
          <w:lang w:val="et-EE"/>
        </w:rPr>
        <w:t xml:space="preserve">Kolmandaks, eelnõuga antakse Finantsinspektsioonile </w:t>
      </w:r>
      <w:r w:rsidRPr="00674BAC">
        <w:rPr>
          <w:lang w:val="et-EE"/>
        </w:rPr>
        <w:t xml:space="preserve">järelevalvevolitused </w:t>
      </w:r>
      <w:r>
        <w:rPr>
          <w:lang w:val="et-EE"/>
        </w:rPr>
        <w:t xml:space="preserve">nende isikute üle, kes emiteerivad </w:t>
      </w:r>
      <w:r w:rsidRPr="00643B2F">
        <w:rPr>
          <w:b/>
          <w:bCs/>
          <w:lang w:val="et-EE"/>
        </w:rPr>
        <w:t>rohevõlakirj</w:t>
      </w:r>
      <w:r>
        <w:rPr>
          <w:b/>
          <w:bCs/>
          <w:lang w:val="et-EE"/>
        </w:rPr>
        <w:t>u</w:t>
      </w:r>
      <w:r w:rsidRPr="00674BAC">
        <w:rPr>
          <w:lang w:val="et-EE"/>
        </w:rPr>
        <w:t xml:space="preserve"> </w:t>
      </w:r>
      <w:r>
        <w:rPr>
          <w:lang w:val="et-EE"/>
        </w:rPr>
        <w:t>(</w:t>
      </w:r>
      <w:r w:rsidRPr="00674BAC">
        <w:rPr>
          <w:lang w:val="et-EE"/>
        </w:rPr>
        <w:t xml:space="preserve">Euroopa rohevõlakirjade määruse (EL) 2023/2631 </w:t>
      </w:r>
      <w:r>
        <w:rPr>
          <w:lang w:val="et-EE"/>
        </w:rPr>
        <w:t xml:space="preserve">alusel). Muu hulgas saab Finantsinspektsioon </w:t>
      </w:r>
      <w:r w:rsidRPr="00674BAC">
        <w:rPr>
          <w:lang w:val="et-EE"/>
        </w:rPr>
        <w:t>vajadusel</w:t>
      </w:r>
      <w:r>
        <w:rPr>
          <w:lang w:val="et-EE"/>
        </w:rPr>
        <w:t xml:space="preserve"> määrata ka</w:t>
      </w:r>
      <w:r w:rsidRPr="00674BAC">
        <w:rPr>
          <w:lang w:val="et-EE"/>
        </w:rPr>
        <w:t xml:space="preserve"> sanktsioon</w:t>
      </w:r>
      <w:r>
        <w:rPr>
          <w:lang w:val="et-EE"/>
        </w:rPr>
        <w:t>e. Rohevõlakirjade tähistamiseks võivad võlakirjade emitendid kasutada nimetust ,,Euroopa rohevõlakiri“ või ,,</w:t>
      </w:r>
      <w:proofErr w:type="spellStart"/>
      <w:r>
        <w:rPr>
          <w:lang w:val="et-EE"/>
        </w:rPr>
        <w:t>EuGB</w:t>
      </w:r>
      <w:proofErr w:type="spellEnd"/>
      <w:r>
        <w:rPr>
          <w:lang w:val="et-EE"/>
        </w:rPr>
        <w:t>“ ning sellisel juhul peavad nad tagama, et võlakirjadest saadavast tulust paigutatakse vähemalt 85% kestliku rahastamise taksonoomia nõuetele vastavatesse tegevustesse.</w:t>
      </w:r>
      <w:r w:rsidRPr="00643B2F">
        <w:rPr>
          <w:rStyle w:val="Allmrkuseviide"/>
          <w:lang w:val="et-EE"/>
        </w:rPr>
        <w:footnoteReference w:id="2"/>
      </w:r>
    </w:p>
    <w:p w14:paraId="6CB9FAB4" w14:textId="77777777" w:rsidR="007941BC" w:rsidRDefault="007941BC" w:rsidP="007941BC">
      <w:pPr>
        <w:pStyle w:val="SLONormal"/>
        <w:spacing w:before="0" w:after="0"/>
        <w:rPr>
          <w:lang w:val="et-EE"/>
        </w:rPr>
      </w:pPr>
    </w:p>
    <w:p w14:paraId="35D3C4DA" w14:textId="77777777" w:rsidR="007941BC" w:rsidRPr="005C3CD0" w:rsidRDefault="007941BC" w:rsidP="007941BC">
      <w:pPr>
        <w:pStyle w:val="SLONormal"/>
        <w:spacing w:before="0" w:after="0"/>
        <w:rPr>
          <w:lang w:val="et-EE"/>
        </w:rPr>
      </w:pPr>
      <w:r>
        <w:rPr>
          <w:lang w:val="et-EE"/>
        </w:rPr>
        <w:t xml:space="preserve">Neljandaks, muudetakse eelnõuga eluasemelaenude </w:t>
      </w:r>
      <w:r w:rsidRPr="00643B2F">
        <w:rPr>
          <w:b/>
          <w:bCs/>
          <w:lang w:val="et-EE"/>
        </w:rPr>
        <w:t xml:space="preserve">tagatiseks oleva kinnisvara hindamise </w:t>
      </w:r>
      <w:r>
        <w:rPr>
          <w:b/>
          <w:bCs/>
          <w:lang w:val="et-EE"/>
        </w:rPr>
        <w:t xml:space="preserve">korda paindlikumaks. </w:t>
      </w:r>
      <w:r w:rsidRPr="00643B2F">
        <w:rPr>
          <w:lang w:val="et-EE"/>
        </w:rPr>
        <w:t>Muudatustega</w:t>
      </w:r>
      <w:r>
        <w:rPr>
          <w:lang w:val="et-EE"/>
        </w:rPr>
        <w:t xml:space="preserve"> võimaldatakse põhjendatud juhul teha vastav hinnang statistiliste andmete alusel, mistõttu ei pruugi eraldi hindamisakti tellimine olla alati vajalik. See soodustab kodulaenude üleviimist ühest pangast teise ja vähendades kulusid kodulaenu võtmisel või ka olemasoleva eluasemelaenu refinantseerimisel.</w:t>
      </w:r>
    </w:p>
    <w:p w14:paraId="1833A39C" w14:textId="77777777" w:rsidR="007941BC" w:rsidRDefault="007941BC" w:rsidP="007941BC">
      <w:pPr>
        <w:pStyle w:val="SLONormal"/>
        <w:spacing w:before="0" w:after="0"/>
        <w:rPr>
          <w:lang w:val="et-EE"/>
        </w:rPr>
      </w:pPr>
    </w:p>
    <w:p w14:paraId="101844EF" w14:textId="77777777" w:rsidR="007941BC" w:rsidRDefault="007941BC" w:rsidP="007941BC">
      <w:pPr>
        <w:pStyle w:val="SLONormal"/>
        <w:spacing w:before="0" w:after="0"/>
        <w:rPr>
          <w:lang w:val="et-EE"/>
        </w:rPr>
      </w:pPr>
      <w:r>
        <w:rPr>
          <w:lang w:val="et-EE"/>
        </w:rPr>
        <w:t xml:space="preserve">Viiendaks ühtlustatakse finantsvaldkonda puudutavates seadustes Finantsinspektsiooni poolt </w:t>
      </w:r>
      <w:r w:rsidRPr="00643B2F">
        <w:rPr>
          <w:b/>
          <w:bCs/>
          <w:lang w:val="et-EE"/>
        </w:rPr>
        <w:t xml:space="preserve">kohapealse kontrolli teostamist </w:t>
      </w:r>
      <w:r>
        <w:rPr>
          <w:lang w:val="et-EE"/>
        </w:rPr>
        <w:t xml:space="preserve">ning </w:t>
      </w:r>
      <w:r>
        <w:rPr>
          <w:b/>
          <w:bCs/>
          <w:lang w:val="et-EE"/>
        </w:rPr>
        <w:t>kohapealse kontrolli</w:t>
      </w:r>
      <w:r w:rsidRPr="00643B2F">
        <w:rPr>
          <w:b/>
          <w:bCs/>
          <w:lang w:val="et-EE"/>
        </w:rPr>
        <w:t xml:space="preserve"> akti täitmise tingimusi</w:t>
      </w:r>
      <w:r>
        <w:rPr>
          <w:lang w:val="et-EE"/>
        </w:rPr>
        <w:t xml:space="preserve"> ning </w:t>
      </w:r>
      <w:r w:rsidRPr="00643B2F">
        <w:rPr>
          <w:b/>
          <w:bCs/>
          <w:lang w:val="et-EE"/>
        </w:rPr>
        <w:t>investeerimisühingu</w:t>
      </w:r>
      <w:r>
        <w:rPr>
          <w:b/>
          <w:bCs/>
          <w:lang w:val="et-EE"/>
        </w:rPr>
        <w:t>,</w:t>
      </w:r>
      <w:r w:rsidRPr="00643B2F">
        <w:rPr>
          <w:b/>
          <w:bCs/>
          <w:lang w:val="et-EE"/>
        </w:rPr>
        <w:t xml:space="preserve"> makseasutuse </w:t>
      </w:r>
      <w:r>
        <w:rPr>
          <w:b/>
          <w:bCs/>
          <w:lang w:val="et-EE"/>
        </w:rPr>
        <w:t>ja</w:t>
      </w:r>
      <w:r w:rsidRPr="00643B2F">
        <w:rPr>
          <w:b/>
          <w:bCs/>
          <w:lang w:val="et-EE"/>
        </w:rPr>
        <w:t xml:space="preserve"> e-raha asutuse</w:t>
      </w:r>
      <w:r>
        <w:rPr>
          <w:lang w:val="et-EE"/>
        </w:rPr>
        <w:t xml:space="preserve"> </w:t>
      </w:r>
      <w:r w:rsidRPr="00643B2F">
        <w:rPr>
          <w:b/>
          <w:bCs/>
          <w:lang w:val="et-EE"/>
        </w:rPr>
        <w:t>lõpetamis</w:t>
      </w:r>
      <w:r>
        <w:rPr>
          <w:b/>
          <w:bCs/>
          <w:lang w:val="et-EE"/>
        </w:rPr>
        <w:t>e korda</w:t>
      </w:r>
      <w:r>
        <w:rPr>
          <w:lang w:val="et-EE"/>
        </w:rPr>
        <w:t xml:space="preserve">. </w:t>
      </w:r>
    </w:p>
    <w:p w14:paraId="0E192D37" w14:textId="77777777" w:rsidR="007941BC" w:rsidRDefault="007941BC" w:rsidP="007941BC">
      <w:pPr>
        <w:pStyle w:val="SLONormal"/>
        <w:spacing w:before="0" w:after="0"/>
        <w:rPr>
          <w:lang w:val="et-EE"/>
        </w:rPr>
      </w:pPr>
    </w:p>
    <w:p w14:paraId="76E846C8" w14:textId="77777777" w:rsidR="007941BC" w:rsidRPr="009D6D0C" w:rsidRDefault="007941BC" w:rsidP="007941BC">
      <w:pPr>
        <w:pStyle w:val="SLONormal"/>
        <w:spacing w:before="0" w:after="0"/>
        <w:rPr>
          <w:lang w:val="et-EE"/>
        </w:rPr>
      </w:pPr>
      <w:r>
        <w:rPr>
          <w:lang w:val="et-EE"/>
        </w:rPr>
        <w:t>Eelnõu on planeeritud jõustuma üldises korras, see tähendab kümnendal päeval pärast Riigi Teatajas avaldamist.</w:t>
      </w:r>
    </w:p>
    <w:p w14:paraId="47F06283" w14:textId="77777777" w:rsidR="007941BC" w:rsidRPr="00674BAC" w:rsidRDefault="007941BC" w:rsidP="007941BC">
      <w:pPr>
        <w:pStyle w:val="SLONormal"/>
        <w:spacing w:before="0" w:after="0"/>
        <w:rPr>
          <w:lang w:val="et-EE"/>
        </w:rPr>
      </w:pPr>
    </w:p>
    <w:p w14:paraId="6C001F2B" w14:textId="77777777" w:rsidR="007941BC" w:rsidRPr="00674BAC" w:rsidRDefault="007941BC" w:rsidP="007941BC">
      <w:pPr>
        <w:spacing w:after="0" w:line="240" w:lineRule="auto"/>
        <w:ind w:left="708"/>
        <w:rPr>
          <w:rFonts w:ascii="Times New Roman" w:hAnsi="Times New Roman" w:cs="Times New Roman"/>
          <w:b/>
          <w:bCs/>
          <w:sz w:val="24"/>
          <w:szCs w:val="24"/>
        </w:rPr>
      </w:pPr>
      <w:r w:rsidRPr="00674BAC">
        <w:rPr>
          <w:rFonts w:ascii="Times New Roman" w:hAnsi="Times New Roman" w:cs="Times New Roman"/>
          <w:b/>
          <w:bCs/>
          <w:sz w:val="24"/>
          <w:szCs w:val="24"/>
        </w:rPr>
        <w:t>1.2 Eelnõu ettevalmistajad</w:t>
      </w:r>
    </w:p>
    <w:p w14:paraId="5BB89DD2" w14:textId="77777777" w:rsidR="007941BC" w:rsidRPr="00674BAC" w:rsidRDefault="007941BC" w:rsidP="007941BC">
      <w:pPr>
        <w:spacing w:after="0" w:line="240" w:lineRule="auto"/>
        <w:ind w:left="708"/>
        <w:rPr>
          <w:rFonts w:ascii="Times New Roman" w:hAnsi="Times New Roman" w:cs="Times New Roman"/>
          <w:b/>
          <w:bCs/>
          <w:sz w:val="24"/>
          <w:szCs w:val="24"/>
        </w:rPr>
      </w:pPr>
    </w:p>
    <w:p w14:paraId="548B5C07" w14:textId="77777777" w:rsidR="007941BC" w:rsidRPr="00674BAC" w:rsidRDefault="007941BC" w:rsidP="007941BC">
      <w:pPr>
        <w:pStyle w:val="SLONormal"/>
        <w:spacing w:before="0" w:after="0"/>
        <w:rPr>
          <w:lang w:val="et-EE"/>
        </w:rPr>
      </w:pPr>
      <w:r w:rsidRPr="00674BAC">
        <w:rPr>
          <w:lang w:val="et-EE"/>
        </w:rPr>
        <w:t>Eelnõu on koostanud Rahandusministeeriumi finantsteenuste poliitika osakonnajuhataja asetäitja Thomas Auväärt (</w:t>
      </w:r>
      <w:hyperlink r:id="rId10" w:history="1">
        <w:r w:rsidRPr="00674BAC">
          <w:rPr>
            <w:rStyle w:val="Hperlink"/>
            <w:lang w:val="et-EE"/>
          </w:rPr>
          <w:t>thomas.auvaart@fin.ee</w:t>
        </w:r>
      </w:hyperlink>
      <w:r w:rsidRPr="00674BAC">
        <w:rPr>
          <w:lang w:val="et-EE"/>
        </w:rPr>
        <w:t xml:space="preserve">, 611 3633) ja sama osakonna nõunikud </w:t>
      </w:r>
      <w:proofErr w:type="spellStart"/>
      <w:r w:rsidRPr="00674BAC">
        <w:rPr>
          <w:lang w:val="et-EE"/>
        </w:rPr>
        <w:t>Valner</w:t>
      </w:r>
      <w:proofErr w:type="spellEnd"/>
      <w:r w:rsidRPr="00674BAC">
        <w:rPr>
          <w:lang w:val="et-EE"/>
        </w:rPr>
        <w:t xml:space="preserve"> Lille (</w:t>
      </w:r>
      <w:hyperlink r:id="rId11" w:history="1">
        <w:r w:rsidRPr="00674BAC">
          <w:rPr>
            <w:rStyle w:val="Hperlink"/>
            <w:lang w:val="et-EE"/>
          </w:rPr>
          <w:t>valner.lille@fin.ee</w:t>
        </w:r>
      </w:hyperlink>
      <w:r w:rsidRPr="00674BAC">
        <w:rPr>
          <w:lang w:val="et-EE"/>
        </w:rPr>
        <w:t>,</w:t>
      </w:r>
      <w:r>
        <w:rPr>
          <w:lang w:val="et-EE"/>
        </w:rPr>
        <w:t xml:space="preserve"> </w:t>
      </w:r>
      <w:r w:rsidRPr="007A1774">
        <w:rPr>
          <w:lang w:val="et-EE"/>
        </w:rPr>
        <w:t>58851491</w:t>
      </w:r>
      <w:r>
        <w:rPr>
          <w:lang w:val="et-EE"/>
        </w:rPr>
        <w:t>;</w:t>
      </w:r>
      <w:r w:rsidRPr="00674BAC">
        <w:rPr>
          <w:lang w:val="et-EE"/>
        </w:rPr>
        <w:t xml:space="preserve"> rohevõlakirjad), Anastasia Nõmmik (</w:t>
      </w:r>
      <w:hyperlink r:id="rId12" w:history="1">
        <w:r w:rsidRPr="00674BAC">
          <w:rPr>
            <w:rStyle w:val="Hperlink"/>
            <w:lang w:val="et-EE"/>
          </w:rPr>
          <w:t>anastasia.nommik@fin.ee</w:t>
        </w:r>
      </w:hyperlink>
      <w:r w:rsidRPr="00674BAC">
        <w:rPr>
          <w:lang w:val="et-EE"/>
        </w:rPr>
        <w:t>,</w:t>
      </w:r>
      <w:r>
        <w:rPr>
          <w:lang w:val="et-EE"/>
        </w:rPr>
        <w:t xml:space="preserve"> </w:t>
      </w:r>
      <w:r w:rsidRPr="007A1774">
        <w:rPr>
          <w:lang w:val="et-EE"/>
        </w:rPr>
        <w:t>5854 5096</w:t>
      </w:r>
      <w:r>
        <w:rPr>
          <w:lang w:val="et-EE"/>
        </w:rPr>
        <w:t>;</w:t>
      </w:r>
      <w:r w:rsidRPr="00674BAC">
        <w:rPr>
          <w:lang w:val="et-EE"/>
        </w:rPr>
        <w:t xml:space="preserve"> finantskriisi ennetamine ja lahendamine</w:t>
      </w:r>
      <w:r>
        <w:rPr>
          <w:lang w:val="et-EE"/>
        </w:rPr>
        <w:t xml:space="preserve">, </w:t>
      </w:r>
      <w:r w:rsidRPr="00674BAC">
        <w:rPr>
          <w:lang w:val="et-EE"/>
        </w:rPr>
        <w:t>tagatiskinnisvara hindamine</w:t>
      </w:r>
      <w:r>
        <w:rPr>
          <w:lang w:val="et-EE"/>
        </w:rPr>
        <w:t>, kohapealse kontrolli läbiviimine ja kontrollakti koostamine, investeerimisühingute ning makseasutuste ja e-raha asutuste lõpetamine</w:t>
      </w:r>
      <w:r w:rsidRPr="00674BAC">
        <w:rPr>
          <w:lang w:val="et-EE"/>
        </w:rPr>
        <w:t>)</w:t>
      </w:r>
      <w:r>
        <w:rPr>
          <w:lang w:val="et-EE"/>
        </w:rPr>
        <w:t xml:space="preserve">, </w:t>
      </w:r>
      <w:r w:rsidRPr="00674BAC">
        <w:rPr>
          <w:lang w:val="et-EE"/>
        </w:rPr>
        <w:t>Mirjam Rannula (</w:t>
      </w:r>
      <w:hyperlink r:id="rId13" w:history="1">
        <w:r w:rsidRPr="00674BAC">
          <w:rPr>
            <w:rStyle w:val="Hperlink"/>
            <w:lang w:val="et-EE"/>
          </w:rPr>
          <w:t>mirjam.rannula@fin.ee</w:t>
        </w:r>
      </w:hyperlink>
      <w:r>
        <w:rPr>
          <w:rStyle w:val="Hperlink"/>
          <w:lang w:val="et-EE"/>
        </w:rPr>
        <w:t>,</w:t>
      </w:r>
      <w:r w:rsidRPr="00643B2F">
        <w:rPr>
          <w:lang w:val="et-EE"/>
        </w:rPr>
        <w:t xml:space="preserve"> </w:t>
      </w:r>
      <w:r w:rsidRPr="00643B2F">
        <w:rPr>
          <w:rStyle w:val="Hperlink"/>
          <w:color w:val="auto"/>
          <w:u w:val="none"/>
          <w:lang w:val="et-EE"/>
        </w:rPr>
        <w:t>5646 7227</w:t>
      </w:r>
      <w:r>
        <w:rPr>
          <w:lang w:val="et-EE"/>
        </w:rPr>
        <w:t>;</w:t>
      </w:r>
      <w:r w:rsidRPr="00674BAC">
        <w:rPr>
          <w:lang w:val="et-EE"/>
        </w:rPr>
        <w:t xml:space="preserve"> tuletis</w:t>
      </w:r>
      <w:r>
        <w:rPr>
          <w:lang w:val="et-EE"/>
        </w:rPr>
        <w:t xml:space="preserve">- ja </w:t>
      </w:r>
      <w:proofErr w:type="spellStart"/>
      <w:r>
        <w:rPr>
          <w:lang w:val="et-EE"/>
        </w:rPr>
        <w:t>repotehingud</w:t>
      </w:r>
      <w:proofErr w:type="spellEnd"/>
      <w:r w:rsidRPr="00674BAC">
        <w:rPr>
          <w:lang w:val="et-EE"/>
        </w:rPr>
        <w:t xml:space="preserve">) </w:t>
      </w:r>
      <w:r>
        <w:rPr>
          <w:lang w:val="et-EE"/>
        </w:rPr>
        <w:t xml:space="preserve">ja Marit Maidla </w:t>
      </w:r>
      <w:r w:rsidRPr="00076B87">
        <w:rPr>
          <w:lang w:val="et-EE"/>
        </w:rPr>
        <w:t>(</w:t>
      </w:r>
      <w:hyperlink r:id="rId14" w:history="1">
        <w:r w:rsidRPr="00643B2F">
          <w:rPr>
            <w:rStyle w:val="Hperlink"/>
            <w:lang w:val="et-EE"/>
          </w:rPr>
          <w:t>marit.maidla@fin.ee</w:t>
        </w:r>
      </w:hyperlink>
      <w:r w:rsidRPr="00643B2F">
        <w:rPr>
          <w:lang w:val="et-EE"/>
        </w:rPr>
        <w:t xml:space="preserve">,  </w:t>
      </w:r>
      <w:r>
        <w:rPr>
          <w:lang w:val="et-EE"/>
        </w:rPr>
        <w:t>tarbijakrediidilepingud</w:t>
      </w:r>
      <w:r w:rsidRPr="00076B87">
        <w:rPr>
          <w:lang w:val="et-EE"/>
        </w:rPr>
        <w:t>)</w:t>
      </w:r>
      <w:r>
        <w:rPr>
          <w:lang w:val="et-EE"/>
        </w:rPr>
        <w:t xml:space="preserve"> </w:t>
      </w:r>
      <w:r w:rsidRPr="00674BAC">
        <w:rPr>
          <w:lang w:val="et-EE"/>
        </w:rPr>
        <w:t xml:space="preserve">koostöös </w:t>
      </w:r>
      <w:r>
        <w:rPr>
          <w:lang w:val="et-EE"/>
        </w:rPr>
        <w:t xml:space="preserve">(tuletis- ja </w:t>
      </w:r>
      <w:proofErr w:type="spellStart"/>
      <w:r>
        <w:rPr>
          <w:lang w:val="et-EE"/>
        </w:rPr>
        <w:t>repotehinguid</w:t>
      </w:r>
      <w:proofErr w:type="spellEnd"/>
      <w:r>
        <w:rPr>
          <w:lang w:val="et-EE"/>
        </w:rPr>
        <w:t xml:space="preserve"> puudutav regulatsioon) </w:t>
      </w:r>
      <w:r w:rsidRPr="00674BAC">
        <w:rPr>
          <w:lang w:val="et-EE"/>
        </w:rPr>
        <w:t xml:space="preserve">advokaadibüroo Sorainen (edaspidi </w:t>
      </w:r>
      <w:r w:rsidRPr="00C63FE8">
        <w:rPr>
          <w:i/>
          <w:iCs/>
          <w:lang w:val="et-EE"/>
        </w:rPr>
        <w:t>Sorainen</w:t>
      </w:r>
      <w:r w:rsidRPr="00674BAC">
        <w:rPr>
          <w:lang w:val="et-EE"/>
        </w:rPr>
        <w:t xml:space="preserve">) advokaatidega Jane Eespõld, Kätlin </w:t>
      </w:r>
      <w:proofErr w:type="spellStart"/>
      <w:r w:rsidRPr="00674BAC">
        <w:rPr>
          <w:lang w:val="et-EE"/>
        </w:rPr>
        <w:t>Krisak</w:t>
      </w:r>
      <w:proofErr w:type="spellEnd"/>
      <w:r w:rsidRPr="00674BAC">
        <w:rPr>
          <w:lang w:val="et-EE"/>
        </w:rPr>
        <w:t xml:space="preserve"> ja Krista </w:t>
      </w:r>
      <w:proofErr w:type="spellStart"/>
      <w:r w:rsidRPr="00674BAC">
        <w:rPr>
          <w:lang w:val="et-EE"/>
        </w:rPr>
        <w:t>Ševerev</w:t>
      </w:r>
      <w:proofErr w:type="spellEnd"/>
      <w:r w:rsidRPr="00674BAC">
        <w:rPr>
          <w:lang w:val="et-EE"/>
        </w:rPr>
        <w:t xml:space="preserve">. </w:t>
      </w:r>
    </w:p>
    <w:p w14:paraId="0156511D" w14:textId="77777777" w:rsidR="007941BC" w:rsidRPr="00674BAC" w:rsidRDefault="007941BC" w:rsidP="007941BC">
      <w:pPr>
        <w:pStyle w:val="SLONormal"/>
        <w:spacing w:before="0" w:after="0"/>
        <w:rPr>
          <w:lang w:val="et-EE"/>
        </w:rPr>
      </w:pPr>
    </w:p>
    <w:p w14:paraId="67726D78" w14:textId="77777777" w:rsidR="007941BC" w:rsidRPr="00674BAC" w:rsidRDefault="007941BC" w:rsidP="007941BC">
      <w:pPr>
        <w:pStyle w:val="SLONormal"/>
        <w:spacing w:before="0" w:after="0"/>
        <w:rPr>
          <w:lang w:val="et-EE"/>
        </w:rPr>
      </w:pPr>
      <w:r w:rsidRPr="00674BAC">
        <w:rPr>
          <w:lang w:val="et-EE"/>
        </w:rPr>
        <w:t xml:space="preserve">Lisaks tehti eelnõu </w:t>
      </w:r>
      <w:r>
        <w:rPr>
          <w:lang w:val="et-EE"/>
        </w:rPr>
        <w:t xml:space="preserve">tuletis- ja </w:t>
      </w:r>
      <w:proofErr w:type="spellStart"/>
      <w:r>
        <w:rPr>
          <w:lang w:val="et-EE"/>
        </w:rPr>
        <w:t>repotehinguid</w:t>
      </w:r>
      <w:proofErr w:type="spellEnd"/>
      <w:r>
        <w:rPr>
          <w:lang w:val="et-EE"/>
        </w:rPr>
        <w:t xml:space="preserve"> puudutava osa </w:t>
      </w:r>
      <w:r w:rsidRPr="00674BAC">
        <w:rPr>
          <w:lang w:val="et-EE"/>
        </w:rPr>
        <w:t xml:space="preserve">ettevalmistamisel koostööd Eesti Panga, Euroopa Rekonstruktsiooni- ja Arengupanga (edaspidi </w:t>
      </w:r>
      <w:r w:rsidRPr="00C63FE8">
        <w:rPr>
          <w:i/>
          <w:iCs/>
          <w:lang w:val="et-EE"/>
        </w:rPr>
        <w:t>EBRD</w:t>
      </w:r>
      <w:r w:rsidRPr="00674BAC">
        <w:rPr>
          <w:lang w:val="et-EE"/>
        </w:rPr>
        <w:t xml:space="preserve">) ja Finantsinspektsiooni esindajatega. </w:t>
      </w:r>
    </w:p>
    <w:p w14:paraId="2BDE8DAE" w14:textId="77777777" w:rsidR="007941BC" w:rsidRPr="00674BAC" w:rsidRDefault="007941BC" w:rsidP="007941BC">
      <w:pPr>
        <w:pStyle w:val="SLONormal"/>
        <w:spacing w:before="0" w:after="0"/>
        <w:rPr>
          <w:lang w:val="et-EE"/>
        </w:rPr>
      </w:pPr>
    </w:p>
    <w:p w14:paraId="13EE1F89" w14:textId="77777777" w:rsidR="007941BC" w:rsidRPr="00674BAC" w:rsidRDefault="007941BC" w:rsidP="007941BC">
      <w:pPr>
        <w:pStyle w:val="SLONormal"/>
        <w:spacing w:before="0" w:after="0"/>
        <w:rPr>
          <w:lang w:val="et-EE"/>
        </w:rPr>
      </w:pPr>
      <w:r w:rsidRPr="00674BAC">
        <w:rPr>
          <w:lang w:val="et-EE"/>
        </w:rPr>
        <w:t>Tuletis-</w:t>
      </w:r>
      <w:r>
        <w:rPr>
          <w:lang w:val="et-EE"/>
        </w:rPr>
        <w:t xml:space="preserve"> ja </w:t>
      </w:r>
      <w:proofErr w:type="spellStart"/>
      <w:r w:rsidRPr="00674BAC">
        <w:rPr>
          <w:lang w:val="et-EE"/>
        </w:rPr>
        <w:t>repotehinguid</w:t>
      </w:r>
      <w:proofErr w:type="spellEnd"/>
      <w:r w:rsidRPr="00674BAC">
        <w:rPr>
          <w:lang w:val="et-EE"/>
        </w:rPr>
        <w:t xml:space="preserve"> puudutavad muudatused koostati koostööprojekti „Tuletisinstrumentide õigusliku ja reguleeriva raamistiku väljatöötamine Eestis“ (ingl. k. „</w:t>
      </w:r>
      <w:r w:rsidRPr="00674BAC">
        <w:rPr>
          <w:i/>
          <w:iCs/>
          <w:lang w:val="et-EE"/>
        </w:rPr>
        <w:t xml:space="preserve">Development of Legal and </w:t>
      </w:r>
      <w:proofErr w:type="spellStart"/>
      <w:r w:rsidRPr="00674BAC">
        <w:rPr>
          <w:i/>
          <w:iCs/>
          <w:lang w:val="et-EE"/>
        </w:rPr>
        <w:t>Regulatory</w:t>
      </w:r>
      <w:proofErr w:type="spellEnd"/>
      <w:r w:rsidRPr="00674BAC">
        <w:rPr>
          <w:i/>
          <w:iCs/>
          <w:lang w:val="et-EE"/>
        </w:rPr>
        <w:t xml:space="preserve"> </w:t>
      </w:r>
      <w:proofErr w:type="spellStart"/>
      <w:r w:rsidRPr="00674BAC">
        <w:rPr>
          <w:i/>
          <w:iCs/>
          <w:lang w:val="et-EE"/>
        </w:rPr>
        <w:t>Framework</w:t>
      </w:r>
      <w:proofErr w:type="spellEnd"/>
      <w:r w:rsidRPr="00674BAC">
        <w:rPr>
          <w:i/>
          <w:iCs/>
          <w:lang w:val="et-EE"/>
        </w:rPr>
        <w:t xml:space="preserve"> </w:t>
      </w:r>
      <w:proofErr w:type="spellStart"/>
      <w:r w:rsidRPr="00674BAC">
        <w:rPr>
          <w:i/>
          <w:iCs/>
          <w:lang w:val="et-EE"/>
        </w:rPr>
        <w:t>for</w:t>
      </w:r>
      <w:proofErr w:type="spellEnd"/>
      <w:r w:rsidRPr="00674BAC">
        <w:rPr>
          <w:i/>
          <w:iCs/>
          <w:lang w:val="et-EE"/>
        </w:rPr>
        <w:t xml:space="preserve"> </w:t>
      </w:r>
      <w:proofErr w:type="spellStart"/>
      <w:r w:rsidRPr="00674BAC">
        <w:rPr>
          <w:i/>
          <w:iCs/>
          <w:lang w:val="et-EE"/>
        </w:rPr>
        <w:t>Derivatives</w:t>
      </w:r>
      <w:proofErr w:type="spellEnd"/>
      <w:r w:rsidRPr="00674BAC">
        <w:rPr>
          <w:i/>
          <w:iCs/>
          <w:lang w:val="et-EE"/>
        </w:rPr>
        <w:t xml:space="preserve"> in Estonia</w:t>
      </w:r>
      <w:r w:rsidRPr="00674BAC">
        <w:rPr>
          <w:lang w:val="et-EE"/>
        </w:rPr>
        <w:t xml:space="preserve">“, edaspidi  </w:t>
      </w:r>
      <w:r w:rsidRPr="00C63FE8">
        <w:rPr>
          <w:i/>
          <w:iCs/>
          <w:lang w:val="et-EE"/>
        </w:rPr>
        <w:t>projekt</w:t>
      </w:r>
      <w:r w:rsidRPr="00674BAC">
        <w:rPr>
          <w:lang w:val="et-EE"/>
        </w:rPr>
        <w:t xml:space="preserve">) raames EBRD ning Rahandusministeeriumi vahel. Projekti rahastab Taiwan Business - EBRD </w:t>
      </w:r>
      <w:proofErr w:type="spellStart"/>
      <w:r w:rsidRPr="00674BAC">
        <w:rPr>
          <w:lang w:val="et-EE"/>
        </w:rPr>
        <w:t>Technical</w:t>
      </w:r>
      <w:proofErr w:type="spellEnd"/>
      <w:r w:rsidRPr="00674BAC">
        <w:rPr>
          <w:lang w:val="et-EE"/>
        </w:rPr>
        <w:t xml:space="preserve"> </w:t>
      </w:r>
      <w:proofErr w:type="spellStart"/>
      <w:r w:rsidRPr="00674BAC">
        <w:rPr>
          <w:lang w:val="et-EE"/>
        </w:rPr>
        <w:t>Cooperation</w:t>
      </w:r>
      <w:proofErr w:type="spellEnd"/>
      <w:r w:rsidRPr="00674BAC">
        <w:rPr>
          <w:lang w:val="et-EE"/>
        </w:rPr>
        <w:t xml:space="preserve"> Fund.</w:t>
      </w:r>
    </w:p>
    <w:p w14:paraId="313C7DA6" w14:textId="77777777" w:rsidR="007941BC" w:rsidRPr="00674BAC" w:rsidRDefault="007941BC" w:rsidP="007941BC">
      <w:pPr>
        <w:pStyle w:val="SLONormal"/>
        <w:spacing w:before="0" w:after="0"/>
        <w:rPr>
          <w:lang w:val="et-EE"/>
        </w:rPr>
      </w:pPr>
    </w:p>
    <w:p w14:paraId="78AD0997" w14:textId="77777777" w:rsidR="007941BC" w:rsidRPr="00674BAC" w:rsidRDefault="007941BC" w:rsidP="007941BC">
      <w:pPr>
        <w:pStyle w:val="SLONormal"/>
        <w:spacing w:before="0" w:after="0"/>
        <w:rPr>
          <w:lang w:val="et-EE"/>
        </w:rPr>
      </w:pPr>
      <w:r w:rsidRPr="00674BAC">
        <w:rPr>
          <w:lang w:val="et-EE"/>
        </w:rPr>
        <w:t xml:space="preserve">Projekti esimeses etapis koostas Sorainen koostöös EBRD ja Rahandusministeeriumiga sissejuhatava raporti (ingl. k. </w:t>
      </w:r>
      <w:proofErr w:type="spellStart"/>
      <w:r w:rsidRPr="00674BAC">
        <w:rPr>
          <w:i/>
          <w:iCs/>
          <w:lang w:val="et-EE"/>
        </w:rPr>
        <w:t>inception</w:t>
      </w:r>
      <w:proofErr w:type="spellEnd"/>
      <w:r w:rsidRPr="00674BAC">
        <w:rPr>
          <w:i/>
          <w:iCs/>
          <w:lang w:val="et-EE"/>
        </w:rPr>
        <w:t xml:space="preserve"> </w:t>
      </w:r>
      <w:proofErr w:type="spellStart"/>
      <w:r w:rsidRPr="00674BAC">
        <w:rPr>
          <w:i/>
          <w:iCs/>
          <w:lang w:val="et-EE"/>
        </w:rPr>
        <w:t>report</w:t>
      </w:r>
      <w:proofErr w:type="spellEnd"/>
      <w:r w:rsidRPr="00674BAC">
        <w:rPr>
          <w:lang w:val="et-EE"/>
        </w:rPr>
        <w:t>), milles koondati järeldused analüüsist tuletis-</w:t>
      </w:r>
      <w:r>
        <w:rPr>
          <w:lang w:val="et-EE"/>
        </w:rPr>
        <w:t xml:space="preserve"> ja </w:t>
      </w:r>
      <w:proofErr w:type="spellStart"/>
      <w:r w:rsidRPr="00674BAC">
        <w:rPr>
          <w:lang w:val="et-EE"/>
        </w:rPr>
        <w:t>repotehingutele</w:t>
      </w:r>
      <w:proofErr w:type="spellEnd"/>
      <w:r w:rsidRPr="00674BAC">
        <w:rPr>
          <w:lang w:val="et-EE"/>
        </w:rPr>
        <w:t xml:space="preserve"> kohalduvast Eesti õigusraamistikust, keskendudes eelkõige lõpetamisel toimuva tasaarvestuse ning finantstagatise regulatsiooni toimimisele. Nimetatud raportis tuvastati Eesti seadusandluses teatud puudusi, s</w:t>
      </w:r>
      <w:r>
        <w:rPr>
          <w:lang w:val="et-EE"/>
        </w:rPr>
        <w:t xml:space="preserve">ealhulgas </w:t>
      </w:r>
      <w:r w:rsidRPr="00674BAC">
        <w:rPr>
          <w:lang w:val="et-EE"/>
        </w:rPr>
        <w:t xml:space="preserve">puuduvaid mõisteid ja sätteid, mis takistavad tuletis- ja </w:t>
      </w:r>
      <w:proofErr w:type="spellStart"/>
      <w:r w:rsidRPr="00674BAC">
        <w:rPr>
          <w:lang w:val="et-EE"/>
        </w:rPr>
        <w:t>repotehingute</w:t>
      </w:r>
      <w:proofErr w:type="spellEnd"/>
      <w:r w:rsidRPr="00674BAC">
        <w:rPr>
          <w:lang w:val="et-EE"/>
        </w:rPr>
        <w:t xml:space="preserve"> lõpetamisel toimuva tasaarvestuse toimimist või piiravad pooltel sellistesse tehingutesse astumist. </w:t>
      </w:r>
    </w:p>
    <w:p w14:paraId="2155E037" w14:textId="77777777" w:rsidR="007941BC" w:rsidRPr="00674BAC" w:rsidRDefault="007941BC" w:rsidP="007941BC">
      <w:pPr>
        <w:pStyle w:val="SLONormal"/>
        <w:spacing w:before="0" w:after="0"/>
        <w:rPr>
          <w:lang w:val="et-EE"/>
        </w:rPr>
      </w:pPr>
    </w:p>
    <w:p w14:paraId="76876948" w14:textId="77777777" w:rsidR="007941BC" w:rsidRPr="00674BAC" w:rsidRDefault="007941BC" w:rsidP="007941BC">
      <w:pPr>
        <w:pStyle w:val="SLONormal"/>
        <w:spacing w:before="0" w:after="0"/>
        <w:rPr>
          <w:lang w:val="et-EE"/>
        </w:rPr>
      </w:pPr>
      <w:r w:rsidRPr="00674BAC">
        <w:rPr>
          <w:lang w:val="et-EE"/>
        </w:rPr>
        <w:t xml:space="preserve">Projekti teises etapis koostati sissejuhatava raporti põhjal ettepanekute raport (ingl. k. </w:t>
      </w:r>
      <w:proofErr w:type="spellStart"/>
      <w:r w:rsidRPr="00674BAC">
        <w:rPr>
          <w:i/>
          <w:iCs/>
          <w:lang w:val="et-EE"/>
        </w:rPr>
        <w:t>concept</w:t>
      </w:r>
      <w:proofErr w:type="spellEnd"/>
      <w:r w:rsidRPr="00674BAC">
        <w:rPr>
          <w:i/>
          <w:iCs/>
          <w:lang w:val="et-EE"/>
        </w:rPr>
        <w:t xml:space="preserve"> </w:t>
      </w:r>
      <w:proofErr w:type="spellStart"/>
      <w:r w:rsidRPr="00674BAC">
        <w:rPr>
          <w:i/>
          <w:iCs/>
          <w:lang w:val="et-EE"/>
        </w:rPr>
        <w:t>paper</w:t>
      </w:r>
      <w:proofErr w:type="spellEnd"/>
      <w:r w:rsidRPr="00674BAC">
        <w:rPr>
          <w:lang w:val="et-EE"/>
        </w:rPr>
        <w:t xml:space="preserve">), et tuvastatud probleemkohtadele lahendusi pakkuda. Ettepanekute raport kirjeldas soovitusi tuletis- ja </w:t>
      </w:r>
      <w:proofErr w:type="spellStart"/>
      <w:r w:rsidRPr="00674BAC">
        <w:rPr>
          <w:lang w:val="et-EE"/>
        </w:rPr>
        <w:t>repotehingute</w:t>
      </w:r>
      <w:proofErr w:type="spellEnd"/>
      <w:r w:rsidRPr="00674BAC">
        <w:rPr>
          <w:lang w:val="et-EE"/>
        </w:rPr>
        <w:t xml:space="preserve"> regulatsiooni parendamiseks, soovituste põhjuseid ja eeliseid ning ettepanekuid soovituste saavutamiseks koos väljapakutud reformi teostamiseks vajalike suunistega. Ettepanekute raporti põhjal koostati eelnõu väljatöötamiskavatsus.</w:t>
      </w:r>
    </w:p>
    <w:p w14:paraId="43DEDE0D" w14:textId="77777777" w:rsidR="007941BC" w:rsidRPr="00674BAC" w:rsidRDefault="007941BC" w:rsidP="007941BC">
      <w:pPr>
        <w:pStyle w:val="SLONormal"/>
        <w:spacing w:before="0" w:after="0"/>
        <w:rPr>
          <w:lang w:val="et-EE"/>
        </w:rPr>
      </w:pPr>
    </w:p>
    <w:p w14:paraId="57F96BF8" w14:textId="77777777" w:rsidR="007941BC" w:rsidRPr="00674BAC" w:rsidRDefault="007941BC" w:rsidP="007941BC">
      <w:pPr>
        <w:pStyle w:val="SLONormal"/>
        <w:spacing w:before="0" w:after="0"/>
        <w:rPr>
          <w:lang w:val="et-EE"/>
        </w:rPr>
      </w:pPr>
      <w:r w:rsidRPr="00674BAC">
        <w:rPr>
          <w:lang w:val="et-EE"/>
        </w:rPr>
        <w:t xml:space="preserve">Eelnõu on keeleliselt toimetanud Rahandusministeeriumi õigusosakonna keeletoimetaja Sirje </w:t>
      </w:r>
      <w:proofErr w:type="spellStart"/>
      <w:r w:rsidRPr="00674BAC">
        <w:rPr>
          <w:lang w:val="et-EE"/>
        </w:rPr>
        <w:t>Lilover</w:t>
      </w:r>
      <w:proofErr w:type="spellEnd"/>
      <w:r w:rsidRPr="00674BAC">
        <w:rPr>
          <w:lang w:val="et-EE"/>
        </w:rPr>
        <w:t xml:space="preserve"> (</w:t>
      </w:r>
      <w:hyperlink r:id="rId15" w:history="1">
        <w:r w:rsidRPr="00674BAC">
          <w:rPr>
            <w:rStyle w:val="Hperlink"/>
            <w:lang w:val="et-EE"/>
          </w:rPr>
          <w:t>sirje.lilover@fin.ee</w:t>
        </w:r>
      </w:hyperlink>
      <w:r w:rsidRPr="00674BAC">
        <w:rPr>
          <w:lang w:val="et-EE"/>
        </w:rPr>
        <w:t>, 5885 1468). Eelnõu juriidilist kvaliteeti ja seletuskirja kontrollis Rahandusministeeriumi personali- ja õigusosakonna nõunik Marge Kaskpeit (</w:t>
      </w:r>
      <w:hyperlink r:id="rId16" w:history="1">
        <w:r w:rsidRPr="00674BAC">
          <w:rPr>
            <w:rStyle w:val="Hperlink"/>
            <w:lang w:val="et-EE"/>
          </w:rPr>
          <w:t>marge.kaskpeit@fin.ee</w:t>
        </w:r>
      </w:hyperlink>
      <w:r w:rsidRPr="00674BAC">
        <w:rPr>
          <w:lang w:val="et-EE"/>
        </w:rPr>
        <w:t>, 5885 1423).</w:t>
      </w:r>
    </w:p>
    <w:p w14:paraId="16AFDB5E" w14:textId="77777777" w:rsidR="007941BC" w:rsidRDefault="007941BC" w:rsidP="007941BC">
      <w:pPr>
        <w:pStyle w:val="SLONormal"/>
        <w:spacing w:before="0" w:after="0"/>
        <w:rPr>
          <w:lang w:val="et-EE"/>
        </w:rPr>
      </w:pPr>
    </w:p>
    <w:p w14:paraId="737F698E" w14:textId="77777777" w:rsidR="007941BC" w:rsidRPr="00674BAC" w:rsidRDefault="007941BC" w:rsidP="007941BC">
      <w:pPr>
        <w:pStyle w:val="SLONormal"/>
        <w:spacing w:before="0" w:after="0"/>
        <w:rPr>
          <w:lang w:val="et-EE"/>
        </w:rPr>
      </w:pPr>
    </w:p>
    <w:p w14:paraId="7A016691" w14:textId="77777777" w:rsidR="007941BC" w:rsidRPr="00674BAC" w:rsidRDefault="007941BC" w:rsidP="007941BC">
      <w:pPr>
        <w:spacing w:after="0" w:line="240" w:lineRule="auto"/>
        <w:ind w:left="708"/>
        <w:rPr>
          <w:rFonts w:ascii="Times New Roman" w:hAnsi="Times New Roman" w:cs="Times New Roman"/>
          <w:b/>
          <w:bCs/>
          <w:sz w:val="24"/>
          <w:szCs w:val="24"/>
        </w:rPr>
      </w:pPr>
      <w:r w:rsidRPr="00674BAC">
        <w:rPr>
          <w:rFonts w:ascii="Times New Roman" w:hAnsi="Times New Roman" w:cs="Times New Roman"/>
          <w:b/>
          <w:bCs/>
          <w:sz w:val="24"/>
          <w:szCs w:val="24"/>
        </w:rPr>
        <w:t>1.3. Märkused</w:t>
      </w:r>
    </w:p>
    <w:p w14:paraId="22C8BDCA" w14:textId="77777777" w:rsidR="007941BC" w:rsidRPr="00674BAC" w:rsidRDefault="007941BC" w:rsidP="007941BC">
      <w:pPr>
        <w:spacing w:after="0" w:line="240" w:lineRule="auto"/>
        <w:rPr>
          <w:rFonts w:ascii="Times New Roman" w:hAnsi="Times New Roman" w:cs="Times New Roman"/>
          <w:b/>
          <w:bCs/>
          <w:sz w:val="24"/>
          <w:szCs w:val="24"/>
        </w:rPr>
      </w:pPr>
    </w:p>
    <w:p w14:paraId="0A25C4A1" w14:textId="77777777" w:rsidR="007941BC" w:rsidRPr="00674BAC" w:rsidRDefault="007941BC" w:rsidP="007941BC">
      <w:pPr>
        <w:pStyle w:val="SLONormal"/>
        <w:spacing w:before="0" w:after="0"/>
        <w:rPr>
          <w:lang w:val="et-EE"/>
        </w:rPr>
      </w:pPr>
      <w:r>
        <w:rPr>
          <w:lang w:val="et-EE"/>
        </w:rPr>
        <w:t>Eelnõus</w:t>
      </w:r>
      <w:r w:rsidRPr="00674BAC">
        <w:rPr>
          <w:lang w:val="et-EE"/>
        </w:rPr>
        <w:t xml:space="preserve"> esitatud tuletis- ja </w:t>
      </w:r>
      <w:proofErr w:type="spellStart"/>
      <w:r w:rsidRPr="00674BAC">
        <w:rPr>
          <w:lang w:val="et-EE"/>
        </w:rPr>
        <w:t>repotehinguid</w:t>
      </w:r>
      <w:proofErr w:type="spellEnd"/>
      <w:r w:rsidRPr="00674BAC">
        <w:rPr>
          <w:lang w:val="et-EE"/>
        </w:rPr>
        <w:t xml:space="preserve"> puudutavad muudatused on seotud Rahandusministeeriumi finantspoliitika programmiga aastateks 202</w:t>
      </w:r>
      <w:r>
        <w:rPr>
          <w:lang w:val="et-EE"/>
        </w:rPr>
        <w:t>4</w:t>
      </w:r>
      <w:r w:rsidRPr="00674BAC">
        <w:rPr>
          <w:lang w:val="et-EE"/>
        </w:rPr>
        <w:t xml:space="preserve"> – 202</w:t>
      </w:r>
      <w:r>
        <w:rPr>
          <w:lang w:val="et-EE"/>
        </w:rPr>
        <w:t>7</w:t>
      </w:r>
      <w:r w:rsidRPr="00C63FE8">
        <w:rPr>
          <w:vertAlign w:val="superscript"/>
        </w:rPr>
        <w:footnoteReference w:id="3"/>
      </w:r>
      <w:r w:rsidRPr="00674BAC">
        <w:rPr>
          <w:lang w:val="et-EE"/>
        </w:rPr>
        <w:t xml:space="preserve">, mille eesmärgiks on luua konkurentsivõimeline ning usaldusväärne ettevõtlus- ja finantskeskkond. Finantspoliitika programmis on märksõnadeks eelduste loomine, suurem eksport ja tugevam konkurents. </w:t>
      </w:r>
      <w:r>
        <w:rPr>
          <w:lang w:val="et-EE"/>
        </w:rPr>
        <w:t>T</w:t>
      </w:r>
      <w:r w:rsidRPr="00674BAC">
        <w:rPr>
          <w:lang w:val="et-EE"/>
        </w:rPr>
        <w:t xml:space="preserve">uletistehingute regulatsiooni parandamine aitab nende tingimuste täitmisele kaasa, </w:t>
      </w:r>
      <w:r>
        <w:rPr>
          <w:lang w:val="et-EE"/>
        </w:rPr>
        <w:t xml:space="preserve">sest </w:t>
      </w:r>
      <w:r w:rsidRPr="00607180">
        <w:rPr>
          <w:lang w:val="et-EE"/>
        </w:rPr>
        <w:t xml:space="preserve">muudatuste tulemusena suureneb eelkõige Eesti finantsasutuste ja suuremate ettevõtete ligipääs rahvusvahelisele tuletis- ja </w:t>
      </w:r>
      <w:proofErr w:type="spellStart"/>
      <w:r w:rsidRPr="00607180">
        <w:rPr>
          <w:lang w:val="et-EE"/>
        </w:rPr>
        <w:t>repotehingute</w:t>
      </w:r>
      <w:proofErr w:type="spellEnd"/>
      <w:r w:rsidRPr="00607180">
        <w:rPr>
          <w:lang w:val="et-EE"/>
        </w:rPr>
        <w:t xml:space="preserve"> turule, mis omakorda tõstab Eesti ettevõtjate ja ka laiemalt kogu meie ettevõtluskeskkonna konkurentsivõimet.  </w:t>
      </w:r>
    </w:p>
    <w:p w14:paraId="65F50A96" w14:textId="77777777" w:rsidR="007941BC" w:rsidRPr="00674BAC" w:rsidRDefault="007941BC" w:rsidP="007941BC">
      <w:pPr>
        <w:pStyle w:val="SLONormal"/>
        <w:spacing w:before="0" w:after="0"/>
        <w:rPr>
          <w:lang w:val="et-EE"/>
        </w:rPr>
      </w:pPr>
    </w:p>
    <w:p w14:paraId="04A3FBE1" w14:textId="77777777" w:rsidR="007941BC" w:rsidRPr="00674BAC" w:rsidRDefault="007941BC" w:rsidP="007941BC">
      <w:pPr>
        <w:pStyle w:val="SLONormal"/>
        <w:spacing w:before="0" w:after="0"/>
        <w:rPr>
          <w:lang w:val="et-EE"/>
        </w:rPr>
      </w:pPr>
      <w:r w:rsidRPr="00674BAC">
        <w:rPr>
          <w:lang w:val="et-EE"/>
        </w:rPr>
        <w:t xml:space="preserve">Eestis reguleerivad tasaarvestuse režiimi kohaldamist vähesed normid, mis asuvad erinevates seadustes. Tasaarvestuse režiim on ette nähtud erinevates direktiivides, mistõttu on tuletistehingute tasaarvestust käsitlevad sätted lisatud eri seadustesse erinevatel ajahetkedel ja seoses erinevate eesmärkidega, millest tulenevalt on tasaarvestuse kontseptsioon lünklik.  </w:t>
      </w:r>
    </w:p>
    <w:p w14:paraId="2202A2FC" w14:textId="77777777" w:rsidR="007941BC" w:rsidRPr="00674BAC" w:rsidRDefault="007941BC" w:rsidP="007941BC">
      <w:pPr>
        <w:pStyle w:val="SLONormal"/>
        <w:spacing w:before="0" w:after="0"/>
        <w:rPr>
          <w:lang w:val="et-EE"/>
        </w:rPr>
      </w:pPr>
    </w:p>
    <w:p w14:paraId="5A335285" w14:textId="77777777" w:rsidR="007941BC" w:rsidRPr="00674BAC" w:rsidRDefault="007941BC" w:rsidP="007941BC">
      <w:pPr>
        <w:pStyle w:val="SLONormal"/>
        <w:spacing w:before="0" w:after="0"/>
        <w:rPr>
          <w:lang w:val="et-EE"/>
        </w:rPr>
      </w:pPr>
      <w:r w:rsidRPr="00674BAC">
        <w:rPr>
          <w:lang w:val="et-EE"/>
        </w:rPr>
        <w:t xml:space="preserve">Lõpetamisel toimuva tasaarvestuse õiguslik raamistik sisaldub järgmistes Euroopa Liidu õigusaktides: </w:t>
      </w:r>
    </w:p>
    <w:p w14:paraId="7DF1A243" w14:textId="77777777" w:rsidR="007941BC" w:rsidRPr="00674BAC" w:rsidRDefault="007941BC" w:rsidP="007941BC">
      <w:pPr>
        <w:pStyle w:val="SLONormal"/>
        <w:numPr>
          <w:ilvl w:val="0"/>
          <w:numId w:val="4"/>
        </w:numPr>
        <w:spacing w:before="0" w:after="0"/>
        <w:rPr>
          <w:lang w:val="et-EE"/>
        </w:rPr>
      </w:pPr>
      <w:r w:rsidRPr="00674BAC">
        <w:rPr>
          <w:lang w:val="et-EE"/>
        </w:rPr>
        <w:t xml:space="preserve">Määrus 648/2012 börsiväliste tuletisinstrumentide, kesksete vastaspoolte ja kauplemisteabe hoidlate kohta; </w:t>
      </w:r>
    </w:p>
    <w:p w14:paraId="39EADE66" w14:textId="77777777" w:rsidR="007941BC" w:rsidRPr="00674BAC" w:rsidRDefault="007941BC" w:rsidP="503AAE0E">
      <w:pPr>
        <w:pStyle w:val="SLONormal"/>
        <w:numPr>
          <w:ilvl w:val="0"/>
          <w:numId w:val="4"/>
        </w:numPr>
        <w:spacing w:before="0" w:after="0"/>
      </w:pPr>
      <w:proofErr w:type="spellStart"/>
      <w:r w:rsidRPr="503AAE0E">
        <w:t>Direktiiv</w:t>
      </w:r>
      <w:proofErr w:type="spellEnd"/>
      <w:r w:rsidRPr="503AAE0E">
        <w:t xml:space="preserve"> 2002/47/EÜ </w:t>
      </w:r>
      <w:proofErr w:type="spellStart"/>
      <w:r w:rsidRPr="503AAE0E">
        <w:t>finantstagatiskokkulepete</w:t>
      </w:r>
      <w:proofErr w:type="spellEnd"/>
      <w:r w:rsidRPr="503AAE0E">
        <w:t xml:space="preserve"> kohta (</w:t>
      </w:r>
      <w:proofErr w:type="spellStart"/>
      <w:r w:rsidRPr="503AAE0E">
        <w:t>edaspidi</w:t>
      </w:r>
      <w:proofErr w:type="spellEnd"/>
      <w:r w:rsidRPr="503AAE0E">
        <w:t xml:space="preserve"> </w:t>
      </w:r>
      <w:proofErr w:type="spellStart"/>
      <w:r w:rsidRPr="503AAE0E">
        <w:rPr>
          <w:i/>
          <w:iCs/>
        </w:rPr>
        <w:t>finantstagatise</w:t>
      </w:r>
      <w:proofErr w:type="spellEnd"/>
      <w:r w:rsidRPr="503AAE0E">
        <w:rPr>
          <w:i/>
          <w:iCs/>
        </w:rPr>
        <w:t xml:space="preserve"> </w:t>
      </w:r>
      <w:proofErr w:type="spellStart"/>
      <w:r w:rsidRPr="503AAE0E">
        <w:rPr>
          <w:i/>
          <w:iCs/>
        </w:rPr>
        <w:t>direktiiv</w:t>
      </w:r>
      <w:proofErr w:type="spellEnd"/>
      <w:proofErr w:type="gramStart"/>
      <w:r w:rsidRPr="503AAE0E">
        <w:t>);</w:t>
      </w:r>
      <w:proofErr w:type="gramEnd"/>
    </w:p>
    <w:p w14:paraId="0262C4DA" w14:textId="77777777" w:rsidR="007941BC" w:rsidRPr="00674BAC" w:rsidRDefault="007941BC" w:rsidP="007941BC">
      <w:pPr>
        <w:pStyle w:val="SLONormal"/>
        <w:numPr>
          <w:ilvl w:val="0"/>
          <w:numId w:val="4"/>
        </w:numPr>
        <w:spacing w:before="0" w:after="0"/>
        <w:rPr>
          <w:lang w:val="et-EE"/>
        </w:rPr>
      </w:pPr>
      <w:r w:rsidRPr="00674BAC">
        <w:rPr>
          <w:lang w:val="et-EE"/>
        </w:rPr>
        <w:t>Direktiiv 2014/59/EL, millega luuakse krediidiasutuste ja investeerimisühingute finantsseisundi taastamise ja kriisilahenduse õigusraamistik;</w:t>
      </w:r>
    </w:p>
    <w:p w14:paraId="222691D9" w14:textId="77777777" w:rsidR="007941BC" w:rsidRPr="00674BAC" w:rsidRDefault="007941BC" w:rsidP="007941BC">
      <w:pPr>
        <w:pStyle w:val="SLONormal"/>
        <w:numPr>
          <w:ilvl w:val="0"/>
          <w:numId w:val="4"/>
        </w:numPr>
        <w:spacing w:before="0" w:after="0"/>
        <w:rPr>
          <w:lang w:val="et-EE"/>
        </w:rPr>
      </w:pPr>
      <w:r w:rsidRPr="00674BAC">
        <w:rPr>
          <w:lang w:val="et-EE"/>
        </w:rPr>
        <w:t>Määrus (EL) nr 806/2014, millega kehtestatakse ühtsed eeskirjad ja ühtne menetlus krediidiasutuste ja teatavate investeerimisühingute kriisilahenduseks ühtse kriisilahenduskorra ja ühtse kriisilahendusfondi raames;</w:t>
      </w:r>
    </w:p>
    <w:p w14:paraId="3CB60395" w14:textId="77777777" w:rsidR="007941BC" w:rsidRPr="00674BAC" w:rsidRDefault="007941BC" w:rsidP="007941BC">
      <w:pPr>
        <w:pStyle w:val="SLONormal"/>
        <w:numPr>
          <w:ilvl w:val="0"/>
          <w:numId w:val="4"/>
        </w:numPr>
        <w:spacing w:before="0" w:after="0"/>
        <w:rPr>
          <w:lang w:val="et-EE"/>
        </w:rPr>
      </w:pPr>
      <w:r w:rsidRPr="00674BAC">
        <w:rPr>
          <w:lang w:val="et-EE"/>
        </w:rPr>
        <w:t>Direktiiv 98/26/EÜ arvelduse lõplikkuse kohta makse- ja väärtpaberiarveldussüsteemides;</w:t>
      </w:r>
    </w:p>
    <w:p w14:paraId="2DB43C21" w14:textId="77777777" w:rsidR="007941BC" w:rsidRPr="00674BAC" w:rsidRDefault="007941BC" w:rsidP="007941BC">
      <w:pPr>
        <w:pStyle w:val="SLONormal"/>
        <w:numPr>
          <w:ilvl w:val="0"/>
          <w:numId w:val="4"/>
        </w:numPr>
        <w:spacing w:before="0" w:after="0"/>
        <w:rPr>
          <w:lang w:val="et-EE"/>
        </w:rPr>
      </w:pPr>
      <w:r w:rsidRPr="00674BAC">
        <w:rPr>
          <w:lang w:val="et-EE"/>
        </w:rPr>
        <w:t>Määrus 2015/2365, mis käsitleb väärtpaberite kaudu finantseerimise tehingute ja uuesti kasutamise läbipaistvust;</w:t>
      </w:r>
    </w:p>
    <w:p w14:paraId="76737F06" w14:textId="77777777" w:rsidR="007941BC" w:rsidRPr="00674BAC" w:rsidRDefault="007941BC" w:rsidP="503AAE0E">
      <w:pPr>
        <w:pStyle w:val="SLONormal"/>
        <w:numPr>
          <w:ilvl w:val="0"/>
          <w:numId w:val="4"/>
        </w:numPr>
        <w:spacing w:before="0" w:after="0"/>
      </w:pPr>
      <w:proofErr w:type="spellStart"/>
      <w:r w:rsidRPr="503AAE0E">
        <w:t>Määrus</w:t>
      </w:r>
      <w:proofErr w:type="spellEnd"/>
      <w:r w:rsidRPr="503AAE0E">
        <w:t xml:space="preserve"> (EL) nr 575/2013, mis </w:t>
      </w:r>
      <w:proofErr w:type="spellStart"/>
      <w:r w:rsidRPr="503AAE0E">
        <w:t>käsitleb</w:t>
      </w:r>
      <w:proofErr w:type="spellEnd"/>
      <w:r w:rsidRPr="503AAE0E">
        <w:t xml:space="preserve"> </w:t>
      </w:r>
      <w:proofErr w:type="spellStart"/>
      <w:r w:rsidRPr="503AAE0E">
        <w:t>krediidiasutuste</w:t>
      </w:r>
      <w:proofErr w:type="spellEnd"/>
      <w:r w:rsidRPr="503AAE0E">
        <w:t xml:space="preserve"> </w:t>
      </w:r>
      <w:proofErr w:type="spellStart"/>
      <w:r w:rsidRPr="503AAE0E">
        <w:t>suhtes</w:t>
      </w:r>
      <w:proofErr w:type="spellEnd"/>
      <w:r w:rsidRPr="503AAE0E">
        <w:t xml:space="preserve"> </w:t>
      </w:r>
      <w:proofErr w:type="spellStart"/>
      <w:r w:rsidRPr="503AAE0E">
        <w:t>kohaldatavaid</w:t>
      </w:r>
      <w:proofErr w:type="spellEnd"/>
      <w:r w:rsidRPr="503AAE0E">
        <w:t xml:space="preserve"> </w:t>
      </w:r>
      <w:proofErr w:type="spellStart"/>
      <w:r w:rsidRPr="503AAE0E">
        <w:t>usaldatavusnõudeid</w:t>
      </w:r>
      <w:proofErr w:type="spellEnd"/>
      <w:r w:rsidRPr="503AAE0E">
        <w:t xml:space="preserve"> (</w:t>
      </w:r>
      <w:proofErr w:type="spellStart"/>
      <w:r w:rsidRPr="503AAE0E">
        <w:t>edaspidi</w:t>
      </w:r>
      <w:proofErr w:type="spellEnd"/>
      <w:r w:rsidRPr="503AAE0E">
        <w:t xml:space="preserve"> ka </w:t>
      </w:r>
      <w:proofErr w:type="spellStart"/>
      <w:r w:rsidRPr="503AAE0E">
        <w:rPr>
          <w:i/>
          <w:iCs/>
        </w:rPr>
        <w:t>pangandusmäärus</w:t>
      </w:r>
      <w:proofErr w:type="spellEnd"/>
      <w:proofErr w:type="gramStart"/>
      <w:r w:rsidRPr="503AAE0E">
        <w:t>);</w:t>
      </w:r>
      <w:proofErr w:type="gramEnd"/>
    </w:p>
    <w:p w14:paraId="47DCFC7F" w14:textId="77777777" w:rsidR="007941BC" w:rsidRPr="00674BAC" w:rsidRDefault="007941BC" w:rsidP="007941BC">
      <w:pPr>
        <w:pStyle w:val="SLONormal"/>
        <w:numPr>
          <w:ilvl w:val="0"/>
          <w:numId w:val="4"/>
        </w:numPr>
        <w:spacing w:before="0" w:after="0"/>
        <w:rPr>
          <w:lang w:val="et-EE"/>
        </w:rPr>
      </w:pPr>
      <w:r w:rsidRPr="00674BAC">
        <w:rPr>
          <w:lang w:val="et-EE"/>
        </w:rPr>
        <w:t>Direktiiv 2014/65/EL finantsinstrumentide turgude kohta;</w:t>
      </w:r>
    </w:p>
    <w:p w14:paraId="03CF5C99" w14:textId="77777777" w:rsidR="007941BC" w:rsidRPr="00674BAC" w:rsidRDefault="007941BC" w:rsidP="007941BC">
      <w:pPr>
        <w:pStyle w:val="SLONormal"/>
        <w:numPr>
          <w:ilvl w:val="0"/>
          <w:numId w:val="4"/>
        </w:numPr>
        <w:spacing w:before="0" w:after="0"/>
        <w:rPr>
          <w:lang w:val="et-EE"/>
        </w:rPr>
      </w:pPr>
      <w:r w:rsidRPr="00674BAC">
        <w:rPr>
          <w:lang w:val="et-EE"/>
        </w:rPr>
        <w:t>Määrus (EL) nr 600/2014 finantsinstrumentide turgude kohta;</w:t>
      </w:r>
    </w:p>
    <w:p w14:paraId="451FFF7F" w14:textId="77777777" w:rsidR="007941BC" w:rsidRPr="00674BAC" w:rsidRDefault="007941BC" w:rsidP="007941BC">
      <w:pPr>
        <w:pStyle w:val="SLONormal"/>
        <w:numPr>
          <w:ilvl w:val="0"/>
          <w:numId w:val="4"/>
        </w:numPr>
        <w:spacing w:before="0" w:after="0"/>
        <w:rPr>
          <w:lang w:val="et-EE"/>
        </w:rPr>
      </w:pPr>
      <w:r w:rsidRPr="00674BAC">
        <w:rPr>
          <w:lang w:val="et-EE"/>
        </w:rPr>
        <w:t>Direktiiv 2019/2162, mis käsitleb pandikirjade emiteerimist ja pandikirjade avalikku järelevalvet;</w:t>
      </w:r>
    </w:p>
    <w:p w14:paraId="77998187" w14:textId="77777777" w:rsidR="007941BC" w:rsidRPr="00674BAC" w:rsidRDefault="007941BC" w:rsidP="007941BC">
      <w:pPr>
        <w:pStyle w:val="SLONormal"/>
        <w:numPr>
          <w:ilvl w:val="0"/>
          <w:numId w:val="4"/>
        </w:numPr>
        <w:spacing w:before="0" w:after="0"/>
        <w:rPr>
          <w:lang w:val="et-EE"/>
        </w:rPr>
      </w:pPr>
      <w:r w:rsidRPr="00674BAC">
        <w:rPr>
          <w:lang w:val="et-EE"/>
        </w:rPr>
        <w:t>Direktiiv 2001/24/EÜ krediidiasutuste saneerimise ja likvideerimise kohta;</w:t>
      </w:r>
    </w:p>
    <w:p w14:paraId="570B0271" w14:textId="77777777" w:rsidR="007941BC" w:rsidRPr="00674BAC" w:rsidRDefault="007941BC" w:rsidP="007941BC">
      <w:pPr>
        <w:pStyle w:val="SLONormal"/>
        <w:numPr>
          <w:ilvl w:val="0"/>
          <w:numId w:val="4"/>
        </w:numPr>
        <w:spacing w:before="0" w:after="0"/>
        <w:rPr>
          <w:lang w:val="et-EE"/>
        </w:rPr>
      </w:pPr>
      <w:r w:rsidRPr="00674BAC">
        <w:rPr>
          <w:lang w:val="et-EE"/>
        </w:rPr>
        <w:t>Määrus (EL) 2015/848 maksejõuetusmenetluse kohta;</w:t>
      </w:r>
    </w:p>
    <w:p w14:paraId="5C698031" w14:textId="77777777" w:rsidR="007941BC" w:rsidRPr="00674BAC" w:rsidRDefault="007941BC" w:rsidP="007941BC">
      <w:pPr>
        <w:pStyle w:val="SLONormal"/>
        <w:numPr>
          <w:ilvl w:val="0"/>
          <w:numId w:val="4"/>
        </w:numPr>
        <w:spacing w:before="0" w:after="0"/>
        <w:rPr>
          <w:lang w:val="et-EE"/>
        </w:rPr>
      </w:pPr>
      <w:r w:rsidRPr="00674BAC">
        <w:rPr>
          <w:lang w:val="et-EE"/>
        </w:rPr>
        <w:t>Määrus (EL) 2021/523, millega luuakse programm „</w:t>
      </w:r>
      <w:proofErr w:type="spellStart"/>
      <w:r w:rsidRPr="00674BAC">
        <w:rPr>
          <w:lang w:val="et-EE"/>
        </w:rPr>
        <w:t>InvestEU</w:t>
      </w:r>
      <w:proofErr w:type="spellEnd"/>
      <w:r w:rsidRPr="00674BAC">
        <w:rPr>
          <w:lang w:val="et-EE"/>
        </w:rPr>
        <w:t>“;</w:t>
      </w:r>
    </w:p>
    <w:p w14:paraId="5667BB28" w14:textId="77777777" w:rsidR="007941BC" w:rsidRPr="00674BAC" w:rsidRDefault="007941BC" w:rsidP="007941BC">
      <w:pPr>
        <w:pStyle w:val="SLONormal"/>
        <w:numPr>
          <w:ilvl w:val="0"/>
          <w:numId w:val="4"/>
        </w:numPr>
        <w:spacing w:before="0" w:after="0"/>
        <w:rPr>
          <w:lang w:val="et-EE"/>
        </w:rPr>
      </w:pPr>
      <w:r w:rsidRPr="00674BAC">
        <w:rPr>
          <w:lang w:val="et-EE"/>
        </w:rPr>
        <w:t>Direktiiv (EL) 2019/1023, mis käsitleb ennetava saneerimise raamistikke, võlgadest vabastamist ja äritegevuse keeldu ning saneerimis-, maksejõuetus- ja võlgadest vabastamise menetluste tõhususe suurendamise meetmeid.</w:t>
      </w:r>
    </w:p>
    <w:p w14:paraId="6483C1D3" w14:textId="77777777" w:rsidR="007941BC" w:rsidRPr="00674BAC" w:rsidRDefault="007941BC" w:rsidP="007941BC">
      <w:pPr>
        <w:pStyle w:val="SLONormal"/>
        <w:spacing w:before="0" w:after="0"/>
        <w:ind w:left="720"/>
        <w:rPr>
          <w:lang w:val="et-EE"/>
        </w:rPr>
      </w:pPr>
    </w:p>
    <w:p w14:paraId="2DAFA2C1" w14:textId="77777777" w:rsidR="007941BC" w:rsidRPr="00674BAC" w:rsidRDefault="007941BC" w:rsidP="007941BC">
      <w:pPr>
        <w:pStyle w:val="Kehatekst"/>
        <w:tabs>
          <w:tab w:val="left" w:pos="9214"/>
        </w:tabs>
        <w:jc w:val="both"/>
        <w:rPr>
          <w:rFonts w:ascii="Times New Roman" w:hAnsi="Times New Roman" w:cs="Times New Roman"/>
          <w:sz w:val="24"/>
          <w:szCs w:val="24"/>
        </w:rPr>
      </w:pPr>
      <w:r w:rsidRPr="00674BAC">
        <w:rPr>
          <w:rFonts w:ascii="Times New Roman" w:hAnsi="Times New Roman" w:cs="Times New Roman"/>
          <w:sz w:val="24"/>
          <w:szCs w:val="24"/>
        </w:rPr>
        <w:t xml:space="preserve">Rahvusvahelised standardid, mis käsitlevad tuletis- ja </w:t>
      </w:r>
      <w:proofErr w:type="spellStart"/>
      <w:r w:rsidRPr="00674BAC">
        <w:rPr>
          <w:rFonts w:ascii="Times New Roman" w:hAnsi="Times New Roman" w:cs="Times New Roman"/>
          <w:sz w:val="24"/>
          <w:szCs w:val="24"/>
        </w:rPr>
        <w:t>repotehingute</w:t>
      </w:r>
      <w:proofErr w:type="spellEnd"/>
      <w:r w:rsidRPr="00674BAC">
        <w:rPr>
          <w:rFonts w:ascii="Times New Roman" w:hAnsi="Times New Roman" w:cs="Times New Roman"/>
          <w:sz w:val="24"/>
          <w:szCs w:val="24"/>
        </w:rPr>
        <w:t xml:space="preserve"> õiguslikku raamistikku, ning mida võetakse lisaks ülalnimetatud Euroopa Liidu õigusaktidele arvesse eelnõu koostamisel, on järgmised:</w:t>
      </w:r>
    </w:p>
    <w:p w14:paraId="46039D8E" w14:textId="77777777" w:rsidR="007941BC" w:rsidRPr="00674BAC" w:rsidRDefault="007941BC" w:rsidP="007941BC">
      <w:pPr>
        <w:numPr>
          <w:ilvl w:val="0"/>
          <w:numId w:val="27"/>
        </w:numPr>
        <w:tabs>
          <w:tab w:val="left" w:pos="9214"/>
        </w:tabs>
        <w:spacing w:after="0" w:line="240" w:lineRule="auto"/>
        <w:jc w:val="both"/>
        <w:outlineLvl w:val="1"/>
        <w:rPr>
          <w:rFonts w:ascii="Times New Roman" w:eastAsia="Times New Roman" w:hAnsi="Times New Roman" w:cs="Times New Roman"/>
          <w:sz w:val="24"/>
          <w:szCs w:val="24"/>
        </w:rPr>
      </w:pPr>
      <w:r w:rsidRPr="00674BAC">
        <w:rPr>
          <w:rFonts w:ascii="Times New Roman" w:eastAsia="Times New Roman" w:hAnsi="Times New Roman" w:cs="Times New Roman"/>
          <w:sz w:val="24"/>
          <w:szCs w:val="24"/>
        </w:rPr>
        <w:t>Rahvusvahelise Vahetus- ja Tuletistehingute Ühingu</w:t>
      </w:r>
      <w:r w:rsidRPr="00674BAC">
        <w:rPr>
          <w:rFonts w:ascii="Times New Roman" w:hAnsi="Times New Roman" w:cs="Times New Roman"/>
          <w:sz w:val="24"/>
          <w:szCs w:val="24"/>
        </w:rPr>
        <w:t xml:space="preserve"> ehk</w:t>
      </w:r>
      <w:r w:rsidRPr="00674BAC">
        <w:rPr>
          <w:rFonts w:ascii="Times New Roman" w:hAnsi="Times New Roman" w:cs="Times New Roman"/>
          <w:i/>
          <w:iCs/>
          <w:sz w:val="24"/>
          <w:szCs w:val="24"/>
        </w:rPr>
        <w:t xml:space="preserve"> International </w:t>
      </w:r>
      <w:proofErr w:type="spellStart"/>
      <w:r w:rsidRPr="00674BAC">
        <w:rPr>
          <w:rFonts w:ascii="Times New Roman" w:hAnsi="Times New Roman" w:cs="Times New Roman"/>
          <w:i/>
          <w:iCs/>
          <w:sz w:val="24"/>
          <w:szCs w:val="24"/>
        </w:rPr>
        <w:t>Swaps</w:t>
      </w:r>
      <w:proofErr w:type="spellEnd"/>
      <w:r w:rsidRPr="00674BAC">
        <w:rPr>
          <w:rFonts w:ascii="Times New Roman" w:hAnsi="Times New Roman" w:cs="Times New Roman"/>
          <w:i/>
          <w:iCs/>
          <w:sz w:val="24"/>
          <w:szCs w:val="24"/>
        </w:rPr>
        <w:t xml:space="preserve"> and </w:t>
      </w:r>
      <w:proofErr w:type="spellStart"/>
      <w:r w:rsidRPr="00674BAC">
        <w:rPr>
          <w:rFonts w:ascii="Times New Roman" w:hAnsi="Times New Roman" w:cs="Times New Roman"/>
          <w:i/>
          <w:iCs/>
          <w:sz w:val="24"/>
          <w:szCs w:val="24"/>
        </w:rPr>
        <w:t>Derivatives</w:t>
      </w:r>
      <w:proofErr w:type="spellEnd"/>
      <w:r w:rsidRPr="00674BAC">
        <w:rPr>
          <w:rFonts w:ascii="Times New Roman" w:hAnsi="Times New Roman" w:cs="Times New Roman"/>
          <w:i/>
          <w:iCs/>
          <w:sz w:val="24"/>
          <w:szCs w:val="24"/>
        </w:rPr>
        <w:t xml:space="preserve"> </w:t>
      </w:r>
      <w:proofErr w:type="spellStart"/>
      <w:r w:rsidRPr="00674BAC">
        <w:rPr>
          <w:rFonts w:ascii="Times New Roman" w:hAnsi="Times New Roman" w:cs="Times New Roman"/>
          <w:i/>
          <w:iCs/>
          <w:sz w:val="24"/>
          <w:szCs w:val="24"/>
        </w:rPr>
        <w:t>Association</w:t>
      </w:r>
      <w:proofErr w:type="spellEnd"/>
      <w:r w:rsidRPr="00674BAC">
        <w:rPr>
          <w:rFonts w:ascii="Times New Roman" w:hAnsi="Times New Roman" w:cs="Times New Roman"/>
          <w:i/>
          <w:iCs/>
          <w:sz w:val="24"/>
          <w:szCs w:val="24"/>
        </w:rPr>
        <w:t>, Inc</w:t>
      </w:r>
      <w:r w:rsidRPr="00674BAC">
        <w:rPr>
          <w:rFonts w:ascii="Times New Roman" w:hAnsi="Times New Roman" w:cs="Times New Roman"/>
          <w:sz w:val="24"/>
          <w:szCs w:val="24"/>
        </w:rPr>
        <w:t>.</w:t>
      </w:r>
      <w:r w:rsidRPr="00674BAC">
        <w:rPr>
          <w:rFonts w:ascii="Times New Roman" w:eastAsia="Times New Roman" w:hAnsi="Times New Roman" w:cs="Times New Roman"/>
          <w:sz w:val="24"/>
          <w:szCs w:val="24"/>
        </w:rPr>
        <w:t xml:space="preserve"> (edaspidi </w:t>
      </w:r>
      <w:r w:rsidRPr="00C63FE8">
        <w:rPr>
          <w:rFonts w:ascii="Times New Roman" w:eastAsia="Times New Roman" w:hAnsi="Times New Roman" w:cs="Times New Roman"/>
          <w:i/>
          <w:iCs/>
          <w:sz w:val="24"/>
          <w:szCs w:val="24"/>
        </w:rPr>
        <w:t>ISDA</w:t>
      </w:r>
      <w:r w:rsidRPr="00674BAC">
        <w:rPr>
          <w:rFonts w:ascii="Times New Roman" w:eastAsia="Times New Roman" w:hAnsi="Times New Roman" w:cs="Times New Roman"/>
          <w:sz w:val="24"/>
          <w:szCs w:val="24"/>
        </w:rPr>
        <w:t>)</w:t>
      </w:r>
      <w:r w:rsidRPr="00674BAC">
        <w:rPr>
          <w:rStyle w:val="Allmrkuseviide"/>
          <w:rFonts w:ascii="Times New Roman" w:hAnsi="Times New Roman" w:cs="Times New Roman"/>
        </w:rPr>
        <w:footnoteReference w:id="4"/>
      </w:r>
      <w:r w:rsidRPr="00674BAC">
        <w:rPr>
          <w:rFonts w:ascii="Times New Roman" w:eastAsia="Times New Roman" w:hAnsi="Times New Roman" w:cs="Times New Roman"/>
          <w:sz w:val="24"/>
          <w:szCs w:val="24"/>
        </w:rPr>
        <w:t xml:space="preserve"> 2018 Tasaarvestuse mudelakt (ingl. k. </w:t>
      </w:r>
      <w:r w:rsidRPr="00674BAC">
        <w:rPr>
          <w:rFonts w:ascii="Times New Roman" w:eastAsia="Times New Roman" w:hAnsi="Times New Roman" w:cs="Times New Roman"/>
          <w:i/>
          <w:iCs/>
          <w:sz w:val="24"/>
          <w:szCs w:val="24"/>
        </w:rPr>
        <w:t>2018 ISDA</w:t>
      </w:r>
      <w:r w:rsidRPr="00674BAC">
        <w:rPr>
          <w:rFonts w:ascii="Times New Roman" w:eastAsia="Times New Roman" w:hAnsi="Times New Roman" w:cs="Times New Roman"/>
          <w:sz w:val="24"/>
          <w:szCs w:val="24"/>
        </w:rPr>
        <w:t xml:space="preserve"> </w:t>
      </w:r>
      <w:proofErr w:type="spellStart"/>
      <w:r w:rsidRPr="00674BAC">
        <w:rPr>
          <w:rFonts w:ascii="Times New Roman" w:eastAsia="Times New Roman" w:hAnsi="Times New Roman" w:cs="Times New Roman"/>
          <w:i/>
          <w:iCs/>
          <w:sz w:val="24"/>
          <w:szCs w:val="24"/>
        </w:rPr>
        <w:t>Model</w:t>
      </w:r>
      <w:proofErr w:type="spellEnd"/>
      <w:r w:rsidRPr="00674BAC">
        <w:rPr>
          <w:rFonts w:ascii="Times New Roman" w:eastAsia="Times New Roman" w:hAnsi="Times New Roman" w:cs="Times New Roman"/>
          <w:i/>
          <w:iCs/>
          <w:sz w:val="24"/>
          <w:szCs w:val="24"/>
        </w:rPr>
        <w:t xml:space="preserve"> Netting </w:t>
      </w:r>
      <w:proofErr w:type="spellStart"/>
      <w:r w:rsidRPr="00674BAC">
        <w:rPr>
          <w:rFonts w:ascii="Times New Roman" w:eastAsia="Times New Roman" w:hAnsi="Times New Roman" w:cs="Times New Roman"/>
          <w:i/>
          <w:iCs/>
          <w:sz w:val="24"/>
          <w:szCs w:val="24"/>
        </w:rPr>
        <w:t>Act</w:t>
      </w:r>
      <w:proofErr w:type="spellEnd"/>
      <w:r w:rsidRPr="00674BAC">
        <w:rPr>
          <w:rFonts w:ascii="Times New Roman" w:eastAsia="Times New Roman" w:hAnsi="Times New Roman" w:cs="Times New Roman"/>
          <w:i/>
          <w:iCs/>
          <w:sz w:val="24"/>
          <w:szCs w:val="24"/>
        </w:rPr>
        <w:t>; 2018 ISDA</w:t>
      </w:r>
      <w:r w:rsidRPr="00674BAC">
        <w:rPr>
          <w:rFonts w:ascii="Times New Roman" w:eastAsia="Times New Roman" w:hAnsi="Times New Roman" w:cs="Times New Roman"/>
          <w:sz w:val="24"/>
          <w:szCs w:val="24"/>
        </w:rPr>
        <w:t xml:space="preserve"> </w:t>
      </w:r>
      <w:proofErr w:type="spellStart"/>
      <w:r w:rsidRPr="00674BAC">
        <w:rPr>
          <w:rFonts w:ascii="Times New Roman" w:eastAsia="Times New Roman" w:hAnsi="Times New Roman" w:cs="Times New Roman"/>
          <w:i/>
          <w:iCs/>
          <w:sz w:val="24"/>
          <w:szCs w:val="24"/>
        </w:rPr>
        <w:t>Model</w:t>
      </w:r>
      <w:proofErr w:type="spellEnd"/>
      <w:r w:rsidRPr="00674BAC">
        <w:rPr>
          <w:rFonts w:ascii="Times New Roman" w:eastAsia="Times New Roman" w:hAnsi="Times New Roman" w:cs="Times New Roman"/>
          <w:i/>
          <w:iCs/>
          <w:sz w:val="24"/>
          <w:szCs w:val="24"/>
        </w:rPr>
        <w:t xml:space="preserve"> Netting </w:t>
      </w:r>
      <w:proofErr w:type="spellStart"/>
      <w:r w:rsidRPr="00674BAC">
        <w:rPr>
          <w:rFonts w:ascii="Times New Roman" w:eastAsia="Times New Roman" w:hAnsi="Times New Roman" w:cs="Times New Roman"/>
          <w:i/>
          <w:iCs/>
          <w:sz w:val="24"/>
          <w:szCs w:val="24"/>
        </w:rPr>
        <w:t>Act</w:t>
      </w:r>
      <w:proofErr w:type="spellEnd"/>
      <w:r w:rsidRPr="00674BAC">
        <w:rPr>
          <w:rFonts w:ascii="Times New Roman" w:eastAsia="Times New Roman" w:hAnsi="Times New Roman" w:cs="Times New Roman"/>
          <w:i/>
          <w:iCs/>
          <w:sz w:val="24"/>
          <w:szCs w:val="24"/>
        </w:rPr>
        <w:t xml:space="preserve"> and </w:t>
      </w:r>
      <w:proofErr w:type="spellStart"/>
      <w:r w:rsidRPr="00674BAC">
        <w:rPr>
          <w:rFonts w:ascii="Times New Roman" w:eastAsia="Times New Roman" w:hAnsi="Times New Roman" w:cs="Times New Roman"/>
          <w:i/>
          <w:iCs/>
          <w:sz w:val="24"/>
          <w:szCs w:val="24"/>
        </w:rPr>
        <w:t>Guide</w:t>
      </w:r>
      <w:proofErr w:type="spellEnd"/>
      <w:r w:rsidRPr="00674BAC">
        <w:rPr>
          <w:rFonts w:ascii="Times New Roman" w:eastAsia="Times New Roman" w:hAnsi="Times New Roman" w:cs="Times New Roman"/>
          <w:sz w:val="24"/>
          <w:szCs w:val="24"/>
        </w:rPr>
        <w:t xml:space="preserve">), edaspidi </w:t>
      </w:r>
      <w:r w:rsidRPr="00C63FE8">
        <w:rPr>
          <w:rFonts w:ascii="Times New Roman" w:eastAsia="Times New Roman" w:hAnsi="Times New Roman" w:cs="Times New Roman"/>
          <w:i/>
          <w:iCs/>
          <w:sz w:val="24"/>
          <w:szCs w:val="24"/>
        </w:rPr>
        <w:t>2018. aasta ISDA MNA ja 2018. aasta ISDA MNA juhend</w:t>
      </w:r>
      <w:r w:rsidRPr="00674BAC">
        <w:rPr>
          <w:rFonts w:ascii="Times New Roman" w:eastAsia="Times New Roman" w:hAnsi="Times New Roman" w:cs="Times New Roman"/>
          <w:sz w:val="24"/>
          <w:szCs w:val="24"/>
          <w:vertAlign w:val="superscript"/>
          <w:lang w:val="en-GB"/>
        </w:rPr>
        <w:footnoteReference w:id="5"/>
      </w:r>
      <w:r w:rsidRPr="00674BAC">
        <w:rPr>
          <w:rFonts w:ascii="Times New Roman" w:eastAsia="Times New Roman" w:hAnsi="Times New Roman" w:cs="Times New Roman"/>
          <w:sz w:val="24"/>
          <w:szCs w:val="24"/>
        </w:rPr>
        <w:t>;</w:t>
      </w:r>
    </w:p>
    <w:p w14:paraId="13C02974" w14:textId="77777777" w:rsidR="007941BC" w:rsidRPr="00674BAC" w:rsidRDefault="007941BC" w:rsidP="007941BC">
      <w:pPr>
        <w:numPr>
          <w:ilvl w:val="0"/>
          <w:numId w:val="27"/>
        </w:numPr>
        <w:tabs>
          <w:tab w:val="left" w:pos="9214"/>
        </w:tabs>
        <w:spacing w:after="0" w:line="240" w:lineRule="auto"/>
        <w:jc w:val="both"/>
        <w:outlineLvl w:val="1"/>
        <w:rPr>
          <w:rFonts w:ascii="Times New Roman" w:eastAsia="Times New Roman" w:hAnsi="Times New Roman" w:cs="Times New Roman"/>
          <w:sz w:val="24"/>
          <w:szCs w:val="24"/>
        </w:rPr>
      </w:pPr>
      <w:r w:rsidRPr="00674BAC">
        <w:rPr>
          <w:rFonts w:ascii="Times New Roman" w:eastAsia="Times New Roman" w:hAnsi="Times New Roman" w:cs="Times New Roman"/>
          <w:sz w:val="24"/>
          <w:szCs w:val="24"/>
        </w:rPr>
        <w:t xml:space="preserve">Rahvusvahelise Eraõiguse Unifitseerimise Instituudi ehk </w:t>
      </w:r>
      <w:r w:rsidRPr="00674BAC">
        <w:rPr>
          <w:rFonts w:ascii="Times New Roman" w:eastAsia="Times New Roman" w:hAnsi="Times New Roman" w:cs="Times New Roman"/>
          <w:i/>
          <w:iCs/>
          <w:sz w:val="24"/>
          <w:szCs w:val="24"/>
        </w:rPr>
        <w:t xml:space="preserve">International </w:t>
      </w:r>
      <w:proofErr w:type="spellStart"/>
      <w:r w:rsidRPr="00674BAC">
        <w:rPr>
          <w:rFonts w:ascii="Times New Roman" w:eastAsia="Times New Roman" w:hAnsi="Times New Roman" w:cs="Times New Roman"/>
          <w:i/>
          <w:iCs/>
          <w:sz w:val="24"/>
          <w:szCs w:val="24"/>
        </w:rPr>
        <w:t>Institute</w:t>
      </w:r>
      <w:proofErr w:type="spellEnd"/>
      <w:r w:rsidRPr="00674BAC">
        <w:rPr>
          <w:rFonts w:ascii="Times New Roman" w:eastAsia="Times New Roman" w:hAnsi="Times New Roman" w:cs="Times New Roman"/>
          <w:i/>
          <w:iCs/>
          <w:sz w:val="24"/>
          <w:szCs w:val="24"/>
        </w:rPr>
        <w:t xml:space="preserve"> </w:t>
      </w:r>
      <w:proofErr w:type="spellStart"/>
      <w:r w:rsidRPr="00674BAC">
        <w:rPr>
          <w:rFonts w:ascii="Times New Roman" w:eastAsia="Times New Roman" w:hAnsi="Times New Roman" w:cs="Times New Roman"/>
          <w:i/>
          <w:iCs/>
          <w:sz w:val="24"/>
          <w:szCs w:val="24"/>
        </w:rPr>
        <w:t>for</w:t>
      </w:r>
      <w:proofErr w:type="spellEnd"/>
      <w:r w:rsidRPr="00674BAC">
        <w:rPr>
          <w:rFonts w:ascii="Times New Roman" w:eastAsia="Times New Roman" w:hAnsi="Times New Roman" w:cs="Times New Roman"/>
          <w:i/>
          <w:iCs/>
          <w:sz w:val="24"/>
          <w:szCs w:val="24"/>
        </w:rPr>
        <w:t xml:space="preserve"> </w:t>
      </w:r>
      <w:proofErr w:type="spellStart"/>
      <w:r w:rsidRPr="00674BAC">
        <w:rPr>
          <w:rFonts w:ascii="Times New Roman" w:eastAsia="Times New Roman" w:hAnsi="Times New Roman" w:cs="Times New Roman"/>
          <w:i/>
          <w:iCs/>
          <w:sz w:val="24"/>
          <w:szCs w:val="24"/>
        </w:rPr>
        <w:t>the</w:t>
      </w:r>
      <w:proofErr w:type="spellEnd"/>
      <w:r w:rsidRPr="00674BAC">
        <w:rPr>
          <w:rFonts w:ascii="Times New Roman" w:eastAsia="Times New Roman" w:hAnsi="Times New Roman" w:cs="Times New Roman"/>
          <w:i/>
          <w:iCs/>
          <w:sz w:val="24"/>
          <w:szCs w:val="24"/>
        </w:rPr>
        <w:t xml:space="preserve"> </w:t>
      </w:r>
      <w:proofErr w:type="spellStart"/>
      <w:r w:rsidRPr="00674BAC">
        <w:rPr>
          <w:rFonts w:ascii="Times New Roman" w:eastAsia="Times New Roman" w:hAnsi="Times New Roman" w:cs="Times New Roman"/>
          <w:i/>
          <w:iCs/>
          <w:sz w:val="24"/>
          <w:szCs w:val="24"/>
        </w:rPr>
        <w:t>Unification</w:t>
      </w:r>
      <w:proofErr w:type="spellEnd"/>
      <w:r w:rsidRPr="00674BAC">
        <w:rPr>
          <w:rFonts w:ascii="Times New Roman" w:eastAsia="Times New Roman" w:hAnsi="Times New Roman" w:cs="Times New Roman"/>
          <w:i/>
          <w:iCs/>
          <w:sz w:val="24"/>
          <w:szCs w:val="24"/>
        </w:rPr>
        <w:t xml:space="preserve"> of </w:t>
      </w:r>
      <w:proofErr w:type="spellStart"/>
      <w:r w:rsidRPr="00674BAC">
        <w:rPr>
          <w:rFonts w:ascii="Times New Roman" w:eastAsia="Times New Roman" w:hAnsi="Times New Roman" w:cs="Times New Roman"/>
          <w:i/>
          <w:iCs/>
          <w:sz w:val="24"/>
          <w:szCs w:val="24"/>
        </w:rPr>
        <w:t>Private</w:t>
      </w:r>
      <w:proofErr w:type="spellEnd"/>
      <w:r w:rsidRPr="00674BAC">
        <w:rPr>
          <w:rFonts w:ascii="Times New Roman" w:eastAsia="Times New Roman" w:hAnsi="Times New Roman" w:cs="Times New Roman"/>
          <w:i/>
          <w:iCs/>
          <w:sz w:val="24"/>
          <w:szCs w:val="24"/>
        </w:rPr>
        <w:t xml:space="preserve"> Law </w:t>
      </w:r>
      <w:r w:rsidRPr="00674BAC">
        <w:rPr>
          <w:rFonts w:ascii="Times New Roman" w:eastAsia="Times New Roman" w:hAnsi="Times New Roman" w:cs="Times New Roman"/>
          <w:sz w:val="24"/>
          <w:szCs w:val="24"/>
        </w:rPr>
        <w:t xml:space="preserve">(edaspidi </w:t>
      </w:r>
      <w:r w:rsidRPr="00C63FE8">
        <w:rPr>
          <w:rFonts w:ascii="Times New Roman" w:eastAsia="Times New Roman" w:hAnsi="Times New Roman" w:cs="Times New Roman"/>
          <w:i/>
          <w:iCs/>
          <w:sz w:val="24"/>
          <w:szCs w:val="24"/>
        </w:rPr>
        <w:t>UNIDROIT</w:t>
      </w:r>
      <w:r w:rsidRPr="00674BAC">
        <w:rPr>
          <w:rFonts w:ascii="Times New Roman" w:eastAsia="Times New Roman" w:hAnsi="Times New Roman" w:cs="Times New Roman"/>
          <w:sz w:val="24"/>
          <w:szCs w:val="24"/>
        </w:rPr>
        <w:t xml:space="preserve">) Lõpetamisel toimuva tasaarvestuse sätete toimimise põhimõtted (ingl. k. </w:t>
      </w:r>
      <w:proofErr w:type="spellStart"/>
      <w:r w:rsidRPr="00674BAC">
        <w:rPr>
          <w:rFonts w:ascii="Times New Roman" w:eastAsia="Times New Roman" w:hAnsi="Times New Roman" w:cs="Times New Roman"/>
          <w:i/>
          <w:iCs/>
          <w:sz w:val="24"/>
          <w:szCs w:val="24"/>
        </w:rPr>
        <w:t>Principles</w:t>
      </w:r>
      <w:proofErr w:type="spellEnd"/>
      <w:r w:rsidRPr="00674BAC">
        <w:rPr>
          <w:rFonts w:ascii="Times New Roman" w:eastAsia="Times New Roman" w:hAnsi="Times New Roman" w:cs="Times New Roman"/>
          <w:i/>
          <w:iCs/>
          <w:sz w:val="24"/>
          <w:szCs w:val="24"/>
        </w:rPr>
        <w:t xml:space="preserve"> on </w:t>
      </w:r>
      <w:proofErr w:type="spellStart"/>
      <w:r w:rsidRPr="00674BAC">
        <w:rPr>
          <w:rFonts w:ascii="Times New Roman" w:eastAsia="Times New Roman" w:hAnsi="Times New Roman" w:cs="Times New Roman"/>
          <w:i/>
          <w:iCs/>
          <w:sz w:val="24"/>
          <w:szCs w:val="24"/>
        </w:rPr>
        <w:t>the</w:t>
      </w:r>
      <w:proofErr w:type="spellEnd"/>
      <w:r w:rsidRPr="00674BAC">
        <w:rPr>
          <w:rFonts w:ascii="Times New Roman" w:eastAsia="Times New Roman" w:hAnsi="Times New Roman" w:cs="Times New Roman"/>
          <w:i/>
          <w:iCs/>
          <w:sz w:val="24"/>
          <w:szCs w:val="24"/>
        </w:rPr>
        <w:t xml:space="preserve"> </w:t>
      </w:r>
      <w:proofErr w:type="spellStart"/>
      <w:r w:rsidRPr="00674BAC">
        <w:rPr>
          <w:rFonts w:ascii="Times New Roman" w:eastAsia="Times New Roman" w:hAnsi="Times New Roman" w:cs="Times New Roman"/>
          <w:i/>
          <w:iCs/>
          <w:sz w:val="24"/>
          <w:szCs w:val="24"/>
        </w:rPr>
        <w:t>Operation</w:t>
      </w:r>
      <w:proofErr w:type="spellEnd"/>
      <w:r w:rsidRPr="00674BAC">
        <w:rPr>
          <w:rFonts w:ascii="Times New Roman" w:eastAsia="Times New Roman" w:hAnsi="Times New Roman" w:cs="Times New Roman"/>
          <w:i/>
          <w:iCs/>
          <w:sz w:val="24"/>
          <w:szCs w:val="24"/>
        </w:rPr>
        <w:t xml:space="preserve"> of </w:t>
      </w:r>
      <w:proofErr w:type="spellStart"/>
      <w:r w:rsidRPr="00674BAC">
        <w:rPr>
          <w:rFonts w:ascii="Times New Roman" w:eastAsia="Times New Roman" w:hAnsi="Times New Roman" w:cs="Times New Roman"/>
          <w:i/>
          <w:iCs/>
          <w:sz w:val="24"/>
          <w:szCs w:val="24"/>
        </w:rPr>
        <w:t>Close-out</w:t>
      </w:r>
      <w:proofErr w:type="spellEnd"/>
      <w:r w:rsidRPr="00674BAC">
        <w:rPr>
          <w:rFonts w:ascii="Times New Roman" w:eastAsia="Times New Roman" w:hAnsi="Times New Roman" w:cs="Times New Roman"/>
          <w:i/>
          <w:iCs/>
          <w:sz w:val="24"/>
          <w:szCs w:val="24"/>
        </w:rPr>
        <w:t xml:space="preserve"> Netting </w:t>
      </w:r>
      <w:proofErr w:type="spellStart"/>
      <w:r w:rsidRPr="00674BAC">
        <w:rPr>
          <w:rFonts w:ascii="Times New Roman" w:eastAsia="Times New Roman" w:hAnsi="Times New Roman" w:cs="Times New Roman"/>
          <w:i/>
          <w:iCs/>
          <w:sz w:val="24"/>
          <w:szCs w:val="24"/>
        </w:rPr>
        <w:t>Provisions</w:t>
      </w:r>
      <w:proofErr w:type="spellEnd"/>
      <w:r w:rsidRPr="00674BAC">
        <w:rPr>
          <w:rFonts w:ascii="Times New Roman" w:eastAsia="Times New Roman" w:hAnsi="Times New Roman" w:cs="Times New Roman"/>
          <w:sz w:val="24"/>
          <w:szCs w:val="24"/>
        </w:rPr>
        <w:t xml:space="preserve">), edaspidi </w:t>
      </w:r>
      <w:r w:rsidRPr="00C63FE8">
        <w:rPr>
          <w:rFonts w:ascii="Times New Roman" w:eastAsia="Times New Roman" w:hAnsi="Times New Roman" w:cs="Times New Roman"/>
          <w:i/>
          <w:iCs/>
          <w:sz w:val="24"/>
          <w:szCs w:val="24"/>
        </w:rPr>
        <w:t>UNIDROIT põhimõtted</w:t>
      </w:r>
      <w:r w:rsidRPr="00674BAC">
        <w:rPr>
          <w:rFonts w:ascii="Times New Roman" w:eastAsia="Times New Roman" w:hAnsi="Times New Roman" w:cs="Times New Roman"/>
          <w:sz w:val="24"/>
          <w:szCs w:val="24"/>
          <w:vertAlign w:val="superscript"/>
          <w:lang w:val="en-GB"/>
        </w:rPr>
        <w:footnoteReference w:id="6"/>
      </w:r>
      <w:r w:rsidRPr="00674BAC">
        <w:rPr>
          <w:rFonts w:ascii="Times New Roman" w:eastAsia="Times New Roman" w:hAnsi="Times New Roman" w:cs="Times New Roman"/>
          <w:sz w:val="24"/>
          <w:szCs w:val="24"/>
        </w:rPr>
        <w:t>;</w:t>
      </w:r>
    </w:p>
    <w:p w14:paraId="4E030AF3" w14:textId="77777777" w:rsidR="007941BC" w:rsidRPr="00674BAC" w:rsidRDefault="007941BC" w:rsidP="007941BC">
      <w:pPr>
        <w:numPr>
          <w:ilvl w:val="0"/>
          <w:numId w:val="27"/>
        </w:numPr>
        <w:tabs>
          <w:tab w:val="left" w:pos="9214"/>
        </w:tabs>
        <w:spacing w:after="0" w:line="240" w:lineRule="auto"/>
        <w:jc w:val="both"/>
        <w:outlineLvl w:val="1"/>
        <w:rPr>
          <w:rFonts w:ascii="Times New Roman" w:eastAsia="Times New Roman" w:hAnsi="Times New Roman" w:cs="Times New Roman"/>
          <w:sz w:val="24"/>
          <w:szCs w:val="24"/>
        </w:rPr>
      </w:pPr>
      <w:r w:rsidRPr="00674BAC">
        <w:rPr>
          <w:rFonts w:ascii="Times New Roman" w:eastAsia="Times New Roman" w:hAnsi="Times New Roman" w:cs="Times New Roman"/>
          <w:sz w:val="24"/>
          <w:szCs w:val="24"/>
        </w:rPr>
        <w:t xml:space="preserve">ÜRO rahvusvahelise kaubandusõiguse komisjoni ehk </w:t>
      </w:r>
      <w:r w:rsidRPr="00674BAC">
        <w:rPr>
          <w:rFonts w:ascii="Times New Roman" w:eastAsia="Times New Roman" w:hAnsi="Times New Roman" w:cs="Times New Roman"/>
          <w:i/>
          <w:iCs/>
          <w:sz w:val="24"/>
          <w:szCs w:val="24"/>
        </w:rPr>
        <w:t xml:space="preserve">United </w:t>
      </w:r>
      <w:proofErr w:type="spellStart"/>
      <w:r w:rsidRPr="00674BAC">
        <w:rPr>
          <w:rFonts w:ascii="Times New Roman" w:eastAsia="Times New Roman" w:hAnsi="Times New Roman" w:cs="Times New Roman"/>
          <w:i/>
          <w:iCs/>
          <w:sz w:val="24"/>
          <w:szCs w:val="24"/>
        </w:rPr>
        <w:t>Nations</w:t>
      </w:r>
      <w:proofErr w:type="spellEnd"/>
      <w:r w:rsidRPr="00674BAC">
        <w:rPr>
          <w:rFonts w:ascii="Times New Roman" w:eastAsia="Times New Roman" w:hAnsi="Times New Roman" w:cs="Times New Roman"/>
          <w:i/>
          <w:iCs/>
          <w:sz w:val="24"/>
          <w:szCs w:val="24"/>
        </w:rPr>
        <w:t xml:space="preserve"> </w:t>
      </w:r>
      <w:proofErr w:type="spellStart"/>
      <w:r w:rsidRPr="00674BAC">
        <w:rPr>
          <w:rFonts w:ascii="Times New Roman" w:eastAsia="Times New Roman" w:hAnsi="Times New Roman" w:cs="Times New Roman"/>
          <w:i/>
          <w:iCs/>
          <w:sz w:val="24"/>
          <w:szCs w:val="24"/>
        </w:rPr>
        <w:t>Commission</w:t>
      </w:r>
      <w:proofErr w:type="spellEnd"/>
      <w:r w:rsidRPr="00674BAC">
        <w:rPr>
          <w:rFonts w:ascii="Times New Roman" w:eastAsia="Times New Roman" w:hAnsi="Times New Roman" w:cs="Times New Roman"/>
          <w:i/>
          <w:iCs/>
          <w:sz w:val="24"/>
          <w:szCs w:val="24"/>
        </w:rPr>
        <w:t xml:space="preserve"> on International Trade Law</w:t>
      </w:r>
      <w:r w:rsidRPr="00674BAC">
        <w:rPr>
          <w:rFonts w:ascii="Times New Roman" w:eastAsia="Times New Roman" w:hAnsi="Times New Roman" w:cs="Times New Roman"/>
          <w:sz w:val="24"/>
          <w:szCs w:val="24"/>
        </w:rPr>
        <w:t xml:space="preserve"> (UNCITRAL) Maksejõuetusõiguse seadusandlik juhend (ingl. k. </w:t>
      </w:r>
      <w:proofErr w:type="spellStart"/>
      <w:r w:rsidRPr="00674BAC">
        <w:rPr>
          <w:rFonts w:ascii="Times New Roman" w:eastAsia="Times New Roman" w:hAnsi="Times New Roman" w:cs="Times New Roman"/>
          <w:i/>
          <w:iCs/>
          <w:sz w:val="24"/>
          <w:szCs w:val="24"/>
        </w:rPr>
        <w:t>Legislative</w:t>
      </w:r>
      <w:proofErr w:type="spellEnd"/>
      <w:r w:rsidRPr="00674BAC">
        <w:rPr>
          <w:rFonts w:ascii="Times New Roman" w:eastAsia="Times New Roman" w:hAnsi="Times New Roman" w:cs="Times New Roman"/>
          <w:i/>
          <w:iCs/>
          <w:sz w:val="24"/>
          <w:szCs w:val="24"/>
        </w:rPr>
        <w:t xml:space="preserve"> </w:t>
      </w:r>
      <w:proofErr w:type="spellStart"/>
      <w:r w:rsidRPr="00674BAC">
        <w:rPr>
          <w:rFonts w:ascii="Times New Roman" w:eastAsia="Times New Roman" w:hAnsi="Times New Roman" w:cs="Times New Roman"/>
          <w:i/>
          <w:iCs/>
          <w:sz w:val="24"/>
          <w:szCs w:val="24"/>
        </w:rPr>
        <w:t>Guide</w:t>
      </w:r>
      <w:proofErr w:type="spellEnd"/>
      <w:r w:rsidRPr="00674BAC">
        <w:rPr>
          <w:rFonts w:ascii="Times New Roman" w:eastAsia="Times New Roman" w:hAnsi="Times New Roman" w:cs="Times New Roman"/>
          <w:i/>
          <w:iCs/>
          <w:sz w:val="24"/>
          <w:szCs w:val="24"/>
        </w:rPr>
        <w:t xml:space="preserve"> on </w:t>
      </w:r>
      <w:proofErr w:type="spellStart"/>
      <w:r w:rsidRPr="00674BAC">
        <w:rPr>
          <w:rFonts w:ascii="Times New Roman" w:eastAsia="Times New Roman" w:hAnsi="Times New Roman" w:cs="Times New Roman"/>
          <w:i/>
          <w:iCs/>
          <w:sz w:val="24"/>
          <w:szCs w:val="24"/>
        </w:rPr>
        <w:t>Insolvency</w:t>
      </w:r>
      <w:proofErr w:type="spellEnd"/>
      <w:r w:rsidRPr="00674BAC">
        <w:rPr>
          <w:rFonts w:ascii="Times New Roman" w:eastAsia="Times New Roman" w:hAnsi="Times New Roman" w:cs="Times New Roman"/>
          <w:i/>
          <w:iCs/>
          <w:sz w:val="24"/>
          <w:szCs w:val="24"/>
        </w:rPr>
        <w:t xml:space="preserve"> Law)</w:t>
      </w:r>
      <w:r w:rsidRPr="00674BAC">
        <w:rPr>
          <w:rFonts w:ascii="Times New Roman" w:eastAsia="Times New Roman" w:hAnsi="Times New Roman" w:cs="Times New Roman"/>
          <w:sz w:val="24"/>
          <w:szCs w:val="24"/>
          <w:vertAlign w:val="superscript"/>
          <w:lang w:val="en-GB"/>
        </w:rPr>
        <w:footnoteReference w:id="7"/>
      </w:r>
      <w:r w:rsidRPr="00674BAC">
        <w:rPr>
          <w:rFonts w:ascii="Times New Roman" w:eastAsia="Times New Roman" w:hAnsi="Times New Roman" w:cs="Times New Roman"/>
          <w:sz w:val="24"/>
          <w:szCs w:val="24"/>
        </w:rPr>
        <w:t>;</w:t>
      </w:r>
    </w:p>
    <w:p w14:paraId="65C7F4E0" w14:textId="77777777" w:rsidR="007941BC" w:rsidRPr="00674BAC" w:rsidRDefault="007941BC" w:rsidP="007941BC">
      <w:pPr>
        <w:numPr>
          <w:ilvl w:val="0"/>
          <w:numId w:val="27"/>
        </w:numPr>
        <w:tabs>
          <w:tab w:val="left" w:pos="9214"/>
        </w:tabs>
        <w:spacing w:after="0" w:line="240" w:lineRule="auto"/>
        <w:jc w:val="both"/>
        <w:outlineLvl w:val="1"/>
        <w:rPr>
          <w:rFonts w:ascii="Times New Roman" w:eastAsia="Times New Roman" w:hAnsi="Times New Roman" w:cs="Times New Roman"/>
          <w:sz w:val="24"/>
          <w:szCs w:val="24"/>
        </w:rPr>
      </w:pPr>
      <w:r w:rsidRPr="00674BAC">
        <w:rPr>
          <w:rFonts w:ascii="Times New Roman" w:eastAsia="Times New Roman" w:hAnsi="Times New Roman" w:cs="Times New Roman"/>
          <w:sz w:val="24"/>
          <w:szCs w:val="24"/>
        </w:rPr>
        <w:t xml:space="preserve">UNIDROIT vahendatud väärtpaberite sisuliste reeglite konventsioon (Genfi väärtpaberite konventsioon) (ingl. k. </w:t>
      </w:r>
      <w:proofErr w:type="spellStart"/>
      <w:r w:rsidRPr="00674BAC">
        <w:rPr>
          <w:rFonts w:ascii="Times New Roman" w:eastAsia="Times New Roman" w:hAnsi="Times New Roman" w:cs="Times New Roman"/>
          <w:i/>
          <w:iCs/>
          <w:sz w:val="24"/>
          <w:szCs w:val="24"/>
        </w:rPr>
        <w:t>Convention</w:t>
      </w:r>
      <w:proofErr w:type="spellEnd"/>
      <w:r w:rsidRPr="00674BAC">
        <w:rPr>
          <w:rFonts w:ascii="Times New Roman" w:eastAsia="Times New Roman" w:hAnsi="Times New Roman" w:cs="Times New Roman"/>
          <w:i/>
          <w:iCs/>
          <w:sz w:val="24"/>
          <w:szCs w:val="24"/>
        </w:rPr>
        <w:t xml:space="preserve"> on </w:t>
      </w:r>
      <w:proofErr w:type="spellStart"/>
      <w:r w:rsidRPr="00674BAC">
        <w:rPr>
          <w:rFonts w:ascii="Times New Roman" w:eastAsia="Times New Roman" w:hAnsi="Times New Roman" w:cs="Times New Roman"/>
          <w:i/>
          <w:iCs/>
          <w:sz w:val="24"/>
          <w:szCs w:val="24"/>
        </w:rPr>
        <w:t>Substantive</w:t>
      </w:r>
      <w:proofErr w:type="spellEnd"/>
      <w:r w:rsidRPr="00674BAC">
        <w:rPr>
          <w:rFonts w:ascii="Times New Roman" w:eastAsia="Times New Roman" w:hAnsi="Times New Roman" w:cs="Times New Roman"/>
          <w:i/>
          <w:iCs/>
          <w:sz w:val="24"/>
          <w:szCs w:val="24"/>
        </w:rPr>
        <w:t xml:space="preserve"> </w:t>
      </w:r>
      <w:proofErr w:type="spellStart"/>
      <w:r w:rsidRPr="00674BAC">
        <w:rPr>
          <w:rFonts w:ascii="Times New Roman" w:eastAsia="Times New Roman" w:hAnsi="Times New Roman" w:cs="Times New Roman"/>
          <w:i/>
          <w:iCs/>
          <w:sz w:val="24"/>
          <w:szCs w:val="24"/>
        </w:rPr>
        <w:t>Rules</w:t>
      </w:r>
      <w:proofErr w:type="spellEnd"/>
      <w:r w:rsidRPr="00674BAC">
        <w:rPr>
          <w:rFonts w:ascii="Times New Roman" w:eastAsia="Times New Roman" w:hAnsi="Times New Roman" w:cs="Times New Roman"/>
          <w:i/>
          <w:iCs/>
          <w:sz w:val="24"/>
          <w:szCs w:val="24"/>
        </w:rPr>
        <w:t xml:space="preserve"> </w:t>
      </w:r>
      <w:proofErr w:type="spellStart"/>
      <w:r w:rsidRPr="00674BAC">
        <w:rPr>
          <w:rFonts w:ascii="Times New Roman" w:eastAsia="Times New Roman" w:hAnsi="Times New Roman" w:cs="Times New Roman"/>
          <w:i/>
          <w:iCs/>
          <w:sz w:val="24"/>
          <w:szCs w:val="24"/>
        </w:rPr>
        <w:t>for</w:t>
      </w:r>
      <w:proofErr w:type="spellEnd"/>
      <w:r w:rsidRPr="00674BAC">
        <w:rPr>
          <w:rFonts w:ascii="Times New Roman" w:eastAsia="Times New Roman" w:hAnsi="Times New Roman" w:cs="Times New Roman"/>
          <w:i/>
          <w:iCs/>
          <w:sz w:val="24"/>
          <w:szCs w:val="24"/>
        </w:rPr>
        <w:t xml:space="preserve"> </w:t>
      </w:r>
      <w:proofErr w:type="spellStart"/>
      <w:r w:rsidRPr="00674BAC">
        <w:rPr>
          <w:rFonts w:ascii="Times New Roman" w:eastAsia="Times New Roman" w:hAnsi="Times New Roman" w:cs="Times New Roman"/>
          <w:i/>
          <w:iCs/>
          <w:sz w:val="24"/>
          <w:szCs w:val="24"/>
        </w:rPr>
        <w:t>Intermediated</w:t>
      </w:r>
      <w:proofErr w:type="spellEnd"/>
      <w:r w:rsidRPr="00674BAC">
        <w:rPr>
          <w:rFonts w:ascii="Times New Roman" w:eastAsia="Times New Roman" w:hAnsi="Times New Roman" w:cs="Times New Roman"/>
          <w:i/>
          <w:iCs/>
          <w:sz w:val="24"/>
          <w:szCs w:val="24"/>
        </w:rPr>
        <w:t xml:space="preserve"> Securities (</w:t>
      </w:r>
      <w:proofErr w:type="spellStart"/>
      <w:r w:rsidRPr="00674BAC">
        <w:rPr>
          <w:rFonts w:ascii="Times New Roman" w:eastAsia="Times New Roman" w:hAnsi="Times New Roman" w:cs="Times New Roman"/>
          <w:i/>
          <w:iCs/>
          <w:sz w:val="24"/>
          <w:szCs w:val="24"/>
        </w:rPr>
        <w:t>the</w:t>
      </w:r>
      <w:proofErr w:type="spellEnd"/>
      <w:r w:rsidRPr="00674BAC">
        <w:rPr>
          <w:rFonts w:ascii="Times New Roman" w:eastAsia="Times New Roman" w:hAnsi="Times New Roman" w:cs="Times New Roman"/>
          <w:i/>
          <w:iCs/>
          <w:sz w:val="24"/>
          <w:szCs w:val="24"/>
        </w:rPr>
        <w:t xml:space="preserve"> </w:t>
      </w:r>
      <w:proofErr w:type="spellStart"/>
      <w:r w:rsidRPr="00674BAC">
        <w:rPr>
          <w:rFonts w:ascii="Times New Roman" w:eastAsia="Times New Roman" w:hAnsi="Times New Roman" w:cs="Times New Roman"/>
          <w:i/>
          <w:iCs/>
          <w:sz w:val="24"/>
          <w:szCs w:val="24"/>
        </w:rPr>
        <w:t>Geneva</w:t>
      </w:r>
      <w:proofErr w:type="spellEnd"/>
      <w:r w:rsidRPr="00674BAC">
        <w:rPr>
          <w:rFonts w:ascii="Times New Roman" w:eastAsia="Times New Roman" w:hAnsi="Times New Roman" w:cs="Times New Roman"/>
          <w:i/>
          <w:iCs/>
          <w:sz w:val="24"/>
          <w:szCs w:val="24"/>
        </w:rPr>
        <w:t xml:space="preserve"> Securities </w:t>
      </w:r>
      <w:proofErr w:type="spellStart"/>
      <w:r w:rsidRPr="00674BAC">
        <w:rPr>
          <w:rFonts w:ascii="Times New Roman" w:eastAsia="Times New Roman" w:hAnsi="Times New Roman" w:cs="Times New Roman"/>
          <w:i/>
          <w:iCs/>
          <w:sz w:val="24"/>
          <w:szCs w:val="24"/>
        </w:rPr>
        <w:t>Convention</w:t>
      </w:r>
      <w:proofErr w:type="spellEnd"/>
      <w:r w:rsidRPr="00674BAC">
        <w:rPr>
          <w:rFonts w:ascii="Times New Roman" w:eastAsia="Times New Roman" w:hAnsi="Times New Roman" w:cs="Times New Roman"/>
          <w:sz w:val="24"/>
          <w:szCs w:val="24"/>
        </w:rPr>
        <w:t>))</w:t>
      </w:r>
      <w:r w:rsidRPr="00674BAC">
        <w:rPr>
          <w:rFonts w:ascii="Times New Roman" w:eastAsia="Times New Roman" w:hAnsi="Times New Roman" w:cs="Times New Roman"/>
          <w:sz w:val="24"/>
          <w:szCs w:val="24"/>
          <w:vertAlign w:val="superscript"/>
          <w:lang w:val="en-GB"/>
        </w:rPr>
        <w:footnoteReference w:id="8"/>
      </w:r>
      <w:r w:rsidRPr="00674BAC">
        <w:rPr>
          <w:rFonts w:ascii="Times New Roman" w:eastAsia="Times New Roman" w:hAnsi="Times New Roman" w:cs="Times New Roman"/>
          <w:sz w:val="24"/>
          <w:szCs w:val="24"/>
        </w:rPr>
        <w:t>; ja</w:t>
      </w:r>
    </w:p>
    <w:p w14:paraId="430A2518" w14:textId="77777777" w:rsidR="007941BC" w:rsidRPr="00674BAC" w:rsidRDefault="007941BC" w:rsidP="007941BC">
      <w:pPr>
        <w:numPr>
          <w:ilvl w:val="0"/>
          <w:numId w:val="27"/>
        </w:numPr>
        <w:tabs>
          <w:tab w:val="left" w:pos="9214"/>
        </w:tabs>
        <w:spacing w:after="0" w:line="240" w:lineRule="auto"/>
        <w:jc w:val="both"/>
        <w:outlineLvl w:val="1"/>
        <w:rPr>
          <w:rFonts w:ascii="Times New Roman" w:eastAsia="Times New Roman" w:hAnsi="Times New Roman" w:cs="Times New Roman"/>
          <w:sz w:val="24"/>
          <w:szCs w:val="24"/>
        </w:rPr>
      </w:pPr>
      <w:r w:rsidRPr="00674BAC">
        <w:rPr>
          <w:rFonts w:ascii="Times New Roman" w:eastAsia="Times New Roman" w:hAnsi="Times New Roman" w:cs="Times New Roman"/>
          <w:sz w:val="24"/>
          <w:szCs w:val="24"/>
        </w:rPr>
        <w:t>Finantsstabiilsuse Nõukogu</w:t>
      </w:r>
      <w:r>
        <w:rPr>
          <w:rFonts w:ascii="Times New Roman" w:eastAsia="Times New Roman" w:hAnsi="Times New Roman" w:cs="Times New Roman"/>
          <w:sz w:val="24"/>
          <w:szCs w:val="24"/>
        </w:rPr>
        <w:t xml:space="preserve"> (edaspidi ka </w:t>
      </w:r>
      <w:r>
        <w:rPr>
          <w:rFonts w:ascii="Times New Roman" w:eastAsia="Times New Roman" w:hAnsi="Times New Roman" w:cs="Times New Roman"/>
          <w:i/>
          <w:iCs/>
          <w:sz w:val="24"/>
          <w:szCs w:val="24"/>
        </w:rPr>
        <w:t>FSB</w:t>
      </w:r>
      <w:r>
        <w:rPr>
          <w:rFonts w:ascii="Times New Roman" w:eastAsia="Times New Roman" w:hAnsi="Times New Roman" w:cs="Times New Roman"/>
          <w:sz w:val="24"/>
          <w:szCs w:val="24"/>
        </w:rPr>
        <w:t>)</w:t>
      </w:r>
      <w:r w:rsidRPr="00674BAC">
        <w:rPr>
          <w:rFonts w:ascii="Times New Roman" w:eastAsia="Times New Roman" w:hAnsi="Times New Roman" w:cs="Times New Roman"/>
          <w:sz w:val="24"/>
          <w:szCs w:val="24"/>
        </w:rPr>
        <w:t xml:space="preserve"> ehk </w:t>
      </w:r>
      <w:proofErr w:type="spellStart"/>
      <w:r w:rsidRPr="00674BAC">
        <w:rPr>
          <w:rFonts w:ascii="Times New Roman" w:eastAsia="Times New Roman" w:hAnsi="Times New Roman" w:cs="Times New Roman"/>
          <w:i/>
          <w:iCs/>
          <w:sz w:val="24"/>
          <w:szCs w:val="24"/>
        </w:rPr>
        <w:t>Financial</w:t>
      </w:r>
      <w:proofErr w:type="spellEnd"/>
      <w:r w:rsidRPr="00674BAC">
        <w:rPr>
          <w:rFonts w:ascii="Times New Roman" w:eastAsia="Times New Roman" w:hAnsi="Times New Roman" w:cs="Times New Roman"/>
          <w:i/>
          <w:iCs/>
          <w:sz w:val="24"/>
          <w:szCs w:val="24"/>
        </w:rPr>
        <w:t xml:space="preserve"> </w:t>
      </w:r>
      <w:proofErr w:type="spellStart"/>
      <w:r w:rsidRPr="00674BAC">
        <w:rPr>
          <w:rFonts w:ascii="Times New Roman" w:eastAsia="Times New Roman" w:hAnsi="Times New Roman" w:cs="Times New Roman"/>
          <w:i/>
          <w:iCs/>
          <w:sz w:val="24"/>
          <w:szCs w:val="24"/>
        </w:rPr>
        <w:t>Stability</w:t>
      </w:r>
      <w:proofErr w:type="spellEnd"/>
      <w:r w:rsidRPr="00674BAC">
        <w:rPr>
          <w:rFonts w:ascii="Times New Roman" w:eastAsia="Times New Roman" w:hAnsi="Times New Roman" w:cs="Times New Roman"/>
          <w:i/>
          <w:iCs/>
          <w:sz w:val="24"/>
          <w:szCs w:val="24"/>
        </w:rPr>
        <w:t xml:space="preserve"> </w:t>
      </w:r>
      <w:proofErr w:type="spellStart"/>
      <w:r w:rsidRPr="00674BAC">
        <w:rPr>
          <w:rFonts w:ascii="Times New Roman" w:eastAsia="Times New Roman" w:hAnsi="Times New Roman" w:cs="Times New Roman"/>
          <w:i/>
          <w:iCs/>
          <w:sz w:val="24"/>
          <w:szCs w:val="24"/>
        </w:rPr>
        <w:t>Board</w:t>
      </w:r>
      <w:proofErr w:type="spellEnd"/>
      <w:r w:rsidRPr="00674BAC">
        <w:rPr>
          <w:rFonts w:ascii="Times New Roman" w:eastAsia="Times New Roman" w:hAnsi="Times New Roman" w:cs="Times New Roman"/>
          <w:sz w:val="24"/>
          <w:szCs w:val="24"/>
        </w:rPr>
        <w:t xml:space="preserve"> Finantsasutuste tõhusate kriisilahendusrežiimide peamised atribuudid (ingl. k. </w:t>
      </w:r>
      <w:proofErr w:type="spellStart"/>
      <w:r w:rsidRPr="00674BAC">
        <w:rPr>
          <w:rFonts w:ascii="Times New Roman" w:eastAsia="Times New Roman" w:hAnsi="Times New Roman" w:cs="Times New Roman"/>
          <w:i/>
          <w:iCs/>
          <w:sz w:val="24"/>
          <w:szCs w:val="24"/>
        </w:rPr>
        <w:t>Key</w:t>
      </w:r>
      <w:proofErr w:type="spellEnd"/>
      <w:r w:rsidRPr="00674BAC">
        <w:rPr>
          <w:rFonts w:ascii="Times New Roman" w:eastAsia="Times New Roman" w:hAnsi="Times New Roman" w:cs="Times New Roman"/>
          <w:i/>
          <w:iCs/>
          <w:sz w:val="24"/>
          <w:szCs w:val="24"/>
        </w:rPr>
        <w:t xml:space="preserve"> </w:t>
      </w:r>
      <w:proofErr w:type="spellStart"/>
      <w:r w:rsidRPr="00674BAC">
        <w:rPr>
          <w:rFonts w:ascii="Times New Roman" w:eastAsia="Times New Roman" w:hAnsi="Times New Roman" w:cs="Times New Roman"/>
          <w:i/>
          <w:iCs/>
          <w:sz w:val="24"/>
          <w:szCs w:val="24"/>
        </w:rPr>
        <w:t>Attributes</w:t>
      </w:r>
      <w:proofErr w:type="spellEnd"/>
      <w:r w:rsidRPr="00674BAC">
        <w:rPr>
          <w:rFonts w:ascii="Times New Roman" w:eastAsia="Times New Roman" w:hAnsi="Times New Roman" w:cs="Times New Roman"/>
          <w:i/>
          <w:iCs/>
          <w:sz w:val="24"/>
          <w:szCs w:val="24"/>
        </w:rPr>
        <w:t xml:space="preserve"> of </w:t>
      </w:r>
      <w:proofErr w:type="spellStart"/>
      <w:r w:rsidRPr="00674BAC">
        <w:rPr>
          <w:rFonts w:ascii="Times New Roman" w:eastAsia="Times New Roman" w:hAnsi="Times New Roman" w:cs="Times New Roman"/>
          <w:i/>
          <w:iCs/>
          <w:sz w:val="24"/>
          <w:szCs w:val="24"/>
        </w:rPr>
        <w:t>Effective</w:t>
      </w:r>
      <w:proofErr w:type="spellEnd"/>
      <w:r w:rsidRPr="00674BAC">
        <w:rPr>
          <w:rFonts w:ascii="Times New Roman" w:eastAsia="Times New Roman" w:hAnsi="Times New Roman" w:cs="Times New Roman"/>
          <w:i/>
          <w:iCs/>
          <w:sz w:val="24"/>
          <w:szCs w:val="24"/>
        </w:rPr>
        <w:t xml:space="preserve"> Resolution </w:t>
      </w:r>
      <w:proofErr w:type="spellStart"/>
      <w:r w:rsidRPr="00674BAC">
        <w:rPr>
          <w:rFonts w:ascii="Times New Roman" w:eastAsia="Times New Roman" w:hAnsi="Times New Roman" w:cs="Times New Roman"/>
          <w:i/>
          <w:iCs/>
          <w:sz w:val="24"/>
          <w:szCs w:val="24"/>
        </w:rPr>
        <w:t>Regimes</w:t>
      </w:r>
      <w:proofErr w:type="spellEnd"/>
      <w:r w:rsidRPr="00674BAC">
        <w:rPr>
          <w:rFonts w:ascii="Times New Roman" w:eastAsia="Times New Roman" w:hAnsi="Times New Roman" w:cs="Times New Roman"/>
          <w:i/>
          <w:iCs/>
          <w:sz w:val="24"/>
          <w:szCs w:val="24"/>
        </w:rPr>
        <w:t xml:space="preserve"> </w:t>
      </w:r>
      <w:proofErr w:type="spellStart"/>
      <w:r w:rsidRPr="00674BAC">
        <w:rPr>
          <w:rFonts w:ascii="Times New Roman" w:eastAsia="Times New Roman" w:hAnsi="Times New Roman" w:cs="Times New Roman"/>
          <w:i/>
          <w:iCs/>
          <w:sz w:val="24"/>
          <w:szCs w:val="24"/>
        </w:rPr>
        <w:t>for</w:t>
      </w:r>
      <w:proofErr w:type="spellEnd"/>
      <w:r w:rsidRPr="00674BAC">
        <w:rPr>
          <w:rFonts w:ascii="Times New Roman" w:eastAsia="Times New Roman" w:hAnsi="Times New Roman" w:cs="Times New Roman"/>
          <w:i/>
          <w:iCs/>
          <w:sz w:val="24"/>
          <w:szCs w:val="24"/>
        </w:rPr>
        <w:t xml:space="preserve"> </w:t>
      </w:r>
      <w:proofErr w:type="spellStart"/>
      <w:r w:rsidRPr="00674BAC">
        <w:rPr>
          <w:rFonts w:ascii="Times New Roman" w:eastAsia="Times New Roman" w:hAnsi="Times New Roman" w:cs="Times New Roman"/>
          <w:i/>
          <w:iCs/>
          <w:sz w:val="24"/>
          <w:szCs w:val="24"/>
        </w:rPr>
        <w:t>Financial</w:t>
      </w:r>
      <w:proofErr w:type="spellEnd"/>
      <w:r w:rsidRPr="00674BAC">
        <w:rPr>
          <w:rFonts w:ascii="Times New Roman" w:eastAsia="Times New Roman" w:hAnsi="Times New Roman" w:cs="Times New Roman"/>
          <w:i/>
          <w:iCs/>
          <w:sz w:val="24"/>
          <w:szCs w:val="24"/>
        </w:rPr>
        <w:t xml:space="preserve"> </w:t>
      </w:r>
      <w:proofErr w:type="spellStart"/>
      <w:r w:rsidRPr="00674BAC">
        <w:rPr>
          <w:rFonts w:ascii="Times New Roman" w:eastAsia="Times New Roman" w:hAnsi="Times New Roman" w:cs="Times New Roman"/>
          <w:i/>
          <w:iCs/>
          <w:sz w:val="24"/>
          <w:szCs w:val="24"/>
        </w:rPr>
        <w:t>Institutions</w:t>
      </w:r>
      <w:proofErr w:type="spellEnd"/>
      <w:r w:rsidRPr="00674BAC">
        <w:rPr>
          <w:rFonts w:ascii="Times New Roman" w:eastAsia="Times New Roman" w:hAnsi="Times New Roman" w:cs="Times New Roman"/>
          <w:sz w:val="24"/>
          <w:szCs w:val="24"/>
        </w:rPr>
        <w:t>)</w:t>
      </w:r>
      <w:r w:rsidRPr="00674BAC">
        <w:rPr>
          <w:rFonts w:ascii="Times New Roman" w:eastAsia="Times New Roman" w:hAnsi="Times New Roman" w:cs="Times New Roman"/>
          <w:sz w:val="24"/>
          <w:szCs w:val="24"/>
          <w:vertAlign w:val="superscript"/>
          <w:lang w:val="en-GB"/>
        </w:rPr>
        <w:footnoteReference w:id="9"/>
      </w:r>
      <w:r w:rsidRPr="00674BAC">
        <w:rPr>
          <w:rFonts w:ascii="Times New Roman" w:eastAsia="Times New Roman" w:hAnsi="Times New Roman" w:cs="Times New Roman"/>
          <w:sz w:val="24"/>
          <w:szCs w:val="24"/>
        </w:rPr>
        <w:t>.</w:t>
      </w:r>
    </w:p>
    <w:p w14:paraId="773DDCE3" w14:textId="77777777" w:rsidR="007941BC" w:rsidRPr="00674BAC" w:rsidRDefault="007941BC" w:rsidP="007941BC">
      <w:pPr>
        <w:tabs>
          <w:tab w:val="left" w:pos="9214"/>
        </w:tabs>
        <w:spacing w:after="0" w:line="240" w:lineRule="auto"/>
        <w:ind w:left="426"/>
        <w:jc w:val="both"/>
        <w:outlineLvl w:val="1"/>
        <w:rPr>
          <w:rFonts w:ascii="Times New Roman" w:eastAsia="Times New Roman" w:hAnsi="Times New Roman" w:cs="Times New Roman"/>
          <w:sz w:val="24"/>
          <w:szCs w:val="24"/>
        </w:rPr>
      </w:pPr>
    </w:p>
    <w:p w14:paraId="1B4FE222" w14:textId="77777777" w:rsidR="007941BC" w:rsidRPr="00674BAC" w:rsidRDefault="007941BC" w:rsidP="007941BC">
      <w:pPr>
        <w:pStyle w:val="SLONormal"/>
        <w:spacing w:before="0" w:after="0"/>
        <w:rPr>
          <w:lang w:val="et-EE"/>
        </w:rPr>
      </w:pPr>
      <w:r w:rsidRPr="00674BAC">
        <w:rPr>
          <w:lang w:val="et-EE"/>
        </w:rPr>
        <w:t>2013. aastal avaldatud UNIDROIT</w:t>
      </w:r>
      <w:r>
        <w:rPr>
          <w:lang w:val="et-EE"/>
        </w:rPr>
        <w:t xml:space="preserve"> </w:t>
      </w:r>
      <w:r w:rsidRPr="00674BAC">
        <w:rPr>
          <w:lang w:val="et-EE"/>
        </w:rPr>
        <w:t>põhimõtete eesmärk on anda suuniseid seadusandjatele, kes soovivad täiendada või kehtestada siseriiklikke õigusakte, mis on seotud lõpetamisel toimuva tasaarvestuse toimimisega. 2018. aasta ISDA MNA kajastab UNIDROIT põhimõtteid, kuid läheb kaugemale, esitades konkreetse õigusakti koostamise mudeli, mille käsitlus on üksikasjalikum kui UNIDROIT</w:t>
      </w:r>
      <w:r>
        <w:rPr>
          <w:lang w:val="et-EE"/>
        </w:rPr>
        <w:t xml:space="preserve"> </w:t>
      </w:r>
      <w:r w:rsidRPr="00674BAC">
        <w:rPr>
          <w:lang w:val="et-EE"/>
        </w:rPr>
        <w:t xml:space="preserve">põhimõtetes. 2018. aasta ISDA MNA on näidisõigusakt, mille eesmärk on sätestada näitlikult põhiprintsiibid, mis on vajalikud kahepoolse </w:t>
      </w:r>
      <w:r>
        <w:rPr>
          <w:lang w:val="et-EE"/>
        </w:rPr>
        <w:t xml:space="preserve">tehingu </w:t>
      </w:r>
      <w:r w:rsidRPr="00674BAC">
        <w:rPr>
          <w:lang w:val="et-EE"/>
        </w:rPr>
        <w:t xml:space="preserve">lõpetamisel toimuva tasaarvestuse ning sellega seotud finantstagatise või muu tagatiskokkuleppe </w:t>
      </w:r>
      <w:proofErr w:type="spellStart"/>
      <w:r w:rsidRPr="00674BAC">
        <w:rPr>
          <w:lang w:val="et-EE"/>
        </w:rPr>
        <w:t>jõustatavuse</w:t>
      </w:r>
      <w:proofErr w:type="spellEnd"/>
      <w:r w:rsidRPr="00674BAC">
        <w:rPr>
          <w:lang w:val="et-EE"/>
        </w:rPr>
        <w:t xml:space="preserve"> tagamiseks. </w:t>
      </w:r>
    </w:p>
    <w:p w14:paraId="62A2FAF5" w14:textId="77777777" w:rsidR="007941BC" w:rsidRPr="00674BAC" w:rsidRDefault="007941BC" w:rsidP="007941BC">
      <w:pPr>
        <w:pStyle w:val="SLONormal"/>
        <w:spacing w:before="0" w:after="0"/>
        <w:rPr>
          <w:lang w:val="et-EE"/>
        </w:rPr>
      </w:pPr>
    </w:p>
    <w:p w14:paraId="21826338" w14:textId="77777777" w:rsidR="007941BC" w:rsidRPr="00674BAC" w:rsidRDefault="007941BC" w:rsidP="007941BC">
      <w:pPr>
        <w:pStyle w:val="SLONormal"/>
        <w:spacing w:before="0" w:after="0"/>
        <w:rPr>
          <w:lang w:val="et-EE"/>
        </w:rPr>
      </w:pPr>
      <w:r w:rsidRPr="00674BAC">
        <w:rPr>
          <w:lang w:val="et-EE"/>
        </w:rPr>
        <w:t>Ülalnimetatud rahvusvaheliste standardite näol on tegemist parima praktikaga, mis on mitmetes riikides võetud aluseks lõpetamisel toimuva tasaarvestuse regulatsiooni koostamisel ning seega lähtu</w:t>
      </w:r>
      <w:r>
        <w:rPr>
          <w:lang w:val="et-EE"/>
        </w:rPr>
        <w:t xml:space="preserve">ti </w:t>
      </w:r>
      <w:r w:rsidRPr="00674BAC">
        <w:rPr>
          <w:lang w:val="et-EE"/>
        </w:rPr>
        <w:t xml:space="preserve">neist </w:t>
      </w:r>
      <w:r>
        <w:rPr>
          <w:lang w:val="et-EE"/>
        </w:rPr>
        <w:t>eelnõu</w:t>
      </w:r>
      <w:r w:rsidRPr="00674BAC">
        <w:rPr>
          <w:lang w:val="et-EE"/>
        </w:rPr>
        <w:t xml:space="preserve"> koostamisel. </w:t>
      </w:r>
      <w:r>
        <w:rPr>
          <w:lang w:val="et-EE"/>
        </w:rPr>
        <w:t>P</w:t>
      </w:r>
      <w:r w:rsidRPr="00674BAC">
        <w:rPr>
          <w:lang w:val="et-EE"/>
        </w:rPr>
        <w:t>uuduvad</w:t>
      </w:r>
      <w:r>
        <w:rPr>
          <w:lang w:val="et-EE"/>
        </w:rPr>
        <w:t xml:space="preserve"> küll</w:t>
      </w:r>
      <w:r w:rsidRPr="00674BAC">
        <w:rPr>
          <w:lang w:val="et-EE"/>
        </w:rPr>
        <w:t xml:space="preserve"> täpsemad andmed selle kohta, millisel määral erinevates riikides ülaltoodud allikaid arvesse on võetud, kuid võib suure tõenäosusega järeldada, et enamuse EL liikmesriikide õigus on eeltoodud rahvusvaheliste standarditega kooskõlas (lähtuvalt m</w:t>
      </w:r>
      <w:r>
        <w:rPr>
          <w:lang w:val="et-EE"/>
        </w:rPr>
        <w:t>uu hulgas</w:t>
      </w:r>
      <w:r w:rsidRPr="00674BAC">
        <w:rPr>
          <w:lang w:val="et-EE"/>
        </w:rPr>
        <w:t xml:space="preserve"> ka sellest, et ISDA on avaldanud lõpetamisel toimuva tasaarvestuse osas riigiarvamuse valdava enamuse kohta Euroopa Liidu liikmesriikidest).</w:t>
      </w:r>
    </w:p>
    <w:p w14:paraId="2225297F" w14:textId="77777777" w:rsidR="007941BC" w:rsidRPr="00674BAC" w:rsidRDefault="007941BC" w:rsidP="007941BC">
      <w:pPr>
        <w:pStyle w:val="SLONormal"/>
        <w:spacing w:before="0" w:after="0"/>
        <w:rPr>
          <w:lang w:val="et-EE"/>
        </w:rPr>
      </w:pPr>
    </w:p>
    <w:p w14:paraId="06B5B1ED" w14:textId="77777777" w:rsidR="007941BC" w:rsidRPr="00674BAC" w:rsidRDefault="007941BC" w:rsidP="007941BC">
      <w:pPr>
        <w:pStyle w:val="SLONormal"/>
        <w:spacing w:before="0" w:after="0"/>
        <w:rPr>
          <w:lang w:val="et-EE"/>
        </w:rPr>
      </w:pPr>
      <w:r w:rsidRPr="00674BAC">
        <w:rPr>
          <w:lang w:val="et-EE"/>
        </w:rPr>
        <w:t xml:space="preserve">Eelnõu koostamiseks tutvuti ka 2021. aastal vastu võetud Läti kvalifitseeruvate finantstehingute lõpetamisel toimuva tasaarvestuse seadusega (ingl. k. </w:t>
      </w:r>
      <w:r w:rsidRPr="00674BAC">
        <w:rPr>
          <w:i/>
          <w:lang w:val="et-EE"/>
        </w:rPr>
        <w:t xml:space="preserve">Law on </w:t>
      </w:r>
      <w:proofErr w:type="spellStart"/>
      <w:r w:rsidRPr="00674BAC">
        <w:rPr>
          <w:i/>
          <w:lang w:val="et-EE"/>
        </w:rPr>
        <w:t>Close-out</w:t>
      </w:r>
      <w:proofErr w:type="spellEnd"/>
      <w:r w:rsidRPr="00674BAC">
        <w:rPr>
          <w:i/>
          <w:lang w:val="et-EE"/>
        </w:rPr>
        <w:t xml:space="preserve"> Netting </w:t>
      </w:r>
      <w:proofErr w:type="spellStart"/>
      <w:r w:rsidRPr="00674BAC">
        <w:rPr>
          <w:i/>
          <w:lang w:val="et-EE"/>
        </w:rPr>
        <w:t>Applicable</w:t>
      </w:r>
      <w:proofErr w:type="spellEnd"/>
      <w:r w:rsidRPr="00674BAC">
        <w:rPr>
          <w:i/>
          <w:lang w:val="et-EE"/>
        </w:rPr>
        <w:t xml:space="preserve"> </w:t>
      </w:r>
      <w:proofErr w:type="spellStart"/>
      <w:r w:rsidRPr="00674BAC">
        <w:rPr>
          <w:i/>
          <w:lang w:val="et-EE"/>
        </w:rPr>
        <w:t>to</w:t>
      </w:r>
      <w:proofErr w:type="spellEnd"/>
      <w:r w:rsidRPr="00674BAC">
        <w:rPr>
          <w:i/>
          <w:lang w:val="et-EE"/>
        </w:rPr>
        <w:t xml:space="preserve"> </w:t>
      </w:r>
      <w:proofErr w:type="spellStart"/>
      <w:r w:rsidRPr="00674BAC">
        <w:rPr>
          <w:i/>
          <w:lang w:val="et-EE"/>
        </w:rPr>
        <w:t>Qualified</w:t>
      </w:r>
      <w:proofErr w:type="spellEnd"/>
      <w:r w:rsidRPr="00674BAC">
        <w:rPr>
          <w:i/>
          <w:lang w:val="et-EE"/>
        </w:rPr>
        <w:t xml:space="preserve"> </w:t>
      </w:r>
      <w:proofErr w:type="spellStart"/>
      <w:r w:rsidRPr="00674BAC">
        <w:rPr>
          <w:i/>
          <w:lang w:val="et-EE"/>
        </w:rPr>
        <w:t>Financial</w:t>
      </w:r>
      <w:proofErr w:type="spellEnd"/>
      <w:r w:rsidRPr="00674BAC">
        <w:rPr>
          <w:i/>
          <w:lang w:val="et-EE"/>
        </w:rPr>
        <w:t xml:space="preserve"> </w:t>
      </w:r>
      <w:proofErr w:type="spellStart"/>
      <w:r w:rsidRPr="00674BAC">
        <w:rPr>
          <w:i/>
          <w:lang w:val="et-EE"/>
        </w:rPr>
        <w:t>Transactions</w:t>
      </w:r>
      <w:proofErr w:type="spellEnd"/>
      <w:r w:rsidRPr="00674BAC">
        <w:rPr>
          <w:lang w:val="et-EE"/>
        </w:rPr>
        <w:t>). Läti seaduse jõustumise järgselt avaldas ISDA ka Läti kohta riigiarvamuse lõpetamisel toimuva tasaarvestuse osas.</w:t>
      </w:r>
    </w:p>
    <w:p w14:paraId="03777AD6" w14:textId="77777777" w:rsidR="007941BC" w:rsidRPr="00674BAC" w:rsidRDefault="007941BC" w:rsidP="007941BC">
      <w:pPr>
        <w:pStyle w:val="SLONormal"/>
        <w:spacing w:before="0" w:after="0"/>
        <w:rPr>
          <w:lang w:val="et-EE"/>
        </w:rPr>
      </w:pPr>
    </w:p>
    <w:p w14:paraId="19B01DE4" w14:textId="77777777" w:rsidR="007941BC" w:rsidRPr="00674BAC" w:rsidRDefault="007941BC" w:rsidP="007941BC">
      <w:pPr>
        <w:pStyle w:val="SLONormal"/>
        <w:spacing w:before="0" w:after="0"/>
        <w:rPr>
          <w:lang w:val="et-EE"/>
        </w:rPr>
      </w:pPr>
      <w:r w:rsidRPr="00674BAC">
        <w:rPr>
          <w:lang w:val="et-EE"/>
        </w:rPr>
        <w:t xml:space="preserve">Eesti õigusaktid, mis puudutavad tasaarvestust, väärtpaberi- ja </w:t>
      </w:r>
      <w:proofErr w:type="spellStart"/>
      <w:r w:rsidRPr="00674BAC">
        <w:rPr>
          <w:lang w:val="et-EE"/>
        </w:rPr>
        <w:t>repotehinguid</w:t>
      </w:r>
      <w:proofErr w:type="spellEnd"/>
      <w:r w:rsidRPr="00674BAC">
        <w:rPr>
          <w:lang w:val="et-EE"/>
        </w:rPr>
        <w:t xml:space="preserve"> ning</w:t>
      </w:r>
      <w:r>
        <w:rPr>
          <w:lang w:val="et-EE"/>
        </w:rPr>
        <w:t xml:space="preserve"> </w:t>
      </w:r>
      <w:r w:rsidRPr="00674BAC">
        <w:rPr>
          <w:lang w:val="et-EE"/>
        </w:rPr>
        <w:t>mida eelnõuga muudetakse, on järgmised:</w:t>
      </w:r>
    </w:p>
    <w:p w14:paraId="14776582" w14:textId="77777777" w:rsidR="007941BC" w:rsidRPr="008B1AA1" w:rsidRDefault="007941BC" w:rsidP="007941BC">
      <w:pPr>
        <w:pStyle w:val="SLONormal"/>
        <w:numPr>
          <w:ilvl w:val="0"/>
          <w:numId w:val="3"/>
        </w:numPr>
        <w:spacing w:before="0" w:after="0"/>
        <w:rPr>
          <w:lang w:val="et-EE"/>
        </w:rPr>
      </w:pPr>
      <w:r w:rsidRPr="008B1AA1">
        <w:rPr>
          <w:lang w:val="et-EE"/>
        </w:rPr>
        <w:t xml:space="preserve">Väärtpaberituru seadust redaktsioonis </w:t>
      </w:r>
      <w:r w:rsidRPr="0037548D">
        <w:rPr>
          <w:lang w:val="et-EE"/>
        </w:rPr>
        <w:t>RT I, 11.10.2024, 19</w:t>
      </w:r>
      <w:r>
        <w:rPr>
          <w:lang w:val="et-EE"/>
        </w:rPr>
        <w:t>;</w:t>
      </w:r>
    </w:p>
    <w:p w14:paraId="437DF01D" w14:textId="77777777" w:rsidR="007941BC" w:rsidRPr="00674BAC" w:rsidRDefault="007941BC" w:rsidP="007941BC">
      <w:pPr>
        <w:pStyle w:val="SLONormal"/>
        <w:numPr>
          <w:ilvl w:val="0"/>
          <w:numId w:val="3"/>
        </w:numPr>
        <w:spacing w:before="0" w:after="0"/>
        <w:rPr>
          <w:lang w:val="et-EE"/>
        </w:rPr>
      </w:pPr>
      <w:r w:rsidRPr="00674BAC">
        <w:rPr>
          <w:lang w:val="et-EE"/>
        </w:rPr>
        <w:t xml:space="preserve">Asjaõigusseadust (edaspidi ka </w:t>
      </w:r>
      <w:r w:rsidRPr="00C63FE8">
        <w:rPr>
          <w:i/>
          <w:iCs/>
          <w:lang w:val="et-EE"/>
        </w:rPr>
        <w:t>AÕS</w:t>
      </w:r>
      <w:r w:rsidRPr="00674BAC">
        <w:rPr>
          <w:lang w:val="et-EE"/>
        </w:rPr>
        <w:t>) redaktsioonis RT I, 17.03.2023, 58;</w:t>
      </w:r>
    </w:p>
    <w:p w14:paraId="517151BD" w14:textId="77777777" w:rsidR="007941BC" w:rsidRPr="00674BAC" w:rsidRDefault="007941BC" w:rsidP="007941BC">
      <w:pPr>
        <w:pStyle w:val="SLONormal"/>
        <w:numPr>
          <w:ilvl w:val="0"/>
          <w:numId w:val="3"/>
        </w:numPr>
        <w:spacing w:before="0" w:after="0"/>
        <w:rPr>
          <w:lang w:val="et-EE"/>
        </w:rPr>
      </w:pPr>
      <w:bookmarkStart w:id="1" w:name="_Hlk165988221"/>
      <w:r w:rsidRPr="00674BAC">
        <w:rPr>
          <w:lang w:val="et-EE"/>
        </w:rPr>
        <w:t>Finantskriisi ennetamise ja lahendamise seadust</w:t>
      </w:r>
      <w:r>
        <w:rPr>
          <w:lang w:val="et-EE"/>
        </w:rPr>
        <w:t xml:space="preserve">, </w:t>
      </w:r>
      <w:r w:rsidRPr="00674BAC">
        <w:rPr>
          <w:lang w:val="et-EE"/>
        </w:rPr>
        <w:t xml:space="preserve">redaktsioonis </w:t>
      </w:r>
      <w:r w:rsidRPr="0037548D">
        <w:rPr>
          <w:lang w:val="et-EE"/>
        </w:rPr>
        <w:t>RT I, 11.10.2024, 5</w:t>
      </w:r>
      <w:r w:rsidRPr="00674BAC">
        <w:rPr>
          <w:lang w:val="et-EE"/>
        </w:rPr>
        <w:t>;</w:t>
      </w:r>
    </w:p>
    <w:p w14:paraId="0359AB43" w14:textId="77777777" w:rsidR="007941BC" w:rsidRPr="00674BAC" w:rsidRDefault="007941BC" w:rsidP="007941BC">
      <w:pPr>
        <w:pStyle w:val="SLONormal"/>
        <w:numPr>
          <w:ilvl w:val="0"/>
          <w:numId w:val="3"/>
        </w:numPr>
        <w:spacing w:before="0" w:after="0"/>
        <w:rPr>
          <w:lang w:val="et-EE"/>
        </w:rPr>
      </w:pPr>
      <w:proofErr w:type="spellStart"/>
      <w:r w:rsidRPr="00674BAC">
        <w:t>Hasartmänguseadust</w:t>
      </w:r>
      <w:proofErr w:type="spellEnd"/>
      <w:r w:rsidRPr="00674BAC">
        <w:t xml:space="preserve"> </w:t>
      </w:r>
      <w:proofErr w:type="spellStart"/>
      <w:r w:rsidRPr="00674BAC">
        <w:t>redaktsioonis</w:t>
      </w:r>
      <w:proofErr w:type="spellEnd"/>
      <w:r w:rsidRPr="00674BAC">
        <w:t xml:space="preserve"> RT I, 21.11.2020, </w:t>
      </w:r>
      <w:proofErr w:type="gramStart"/>
      <w:r w:rsidRPr="00674BAC">
        <w:t>5;</w:t>
      </w:r>
      <w:proofErr w:type="gramEnd"/>
    </w:p>
    <w:bookmarkEnd w:id="1"/>
    <w:p w14:paraId="220BD686" w14:textId="77777777" w:rsidR="007941BC" w:rsidRPr="00674BAC" w:rsidRDefault="007941BC" w:rsidP="007941BC">
      <w:pPr>
        <w:pStyle w:val="SLONormal"/>
        <w:numPr>
          <w:ilvl w:val="0"/>
          <w:numId w:val="3"/>
        </w:numPr>
        <w:spacing w:before="0" w:after="0"/>
        <w:rPr>
          <w:lang w:val="et-EE"/>
        </w:rPr>
      </w:pPr>
      <w:r w:rsidRPr="00674BAC">
        <w:rPr>
          <w:lang w:val="et-EE"/>
        </w:rPr>
        <w:t xml:space="preserve">Investeerimisfondide seadust redaktsioonis (edaspidi ka </w:t>
      </w:r>
      <w:r w:rsidRPr="00C63FE8">
        <w:rPr>
          <w:i/>
          <w:iCs/>
          <w:lang w:val="et-EE"/>
        </w:rPr>
        <w:t>IFS</w:t>
      </w:r>
      <w:r w:rsidRPr="00674BAC">
        <w:rPr>
          <w:lang w:val="et-EE"/>
        </w:rPr>
        <w:t xml:space="preserve">) </w:t>
      </w:r>
      <w:r w:rsidRPr="0037548D">
        <w:rPr>
          <w:lang w:val="et-EE"/>
        </w:rPr>
        <w:t>RT I, 11.10.2024, 8</w:t>
      </w:r>
      <w:r w:rsidRPr="00674BAC">
        <w:rPr>
          <w:lang w:val="et-EE"/>
        </w:rPr>
        <w:t>;</w:t>
      </w:r>
    </w:p>
    <w:p w14:paraId="3B319A76" w14:textId="77777777" w:rsidR="007941BC" w:rsidRDefault="007941BC" w:rsidP="007941BC">
      <w:pPr>
        <w:pStyle w:val="SLONormal"/>
        <w:numPr>
          <w:ilvl w:val="0"/>
          <w:numId w:val="3"/>
        </w:numPr>
        <w:spacing w:before="0" w:after="0"/>
        <w:rPr>
          <w:lang w:val="et-EE"/>
        </w:rPr>
      </w:pPr>
      <w:r w:rsidRPr="00674BAC">
        <w:rPr>
          <w:lang w:val="et-EE"/>
        </w:rPr>
        <w:t xml:space="preserve">Kindlustustegevuse seadust (edaspidi ka </w:t>
      </w:r>
      <w:proofErr w:type="spellStart"/>
      <w:r w:rsidRPr="00C63FE8">
        <w:rPr>
          <w:i/>
          <w:iCs/>
          <w:lang w:val="et-EE"/>
        </w:rPr>
        <w:t>KindlTS</w:t>
      </w:r>
      <w:proofErr w:type="spellEnd"/>
      <w:r w:rsidRPr="00674BAC">
        <w:rPr>
          <w:lang w:val="et-EE"/>
        </w:rPr>
        <w:t xml:space="preserve">) redaktsioonis </w:t>
      </w:r>
      <w:r w:rsidRPr="0037548D">
        <w:rPr>
          <w:lang w:val="et-EE"/>
        </w:rPr>
        <w:t>RT I, 11.10.2024, 11</w:t>
      </w:r>
      <w:r w:rsidRPr="00674BAC">
        <w:rPr>
          <w:lang w:val="et-EE"/>
        </w:rPr>
        <w:t>;</w:t>
      </w:r>
    </w:p>
    <w:p w14:paraId="78FF7B27" w14:textId="77777777" w:rsidR="007941BC" w:rsidRPr="00674BAC" w:rsidRDefault="007941BC" w:rsidP="007941BC">
      <w:pPr>
        <w:pStyle w:val="SLONormal"/>
        <w:numPr>
          <w:ilvl w:val="0"/>
          <w:numId w:val="3"/>
        </w:numPr>
        <w:spacing w:before="0" w:after="0"/>
        <w:rPr>
          <w:lang w:val="et-EE"/>
        </w:rPr>
      </w:pPr>
      <w:r>
        <w:rPr>
          <w:lang w:val="et-EE"/>
        </w:rPr>
        <w:t xml:space="preserve">Krediidiandjate ja -vahendajate seadust (edaspidi ka </w:t>
      </w:r>
      <w:r>
        <w:rPr>
          <w:i/>
          <w:iCs/>
          <w:lang w:val="et-EE"/>
        </w:rPr>
        <w:t>KAVS</w:t>
      </w:r>
      <w:r>
        <w:rPr>
          <w:lang w:val="et-EE"/>
        </w:rPr>
        <w:t xml:space="preserve">) redaktsioonis </w:t>
      </w:r>
      <w:r w:rsidRPr="0037548D">
        <w:rPr>
          <w:lang w:val="et-EE"/>
        </w:rPr>
        <w:t>RT I, 11.10.2024, 12</w:t>
      </w:r>
      <w:r>
        <w:rPr>
          <w:lang w:val="et-EE"/>
        </w:rPr>
        <w:t>;</w:t>
      </w:r>
    </w:p>
    <w:p w14:paraId="7C2482A5" w14:textId="77777777" w:rsidR="007941BC" w:rsidRDefault="007941BC" w:rsidP="007941BC">
      <w:pPr>
        <w:pStyle w:val="SLONormal"/>
        <w:numPr>
          <w:ilvl w:val="0"/>
          <w:numId w:val="3"/>
        </w:numPr>
        <w:spacing w:before="0" w:after="0"/>
        <w:rPr>
          <w:lang w:val="et-EE"/>
        </w:rPr>
      </w:pPr>
      <w:bookmarkStart w:id="2" w:name="_Hlk165988226"/>
      <w:r w:rsidRPr="00674BAC">
        <w:rPr>
          <w:lang w:val="et-EE"/>
        </w:rPr>
        <w:t xml:space="preserve">Krediidiasutuste seadust (edaspidi ka </w:t>
      </w:r>
      <w:r w:rsidRPr="00C63FE8">
        <w:rPr>
          <w:i/>
          <w:iCs/>
          <w:lang w:val="et-EE"/>
        </w:rPr>
        <w:t>KAS</w:t>
      </w:r>
      <w:r w:rsidRPr="00674BAC">
        <w:rPr>
          <w:lang w:val="et-EE"/>
        </w:rPr>
        <w:t xml:space="preserve">) redaktsioonis </w:t>
      </w:r>
      <w:r w:rsidRPr="0037548D">
        <w:rPr>
          <w:lang w:val="et-EE"/>
        </w:rPr>
        <w:t>RT I, 11.10.2024, 14</w:t>
      </w:r>
      <w:r w:rsidRPr="00674BAC">
        <w:rPr>
          <w:lang w:val="et-EE"/>
        </w:rPr>
        <w:t>;</w:t>
      </w:r>
    </w:p>
    <w:p w14:paraId="1FB50155" w14:textId="77777777" w:rsidR="007941BC" w:rsidRPr="00674BAC" w:rsidRDefault="007941BC" w:rsidP="007941BC">
      <w:pPr>
        <w:pStyle w:val="SLONormal"/>
        <w:numPr>
          <w:ilvl w:val="0"/>
          <w:numId w:val="3"/>
        </w:numPr>
        <w:spacing w:before="0" w:after="0"/>
        <w:rPr>
          <w:lang w:val="et-EE"/>
        </w:rPr>
      </w:pPr>
      <w:r>
        <w:rPr>
          <w:lang w:val="et-EE"/>
        </w:rPr>
        <w:t xml:space="preserve">Makseasutuste ja e-raha asutuste seadust (edaspidi ka </w:t>
      </w:r>
      <w:r>
        <w:rPr>
          <w:i/>
          <w:iCs/>
          <w:lang w:val="et-EE"/>
        </w:rPr>
        <w:t>MERAS</w:t>
      </w:r>
      <w:r>
        <w:rPr>
          <w:lang w:val="et-EE"/>
        </w:rPr>
        <w:t xml:space="preserve">) redaktsioonis </w:t>
      </w:r>
      <w:r w:rsidRPr="0037548D">
        <w:rPr>
          <w:lang w:val="et-EE"/>
        </w:rPr>
        <w:t>RT I, 11.10.2024, 16</w:t>
      </w:r>
      <w:r>
        <w:rPr>
          <w:lang w:val="et-EE"/>
        </w:rPr>
        <w:t>;</w:t>
      </w:r>
    </w:p>
    <w:bookmarkEnd w:id="2"/>
    <w:p w14:paraId="7E00EA6C" w14:textId="77777777" w:rsidR="007941BC" w:rsidRPr="00674BAC" w:rsidRDefault="007941BC" w:rsidP="007941BC">
      <w:pPr>
        <w:pStyle w:val="SLONormal"/>
        <w:numPr>
          <w:ilvl w:val="0"/>
          <w:numId w:val="3"/>
        </w:numPr>
        <w:spacing w:before="0" w:after="0"/>
        <w:rPr>
          <w:lang w:val="et-EE"/>
        </w:rPr>
      </w:pPr>
      <w:r w:rsidRPr="00674BAC">
        <w:rPr>
          <w:lang w:val="et-EE"/>
        </w:rPr>
        <w:t xml:space="preserve">Pankrotiseadust (edaspidi ka </w:t>
      </w:r>
      <w:proofErr w:type="spellStart"/>
      <w:r w:rsidRPr="00C63FE8">
        <w:rPr>
          <w:i/>
          <w:iCs/>
          <w:lang w:val="et-EE"/>
        </w:rPr>
        <w:t>PankrS</w:t>
      </w:r>
      <w:proofErr w:type="spellEnd"/>
      <w:r w:rsidRPr="00674BAC">
        <w:rPr>
          <w:lang w:val="et-EE"/>
        </w:rPr>
        <w:t>) redaktsioonis RT I, 06.07.2023, 61;</w:t>
      </w:r>
    </w:p>
    <w:p w14:paraId="042E3B8E" w14:textId="77777777" w:rsidR="007941BC" w:rsidRPr="00674BAC" w:rsidRDefault="007941BC" w:rsidP="007941BC">
      <w:pPr>
        <w:pStyle w:val="SLONormal"/>
        <w:numPr>
          <w:ilvl w:val="0"/>
          <w:numId w:val="3"/>
        </w:numPr>
        <w:spacing w:before="0" w:after="0"/>
        <w:rPr>
          <w:lang w:val="et-EE"/>
        </w:rPr>
      </w:pPr>
      <w:r w:rsidRPr="00674BAC">
        <w:rPr>
          <w:lang w:val="et-EE"/>
        </w:rPr>
        <w:t xml:space="preserve">Saneerimisseadust (edaspidi ka </w:t>
      </w:r>
      <w:proofErr w:type="spellStart"/>
      <w:r w:rsidRPr="00C63FE8">
        <w:rPr>
          <w:i/>
          <w:iCs/>
          <w:lang w:val="et-EE"/>
        </w:rPr>
        <w:t>SanS</w:t>
      </w:r>
      <w:proofErr w:type="spellEnd"/>
      <w:r w:rsidRPr="00674BAC">
        <w:rPr>
          <w:lang w:val="et-EE"/>
        </w:rPr>
        <w:t>) redaktsioonis RT I, 01.03.2023, 53;</w:t>
      </w:r>
    </w:p>
    <w:p w14:paraId="7CAF760C" w14:textId="77777777" w:rsidR="007941BC" w:rsidRPr="00674BAC" w:rsidRDefault="007941BC" w:rsidP="007941BC">
      <w:pPr>
        <w:pStyle w:val="SLONormal"/>
        <w:numPr>
          <w:ilvl w:val="0"/>
          <w:numId w:val="3"/>
        </w:numPr>
        <w:spacing w:before="0" w:after="0"/>
        <w:rPr>
          <w:lang w:val="et-EE"/>
        </w:rPr>
      </w:pPr>
      <w:r w:rsidRPr="00674BAC">
        <w:rPr>
          <w:lang w:val="et-EE"/>
        </w:rPr>
        <w:t xml:space="preserve">Täitemenetluse seadustikku (edaspidi ka </w:t>
      </w:r>
      <w:r w:rsidRPr="00C63FE8">
        <w:rPr>
          <w:i/>
          <w:iCs/>
          <w:lang w:val="et-EE"/>
        </w:rPr>
        <w:t>TMS</w:t>
      </w:r>
      <w:r w:rsidRPr="00674BAC">
        <w:rPr>
          <w:lang w:val="et-EE"/>
        </w:rPr>
        <w:t>) redaktsioonis RT I, 22.03.2024, 9;</w:t>
      </w:r>
    </w:p>
    <w:p w14:paraId="7250A4CA" w14:textId="77777777" w:rsidR="007941BC" w:rsidRPr="00674BAC" w:rsidRDefault="007941BC" w:rsidP="007941BC">
      <w:pPr>
        <w:pStyle w:val="SLONormal"/>
        <w:numPr>
          <w:ilvl w:val="0"/>
          <w:numId w:val="3"/>
        </w:numPr>
        <w:spacing w:before="0" w:after="0"/>
        <w:rPr>
          <w:lang w:val="et-EE"/>
        </w:rPr>
      </w:pPr>
      <w:r w:rsidRPr="00674BAC">
        <w:rPr>
          <w:lang w:val="et-EE"/>
        </w:rPr>
        <w:t xml:space="preserve">Võlaõigusseadust (edaspidi ka </w:t>
      </w:r>
      <w:r w:rsidRPr="00C63FE8">
        <w:rPr>
          <w:i/>
          <w:iCs/>
          <w:lang w:val="et-EE"/>
        </w:rPr>
        <w:t>VÕS</w:t>
      </w:r>
      <w:r w:rsidRPr="00674BAC">
        <w:rPr>
          <w:lang w:val="et-EE"/>
        </w:rPr>
        <w:t xml:space="preserve">) redaktsioonis </w:t>
      </w:r>
      <w:r w:rsidRPr="0037548D">
        <w:rPr>
          <w:lang w:val="et-EE"/>
        </w:rPr>
        <w:t>RT I, 04.07.2024, 18</w:t>
      </w:r>
      <w:r>
        <w:rPr>
          <w:lang w:val="et-EE"/>
        </w:rPr>
        <w:t>.</w:t>
      </w:r>
    </w:p>
    <w:p w14:paraId="1ACED218" w14:textId="77777777" w:rsidR="007941BC" w:rsidRPr="00674BAC" w:rsidRDefault="007941BC" w:rsidP="007941BC">
      <w:pPr>
        <w:pStyle w:val="SLONormal"/>
        <w:spacing w:before="0" w:after="0"/>
        <w:rPr>
          <w:lang w:val="et-EE"/>
        </w:rPr>
      </w:pPr>
    </w:p>
    <w:p w14:paraId="0B5EAE2D" w14:textId="77777777" w:rsidR="007941BC" w:rsidRPr="00674BAC" w:rsidRDefault="007941BC" w:rsidP="007941BC">
      <w:pPr>
        <w:pStyle w:val="SLONormal"/>
        <w:spacing w:before="0" w:after="0"/>
        <w:rPr>
          <w:lang w:val="et-EE"/>
        </w:rPr>
      </w:pPr>
      <w:r w:rsidRPr="00674BAC">
        <w:rPr>
          <w:lang w:val="et-EE"/>
        </w:rPr>
        <w:t>Finantskriisi ja rohevõlakirjade</w:t>
      </w:r>
      <w:r>
        <w:rPr>
          <w:lang w:val="et-EE"/>
        </w:rPr>
        <w:t xml:space="preserve">ga seonduvate </w:t>
      </w:r>
      <w:r w:rsidRPr="00674BAC">
        <w:rPr>
          <w:lang w:val="et-EE"/>
        </w:rPr>
        <w:t xml:space="preserve">muudatuste </w:t>
      </w:r>
      <w:r>
        <w:rPr>
          <w:lang w:val="et-EE"/>
        </w:rPr>
        <w:t xml:space="preserve">kohta </w:t>
      </w:r>
      <w:r w:rsidRPr="00674BAC">
        <w:rPr>
          <w:lang w:val="et-EE"/>
        </w:rPr>
        <w:t xml:space="preserve">ei ole tehtud väljatöötamiskavatsust põhjusel, et hea õigusloome ja normitehnika eeskirja (edaspidi </w:t>
      </w:r>
      <w:r w:rsidRPr="00674BAC">
        <w:rPr>
          <w:i/>
          <w:iCs/>
          <w:lang w:val="et-EE"/>
        </w:rPr>
        <w:t>HÕNTE</w:t>
      </w:r>
      <w:r w:rsidRPr="00674BAC">
        <w:rPr>
          <w:lang w:val="et-EE"/>
        </w:rPr>
        <w:t xml:space="preserve">) § 1 lõike 2 punkti 2 kohaselt ei ole väljatöötamiskavatus nõutav, kui eelnõu käsitleb Euroopa Liidu õiguse rakendamist ja kui eelnõu aluseks oleva Euroopa Liidu õigusakti eelnõu menetlemisel on sisuliselt lähtutud HÕNTE § 1 lõikes 1 sätestatud nõuetest. </w:t>
      </w:r>
    </w:p>
    <w:p w14:paraId="4A4CA474" w14:textId="77777777" w:rsidR="007941BC" w:rsidRPr="00674BAC" w:rsidRDefault="007941BC" w:rsidP="007941BC">
      <w:pPr>
        <w:pStyle w:val="SLONormal"/>
        <w:spacing w:before="0" w:after="0"/>
        <w:rPr>
          <w:lang w:val="et-EE"/>
        </w:rPr>
      </w:pPr>
    </w:p>
    <w:p w14:paraId="794DC124" w14:textId="77777777" w:rsidR="007941BC" w:rsidRPr="00674BAC" w:rsidRDefault="007941BC" w:rsidP="007941BC">
      <w:pPr>
        <w:pStyle w:val="SLONormal"/>
        <w:spacing w:before="0" w:after="0"/>
        <w:rPr>
          <w:lang w:val="et-EE"/>
        </w:rPr>
      </w:pPr>
      <w:r w:rsidRPr="00674BAC">
        <w:rPr>
          <w:lang w:val="et-EE"/>
        </w:rPr>
        <w:t>Finantskriisi ennetamise ja lahendamise õiguslik raamistik sisaldub peamiselt järgnevates Euroopa Liidu õigusaktides:</w:t>
      </w:r>
    </w:p>
    <w:p w14:paraId="36F77B76" w14:textId="77777777" w:rsidR="007941BC" w:rsidRPr="00674BAC" w:rsidRDefault="007941BC" w:rsidP="503AAE0E">
      <w:pPr>
        <w:pStyle w:val="SLONormal"/>
        <w:numPr>
          <w:ilvl w:val="0"/>
          <w:numId w:val="3"/>
        </w:numPr>
        <w:spacing w:before="0" w:after="0"/>
      </w:pPr>
      <w:proofErr w:type="spellStart"/>
      <w:r w:rsidRPr="503AAE0E">
        <w:t>Direktiiv</w:t>
      </w:r>
      <w:proofErr w:type="spellEnd"/>
      <w:r w:rsidRPr="503AAE0E">
        <w:t xml:space="preserve"> 2014/59/EL, </w:t>
      </w:r>
      <w:proofErr w:type="spellStart"/>
      <w:r w:rsidRPr="503AAE0E">
        <w:t>millega</w:t>
      </w:r>
      <w:proofErr w:type="spellEnd"/>
      <w:r w:rsidRPr="503AAE0E">
        <w:t xml:space="preserve"> </w:t>
      </w:r>
      <w:proofErr w:type="spellStart"/>
      <w:r w:rsidRPr="503AAE0E">
        <w:t>luuakse</w:t>
      </w:r>
      <w:proofErr w:type="spellEnd"/>
      <w:r w:rsidRPr="503AAE0E">
        <w:t xml:space="preserve"> </w:t>
      </w:r>
      <w:proofErr w:type="spellStart"/>
      <w:r w:rsidRPr="503AAE0E">
        <w:t>krediidiasutuste</w:t>
      </w:r>
      <w:proofErr w:type="spellEnd"/>
      <w:r w:rsidRPr="503AAE0E">
        <w:t xml:space="preserve"> </w:t>
      </w:r>
      <w:proofErr w:type="spellStart"/>
      <w:r w:rsidRPr="503AAE0E">
        <w:t>ja</w:t>
      </w:r>
      <w:proofErr w:type="spellEnd"/>
      <w:r w:rsidRPr="503AAE0E">
        <w:t xml:space="preserve"> </w:t>
      </w:r>
      <w:proofErr w:type="spellStart"/>
      <w:r w:rsidRPr="503AAE0E">
        <w:t>investeerimisühingute</w:t>
      </w:r>
      <w:proofErr w:type="spellEnd"/>
      <w:r w:rsidRPr="503AAE0E">
        <w:t xml:space="preserve"> </w:t>
      </w:r>
      <w:proofErr w:type="spellStart"/>
      <w:r w:rsidRPr="503AAE0E">
        <w:t>finantsseisundi</w:t>
      </w:r>
      <w:proofErr w:type="spellEnd"/>
      <w:r w:rsidRPr="503AAE0E">
        <w:t xml:space="preserve"> </w:t>
      </w:r>
      <w:proofErr w:type="spellStart"/>
      <w:r w:rsidRPr="503AAE0E">
        <w:t>taastamise</w:t>
      </w:r>
      <w:proofErr w:type="spellEnd"/>
      <w:r w:rsidRPr="503AAE0E">
        <w:t xml:space="preserve"> </w:t>
      </w:r>
      <w:proofErr w:type="spellStart"/>
      <w:r w:rsidRPr="503AAE0E">
        <w:t>ja</w:t>
      </w:r>
      <w:proofErr w:type="spellEnd"/>
      <w:r w:rsidRPr="503AAE0E">
        <w:t xml:space="preserve"> </w:t>
      </w:r>
      <w:proofErr w:type="spellStart"/>
      <w:r w:rsidRPr="503AAE0E">
        <w:t>kriisilahenduse</w:t>
      </w:r>
      <w:proofErr w:type="spellEnd"/>
      <w:r w:rsidRPr="503AAE0E">
        <w:t xml:space="preserve"> </w:t>
      </w:r>
      <w:proofErr w:type="spellStart"/>
      <w:r w:rsidRPr="503AAE0E">
        <w:t>õigusraamistik</w:t>
      </w:r>
      <w:proofErr w:type="spellEnd"/>
      <w:r w:rsidRPr="503AAE0E">
        <w:t xml:space="preserve"> </w:t>
      </w:r>
      <w:proofErr w:type="spellStart"/>
      <w:r w:rsidRPr="503AAE0E">
        <w:t>ning</w:t>
      </w:r>
      <w:proofErr w:type="spellEnd"/>
      <w:r w:rsidRPr="503AAE0E">
        <w:t xml:space="preserve"> </w:t>
      </w:r>
      <w:proofErr w:type="spellStart"/>
      <w:r w:rsidRPr="503AAE0E">
        <w:t>muudetakse</w:t>
      </w:r>
      <w:proofErr w:type="spellEnd"/>
      <w:r w:rsidRPr="503AAE0E">
        <w:t xml:space="preserve"> </w:t>
      </w:r>
      <w:proofErr w:type="spellStart"/>
      <w:r w:rsidRPr="503AAE0E">
        <w:t>nõukogu</w:t>
      </w:r>
      <w:proofErr w:type="spellEnd"/>
      <w:r w:rsidRPr="503AAE0E">
        <w:t xml:space="preserve"> </w:t>
      </w:r>
      <w:proofErr w:type="spellStart"/>
      <w:r w:rsidRPr="503AAE0E">
        <w:t>direktiivi</w:t>
      </w:r>
      <w:proofErr w:type="spellEnd"/>
      <w:r w:rsidRPr="503AAE0E">
        <w:t xml:space="preserve"> 82/891/EMÜ </w:t>
      </w:r>
      <w:proofErr w:type="spellStart"/>
      <w:r w:rsidRPr="503AAE0E">
        <w:t>ning</w:t>
      </w:r>
      <w:proofErr w:type="spellEnd"/>
      <w:r w:rsidRPr="503AAE0E">
        <w:t xml:space="preserve"> </w:t>
      </w:r>
      <w:proofErr w:type="spellStart"/>
      <w:r w:rsidRPr="503AAE0E">
        <w:t>Euroopa</w:t>
      </w:r>
      <w:proofErr w:type="spellEnd"/>
      <w:r w:rsidRPr="503AAE0E">
        <w:t xml:space="preserve"> </w:t>
      </w:r>
      <w:proofErr w:type="spellStart"/>
      <w:r w:rsidRPr="503AAE0E">
        <w:t>Parlamendi</w:t>
      </w:r>
      <w:proofErr w:type="spellEnd"/>
      <w:r w:rsidRPr="503AAE0E">
        <w:t xml:space="preserve"> </w:t>
      </w:r>
      <w:proofErr w:type="spellStart"/>
      <w:r w:rsidRPr="503AAE0E">
        <w:t>ja</w:t>
      </w:r>
      <w:proofErr w:type="spellEnd"/>
      <w:r w:rsidRPr="503AAE0E">
        <w:t xml:space="preserve"> </w:t>
      </w:r>
      <w:proofErr w:type="spellStart"/>
      <w:r w:rsidRPr="503AAE0E">
        <w:t>nõukogu</w:t>
      </w:r>
      <w:proofErr w:type="spellEnd"/>
      <w:r w:rsidRPr="503AAE0E">
        <w:t xml:space="preserve"> </w:t>
      </w:r>
      <w:proofErr w:type="spellStart"/>
      <w:r w:rsidRPr="503AAE0E">
        <w:t>direktiive</w:t>
      </w:r>
      <w:proofErr w:type="spellEnd"/>
      <w:r w:rsidRPr="503AAE0E">
        <w:t xml:space="preserve"> 2001/24/EÜ, 2002/47/EÜ, 2004/25/EÜ, 2005/56/EÜ, 2007/36/EÜ, 2011/35/EL, 2012/30/EL </w:t>
      </w:r>
      <w:proofErr w:type="spellStart"/>
      <w:r w:rsidRPr="503AAE0E">
        <w:t>ja</w:t>
      </w:r>
      <w:proofErr w:type="spellEnd"/>
      <w:r w:rsidRPr="503AAE0E">
        <w:t xml:space="preserve"> 2013/36/EL </w:t>
      </w:r>
      <w:proofErr w:type="spellStart"/>
      <w:r w:rsidRPr="503AAE0E">
        <w:t>ning</w:t>
      </w:r>
      <w:proofErr w:type="spellEnd"/>
      <w:r w:rsidRPr="503AAE0E">
        <w:t xml:space="preserve"> </w:t>
      </w:r>
      <w:proofErr w:type="spellStart"/>
      <w:r w:rsidRPr="503AAE0E">
        <w:t>määruseid</w:t>
      </w:r>
      <w:proofErr w:type="spellEnd"/>
      <w:r w:rsidRPr="503AAE0E">
        <w:t xml:space="preserve"> (EL) nr 1093/2010 </w:t>
      </w:r>
      <w:proofErr w:type="spellStart"/>
      <w:r w:rsidRPr="503AAE0E">
        <w:t>ja</w:t>
      </w:r>
      <w:proofErr w:type="spellEnd"/>
      <w:r w:rsidRPr="503AAE0E">
        <w:t xml:space="preserve"> (EL) nr 648/2012 (</w:t>
      </w:r>
      <w:proofErr w:type="spellStart"/>
      <w:r w:rsidRPr="503AAE0E">
        <w:t>edaspidi</w:t>
      </w:r>
      <w:proofErr w:type="spellEnd"/>
      <w:r w:rsidRPr="503AAE0E">
        <w:t xml:space="preserve"> ka </w:t>
      </w:r>
      <w:proofErr w:type="spellStart"/>
      <w:r w:rsidRPr="503AAE0E">
        <w:rPr>
          <w:i/>
          <w:iCs/>
        </w:rPr>
        <w:t>kriisilahendusdirektiiv</w:t>
      </w:r>
      <w:proofErr w:type="spellEnd"/>
      <w:r w:rsidRPr="503AAE0E">
        <w:rPr>
          <w:i/>
          <w:iCs/>
        </w:rPr>
        <w:t xml:space="preserve"> </w:t>
      </w:r>
      <w:proofErr w:type="spellStart"/>
      <w:r w:rsidRPr="503AAE0E">
        <w:t>ja</w:t>
      </w:r>
      <w:proofErr w:type="spellEnd"/>
      <w:r w:rsidRPr="503AAE0E">
        <w:t xml:space="preserve"> </w:t>
      </w:r>
      <w:r w:rsidRPr="503AAE0E">
        <w:rPr>
          <w:i/>
          <w:iCs/>
        </w:rPr>
        <w:t>BRRD</w:t>
      </w:r>
      <w:proofErr w:type="gramStart"/>
      <w:r w:rsidRPr="503AAE0E">
        <w:t>);</w:t>
      </w:r>
      <w:proofErr w:type="gramEnd"/>
    </w:p>
    <w:p w14:paraId="4F484199" w14:textId="77777777" w:rsidR="007941BC" w:rsidRPr="00674BAC" w:rsidRDefault="007941BC" w:rsidP="007941BC">
      <w:pPr>
        <w:pStyle w:val="SLONormal"/>
        <w:numPr>
          <w:ilvl w:val="0"/>
          <w:numId w:val="3"/>
        </w:numPr>
        <w:spacing w:before="0" w:after="0"/>
        <w:rPr>
          <w:lang w:val="et-EE"/>
        </w:rPr>
      </w:pPr>
      <w:r w:rsidRPr="00674BAC">
        <w:rPr>
          <w:lang w:val="et-EE"/>
        </w:rPr>
        <w:t xml:space="preserve">Direktiiv 2019/879, millega muudetakse direktiivi 2014/59/EL seoses krediidiasutuste ja investeerimisühingute kahjumikatmis- ja </w:t>
      </w:r>
      <w:proofErr w:type="spellStart"/>
      <w:r w:rsidRPr="00674BAC">
        <w:rPr>
          <w:lang w:val="et-EE"/>
        </w:rPr>
        <w:t>rekapitaliseerimisvõimega</w:t>
      </w:r>
      <w:proofErr w:type="spellEnd"/>
      <w:r w:rsidRPr="00674BAC">
        <w:rPr>
          <w:lang w:val="et-EE"/>
        </w:rPr>
        <w:t xml:space="preserve"> ning direktiivi 98/26/EÜ;</w:t>
      </w:r>
    </w:p>
    <w:p w14:paraId="22095B5B" w14:textId="77777777" w:rsidR="007941BC" w:rsidRPr="00674BAC" w:rsidRDefault="007941BC" w:rsidP="007941BC">
      <w:pPr>
        <w:pStyle w:val="SLONormal"/>
        <w:numPr>
          <w:ilvl w:val="0"/>
          <w:numId w:val="3"/>
        </w:numPr>
        <w:spacing w:before="0" w:after="0"/>
        <w:rPr>
          <w:lang w:val="et-EE"/>
        </w:rPr>
      </w:pPr>
      <w:r w:rsidRPr="00674BAC">
        <w:rPr>
          <w:lang w:val="et-EE"/>
        </w:rPr>
        <w:t xml:space="preserve">Direktiiv </w:t>
      </w:r>
      <w:r>
        <w:rPr>
          <w:lang w:val="et-EE"/>
        </w:rPr>
        <w:t>2</w:t>
      </w:r>
      <w:r w:rsidRPr="00674BAC">
        <w:rPr>
          <w:lang w:val="et-EE"/>
        </w:rPr>
        <w:t xml:space="preserve">013/36/EL, mis käsitleb krediidiasutuste tegevuse alustamise tingimusi ning krediidiasutuste usaldatavusnõuete täitmise järelevalvet, millega muudetakse direktiivi 2002/87/EÜ ning millega tunnistatakse kehtetuks direktiivid 2006/48/EÜ ja 2006/49/EÜ; </w:t>
      </w:r>
    </w:p>
    <w:p w14:paraId="5C02848E" w14:textId="77777777" w:rsidR="007941BC" w:rsidRPr="00674BAC" w:rsidRDefault="007941BC" w:rsidP="007941BC">
      <w:pPr>
        <w:pStyle w:val="SLONormal"/>
        <w:numPr>
          <w:ilvl w:val="0"/>
          <w:numId w:val="3"/>
        </w:numPr>
        <w:spacing w:before="0" w:after="0"/>
        <w:rPr>
          <w:lang w:val="et-EE"/>
        </w:rPr>
      </w:pPr>
      <w:r w:rsidRPr="00674BAC">
        <w:rPr>
          <w:lang w:val="et-EE"/>
        </w:rPr>
        <w:t xml:space="preserve">Direktiiv 98/26/EÜ, arvelduse lõplikkuse kohta makse- ja väärtpaberiarveldussüsteemides; </w:t>
      </w:r>
    </w:p>
    <w:p w14:paraId="67A414E6" w14:textId="77777777" w:rsidR="007941BC" w:rsidRPr="00674BAC" w:rsidRDefault="007941BC" w:rsidP="007941BC">
      <w:pPr>
        <w:pStyle w:val="SLONormal"/>
        <w:numPr>
          <w:ilvl w:val="0"/>
          <w:numId w:val="3"/>
        </w:numPr>
        <w:spacing w:before="0" w:after="0"/>
        <w:rPr>
          <w:lang w:val="et-EE"/>
        </w:rPr>
      </w:pPr>
      <w:r w:rsidRPr="00674BAC">
        <w:rPr>
          <w:lang w:val="et-EE"/>
        </w:rPr>
        <w:t xml:space="preserve">Määrus (EL) 2016/679, füüsiliste isikute kaitse kohta isikuandmete töötlemisel ja selliste andmete vaba liikumise ning direktiivi 95/46/EÜ kehtetuks tunnistamise kohta (isikuandmete kaitse </w:t>
      </w:r>
      <w:proofErr w:type="spellStart"/>
      <w:r w:rsidRPr="00674BAC">
        <w:rPr>
          <w:lang w:val="et-EE"/>
        </w:rPr>
        <w:t>üldmäärus</w:t>
      </w:r>
      <w:proofErr w:type="spellEnd"/>
      <w:r w:rsidRPr="00674BAC">
        <w:rPr>
          <w:lang w:val="et-EE"/>
        </w:rPr>
        <w:t xml:space="preserve">); </w:t>
      </w:r>
    </w:p>
    <w:p w14:paraId="1CC2A92D" w14:textId="77777777" w:rsidR="007941BC" w:rsidRPr="00674BAC" w:rsidRDefault="007941BC" w:rsidP="503AAE0E">
      <w:pPr>
        <w:pStyle w:val="SLONormal"/>
        <w:numPr>
          <w:ilvl w:val="0"/>
          <w:numId w:val="3"/>
        </w:numPr>
        <w:spacing w:before="0" w:after="0"/>
      </w:pPr>
      <w:proofErr w:type="spellStart"/>
      <w:r w:rsidRPr="503AAE0E">
        <w:t>Määrus</w:t>
      </w:r>
      <w:proofErr w:type="spellEnd"/>
      <w:r w:rsidRPr="503AAE0E">
        <w:t xml:space="preserve"> (EL) 575/2013, </w:t>
      </w:r>
      <w:proofErr w:type="spellStart"/>
      <w:r w:rsidRPr="503AAE0E">
        <w:t>krediidiasutuste</w:t>
      </w:r>
      <w:proofErr w:type="spellEnd"/>
      <w:r w:rsidRPr="503AAE0E">
        <w:t xml:space="preserve"> </w:t>
      </w:r>
      <w:proofErr w:type="spellStart"/>
      <w:r w:rsidRPr="503AAE0E">
        <w:t>ja</w:t>
      </w:r>
      <w:proofErr w:type="spellEnd"/>
      <w:r w:rsidRPr="503AAE0E">
        <w:t xml:space="preserve"> </w:t>
      </w:r>
      <w:proofErr w:type="spellStart"/>
      <w:r w:rsidRPr="503AAE0E">
        <w:t>investeerimisühingute</w:t>
      </w:r>
      <w:proofErr w:type="spellEnd"/>
      <w:r w:rsidRPr="503AAE0E">
        <w:t xml:space="preserve"> </w:t>
      </w:r>
      <w:proofErr w:type="spellStart"/>
      <w:r w:rsidRPr="503AAE0E">
        <w:t>suhtes</w:t>
      </w:r>
      <w:proofErr w:type="spellEnd"/>
      <w:r w:rsidRPr="503AAE0E">
        <w:t xml:space="preserve"> </w:t>
      </w:r>
      <w:proofErr w:type="spellStart"/>
      <w:r w:rsidRPr="503AAE0E">
        <w:t>kohaldatavate</w:t>
      </w:r>
      <w:proofErr w:type="spellEnd"/>
      <w:r w:rsidRPr="503AAE0E">
        <w:t xml:space="preserve"> </w:t>
      </w:r>
      <w:proofErr w:type="spellStart"/>
      <w:r w:rsidRPr="503AAE0E">
        <w:t>usaldatavusnõuete</w:t>
      </w:r>
      <w:proofErr w:type="spellEnd"/>
      <w:r w:rsidRPr="503AAE0E">
        <w:t xml:space="preserve"> kohta </w:t>
      </w:r>
      <w:proofErr w:type="spellStart"/>
      <w:r w:rsidRPr="503AAE0E">
        <w:t>ja</w:t>
      </w:r>
      <w:proofErr w:type="spellEnd"/>
      <w:r w:rsidRPr="503AAE0E">
        <w:t xml:space="preserve"> </w:t>
      </w:r>
      <w:proofErr w:type="spellStart"/>
      <w:r w:rsidRPr="503AAE0E">
        <w:t>määruse</w:t>
      </w:r>
      <w:proofErr w:type="spellEnd"/>
      <w:r w:rsidRPr="503AAE0E">
        <w:t xml:space="preserve"> (EL) nr 648/2012 </w:t>
      </w:r>
      <w:proofErr w:type="spellStart"/>
      <w:r w:rsidRPr="503AAE0E">
        <w:t>muutmise</w:t>
      </w:r>
      <w:proofErr w:type="spellEnd"/>
      <w:r w:rsidRPr="503AAE0E">
        <w:t xml:space="preserve"> kohta (</w:t>
      </w:r>
      <w:proofErr w:type="spellStart"/>
      <w:r w:rsidRPr="503AAE0E">
        <w:t>edaspidi</w:t>
      </w:r>
      <w:proofErr w:type="spellEnd"/>
      <w:r w:rsidRPr="503AAE0E">
        <w:t xml:space="preserve"> ka </w:t>
      </w:r>
      <w:proofErr w:type="spellStart"/>
      <w:r w:rsidRPr="503AAE0E">
        <w:rPr>
          <w:i/>
          <w:iCs/>
        </w:rPr>
        <w:t>pangandusmäärus</w:t>
      </w:r>
      <w:proofErr w:type="spellEnd"/>
      <w:proofErr w:type="gramStart"/>
      <w:r w:rsidRPr="503AAE0E">
        <w:t>);</w:t>
      </w:r>
      <w:proofErr w:type="gramEnd"/>
    </w:p>
    <w:p w14:paraId="72E0F338" w14:textId="77777777" w:rsidR="007941BC" w:rsidRDefault="007941BC" w:rsidP="007941BC">
      <w:pPr>
        <w:pStyle w:val="SLONormal"/>
        <w:numPr>
          <w:ilvl w:val="0"/>
          <w:numId w:val="3"/>
        </w:numPr>
        <w:spacing w:before="0" w:after="0"/>
        <w:rPr>
          <w:lang w:val="et-EE"/>
        </w:rPr>
      </w:pPr>
      <w:r w:rsidRPr="00674BAC">
        <w:rPr>
          <w:lang w:val="et-EE"/>
        </w:rPr>
        <w:t xml:space="preserve">Määrus (EL) 648/2012, börsiväliste tuletisinstrumentide, kesksete vastaspoolte ja </w:t>
      </w:r>
      <w:proofErr w:type="spellStart"/>
      <w:r w:rsidRPr="00674BAC">
        <w:rPr>
          <w:lang w:val="et-EE"/>
        </w:rPr>
        <w:t>kauplemisteabehoidlate</w:t>
      </w:r>
      <w:proofErr w:type="spellEnd"/>
      <w:r w:rsidRPr="00674BAC">
        <w:rPr>
          <w:lang w:val="et-EE"/>
        </w:rPr>
        <w:t xml:space="preserve"> kohta</w:t>
      </w:r>
      <w:r>
        <w:rPr>
          <w:lang w:val="et-EE"/>
        </w:rPr>
        <w:t xml:space="preserve">; </w:t>
      </w:r>
    </w:p>
    <w:p w14:paraId="3ADF9D4F" w14:textId="77777777" w:rsidR="007941BC" w:rsidRDefault="007941BC" w:rsidP="007941BC">
      <w:pPr>
        <w:pStyle w:val="SLONormal"/>
        <w:numPr>
          <w:ilvl w:val="0"/>
          <w:numId w:val="3"/>
        </w:numPr>
        <w:spacing w:before="0" w:after="0"/>
        <w:rPr>
          <w:lang w:val="et-EE"/>
        </w:rPr>
      </w:pPr>
      <w:r>
        <w:rPr>
          <w:lang w:val="et-EE"/>
        </w:rPr>
        <w:t xml:space="preserve">Direktiiv 2024/1174/EL, </w:t>
      </w:r>
      <w:r w:rsidRPr="007D2C1F">
        <w:rPr>
          <w:lang w:val="et-EE"/>
        </w:rPr>
        <w:t>millega muudetakse direktiivi 2014/59/EL ja määrust (EL) nr 806/2014 seoses omavahendite ja kõlblike kohustuste miinimumnõude teatavate aspektidega</w:t>
      </w:r>
      <w:r>
        <w:rPr>
          <w:lang w:val="et-EE"/>
        </w:rPr>
        <w:t xml:space="preserve">; </w:t>
      </w:r>
    </w:p>
    <w:p w14:paraId="2FA2C42E" w14:textId="77777777" w:rsidR="007941BC" w:rsidRPr="00674BAC" w:rsidRDefault="007941BC" w:rsidP="007941BC">
      <w:pPr>
        <w:pStyle w:val="SLONormal"/>
        <w:numPr>
          <w:ilvl w:val="0"/>
          <w:numId w:val="3"/>
        </w:numPr>
        <w:spacing w:before="0" w:after="0"/>
        <w:rPr>
          <w:lang w:val="et-EE"/>
        </w:rPr>
      </w:pPr>
      <w:r>
        <w:rPr>
          <w:lang w:val="et-EE"/>
        </w:rPr>
        <w:t>Määrus (EL) 2022/2036, millega muudetakse määrust (EL) nr 575/2013 ja direktiivi 2014/59/EL seoses selliste globaalsete süsteemselt oluliste ettevõtjate usaldatavusnõuetekohase käsitlusega, kelle strateegiaks on mitme isiku suhtes kriisilahenduse algatamine, ning seoses omavahendite ja kõlblike kohustuste miinimumnõude täitmiseks kõlblike instrumentide kaudse märkimise meetodiga.</w:t>
      </w:r>
    </w:p>
    <w:p w14:paraId="124CE272" w14:textId="77777777" w:rsidR="007941BC" w:rsidRPr="00674BAC" w:rsidRDefault="007941BC" w:rsidP="007941BC">
      <w:pPr>
        <w:pStyle w:val="SLONormal"/>
        <w:spacing w:before="0" w:after="0"/>
        <w:ind w:left="720"/>
        <w:rPr>
          <w:lang w:val="et-EE"/>
        </w:rPr>
      </w:pPr>
    </w:p>
    <w:p w14:paraId="2A97D8B4" w14:textId="77777777" w:rsidR="007941BC" w:rsidRPr="00674BAC" w:rsidRDefault="007941BC" w:rsidP="007941BC">
      <w:pPr>
        <w:pStyle w:val="SLONormal"/>
        <w:spacing w:before="0" w:after="0"/>
        <w:rPr>
          <w:lang w:val="et-EE"/>
        </w:rPr>
      </w:pPr>
      <w:r w:rsidRPr="00674BAC">
        <w:rPr>
          <w:lang w:val="et-EE"/>
        </w:rPr>
        <w:t>Eesti õigusaktid, mis puudutavad finantskriisi ennetamist ja lahendamist ning mida</w:t>
      </w:r>
      <w:r>
        <w:rPr>
          <w:lang w:val="et-EE"/>
        </w:rPr>
        <w:t xml:space="preserve"> </w:t>
      </w:r>
      <w:r w:rsidRPr="00674BAC">
        <w:rPr>
          <w:lang w:val="et-EE"/>
        </w:rPr>
        <w:t xml:space="preserve">eelnõuga muudetakse, on järgmised: </w:t>
      </w:r>
    </w:p>
    <w:p w14:paraId="1E612817" w14:textId="77777777" w:rsidR="007941BC" w:rsidRPr="00674BAC" w:rsidRDefault="007941BC" w:rsidP="007941BC">
      <w:pPr>
        <w:pStyle w:val="SLONormal"/>
        <w:numPr>
          <w:ilvl w:val="0"/>
          <w:numId w:val="3"/>
        </w:numPr>
        <w:spacing w:before="0" w:after="0"/>
        <w:rPr>
          <w:lang w:val="et-EE"/>
        </w:rPr>
      </w:pPr>
      <w:r w:rsidRPr="00674BAC">
        <w:rPr>
          <w:lang w:val="et-EE"/>
        </w:rPr>
        <w:t xml:space="preserve">Finantskriisi ennetamise ja lahendamise seadust redaktsioonis </w:t>
      </w:r>
      <w:r w:rsidRPr="0037548D">
        <w:rPr>
          <w:lang w:val="et-EE"/>
        </w:rPr>
        <w:t>RT I, 11.10.2024, 5</w:t>
      </w:r>
      <w:r w:rsidRPr="00674BAC">
        <w:rPr>
          <w:lang w:val="et-EE"/>
        </w:rPr>
        <w:t>;</w:t>
      </w:r>
    </w:p>
    <w:p w14:paraId="104BC4C3" w14:textId="77777777" w:rsidR="007941BC" w:rsidRPr="00674BAC" w:rsidRDefault="007941BC" w:rsidP="007941BC">
      <w:pPr>
        <w:pStyle w:val="SLONormal"/>
        <w:numPr>
          <w:ilvl w:val="0"/>
          <w:numId w:val="3"/>
        </w:numPr>
        <w:spacing w:before="0" w:after="0"/>
        <w:rPr>
          <w:lang w:val="et-EE"/>
        </w:rPr>
      </w:pPr>
      <w:r w:rsidRPr="00674BAC">
        <w:rPr>
          <w:lang w:val="et-EE"/>
        </w:rPr>
        <w:t xml:space="preserve">Krediidiasutuste seadust redaktsioonis </w:t>
      </w:r>
      <w:r w:rsidRPr="0037548D">
        <w:rPr>
          <w:lang w:val="et-EE"/>
        </w:rPr>
        <w:t>RT I, 11.10.2024, 12</w:t>
      </w:r>
      <w:r w:rsidRPr="00674BAC">
        <w:rPr>
          <w:lang w:val="et-EE"/>
        </w:rPr>
        <w:t>;</w:t>
      </w:r>
    </w:p>
    <w:p w14:paraId="45C82E7A" w14:textId="77777777" w:rsidR="007941BC" w:rsidRPr="00674BAC" w:rsidRDefault="007941BC" w:rsidP="007941BC">
      <w:pPr>
        <w:pStyle w:val="SLONormal"/>
        <w:numPr>
          <w:ilvl w:val="0"/>
          <w:numId w:val="3"/>
        </w:numPr>
        <w:spacing w:before="0" w:after="0"/>
        <w:rPr>
          <w:lang w:val="et-EE"/>
        </w:rPr>
      </w:pPr>
      <w:r w:rsidRPr="00674BAC">
        <w:rPr>
          <w:lang w:val="et-EE"/>
        </w:rPr>
        <w:t xml:space="preserve">Väärtpaberituru seadust redaktsioonis </w:t>
      </w:r>
      <w:r w:rsidRPr="0037548D">
        <w:rPr>
          <w:lang w:val="et-EE"/>
        </w:rPr>
        <w:t>RT I, 11.10.2024, 19</w:t>
      </w:r>
      <w:r w:rsidRPr="00674BAC">
        <w:rPr>
          <w:lang w:val="et-EE"/>
        </w:rPr>
        <w:t xml:space="preserve">. </w:t>
      </w:r>
    </w:p>
    <w:p w14:paraId="2BABDCA8" w14:textId="77777777" w:rsidR="007941BC" w:rsidRPr="00674BAC" w:rsidRDefault="007941BC" w:rsidP="007941BC">
      <w:pPr>
        <w:pStyle w:val="SLONormal"/>
        <w:spacing w:before="0" w:after="0"/>
        <w:ind w:left="720"/>
        <w:rPr>
          <w:lang w:val="et-EE"/>
        </w:rPr>
      </w:pPr>
    </w:p>
    <w:p w14:paraId="7B3CE6CE" w14:textId="77777777" w:rsidR="007941BC" w:rsidRPr="00674BAC" w:rsidRDefault="007941BC" w:rsidP="007941BC">
      <w:pPr>
        <w:pStyle w:val="SLONormal"/>
        <w:spacing w:before="0" w:after="0"/>
        <w:rPr>
          <w:lang w:val="et-EE"/>
        </w:rPr>
      </w:pPr>
      <w:r w:rsidRPr="00674BAC">
        <w:rPr>
          <w:lang w:val="et-EE"/>
        </w:rPr>
        <w:t xml:space="preserve">Rohevõlakirjade emiteerimist ning sellega seonduvaid märgiseid ei ole EL ega Eesti õiguses seni otseselt reguleeritud. Euroopa rohevõlakirjade määruses (EL) 2023/2631 kehtestatakse esmakordselt vastavad nõuded. Kuna tegu on otsekohalduva määrusega, vajavad nendest nõuetest rakendamiseks Eesti õigusaktides muudatusi vaid järelevalvega seonduvad sätted. Rohevõlakirjade emitentidele ette nähtud teabe avalikustamise nõuete täitmise üle järelevalve teostamiseks muudetakse väärtpaberituru seadust redaktsioonis </w:t>
      </w:r>
      <w:r w:rsidRPr="0037548D">
        <w:rPr>
          <w:lang w:val="et-EE"/>
        </w:rPr>
        <w:t>RT I, 11.10.2024, 19</w:t>
      </w:r>
      <w:r w:rsidRPr="00674BAC">
        <w:rPr>
          <w:lang w:val="et-EE"/>
        </w:rPr>
        <w:t>.</w:t>
      </w:r>
    </w:p>
    <w:p w14:paraId="6A6F5B81" w14:textId="77777777" w:rsidR="007941BC" w:rsidRPr="00674BAC" w:rsidRDefault="007941BC" w:rsidP="007941BC">
      <w:pPr>
        <w:pStyle w:val="SLONormal"/>
        <w:spacing w:before="0" w:after="0"/>
        <w:rPr>
          <w:lang w:val="et-EE"/>
        </w:rPr>
      </w:pPr>
    </w:p>
    <w:p w14:paraId="4D1648A4" w14:textId="77777777" w:rsidR="007941BC" w:rsidRPr="00BA4332" w:rsidRDefault="007941BC" w:rsidP="007941BC">
      <w:pPr>
        <w:pStyle w:val="SLONormal"/>
        <w:spacing w:before="0" w:after="0"/>
        <w:rPr>
          <w:lang w:val="et-EE"/>
        </w:rPr>
      </w:pPr>
      <w:r w:rsidRPr="00674BAC">
        <w:rPr>
          <w:lang w:val="et-EE"/>
        </w:rPr>
        <w:t xml:space="preserve">Elamukinnisvaraga seotud tarbijakrediidilepingu tagatiseks oleva kinnisvara hindamist puudutavate muudatuste </w:t>
      </w:r>
      <w:r>
        <w:rPr>
          <w:lang w:val="et-EE"/>
        </w:rPr>
        <w:t>kohta</w:t>
      </w:r>
      <w:r w:rsidRPr="00674BAC">
        <w:rPr>
          <w:lang w:val="et-EE"/>
        </w:rPr>
        <w:t xml:space="preserve"> ei ole tehtud väljatöötamiskavatsust, kuivõrd muudatuste eesmärgiks on peamiselt rahandusministri määruse muutmine. Kinnisvara hindamise õiguslik raamistik põhineb direktiivil 2014/17/EL, elamukinnisvaraga seotud tarbijakrediidilepingute kohta ning millega muudetakse direktiive 2008/48/EÜ ja 2013/36/EL määrust (EL) nr 1093/2010</w:t>
      </w:r>
      <w:r>
        <w:rPr>
          <w:lang w:val="et-EE"/>
        </w:rPr>
        <w:t xml:space="preserve"> (edaspidi ka </w:t>
      </w:r>
      <w:r>
        <w:rPr>
          <w:i/>
          <w:iCs/>
          <w:lang w:val="et-EE"/>
        </w:rPr>
        <w:t>hüpoteekkrediidi direktiiv</w:t>
      </w:r>
      <w:r>
        <w:rPr>
          <w:lang w:val="et-EE"/>
        </w:rPr>
        <w:t xml:space="preserve">). </w:t>
      </w:r>
    </w:p>
    <w:p w14:paraId="6AEDA12E" w14:textId="77777777" w:rsidR="007941BC" w:rsidRPr="00674BAC" w:rsidRDefault="007941BC" w:rsidP="007941BC">
      <w:pPr>
        <w:pStyle w:val="SLONormal"/>
        <w:spacing w:before="0" w:after="0"/>
        <w:rPr>
          <w:lang w:val="et-EE"/>
        </w:rPr>
      </w:pPr>
    </w:p>
    <w:p w14:paraId="394D473D" w14:textId="77777777" w:rsidR="007941BC" w:rsidRDefault="007941BC" w:rsidP="007941BC">
      <w:pPr>
        <w:pStyle w:val="SLONormal"/>
        <w:spacing w:before="0" w:after="0"/>
        <w:rPr>
          <w:lang w:val="et-EE"/>
        </w:rPr>
      </w:pPr>
      <w:r w:rsidRPr="00674BAC">
        <w:rPr>
          <w:lang w:val="et-EE"/>
        </w:rPr>
        <w:t>Eesti õigusak</w:t>
      </w:r>
      <w:r>
        <w:rPr>
          <w:lang w:val="et-EE"/>
        </w:rPr>
        <w:t>t</w:t>
      </w:r>
      <w:r w:rsidRPr="00674BAC">
        <w:rPr>
          <w:lang w:val="et-EE"/>
        </w:rPr>
        <w:t xml:space="preserve">, mis puudutavad tagatiskinnisvara hindamist ning mida eelnõuga muudetakse, on </w:t>
      </w:r>
      <w:r>
        <w:rPr>
          <w:lang w:val="et-EE"/>
        </w:rPr>
        <w:t>k</w:t>
      </w:r>
      <w:r w:rsidRPr="00674BAC">
        <w:rPr>
          <w:lang w:val="et-EE"/>
        </w:rPr>
        <w:t xml:space="preserve">rediidiandjate ja -vahendajate seadus redaktsioonis </w:t>
      </w:r>
      <w:r w:rsidRPr="00240F48">
        <w:rPr>
          <w:lang w:val="et-EE"/>
        </w:rPr>
        <w:t>RT I, 11.10.2024, 12</w:t>
      </w:r>
      <w:r>
        <w:rPr>
          <w:lang w:val="et-EE"/>
        </w:rPr>
        <w:t>. Eelnõuga seonduvalt tuleb muuta ka r</w:t>
      </w:r>
      <w:r w:rsidRPr="00674BAC">
        <w:rPr>
          <w:lang w:val="et-EE"/>
        </w:rPr>
        <w:t>ahandusministri</w:t>
      </w:r>
      <w:r>
        <w:rPr>
          <w:lang w:val="et-EE"/>
        </w:rPr>
        <w:t xml:space="preserve"> 15. juuni 2016. aasta</w:t>
      </w:r>
      <w:r w:rsidRPr="00674BAC">
        <w:rPr>
          <w:lang w:val="et-EE"/>
        </w:rPr>
        <w:t xml:space="preserve"> määrus</w:t>
      </w:r>
      <w:r>
        <w:rPr>
          <w:lang w:val="et-EE"/>
        </w:rPr>
        <w:t>t nr 25</w:t>
      </w:r>
      <w:r w:rsidRPr="00674BAC">
        <w:rPr>
          <w:lang w:val="et-EE"/>
        </w:rPr>
        <w:t xml:space="preserve"> ,,Nõuded elamukinnisvaraga seotud tarbijakrediidilepingu tagatiseks oleva kinnisvara hindamisele“</w:t>
      </w:r>
      <w:r>
        <w:rPr>
          <w:lang w:val="et-EE"/>
        </w:rPr>
        <w:t>,</w:t>
      </w:r>
      <w:r w:rsidRPr="00674BAC">
        <w:rPr>
          <w:lang w:val="et-EE"/>
        </w:rPr>
        <w:t xml:space="preserve"> redaktsioonis RT I, 17.06.2016, 8.</w:t>
      </w:r>
    </w:p>
    <w:p w14:paraId="64B2CDCB" w14:textId="77777777" w:rsidR="007941BC" w:rsidRDefault="007941BC" w:rsidP="007941BC">
      <w:pPr>
        <w:pStyle w:val="SLONormal"/>
        <w:spacing w:before="0" w:after="0"/>
        <w:rPr>
          <w:lang w:val="et-EE"/>
        </w:rPr>
      </w:pPr>
    </w:p>
    <w:p w14:paraId="3A8DCE65" w14:textId="77777777" w:rsidR="007941BC" w:rsidRDefault="007941BC" w:rsidP="007941BC">
      <w:pPr>
        <w:pStyle w:val="SLONormal"/>
        <w:spacing w:before="0" w:after="0"/>
        <w:rPr>
          <w:lang w:val="et-EE"/>
        </w:rPr>
      </w:pPr>
      <w:r>
        <w:rPr>
          <w:lang w:val="et-EE"/>
        </w:rPr>
        <w:t xml:space="preserve">Eelnõuga ühtlustatakse finantsvaldkonda puudutavates seadustes kohapealse kontrolli läbiviimise ning kontrollakti koostamise tingimusi. Kontrolli teostamist ning dokumenteerimist puudutavate sätete muutmisel ei ole tehtud väljatöötamiskavatsust, kuna muudatustega kaasneb minimaalne mõju finantsjärelevalve subjektidele ning Finantsinspektsioonile. Kohapealse kontrolli läbiviimise õigus on Euroopa Liidu õiguse kohaselt antud pädevatele asutustele, kuid liikmesriikidele on jäetud vabadus sätestada kontrolli läbiviimise tingimused. </w:t>
      </w:r>
    </w:p>
    <w:p w14:paraId="6D33D6E0" w14:textId="77777777" w:rsidR="007941BC" w:rsidRDefault="007941BC" w:rsidP="007941BC">
      <w:pPr>
        <w:pStyle w:val="SLONormal"/>
        <w:spacing w:before="0" w:after="0"/>
        <w:rPr>
          <w:lang w:val="et-EE"/>
        </w:rPr>
      </w:pPr>
    </w:p>
    <w:p w14:paraId="78C73593" w14:textId="77777777" w:rsidR="007941BC" w:rsidRDefault="007941BC" w:rsidP="007941BC">
      <w:pPr>
        <w:pStyle w:val="SLONormal"/>
        <w:spacing w:before="0" w:after="0"/>
        <w:rPr>
          <w:lang w:val="et-EE"/>
        </w:rPr>
      </w:pPr>
      <w:r>
        <w:rPr>
          <w:lang w:val="et-EE"/>
        </w:rPr>
        <w:t xml:space="preserve">Kohapealse kontrolli läbiviimise ning kontrollakti muudatused viiakse läbi järgmistes seadustes: </w:t>
      </w:r>
    </w:p>
    <w:p w14:paraId="0D5F3F51" w14:textId="77777777" w:rsidR="007941BC" w:rsidRDefault="007941BC" w:rsidP="007941BC">
      <w:pPr>
        <w:pStyle w:val="SLONormal"/>
        <w:numPr>
          <w:ilvl w:val="0"/>
          <w:numId w:val="3"/>
        </w:numPr>
        <w:spacing w:before="0" w:after="0"/>
        <w:rPr>
          <w:lang w:val="et-EE"/>
        </w:rPr>
      </w:pPr>
      <w:r>
        <w:rPr>
          <w:lang w:val="et-EE"/>
        </w:rPr>
        <w:t xml:space="preserve">Investeerimisfondide seaduses redaktsioonis </w:t>
      </w:r>
      <w:r w:rsidRPr="00240F48">
        <w:rPr>
          <w:lang w:val="et-EE"/>
        </w:rPr>
        <w:t>RT I, 11.10.2024, 8</w:t>
      </w:r>
      <w:r>
        <w:rPr>
          <w:lang w:val="et-EE"/>
        </w:rPr>
        <w:t xml:space="preserve">; </w:t>
      </w:r>
    </w:p>
    <w:p w14:paraId="1A0CC418" w14:textId="77777777" w:rsidR="007941BC" w:rsidRDefault="007941BC" w:rsidP="007941BC">
      <w:pPr>
        <w:pStyle w:val="SLONormal"/>
        <w:numPr>
          <w:ilvl w:val="0"/>
          <w:numId w:val="3"/>
        </w:numPr>
        <w:spacing w:before="0" w:after="0"/>
        <w:rPr>
          <w:lang w:val="et-EE"/>
        </w:rPr>
      </w:pPr>
      <w:r>
        <w:rPr>
          <w:lang w:val="et-EE"/>
        </w:rPr>
        <w:t xml:space="preserve">Kindlustustegevuse seaduses redaktsioonis </w:t>
      </w:r>
      <w:r w:rsidRPr="00240F48">
        <w:rPr>
          <w:lang w:val="et-EE"/>
        </w:rPr>
        <w:t>RT I, 11.10.2024, 11</w:t>
      </w:r>
      <w:r>
        <w:rPr>
          <w:lang w:val="et-EE"/>
        </w:rPr>
        <w:t xml:space="preserve">; </w:t>
      </w:r>
    </w:p>
    <w:p w14:paraId="76CB9300" w14:textId="77777777" w:rsidR="007941BC" w:rsidRDefault="007941BC" w:rsidP="007941BC">
      <w:pPr>
        <w:pStyle w:val="SLONormal"/>
        <w:numPr>
          <w:ilvl w:val="0"/>
          <w:numId w:val="3"/>
        </w:numPr>
        <w:spacing w:before="0" w:after="0"/>
        <w:rPr>
          <w:lang w:val="et-EE"/>
        </w:rPr>
      </w:pPr>
      <w:r>
        <w:rPr>
          <w:lang w:val="et-EE"/>
        </w:rPr>
        <w:t xml:space="preserve">Krediidiandjate ja -vahendajate seaduses redaktsioonis </w:t>
      </w:r>
      <w:r w:rsidRPr="00240F48">
        <w:rPr>
          <w:lang w:val="et-EE"/>
        </w:rPr>
        <w:t>RT I, 11.10.2024, 12</w:t>
      </w:r>
      <w:r>
        <w:rPr>
          <w:lang w:val="et-EE"/>
        </w:rPr>
        <w:t xml:space="preserve">; </w:t>
      </w:r>
    </w:p>
    <w:p w14:paraId="7AD34F5F" w14:textId="77777777" w:rsidR="007941BC" w:rsidRDefault="007941BC" w:rsidP="007941BC">
      <w:pPr>
        <w:pStyle w:val="SLONormal"/>
        <w:numPr>
          <w:ilvl w:val="0"/>
          <w:numId w:val="3"/>
        </w:numPr>
        <w:spacing w:before="0" w:after="0"/>
        <w:rPr>
          <w:lang w:val="et-EE"/>
        </w:rPr>
      </w:pPr>
      <w:r>
        <w:rPr>
          <w:lang w:val="et-EE"/>
        </w:rPr>
        <w:t xml:space="preserve">Krediidiasutuste seaduses redaktsioonis </w:t>
      </w:r>
      <w:r w:rsidRPr="00240F48">
        <w:rPr>
          <w:lang w:val="et-EE"/>
        </w:rPr>
        <w:t>RT I, 11.10.2024, 14</w:t>
      </w:r>
      <w:r>
        <w:rPr>
          <w:lang w:val="et-EE"/>
        </w:rPr>
        <w:t xml:space="preserve">; </w:t>
      </w:r>
    </w:p>
    <w:p w14:paraId="1798F0C4" w14:textId="77777777" w:rsidR="007941BC" w:rsidRDefault="007941BC" w:rsidP="007941BC">
      <w:pPr>
        <w:pStyle w:val="SLONormal"/>
        <w:numPr>
          <w:ilvl w:val="0"/>
          <w:numId w:val="3"/>
        </w:numPr>
        <w:spacing w:before="0" w:after="0"/>
        <w:rPr>
          <w:lang w:val="et-EE"/>
        </w:rPr>
      </w:pPr>
      <w:r>
        <w:rPr>
          <w:lang w:val="et-EE"/>
        </w:rPr>
        <w:t xml:space="preserve">Makseasutuste ja e-raha asutuste seaduses (edaspidi ka </w:t>
      </w:r>
      <w:r w:rsidRPr="00852D05">
        <w:rPr>
          <w:i/>
          <w:iCs/>
          <w:lang w:val="et-EE"/>
        </w:rPr>
        <w:t>MERAS</w:t>
      </w:r>
      <w:r>
        <w:rPr>
          <w:lang w:val="et-EE"/>
        </w:rPr>
        <w:t xml:space="preserve">) </w:t>
      </w:r>
      <w:r w:rsidRPr="00852D05">
        <w:rPr>
          <w:lang w:val="et-EE"/>
        </w:rPr>
        <w:t>redaktsioonis</w:t>
      </w:r>
      <w:r>
        <w:rPr>
          <w:lang w:val="et-EE"/>
        </w:rPr>
        <w:t xml:space="preserve"> </w:t>
      </w:r>
      <w:r w:rsidRPr="00240F48">
        <w:rPr>
          <w:lang w:val="et-EE"/>
        </w:rPr>
        <w:t>RT I, 11.10.2024, 16</w:t>
      </w:r>
      <w:r>
        <w:rPr>
          <w:lang w:val="et-EE"/>
        </w:rPr>
        <w:t xml:space="preserve">; </w:t>
      </w:r>
    </w:p>
    <w:p w14:paraId="61594F6A" w14:textId="77777777" w:rsidR="007941BC" w:rsidRDefault="007941BC" w:rsidP="007941BC">
      <w:pPr>
        <w:pStyle w:val="SLONormal"/>
        <w:numPr>
          <w:ilvl w:val="0"/>
          <w:numId w:val="3"/>
        </w:numPr>
        <w:spacing w:before="0" w:after="0"/>
        <w:rPr>
          <w:lang w:val="et-EE"/>
        </w:rPr>
      </w:pPr>
      <w:r>
        <w:rPr>
          <w:lang w:val="et-EE"/>
        </w:rPr>
        <w:t xml:space="preserve">Väärtpaberituru seaduses redaktsioonis </w:t>
      </w:r>
      <w:r w:rsidRPr="00240F48">
        <w:rPr>
          <w:lang w:val="et-EE"/>
        </w:rPr>
        <w:tab/>
        <w:t>RT I, 11.10.2024, 19</w:t>
      </w:r>
      <w:r>
        <w:rPr>
          <w:lang w:val="et-EE"/>
        </w:rPr>
        <w:t xml:space="preserve">. </w:t>
      </w:r>
    </w:p>
    <w:p w14:paraId="3A4888E6" w14:textId="77777777" w:rsidR="007941BC" w:rsidRDefault="007941BC" w:rsidP="007941BC">
      <w:pPr>
        <w:pStyle w:val="SLONormal"/>
        <w:spacing w:before="0" w:after="0"/>
        <w:rPr>
          <w:lang w:val="et-EE"/>
        </w:rPr>
      </w:pPr>
    </w:p>
    <w:p w14:paraId="0BB8AEE8" w14:textId="77777777" w:rsidR="007941BC" w:rsidRDefault="007941BC" w:rsidP="007941BC">
      <w:pPr>
        <w:pStyle w:val="SLONormal"/>
        <w:spacing w:before="0" w:after="0"/>
        <w:rPr>
          <w:lang w:val="et-EE"/>
        </w:rPr>
      </w:pPr>
      <w:r>
        <w:rPr>
          <w:lang w:val="et-EE"/>
        </w:rPr>
        <w:t xml:space="preserve">Investeerimisühingute ning makseasutuste ja e-raha asutuste lõpetamist puudutavate muudatuste tegemisel ei ole tehtud väljatöötamiskavatsust. Samasisulisi ja sarnaseid ettevõtja lõpetamist käsitlevaid sätteid leidub kehtivates </w:t>
      </w:r>
      <w:proofErr w:type="spellStart"/>
      <w:r>
        <w:rPr>
          <w:lang w:val="et-EE"/>
        </w:rPr>
        <w:t>KAS-is</w:t>
      </w:r>
      <w:proofErr w:type="spellEnd"/>
      <w:r>
        <w:rPr>
          <w:lang w:val="et-EE"/>
        </w:rPr>
        <w:t xml:space="preserve">, </w:t>
      </w:r>
      <w:proofErr w:type="spellStart"/>
      <w:r>
        <w:rPr>
          <w:lang w:val="et-EE"/>
        </w:rPr>
        <w:t>KAVS-is</w:t>
      </w:r>
      <w:proofErr w:type="spellEnd"/>
      <w:r>
        <w:rPr>
          <w:lang w:val="et-EE"/>
        </w:rPr>
        <w:t xml:space="preserve"> ja </w:t>
      </w:r>
      <w:proofErr w:type="spellStart"/>
      <w:r>
        <w:rPr>
          <w:lang w:val="et-EE"/>
        </w:rPr>
        <w:t>KindlTS-is</w:t>
      </w:r>
      <w:proofErr w:type="spellEnd"/>
      <w:r>
        <w:rPr>
          <w:lang w:val="et-EE"/>
        </w:rPr>
        <w:t xml:space="preserve">, mistõttu ei oma muudatused suurt mõju finantssektori osalistele. Sätteid, mis käsitlevad investeerimisühing ning makseasutuse ja e-raha asutuse lõpetamist, sisaldavad järgmised seadused: </w:t>
      </w:r>
    </w:p>
    <w:p w14:paraId="471ABB78" w14:textId="77777777" w:rsidR="007941BC" w:rsidRDefault="007941BC" w:rsidP="007941BC">
      <w:pPr>
        <w:pStyle w:val="SLONormal"/>
        <w:numPr>
          <w:ilvl w:val="0"/>
          <w:numId w:val="3"/>
        </w:numPr>
        <w:spacing w:before="0" w:after="0"/>
        <w:rPr>
          <w:lang w:val="et-EE"/>
        </w:rPr>
      </w:pPr>
      <w:r>
        <w:rPr>
          <w:lang w:val="et-EE"/>
        </w:rPr>
        <w:t>Makse</w:t>
      </w:r>
      <w:r w:rsidRPr="000105A9">
        <w:rPr>
          <w:lang w:val="et-EE"/>
        </w:rPr>
        <w:t xml:space="preserve"> </w:t>
      </w:r>
      <w:r>
        <w:rPr>
          <w:lang w:val="et-EE"/>
        </w:rPr>
        <w:t xml:space="preserve">asutuste ja e-raha asutuste seadus redaktsioonis </w:t>
      </w:r>
      <w:r w:rsidRPr="00240F48">
        <w:rPr>
          <w:lang w:val="et-EE"/>
        </w:rPr>
        <w:t>RT I, 11.10.2024, 16</w:t>
      </w:r>
      <w:r>
        <w:rPr>
          <w:lang w:val="et-EE"/>
        </w:rPr>
        <w:t xml:space="preserve">; </w:t>
      </w:r>
    </w:p>
    <w:p w14:paraId="6796C57B" w14:textId="77777777" w:rsidR="007941BC" w:rsidRPr="000105A9" w:rsidRDefault="007941BC" w:rsidP="007941BC">
      <w:pPr>
        <w:pStyle w:val="SLONormal"/>
        <w:numPr>
          <w:ilvl w:val="0"/>
          <w:numId w:val="3"/>
        </w:numPr>
        <w:spacing w:before="0" w:after="0"/>
        <w:rPr>
          <w:lang w:val="et-EE"/>
        </w:rPr>
      </w:pPr>
      <w:r>
        <w:rPr>
          <w:lang w:val="et-EE"/>
        </w:rPr>
        <w:t xml:space="preserve">Väärtpaberituru seadus redaktsioonis </w:t>
      </w:r>
      <w:r w:rsidRPr="00240F48">
        <w:rPr>
          <w:lang w:val="et-EE"/>
        </w:rPr>
        <w:t>RT I, 11.10.2024, 19</w:t>
      </w:r>
      <w:r>
        <w:rPr>
          <w:lang w:val="et-EE"/>
        </w:rPr>
        <w:t xml:space="preserve">. </w:t>
      </w:r>
    </w:p>
    <w:p w14:paraId="1E22E630" w14:textId="77777777" w:rsidR="007941BC" w:rsidRPr="00674BAC" w:rsidRDefault="007941BC" w:rsidP="007941BC">
      <w:pPr>
        <w:pStyle w:val="SLONormal"/>
        <w:spacing w:before="0" w:after="0"/>
        <w:rPr>
          <w:lang w:val="et-EE"/>
        </w:rPr>
      </w:pPr>
    </w:p>
    <w:p w14:paraId="3BE5857F" w14:textId="77777777" w:rsidR="007941BC" w:rsidRDefault="007941BC" w:rsidP="007941BC">
      <w:pPr>
        <w:pStyle w:val="SLONormal"/>
        <w:spacing w:before="0" w:after="0"/>
        <w:rPr>
          <w:lang w:val="et-EE"/>
        </w:rPr>
      </w:pPr>
      <w:r w:rsidRPr="00674BAC">
        <w:rPr>
          <w:lang w:val="et-EE"/>
        </w:rPr>
        <w:t>Eelnõu vastuvõtmiseks on vajalik Riigikogu koosseisu poolthäälteenamus, sest eelnõu reguleerib kohtumenetlusega</w:t>
      </w:r>
      <w:r w:rsidRPr="00674BAC" w:rsidDel="00BD25D2">
        <w:rPr>
          <w:lang w:val="et-EE"/>
        </w:rPr>
        <w:t xml:space="preserve"> </w:t>
      </w:r>
      <w:r w:rsidRPr="00674BAC">
        <w:rPr>
          <w:lang w:val="et-EE"/>
        </w:rPr>
        <w:t>seotud küsimust</w:t>
      </w:r>
      <w:r>
        <w:rPr>
          <w:lang w:val="et-EE"/>
        </w:rPr>
        <w:t xml:space="preserve"> (</w:t>
      </w:r>
      <w:proofErr w:type="spellStart"/>
      <w:r>
        <w:rPr>
          <w:lang w:val="et-EE"/>
        </w:rPr>
        <w:t>PankrS</w:t>
      </w:r>
      <w:proofErr w:type="spellEnd"/>
      <w:r>
        <w:rPr>
          <w:lang w:val="et-EE"/>
        </w:rPr>
        <w:t xml:space="preserve"> §-d 18, 110 ja 114)</w:t>
      </w:r>
      <w:r w:rsidRPr="00674BAC">
        <w:rPr>
          <w:lang w:val="et-EE"/>
        </w:rPr>
        <w:t>.</w:t>
      </w:r>
    </w:p>
    <w:p w14:paraId="6F3F2C9B" w14:textId="77777777" w:rsidR="007941BC" w:rsidRPr="00674BAC" w:rsidRDefault="007941BC" w:rsidP="007941BC">
      <w:pPr>
        <w:pStyle w:val="SLONormal"/>
        <w:spacing w:before="0" w:after="0"/>
        <w:rPr>
          <w:lang w:val="et-EE"/>
        </w:rPr>
      </w:pPr>
    </w:p>
    <w:p w14:paraId="659F1D7C" w14:textId="77777777" w:rsidR="007941BC" w:rsidRPr="00674BAC" w:rsidRDefault="007941BC" w:rsidP="007941BC">
      <w:pPr>
        <w:spacing w:after="0" w:line="240" w:lineRule="auto"/>
        <w:rPr>
          <w:rFonts w:ascii="Times New Roman" w:hAnsi="Times New Roman" w:cs="Times New Roman"/>
          <w:b/>
          <w:bCs/>
          <w:sz w:val="24"/>
          <w:szCs w:val="24"/>
        </w:rPr>
      </w:pPr>
      <w:r w:rsidRPr="00674BAC">
        <w:rPr>
          <w:rFonts w:ascii="Times New Roman" w:hAnsi="Times New Roman" w:cs="Times New Roman"/>
          <w:b/>
          <w:bCs/>
          <w:sz w:val="24"/>
          <w:szCs w:val="24"/>
        </w:rPr>
        <w:t>2. Seaduse eesmärk</w:t>
      </w:r>
    </w:p>
    <w:p w14:paraId="243AFC89" w14:textId="77777777" w:rsidR="007941BC" w:rsidRPr="00674BAC" w:rsidRDefault="007941BC" w:rsidP="007941BC">
      <w:pPr>
        <w:spacing w:after="0" w:line="240" w:lineRule="auto"/>
        <w:rPr>
          <w:rFonts w:ascii="Times New Roman" w:hAnsi="Times New Roman" w:cs="Times New Roman"/>
          <w:b/>
          <w:bCs/>
          <w:sz w:val="24"/>
          <w:szCs w:val="24"/>
        </w:rPr>
      </w:pPr>
    </w:p>
    <w:p w14:paraId="05F6C91F" w14:textId="77777777" w:rsidR="007941BC" w:rsidRPr="00674BAC" w:rsidRDefault="007941BC" w:rsidP="007941BC">
      <w:pPr>
        <w:spacing w:after="0" w:line="240" w:lineRule="auto"/>
        <w:ind w:left="708"/>
        <w:rPr>
          <w:rFonts w:ascii="Times New Roman" w:hAnsi="Times New Roman" w:cs="Times New Roman"/>
          <w:b/>
          <w:bCs/>
          <w:sz w:val="24"/>
          <w:szCs w:val="24"/>
        </w:rPr>
      </w:pPr>
      <w:r w:rsidRPr="00674BAC">
        <w:rPr>
          <w:rFonts w:ascii="Times New Roman" w:hAnsi="Times New Roman" w:cs="Times New Roman"/>
          <w:b/>
          <w:bCs/>
          <w:sz w:val="24"/>
          <w:szCs w:val="24"/>
        </w:rPr>
        <w:t xml:space="preserve">2.1. </w:t>
      </w:r>
      <w:r>
        <w:rPr>
          <w:rFonts w:ascii="Times New Roman" w:hAnsi="Times New Roman" w:cs="Times New Roman"/>
          <w:b/>
          <w:bCs/>
          <w:sz w:val="24"/>
          <w:szCs w:val="24"/>
        </w:rPr>
        <w:t xml:space="preserve">Tuletis- ja </w:t>
      </w:r>
      <w:proofErr w:type="spellStart"/>
      <w:r>
        <w:rPr>
          <w:rFonts w:ascii="Times New Roman" w:hAnsi="Times New Roman" w:cs="Times New Roman"/>
          <w:b/>
          <w:bCs/>
          <w:sz w:val="24"/>
          <w:szCs w:val="24"/>
        </w:rPr>
        <w:t>repotehingud</w:t>
      </w:r>
      <w:proofErr w:type="spellEnd"/>
    </w:p>
    <w:p w14:paraId="678E6A53" w14:textId="77777777" w:rsidR="007941BC" w:rsidRPr="00674BAC" w:rsidRDefault="007941BC" w:rsidP="007941BC">
      <w:pPr>
        <w:spacing w:after="0" w:line="240" w:lineRule="auto"/>
        <w:rPr>
          <w:rFonts w:ascii="Times New Roman" w:hAnsi="Times New Roman" w:cs="Times New Roman"/>
          <w:b/>
          <w:bCs/>
          <w:sz w:val="24"/>
          <w:szCs w:val="24"/>
        </w:rPr>
      </w:pPr>
    </w:p>
    <w:p w14:paraId="5D91D79B" w14:textId="77777777" w:rsidR="007941BC" w:rsidRPr="00674BAC" w:rsidRDefault="007941BC" w:rsidP="007941BC">
      <w:pPr>
        <w:spacing w:after="0" w:line="240" w:lineRule="auto"/>
        <w:ind w:left="1416"/>
        <w:rPr>
          <w:rFonts w:ascii="Times New Roman" w:hAnsi="Times New Roman" w:cs="Times New Roman"/>
          <w:b/>
          <w:bCs/>
          <w:sz w:val="24"/>
          <w:szCs w:val="24"/>
        </w:rPr>
      </w:pPr>
      <w:r w:rsidRPr="00674BAC">
        <w:rPr>
          <w:rFonts w:ascii="Times New Roman" w:hAnsi="Times New Roman" w:cs="Times New Roman"/>
          <w:b/>
          <w:bCs/>
          <w:sz w:val="24"/>
          <w:szCs w:val="24"/>
        </w:rPr>
        <w:t xml:space="preserve">2.1.1. </w:t>
      </w:r>
      <w:r>
        <w:rPr>
          <w:rFonts w:ascii="Times New Roman" w:hAnsi="Times New Roman" w:cs="Times New Roman"/>
          <w:b/>
          <w:bCs/>
          <w:sz w:val="24"/>
          <w:szCs w:val="24"/>
        </w:rPr>
        <w:t>Üldine taust</w:t>
      </w:r>
    </w:p>
    <w:p w14:paraId="3F092CE6" w14:textId="77777777" w:rsidR="007941BC" w:rsidRDefault="007941BC" w:rsidP="007941BC">
      <w:pPr>
        <w:pStyle w:val="Kehatekst"/>
        <w:tabs>
          <w:tab w:val="left" w:pos="9214"/>
        </w:tabs>
        <w:jc w:val="both"/>
        <w:rPr>
          <w:rFonts w:ascii="Times New Roman" w:hAnsi="Times New Roman" w:cs="Times New Roman"/>
          <w:sz w:val="24"/>
          <w:szCs w:val="24"/>
        </w:rPr>
      </w:pPr>
    </w:p>
    <w:p w14:paraId="5E0C5A5B" w14:textId="77777777" w:rsidR="007941BC" w:rsidRPr="00674BAC" w:rsidRDefault="007941BC" w:rsidP="007941BC">
      <w:pPr>
        <w:pStyle w:val="Kehatekst"/>
        <w:tabs>
          <w:tab w:val="left" w:pos="9214"/>
        </w:tabs>
        <w:jc w:val="both"/>
        <w:rPr>
          <w:rFonts w:ascii="Times New Roman" w:hAnsi="Times New Roman" w:cs="Times New Roman"/>
          <w:sz w:val="24"/>
          <w:szCs w:val="24"/>
        </w:rPr>
      </w:pPr>
      <w:r w:rsidRPr="00674BAC">
        <w:rPr>
          <w:rFonts w:ascii="Times New Roman" w:hAnsi="Times New Roman" w:cs="Times New Roman"/>
          <w:sz w:val="24"/>
          <w:szCs w:val="24"/>
        </w:rPr>
        <w:t>Tuletisinstrumendid (tuletisväärtpaberid ja tuletislepingud)</w:t>
      </w:r>
      <w:r w:rsidRPr="00674BAC">
        <w:rPr>
          <w:rFonts w:ascii="Times New Roman" w:hAnsi="Times New Roman" w:cs="Times New Roman"/>
          <w:b/>
          <w:bCs/>
          <w:sz w:val="24"/>
          <w:szCs w:val="24"/>
        </w:rPr>
        <w:t xml:space="preserve"> </w:t>
      </w:r>
      <w:r w:rsidRPr="00674BAC">
        <w:rPr>
          <w:rFonts w:ascii="Times New Roman" w:hAnsi="Times New Roman" w:cs="Times New Roman"/>
          <w:sz w:val="24"/>
          <w:szCs w:val="24"/>
        </w:rPr>
        <w:t xml:space="preserve">on defineeritud väärtpaberituru seaduse §-s 2. Tuletisinstrumentidega (optsioonid, futuurid jne) on võimalik maandada erinevaid riske, mis seonduvad näiteks toorainete või intressimäärade muutustega turul. Tuletisinstrumendid on seega oluline riskijuhtimise tööriist kohalikele, rahvusvahelistele ja regionaalsetele pankadele, investeerimisühingutele, fondivalitsejatele, kindlustusseltsidele ning erinevatele ettevõtjatele energia- ja tooraine- ning muudes sektorites nagu laevandus, lennundus ja keemiatööstus. </w:t>
      </w:r>
    </w:p>
    <w:p w14:paraId="1AF336FE" w14:textId="77777777" w:rsidR="007941BC" w:rsidRPr="00674BAC" w:rsidRDefault="007941BC" w:rsidP="007941BC">
      <w:pPr>
        <w:pStyle w:val="Kehatekst"/>
        <w:tabs>
          <w:tab w:val="left" w:pos="9214"/>
        </w:tabs>
        <w:jc w:val="both"/>
        <w:rPr>
          <w:rFonts w:ascii="Times New Roman" w:hAnsi="Times New Roman" w:cs="Times New Roman"/>
          <w:sz w:val="24"/>
          <w:szCs w:val="24"/>
        </w:rPr>
      </w:pPr>
    </w:p>
    <w:p w14:paraId="7F917141" w14:textId="77777777" w:rsidR="007941BC" w:rsidRPr="00674BAC" w:rsidRDefault="007941BC" w:rsidP="007941BC">
      <w:pPr>
        <w:pStyle w:val="Kehatekst"/>
        <w:tabs>
          <w:tab w:val="left" w:pos="9214"/>
        </w:tabs>
        <w:jc w:val="both"/>
        <w:rPr>
          <w:rFonts w:ascii="Times New Roman" w:hAnsi="Times New Roman" w:cs="Times New Roman"/>
          <w:sz w:val="24"/>
          <w:szCs w:val="24"/>
        </w:rPr>
      </w:pPr>
      <w:proofErr w:type="spellStart"/>
      <w:r w:rsidRPr="00674BAC">
        <w:rPr>
          <w:rFonts w:ascii="Times New Roman" w:hAnsi="Times New Roman" w:cs="Times New Roman"/>
          <w:sz w:val="24"/>
          <w:szCs w:val="24"/>
        </w:rPr>
        <w:t>Repotehingutele</w:t>
      </w:r>
      <w:proofErr w:type="spellEnd"/>
      <w:r w:rsidRPr="00674BAC">
        <w:rPr>
          <w:rFonts w:ascii="Times New Roman" w:hAnsi="Times New Roman" w:cs="Times New Roman"/>
          <w:sz w:val="24"/>
          <w:szCs w:val="24"/>
        </w:rPr>
        <w:t xml:space="preserve"> ei leidu Eesti õiguses ühest definitsiooni (defineeritud konkreetse konteksti raames eriseadustes ja määrustes). Praktikas on aga tegemist lepinguga, mis kohustab aktsiate või muude väärtpaberite müüjat märgitud aja pärast ja määratud hinnaga need tagasi ostma.</w:t>
      </w:r>
      <w:r w:rsidRPr="00674BAC">
        <w:rPr>
          <w:rStyle w:val="Allmrkuseviide"/>
          <w:rFonts w:ascii="Times New Roman" w:hAnsi="Times New Roman" w:cs="Times New Roman"/>
        </w:rPr>
        <w:footnoteReference w:id="10"/>
      </w:r>
      <w:r w:rsidRPr="00674BAC">
        <w:rPr>
          <w:rFonts w:ascii="Times New Roman" w:hAnsi="Times New Roman" w:cs="Times New Roman"/>
          <w:sz w:val="24"/>
          <w:szCs w:val="24"/>
        </w:rPr>
        <w:t xml:space="preserve"> Majandusliku sisu poolest on tegemist väärtpaberi pandiks andmisega, tagasiostu kallim hind on sisuliselt kreeditorile intressi maksmine.</w:t>
      </w:r>
      <w:r w:rsidRPr="00674BAC">
        <w:rPr>
          <w:rStyle w:val="Allmrkuseviide"/>
          <w:rFonts w:ascii="Times New Roman" w:hAnsi="Times New Roman" w:cs="Times New Roman"/>
        </w:rPr>
        <w:footnoteReference w:id="11"/>
      </w:r>
      <w:r w:rsidRPr="00674BAC">
        <w:rPr>
          <w:rFonts w:ascii="Times New Roman" w:hAnsi="Times New Roman" w:cs="Times New Roman"/>
          <w:sz w:val="24"/>
          <w:szCs w:val="24"/>
        </w:rPr>
        <w:t xml:space="preserve"> Seetõttu on </w:t>
      </w:r>
      <w:proofErr w:type="spellStart"/>
      <w:r w:rsidRPr="00674BAC">
        <w:rPr>
          <w:rFonts w:ascii="Times New Roman" w:hAnsi="Times New Roman" w:cs="Times New Roman"/>
          <w:sz w:val="24"/>
          <w:szCs w:val="24"/>
        </w:rPr>
        <w:t>repotehingute</w:t>
      </w:r>
      <w:proofErr w:type="spellEnd"/>
      <w:r w:rsidRPr="00674BAC">
        <w:rPr>
          <w:rFonts w:ascii="Times New Roman" w:hAnsi="Times New Roman" w:cs="Times New Roman"/>
          <w:sz w:val="24"/>
          <w:szCs w:val="24"/>
        </w:rPr>
        <w:t xml:space="preserve"> oluliseks kasutusviisiks likviidsusnõuete täitmine ilma strateegiliste pikaajaliste investeeringute likvideerimise vajaduseta.</w:t>
      </w:r>
      <w:r w:rsidRPr="00674BAC">
        <w:rPr>
          <w:rStyle w:val="Allmrkuseviide"/>
          <w:rFonts w:ascii="Times New Roman" w:hAnsi="Times New Roman" w:cs="Times New Roman"/>
        </w:rPr>
        <w:footnoteReference w:id="12"/>
      </w:r>
    </w:p>
    <w:p w14:paraId="09B2D9A8" w14:textId="77777777" w:rsidR="007941BC" w:rsidRPr="00674BAC" w:rsidRDefault="007941BC" w:rsidP="007941BC">
      <w:pPr>
        <w:pStyle w:val="Kehatekst"/>
        <w:tabs>
          <w:tab w:val="left" w:pos="9214"/>
        </w:tabs>
        <w:jc w:val="both"/>
        <w:rPr>
          <w:rFonts w:ascii="Times New Roman" w:hAnsi="Times New Roman" w:cs="Times New Roman"/>
          <w:sz w:val="24"/>
          <w:szCs w:val="24"/>
        </w:rPr>
      </w:pPr>
    </w:p>
    <w:p w14:paraId="2D54AC11" w14:textId="77777777" w:rsidR="007941BC" w:rsidRPr="00674BAC" w:rsidRDefault="007941BC" w:rsidP="007941BC">
      <w:pPr>
        <w:pStyle w:val="Kehatekst"/>
        <w:tabs>
          <w:tab w:val="left" w:pos="9214"/>
        </w:tabs>
        <w:jc w:val="both"/>
        <w:rPr>
          <w:rFonts w:ascii="Times New Roman" w:hAnsi="Times New Roman" w:cs="Times New Roman"/>
          <w:i/>
          <w:iCs/>
          <w:sz w:val="24"/>
          <w:szCs w:val="24"/>
        </w:rPr>
      </w:pPr>
      <w:r w:rsidRPr="00674BAC">
        <w:rPr>
          <w:rFonts w:ascii="Times New Roman" w:hAnsi="Times New Roman" w:cs="Times New Roman"/>
          <w:sz w:val="24"/>
          <w:szCs w:val="24"/>
        </w:rPr>
        <w:t xml:space="preserve">Eesti seadusandluses puudub hetkel terviklik tuletis- ja </w:t>
      </w:r>
      <w:proofErr w:type="spellStart"/>
      <w:r w:rsidRPr="00674BAC">
        <w:rPr>
          <w:rFonts w:ascii="Times New Roman" w:hAnsi="Times New Roman" w:cs="Times New Roman"/>
          <w:sz w:val="24"/>
          <w:szCs w:val="24"/>
        </w:rPr>
        <w:t>repotehingute</w:t>
      </w:r>
      <w:proofErr w:type="spellEnd"/>
      <w:r w:rsidRPr="00674BAC">
        <w:rPr>
          <w:rFonts w:ascii="Times New Roman" w:hAnsi="Times New Roman" w:cs="Times New Roman"/>
          <w:sz w:val="24"/>
          <w:szCs w:val="24"/>
        </w:rPr>
        <w:t xml:space="preserve"> läbiviimise regulatsioon. Täpsemalt puudub meie õiguses nende tehingute rahvusvaheliselt tunnustatud standarditele vastav terviklik tasaarvestuse režiim. See tähendab lihtsustatult seda, et selliseid tehinguid ei pruugi olla võimalik tasaarvestuskokkuleppes ette nähtud viisil tasaarvestada, eelkõige maksejõuetuse juhtumite korral. Tasaarvestuskokkulepe (ingl. k. </w:t>
      </w:r>
      <w:r w:rsidRPr="00674BAC">
        <w:rPr>
          <w:rFonts w:ascii="Times New Roman" w:hAnsi="Times New Roman" w:cs="Times New Roman"/>
          <w:i/>
          <w:iCs/>
          <w:sz w:val="24"/>
          <w:szCs w:val="24"/>
        </w:rPr>
        <w:t xml:space="preserve">netting </w:t>
      </w:r>
      <w:proofErr w:type="spellStart"/>
      <w:r w:rsidRPr="00674BAC">
        <w:rPr>
          <w:rFonts w:ascii="Times New Roman" w:hAnsi="Times New Roman" w:cs="Times New Roman"/>
          <w:i/>
          <w:iCs/>
          <w:sz w:val="24"/>
          <w:szCs w:val="24"/>
        </w:rPr>
        <w:t>agreement</w:t>
      </w:r>
      <w:proofErr w:type="spellEnd"/>
      <w:r w:rsidRPr="00674BAC">
        <w:rPr>
          <w:rFonts w:ascii="Times New Roman" w:hAnsi="Times New Roman" w:cs="Times New Roman"/>
          <w:sz w:val="24"/>
          <w:szCs w:val="24"/>
        </w:rPr>
        <w:t>) eelnõu tähenduses on kokkuvõtlikult kahepoolne leping, mille üheks pooleks on kvalifitseeruv osapool</w:t>
      </w:r>
      <w:r>
        <w:rPr>
          <w:rFonts w:ascii="Times New Roman" w:hAnsi="Times New Roman" w:cs="Times New Roman"/>
          <w:sz w:val="24"/>
          <w:szCs w:val="24"/>
        </w:rPr>
        <w:t xml:space="preserve"> (eelnõus isik)</w:t>
      </w:r>
      <w:r w:rsidRPr="00674BAC">
        <w:rPr>
          <w:rFonts w:ascii="Times New Roman" w:hAnsi="Times New Roman" w:cs="Times New Roman"/>
          <w:sz w:val="24"/>
          <w:szCs w:val="24"/>
        </w:rPr>
        <w:t xml:space="preserve">, ning mis </w:t>
      </w:r>
      <w:r>
        <w:rPr>
          <w:rFonts w:ascii="Times New Roman" w:hAnsi="Times New Roman" w:cs="Times New Roman"/>
          <w:sz w:val="24"/>
          <w:szCs w:val="24"/>
        </w:rPr>
        <w:t>sisaldab</w:t>
      </w:r>
      <w:r w:rsidRPr="00674BAC">
        <w:rPr>
          <w:rFonts w:ascii="Times New Roman" w:hAnsi="Times New Roman" w:cs="Times New Roman"/>
          <w:sz w:val="24"/>
          <w:szCs w:val="24"/>
        </w:rPr>
        <w:t xml:space="preserve"> </w:t>
      </w:r>
      <w:r w:rsidRPr="00F52293">
        <w:rPr>
          <w:rFonts w:ascii="Times New Roman" w:hAnsi="Times New Roman" w:cs="Times New Roman"/>
          <w:sz w:val="24"/>
          <w:szCs w:val="24"/>
        </w:rPr>
        <w:t>kvalifitseeruvate finantstehingute</w:t>
      </w:r>
      <w:r w:rsidRPr="00674BAC">
        <w:rPr>
          <w:rFonts w:ascii="Times New Roman" w:hAnsi="Times New Roman" w:cs="Times New Roman"/>
          <w:sz w:val="24"/>
          <w:szCs w:val="24"/>
        </w:rPr>
        <w:t xml:space="preserve"> lõpetamisel toimuva tasaarvestuse (ingl. k. </w:t>
      </w:r>
      <w:proofErr w:type="spellStart"/>
      <w:r w:rsidRPr="00674BAC">
        <w:rPr>
          <w:rFonts w:ascii="Times New Roman" w:hAnsi="Times New Roman" w:cs="Times New Roman"/>
          <w:i/>
          <w:iCs/>
          <w:sz w:val="24"/>
          <w:szCs w:val="24"/>
        </w:rPr>
        <w:t>close-out</w:t>
      </w:r>
      <w:proofErr w:type="spellEnd"/>
      <w:r w:rsidRPr="00674BAC">
        <w:rPr>
          <w:rFonts w:ascii="Times New Roman" w:hAnsi="Times New Roman" w:cs="Times New Roman"/>
          <w:i/>
          <w:iCs/>
          <w:sz w:val="24"/>
          <w:szCs w:val="24"/>
        </w:rPr>
        <w:t xml:space="preserve"> netting</w:t>
      </w:r>
      <w:r w:rsidRPr="00674BAC">
        <w:rPr>
          <w:rFonts w:ascii="Times New Roman" w:hAnsi="Times New Roman" w:cs="Times New Roman"/>
          <w:sz w:val="24"/>
          <w:szCs w:val="24"/>
        </w:rPr>
        <w:t>)</w:t>
      </w:r>
      <w:r>
        <w:rPr>
          <w:rFonts w:ascii="Times New Roman" w:hAnsi="Times New Roman" w:cs="Times New Roman"/>
          <w:sz w:val="24"/>
          <w:szCs w:val="24"/>
        </w:rPr>
        <w:t xml:space="preserve"> kokkulepet</w:t>
      </w:r>
      <w:r w:rsidRPr="00674BAC">
        <w:rPr>
          <w:rFonts w:ascii="Times New Roman" w:hAnsi="Times New Roman" w:cs="Times New Roman"/>
          <w:sz w:val="24"/>
          <w:szCs w:val="24"/>
        </w:rPr>
        <w:t>. Lõpetamisel toimuv tasaarvestus omakorda kokkuvõtlikult on poolte vaheliste kõigi kohustuste sissenõutavaks muutumine tahteavalduse alusel või automaatselt, misjärel hinnatakse kohustuste väärtused</w:t>
      </w:r>
      <w:r w:rsidRPr="00674BAC" w:rsidDel="008E3081">
        <w:rPr>
          <w:rFonts w:ascii="Times New Roman" w:hAnsi="Times New Roman" w:cs="Times New Roman"/>
          <w:sz w:val="24"/>
          <w:szCs w:val="24"/>
        </w:rPr>
        <w:t xml:space="preserve"> ja </w:t>
      </w:r>
      <w:r w:rsidRPr="00674BAC">
        <w:rPr>
          <w:rFonts w:ascii="Times New Roman" w:hAnsi="Times New Roman" w:cs="Times New Roman"/>
          <w:sz w:val="24"/>
          <w:szCs w:val="24"/>
        </w:rPr>
        <w:t xml:space="preserve">arvutatakse ühe poole netonõue teise poole vastu. Lõpetamisel toimuv tasaarvestus erineb võlaõigusseaduse §-s 197 sisalduvast tasaarvestuse kontseptsioonist (ingl. k. </w:t>
      </w:r>
      <w:proofErr w:type="spellStart"/>
      <w:r w:rsidRPr="00674BAC">
        <w:rPr>
          <w:rFonts w:ascii="Times New Roman" w:hAnsi="Times New Roman" w:cs="Times New Roman"/>
          <w:i/>
          <w:iCs/>
          <w:sz w:val="24"/>
          <w:szCs w:val="24"/>
        </w:rPr>
        <w:t>set-off</w:t>
      </w:r>
      <w:proofErr w:type="spellEnd"/>
      <w:r w:rsidRPr="00674BAC">
        <w:rPr>
          <w:rFonts w:ascii="Times New Roman" w:hAnsi="Times New Roman" w:cs="Times New Roman"/>
          <w:sz w:val="24"/>
          <w:szCs w:val="24"/>
        </w:rPr>
        <w:t xml:space="preserve">). Erinevusi on täpsemalt selgitatud seletuskirja </w:t>
      </w:r>
      <w:r>
        <w:rPr>
          <w:rFonts w:ascii="Times New Roman" w:hAnsi="Times New Roman" w:cs="Times New Roman"/>
          <w:sz w:val="24"/>
          <w:szCs w:val="24"/>
        </w:rPr>
        <w:t xml:space="preserve">punkti 3.2 all väärtpaberituru seaduse </w:t>
      </w:r>
      <w:r w:rsidRPr="00EE1387">
        <w:rPr>
          <w:rFonts w:ascii="Times New Roman" w:hAnsi="Times New Roman" w:cs="Times New Roman"/>
          <w:sz w:val="24"/>
          <w:szCs w:val="24"/>
        </w:rPr>
        <w:t>§ 229</w:t>
      </w:r>
      <w:r w:rsidRPr="00EB142C">
        <w:rPr>
          <w:rFonts w:ascii="Times New Roman" w:hAnsi="Times New Roman" w:cs="Times New Roman"/>
          <w:sz w:val="24"/>
          <w:szCs w:val="24"/>
          <w:vertAlign w:val="superscript"/>
        </w:rPr>
        <w:t>2</w:t>
      </w:r>
      <w:r>
        <w:rPr>
          <w:rFonts w:ascii="Times New Roman" w:hAnsi="Times New Roman" w:cs="Times New Roman"/>
          <w:sz w:val="24"/>
          <w:szCs w:val="24"/>
        </w:rPr>
        <w:t xml:space="preserve"> kirjelduses</w:t>
      </w:r>
      <w:r w:rsidRPr="00674BAC">
        <w:rPr>
          <w:rFonts w:ascii="Times New Roman" w:hAnsi="Times New Roman" w:cs="Times New Roman"/>
          <w:i/>
          <w:iCs/>
          <w:sz w:val="24"/>
          <w:szCs w:val="24"/>
        </w:rPr>
        <w:t xml:space="preserve">. </w:t>
      </w:r>
    </w:p>
    <w:p w14:paraId="2459DE32" w14:textId="77777777" w:rsidR="007941BC" w:rsidRPr="00674BAC" w:rsidRDefault="007941BC" w:rsidP="007941BC">
      <w:pPr>
        <w:pStyle w:val="Kehatekst"/>
        <w:tabs>
          <w:tab w:val="left" w:pos="9214"/>
        </w:tabs>
        <w:jc w:val="both"/>
        <w:rPr>
          <w:rFonts w:ascii="Times New Roman" w:hAnsi="Times New Roman" w:cs="Times New Roman"/>
          <w:sz w:val="24"/>
          <w:szCs w:val="24"/>
        </w:rPr>
      </w:pPr>
    </w:p>
    <w:p w14:paraId="26ADEBB9" w14:textId="77777777" w:rsidR="007941BC" w:rsidRPr="00674BAC" w:rsidRDefault="007941BC" w:rsidP="007941BC">
      <w:pPr>
        <w:pStyle w:val="Kehatekst"/>
        <w:tabs>
          <w:tab w:val="left" w:pos="9214"/>
        </w:tabs>
        <w:jc w:val="both"/>
        <w:rPr>
          <w:rFonts w:ascii="Times New Roman" w:hAnsi="Times New Roman" w:cs="Times New Roman"/>
          <w:sz w:val="24"/>
          <w:szCs w:val="24"/>
        </w:rPr>
      </w:pPr>
      <w:r w:rsidRPr="00674BAC">
        <w:rPr>
          <w:rFonts w:ascii="Times New Roman" w:hAnsi="Times New Roman" w:cs="Times New Roman"/>
          <w:sz w:val="24"/>
          <w:szCs w:val="24"/>
        </w:rPr>
        <w:t xml:space="preserve">Puudused Eesti kehtivas regulatiivses raamistikus raskendavad tuletis- ja </w:t>
      </w:r>
      <w:proofErr w:type="spellStart"/>
      <w:r w:rsidRPr="00674BAC">
        <w:rPr>
          <w:rFonts w:ascii="Times New Roman" w:hAnsi="Times New Roman" w:cs="Times New Roman"/>
          <w:sz w:val="24"/>
          <w:szCs w:val="24"/>
        </w:rPr>
        <w:t>repotehingute</w:t>
      </w:r>
      <w:proofErr w:type="spellEnd"/>
      <w:r w:rsidRPr="00674BAC">
        <w:rPr>
          <w:rFonts w:ascii="Times New Roman" w:hAnsi="Times New Roman" w:cs="Times New Roman"/>
          <w:sz w:val="24"/>
          <w:szCs w:val="24"/>
        </w:rPr>
        <w:t xml:space="preserve"> lõpetamisel toimuvat tasaarvestamist ning seega selliste tehingute jaoks väljatöötatud rahvusvaheliselt tunnustatud standardse turudokumentatsiooni kasutamist Eesti osapoolte poolt. </w:t>
      </w:r>
    </w:p>
    <w:p w14:paraId="7938DD96" w14:textId="77777777" w:rsidR="007941BC" w:rsidRPr="00674BAC" w:rsidRDefault="007941BC" w:rsidP="007941BC">
      <w:pPr>
        <w:pStyle w:val="Kehatekst"/>
        <w:tabs>
          <w:tab w:val="left" w:pos="9214"/>
        </w:tabs>
        <w:jc w:val="both"/>
        <w:rPr>
          <w:rFonts w:ascii="Times New Roman" w:hAnsi="Times New Roman" w:cs="Times New Roman"/>
          <w:sz w:val="24"/>
          <w:szCs w:val="24"/>
        </w:rPr>
      </w:pPr>
    </w:p>
    <w:p w14:paraId="1599CB57" w14:textId="77777777" w:rsidR="007941BC" w:rsidRPr="00674BAC" w:rsidRDefault="007941BC" w:rsidP="007941BC">
      <w:pPr>
        <w:pStyle w:val="Kehatekst"/>
        <w:tabs>
          <w:tab w:val="left" w:pos="9214"/>
        </w:tabs>
        <w:jc w:val="both"/>
        <w:rPr>
          <w:rFonts w:ascii="Times New Roman" w:hAnsi="Times New Roman" w:cs="Times New Roman"/>
          <w:sz w:val="24"/>
          <w:szCs w:val="24"/>
        </w:rPr>
      </w:pPr>
      <w:r w:rsidRPr="00674BAC">
        <w:rPr>
          <w:rFonts w:ascii="Times New Roman" w:hAnsi="Times New Roman" w:cs="Times New Roman"/>
          <w:sz w:val="24"/>
          <w:szCs w:val="24"/>
        </w:rPr>
        <w:t>Eelkõige on selliseks standardseks turudokumentatsiooniks:</w:t>
      </w:r>
    </w:p>
    <w:p w14:paraId="481A8838" w14:textId="77777777" w:rsidR="007941BC" w:rsidRPr="00674BAC" w:rsidRDefault="007941BC" w:rsidP="007941BC">
      <w:pPr>
        <w:pStyle w:val="Kehatekst"/>
        <w:numPr>
          <w:ilvl w:val="0"/>
          <w:numId w:val="28"/>
        </w:numPr>
        <w:tabs>
          <w:tab w:val="left" w:pos="9214"/>
        </w:tabs>
        <w:jc w:val="both"/>
        <w:rPr>
          <w:rFonts w:ascii="Times New Roman" w:hAnsi="Times New Roman" w:cs="Times New Roman"/>
          <w:sz w:val="24"/>
          <w:szCs w:val="24"/>
        </w:rPr>
      </w:pPr>
      <w:r w:rsidRPr="00674BAC">
        <w:rPr>
          <w:rFonts w:ascii="Times New Roman" w:hAnsi="Times New Roman" w:cs="Times New Roman"/>
          <w:sz w:val="24"/>
          <w:szCs w:val="24"/>
        </w:rPr>
        <w:t xml:space="preserve">ISDA 1992 ja 2002 ISDA </w:t>
      </w:r>
      <w:r w:rsidRPr="00674BAC">
        <w:rPr>
          <w:rFonts w:ascii="Times New Roman" w:hAnsi="Times New Roman" w:cs="Times New Roman"/>
          <w:i/>
          <w:iCs/>
          <w:sz w:val="24"/>
          <w:szCs w:val="24"/>
        </w:rPr>
        <w:t xml:space="preserve">Master </w:t>
      </w:r>
      <w:proofErr w:type="spellStart"/>
      <w:r w:rsidRPr="00674BAC">
        <w:rPr>
          <w:rFonts w:ascii="Times New Roman" w:hAnsi="Times New Roman" w:cs="Times New Roman"/>
          <w:i/>
          <w:iCs/>
          <w:sz w:val="24"/>
          <w:szCs w:val="24"/>
        </w:rPr>
        <w:t>Agreement</w:t>
      </w:r>
      <w:proofErr w:type="spellEnd"/>
      <w:r w:rsidRPr="00674BAC">
        <w:rPr>
          <w:rStyle w:val="Allmrkuseviide"/>
          <w:rFonts w:ascii="Times New Roman" w:hAnsi="Times New Roman" w:cs="Times New Roman"/>
        </w:rPr>
        <w:footnoteReference w:id="13"/>
      </w:r>
      <w:r w:rsidRPr="00674BAC">
        <w:rPr>
          <w:rFonts w:ascii="Times New Roman" w:hAnsi="Times New Roman" w:cs="Times New Roman"/>
          <w:sz w:val="24"/>
          <w:szCs w:val="24"/>
        </w:rPr>
        <w:t>;</w:t>
      </w:r>
    </w:p>
    <w:p w14:paraId="3CE8AE5A" w14:textId="77777777" w:rsidR="007941BC" w:rsidRPr="00674BAC" w:rsidRDefault="007941BC" w:rsidP="007941BC">
      <w:pPr>
        <w:pStyle w:val="Kehatekst"/>
        <w:numPr>
          <w:ilvl w:val="0"/>
          <w:numId w:val="28"/>
        </w:numPr>
        <w:tabs>
          <w:tab w:val="left" w:pos="9214"/>
        </w:tabs>
        <w:jc w:val="both"/>
        <w:rPr>
          <w:rFonts w:ascii="Times New Roman" w:hAnsi="Times New Roman" w:cs="Times New Roman"/>
          <w:sz w:val="24"/>
          <w:szCs w:val="24"/>
        </w:rPr>
      </w:pPr>
      <w:r w:rsidRPr="00674BAC">
        <w:rPr>
          <w:rFonts w:ascii="Times New Roman" w:hAnsi="Times New Roman" w:cs="Times New Roman"/>
          <w:sz w:val="24"/>
          <w:szCs w:val="24"/>
        </w:rPr>
        <w:t xml:space="preserve">Rahvusvahelise Kapitalituru Ühingu globaalsed </w:t>
      </w:r>
      <w:proofErr w:type="spellStart"/>
      <w:r w:rsidRPr="00674BAC">
        <w:rPr>
          <w:rFonts w:ascii="Times New Roman" w:hAnsi="Times New Roman" w:cs="Times New Roman"/>
          <w:sz w:val="24"/>
          <w:szCs w:val="24"/>
        </w:rPr>
        <w:t>repotehingute</w:t>
      </w:r>
      <w:proofErr w:type="spellEnd"/>
      <w:r w:rsidRPr="00674BAC">
        <w:rPr>
          <w:rFonts w:ascii="Times New Roman" w:hAnsi="Times New Roman" w:cs="Times New Roman"/>
          <w:sz w:val="24"/>
          <w:szCs w:val="24"/>
        </w:rPr>
        <w:t xml:space="preserve"> raamlepingud ehk</w:t>
      </w:r>
      <w:r w:rsidRPr="00674BAC">
        <w:rPr>
          <w:rFonts w:ascii="Times New Roman" w:hAnsi="Times New Roman" w:cs="Times New Roman"/>
          <w:i/>
          <w:iCs/>
          <w:sz w:val="24"/>
          <w:szCs w:val="24"/>
        </w:rPr>
        <w:t xml:space="preserve"> International Capital Market </w:t>
      </w:r>
      <w:proofErr w:type="spellStart"/>
      <w:r w:rsidRPr="00674BAC">
        <w:rPr>
          <w:rFonts w:ascii="Times New Roman" w:hAnsi="Times New Roman" w:cs="Times New Roman"/>
          <w:i/>
          <w:iCs/>
          <w:sz w:val="24"/>
          <w:szCs w:val="24"/>
        </w:rPr>
        <w:t>Association</w:t>
      </w:r>
      <w:proofErr w:type="spellEnd"/>
      <w:r w:rsidRPr="00674BAC">
        <w:rPr>
          <w:rFonts w:ascii="Times New Roman" w:hAnsi="Times New Roman" w:cs="Times New Roman"/>
          <w:sz w:val="24"/>
          <w:szCs w:val="24"/>
        </w:rPr>
        <w:t xml:space="preserve"> (edaspidi </w:t>
      </w:r>
      <w:r w:rsidRPr="00C63FE8">
        <w:rPr>
          <w:rFonts w:ascii="Times New Roman" w:hAnsi="Times New Roman" w:cs="Times New Roman"/>
          <w:i/>
          <w:iCs/>
          <w:sz w:val="24"/>
          <w:szCs w:val="24"/>
        </w:rPr>
        <w:t>GMRA</w:t>
      </w:r>
      <w:r w:rsidRPr="00674BAC">
        <w:rPr>
          <w:rFonts w:ascii="Times New Roman" w:hAnsi="Times New Roman" w:cs="Times New Roman"/>
          <w:sz w:val="24"/>
          <w:szCs w:val="24"/>
        </w:rPr>
        <w:t xml:space="preserve">) 2000 ja 2011 </w:t>
      </w:r>
      <w:r w:rsidRPr="00674BAC">
        <w:rPr>
          <w:rFonts w:ascii="Times New Roman" w:hAnsi="Times New Roman" w:cs="Times New Roman"/>
          <w:i/>
          <w:iCs/>
          <w:sz w:val="24"/>
          <w:szCs w:val="24"/>
        </w:rPr>
        <w:t xml:space="preserve">Global Master </w:t>
      </w:r>
      <w:proofErr w:type="spellStart"/>
      <w:r w:rsidRPr="00674BAC">
        <w:rPr>
          <w:rFonts w:ascii="Times New Roman" w:hAnsi="Times New Roman" w:cs="Times New Roman"/>
          <w:i/>
          <w:iCs/>
          <w:sz w:val="24"/>
          <w:szCs w:val="24"/>
        </w:rPr>
        <w:t>Repurchase</w:t>
      </w:r>
      <w:proofErr w:type="spellEnd"/>
      <w:r w:rsidRPr="00674BAC">
        <w:rPr>
          <w:rFonts w:ascii="Times New Roman" w:hAnsi="Times New Roman" w:cs="Times New Roman"/>
          <w:i/>
          <w:iCs/>
          <w:sz w:val="24"/>
          <w:szCs w:val="24"/>
        </w:rPr>
        <w:t xml:space="preserve"> </w:t>
      </w:r>
      <w:proofErr w:type="spellStart"/>
      <w:r w:rsidRPr="00674BAC">
        <w:rPr>
          <w:rFonts w:ascii="Times New Roman" w:hAnsi="Times New Roman" w:cs="Times New Roman"/>
          <w:i/>
          <w:iCs/>
          <w:sz w:val="24"/>
          <w:szCs w:val="24"/>
        </w:rPr>
        <w:t>Agreement</w:t>
      </w:r>
      <w:proofErr w:type="spellEnd"/>
      <w:r w:rsidRPr="00674BAC">
        <w:rPr>
          <w:rStyle w:val="Allmrkuseviide"/>
          <w:rFonts w:ascii="Times New Roman" w:hAnsi="Times New Roman" w:cs="Times New Roman"/>
          <w:i/>
          <w:iCs/>
        </w:rPr>
        <w:footnoteReference w:id="14"/>
      </w:r>
      <w:r w:rsidRPr="00674BAC">
        <w:rPr>
          <w:rFonts w:ascii="Times New Roman" w:hAnsi="Times New Roman" w:cs="Times New Roman"/>
          <w:sz w:val="24"/>
          <w:szCs w:val="24"/>
        </w:rPr>
        <w:t>.</w:t>
      </w:r>
    </w:p>
    <w:p w14:paraId="45757CA6" w14:textId="77777777" w:rsidR="007941BC" w:rsidRPr="00674BAC" w:rsidRDefault="007941BC" w:rsidP="007941BC">
      <w:pPr>
        <w:pStyle w:val="SLONormal"/>
        <w:spacing w:before="0" w:after="0"/>
        <w:rPr>
          <w:lang w:val="et-EE"/>
        </w:rPr>
      </w:pPr>
    </w:p>
    <w:p w14:paraId="473BD0DC" w14:textId="77777777" w:rsidR="007941BC" w:rsidRPr="00674BAC" w:rsidRDefault="007941BC" w:rsidP="007941BC">
      <w:pPr>
        <w:pStyle w:val="SLONormal"/>
        <w:spacing w:before="0" w:after="0"/>
        <w:rPr>
          <w:lang w:val="et-EE"/>
        </w:rPr>
      </w:pPr>
      <w:r w:rsidRPr="00674BAC">
        <w:rPr>
          <w:lang w:val="et-EE"/>
        </w:rPr>
        <w:t xml:space="preserve">Eesti õigusnormide ebapiisavuse tõttu puudub õiguskindlus tuletistehingute lõpetamisel toimuva tasaarvestuse </w:t>
      </w:r>
      <w:proofErr w:type="spellStart"/>
      <w:r w:rsidRPr="00674BAC">
        <w:rPr>
          <w:lang w:val="et-EE"/>
        </w:rPr>
        <w:t>jõustatavuse</w:t>
      </w:r>
      <w:proofErr w:type="spellEnd"/>
      <w:r w:rsidRPr="00674BAC">
        <w:rPr>
          <w:lang w:val="et-EE"/>
        </w:rPr>
        <w:t xml:space="preserve"> </w:t>
      </w:r>
      <w:r>
        <w:rPr>
          <w:lang w:val="et-EE"/>
        </w:rPr>
        <w:t xml:space="preserve">kohta </w:t>
      </w:r>
      <w:r w:rsidRPr="00674BAC">
        <w:rPr>
          <w:lang w:val="et-EE"/>
        </w:rPr>
        <w:t xml:space="preserve">ning seetõttu ei ole ISDA avaldanud Eesti kohta riigihinnangut (ingl. k. </w:t>
      </w:r>
      <w:proofErr w:type="spellStart"/>
      <w:r w:rsidRPr="00674BAC">
        <w:rPr>
          <w:i/>
          <w:iCs/>
          <w:lang w:val="et-EE"/>
        </w:rPr>
        <w:t>country</w:t>
      </w:r>
      <w:proofErr w:type="spellEnd"/>
      <w:r w:rsidRPr="00674BAC">
        <w:rPr>
          <w:i/>
          <w:iCs/>
          <w:lang w:val="et-EE"/>
        </w:rPr>
        <w:t xml:space="preserve"> </w:t>
      </w:r>
      <w:proofErr w:type="spellStart"/>
      <w:r w:rsidRPr="00674BAC">
        <w:rPr>
          <w:i/>
          <w:iCs/>
          <w:lang w:val="et-EE"/>
        </w:rPr>
        <w:t>opinion</w:t>
      </w:r>
      <w:proofErr w:type="spellEnd"/>
      <w:r w:rsidRPr="00674BAC">
        <w:rPr>
          <w:lang w:val="et-EE"/>
        </w:rPr>
        <w:t xml:space="preserve">) lõpetamisel toimuva tasaarvestuse kohta.  Teadaolevalt on Eesti hetkel üks kahest Euroopa Liidu liikmesriigist, kus selline riigihinnang puudub. Riigihinnangu puudumine muudab Eesti enamiku rahvusvaheliste finantsasutuste jaoks ebaatraktiivseks, kuna regulatiivsest ebakindlusest tulenevat lisariski ei olda valmis võtma. Samuti illustreerib riigihinnangu puudumine lünkasid õiguskorras, mille tõttu on ka siseriiklike tuletis- ja </w:t>
      </w:r>
      <w:proofErr w:type="spellStart"/>
      <w:r w:rsidRPr="00674BAC">
        <w:rPr>
          <w:lang w:val="et-EE"/>
        </w:rPr>
        <w:t>repotehingute</w:t>
      </w:r>
      <w:proofErr w:type="spellEnd"/>
      <w:r w:rsidRPr="00674BAC">
        <w:rPr>
          <w:lang w:val="et-EE"/>
        </w:rPr>
        <w:t xml:space="preserve"> riskid kõrgendatud.</w:t>
      </w:r>
    </w:p>
    <w:p w14:paraId="5CC8589E" w14:textId="77777777" w:rsidR="007941BC" w:rsidRPr="00674BAC" w:rsidRDefault="007941BC" w:rsidP="007941BC">
      <w:pPr>
        <w:pStyle w:val="SLONormal"/>
        <w:spacing w:before="0" w:after="0"/>
        <w:rPr>
          <w:lang w:val="et-EE"/>
        </w:rPr>
      </w:pPr>
    </w:p>
    <w:p w14:paraId="0CFC974B" w14:textId="77777777" w:rsidR="007941BC" w:rsidRPr="00674BAC" w:rsidRDefault="007941BC" w:rsidP="007941BC">
      <w:pPr>
        <w:pStyle w:val="Kehatekst"/>
        <w:tabs>
          <w:tab w:val="left" w:pos="9214"/>
        </w:tabs>
        <w:jc w:val="both"/>
        <w:rPr>
          <w:rFonts w:ascii="Times New Roman" w:hAnsi="Times New Roman" w:cs="Times New Roman"/>
          <w:sz w:val="24"/>
          <w:szCs w:val="24"/>
        </w:rPr>
      </w:pPr>
      <w:r w:rsidRPr="00674BAC">
        <w:rPr>
          <w:rFonts w:ascii="Times New Roman" w:hAnsi="Times New Roman" w:cs="Times New Roman"/>
          <w:sz w:val="24"/>
          <w:szCs w:val="24"/>
        </w:rPr>
        <w:t>Seetõttu võivad nii rahvusvahelised kui kohalikud turuosalised (finantsasutused) pidada enamike Eesti turuosalistega</w:t>
      </w:r>
      <w:r w:rsidRPr="00674BAC">
        <w:rPr>
          <w:rStyle w:val="Allmrkuseviide"/>
          <w:rFonts w:ascii="Times New Roman" w:hAnsi="Times New Roman" w:cs="Times New Roman"/>
        </w:rPr>
        <w:footnoteReference w:id="15"/>
      </w:r>
      <w:r w:rsidRPr="00674BAC">
        <w:rPr>
          <w:rFonts w:ascii="Times New Roman" w:hAnsi="Times New Roman" w:cs="Times New Roman"/>
          <w:sz w:val="24"/>
          <w:szCs w:val="24"/>
        </w:rPr>
        <w:t xml:space="preserve"> selliste tehingute tegemist kulukaks ja riskantseks, mis omakorda ahendab Eesti turuosaliste ligipääsu tuletis- ja </w:t>
      </w:r>
      <w:proofErr w:type="spellStart"/>
      <w:r w:rsidRPr="00674BAC">
        <w:rPr>
          <w:rFonts w:ascii="Times New Roman" w:hAnsi="Times New Roman" w:cs="Times New Roman"/>
          <w:sz w:val="24"/>
          <w:szCs w:val="24"/>
        </w:rPr>
        <w:t>repotehingutele</w:t>
      </w:r>
      <w:proofErr w:type="spellEnd"/>
      <w:r w:rsidRPr="00674BAC">
        <w:rPr>
          <w:rFonts w:ascii="Times New Roman" w:hAnsi="Times New Roman" w:cs="Times New Roman"/>
          <w:sz w:val="24"/>
          <w:szCs w:val="24"/>
        </w:rPr>
        <w:t xml:space="preserve"> ning seega vähendab Eesti ettevõtjate ja ka laiemalt ettevõtluskeskkonna konkurentsivõimet.  </w:t>
      </w:r>
    </w:p>
    <w:p w14:paraId="5144CF51" w14:textId="77777777" w:rsidR="007941BC" w:rsidRPr="00674BAC" w:rsidRDefault="007941BC" w:rsidP="007941BC">
      <w:pPr>
        <w:pStyle w:val="Kehatekst"/>
        <w:tabs>
          <w:tab w:val="left" w:pos="9214"/>
        </w:tabs>
        <w:jc w:val="both"/>
        <w:rPr>
          <w:rFonts w:ascii="Times New Roman" w:hAnsi="Times New Roman" w:cs="Times New Roman"/>
          <w:sz w:val="24"/>
          <w:szCs w:val="24"/>
        </w:rPr>
      </w:pPr>
    </w:p>
    <w:p w14:paraId="57D243AC" w14:textId="77777777" w:rsidR="007941BC" w:rsidRDefault="007941BC" w:rsidP="007941BC">
      <w:pPr>
        <w:tabs>
          <w:tab w:val="left" w:pos="9214"/>
        </w:tabs>
        <w:spacing w:after="0" w:line="240" w:lineRule="auto"/>
        <w:jc w:val="both"/>
        <w:rPr>
          <w:rFonts w:ascii="Times New Roman" w:hAnsi="Times New Roman" w:cs="Times New Roman"/>
          <w:b/>
          <w:bCs/>
          <w:sz w:val="24"/>
          <w:szCs w:val="24"/>
        </w:rPr>
      </w:pPr>
      <w:bookmarkStart w:id="3" w:name="_Hlk159598947"/>
      <w:r w:rsidRPr="00674BAC">
        <w:rPr>
          <w:rFonts w:ascii="Times New Roman" w:hAnsi="Times New Roman" w:cs="Times New Roman"/>
          <w:sz w:val="24"/>
          <w:szCs w:val="24"/>
          <w:lang w:eastAsia="et-EE"/>
        </w:rPr>
        <w:t xml:space="preserve">Eestis on Finantsinspektsiooni andmetel üksnes krediidiasutustega seotud tuletisinstrumentide tehinguid umbes 5,5 miljardi euro väärtuses aastas nimiväärtuse järgi mõõtes. Nendest tehingud mitte-krediidiasutustega (mis on eelduslikult tehingud klientidega) on umbes 1,5 miljardi euro väärtuses </w:t>
      </w:r>
      <w:bookmarkEnd w:id="3"/>
      <w:r w:rsidRPr="00674BAC">
        <w:rPr>
          <w:rFonts w:ascii="Times New Roman" w:hAnsi="Times New Roman" w:cs="Times New Roman"/>
          <w:sz w:val="24"/>
          <w:szCs w:val="24"/>
          <w:lang w:eastAsia="et-EE"/>
        </w:rPr>
        <w:t xml:space="preserve">(vt tabel nr 1). </w:t>
      </w:r>
    </w:p>
    <w:p w14:paraId="387AF0E1" w14:textId="77777777" w:rsidR="007941BC" w:rsidRDefault="007941BC" w:rsidP="007941BC">
      <w:pPr>
        <w:tabs>
          <w:tab w:val="left" w:pos="9214"/>
        </w:tabs>
        <w:adjustRightInd w:val="0"/>
        <w:spacing w:after="0" w:line="240" w:lineRule="auto"/>
        <w:jc w:val="both"/>
        <w:rPr>
          <w:rFonts w:ascii="Times New Roman" w:hAnsi="Times New Roman" w:cs="Times New Roman"/>
          <w:b/>
          <w:bCs/>
          <w:sz w:val="24"/>
          <w:szCs w:val="24"/>
        </w:rPr>
      </w:pPr>
    </w:p>
    <w:p w14:paraId="5F77C7F2" w14:textId="77777777" w:rsidR="007941BC" w:rsidRDefault="007941BC" w:rsidP="007941BC">
      <w:pPr>
        <w:tabs>
          <w:tab w:val="left" w:pos="9214"/>
        </w:tabs>
        <w:adjustRightInd w:val="0"/>
        <w:spacing w:after="0" w:line="240" w:lineRule="auto"/>
        <w:jc w:val="both"/>
        <w:rPr>
          <w:rFonts w:ascii="Times New Roman" w:hAnsi="Times New Roman" w:cs="Times New Roman"/>
          <w:b/>
          <w:bCs/>
          <w:sz w:val="24"/>
          <w:szCs w:val="24"/>
        </w:rPr>
      </w:pPr>
      <w:r w:rsidRPr="00674BAC">
        <w:rPr>
          <w:rFonts w:ascii="Times New Roman" w:hAnsi="Times New Roman" w:cs="Times New Roman"/>
          <w:b/>
          <w:bCs/>
          <w:sz w:val="24"/>
          <w:szCs w:val="24"/>
        </w:rPr>
        <w:t xml:space="preserve">Tabel 1. Eesti krediidiasutuste ja investeerimisühingutega seotud tuletisinstrumentide mahud </w:t>
      </w:r>
    </w:p>
    <w:p w14:paraId="113E7173" w14:textId="77777777" w:rsidR="007941BC" w:rsidRPr="00674BAC" w:rsidRDefault="007941BC" w:rsidP="007941BC">
      <w:pPr>
        <w:tabs>
          <w:tab w:val="left" w:pos="9214"/>
        </w:tabs>
        <w:adjustRightInd w:val="0"/>
        <w:spacing w:after="0" w:line="240" w:lineRule="auto"/>
        <w:jc w:val="both"/>
        <w:rPr>
          <w:rFonts w:ascii="Times New Roman" w:hAnsi="Times New Roman" w:cs="Times New Roman"/>
          <w:sz w:val="24"/>
          <w:szCs w:val="24"/>
          <w:lang w:eastAsia="et-EE"/>
        </w:rPr>
      </w:pPr>
    </w:p>
    <w:tbl>
      <w:tblPr>
        <w:tblpPr w:leftFromText="180" w:rightFromText="180" w:vertAnchor="text"/>
        <w:tblW w:w="9062" w:type="dxa"/>
        <w:tblCellMar>
          <w:left w:w="0" w:type="dxa"/>
          <w:right w:w="0" w:type="dxa"/>
        </w:tblCellMar>
        <w:tblLook w:val="04A0" w:firstRow="1" w:lastRow="0" w:firstColumn="1" w:lastColumn="0" w:noHBand="0" w:noVBand="1"/>
      </w:tblPr>
      <w:tblGrid>
        <w:gridCol w:w="2570"/>
        <w:gridCol w:w="1298"/>
        <w:gridCol w:w="1296"/>
        <w:gridCol w:w="1296"/>
        <w:gridCol w:w="1296"/>
        <w:gridCol w:w="1306"/>
      </w:tblGrid>
      <w:tr w:rsidR="007941BC" w:rsidRPr="00674BAC" w14:paraId="52FCAF51" w14:textId="77777777" w:rsidTr="00F47497">
        <w:trPr>
          <w:trHeight w:val="269"/>
        </w:trPr>
        <w:tc>
          <w:tcPr>
            <w:tcW w:w="2388" w:type="dxa"/>
            <w:noWrap/>
            <w:tcMar>
              <w:top w:w="0" w:type="dxa"/>
              <w:left w:w="108" w:type="dxa"/>
              <w:bottom w:w="0" w:type="dxa"/>
              <w:right w:w="108" w:type="dxa"/>
            </w:tcMar>
            <w:vAlign w:val="bottom"/>
            <w:hideMark/>
          </w:tcPr>
          <w:p w14:paraId="2392F6C9" w14:textId="77777777" w:rsidR="007941BC" w:rsidRPr="00674BAC" w:rsidRDefault="007941BC" w:rsidP="00F47497">
            <w:pPr>
              <w:tabs>
                <w:tab w:val="left" w:pos="9214"/>
              </w:tabs>
              <w:spacing w:after="0" w:line="240" w:lineRule="auto"/>
              <w:rPr>
                <w:rFonts w:ascii="Times New Roman" w:eastAsia="Times New Roman" w:hAnsi="Times New Roman" w:cs="Times New Roman"/>
                <w:sz w:val="24"/>
                <w:szCs w:val="24"/>
                <w:lang w:eastAsia="et-EE"/>
              </w:rPr>
            </w:pPr>
          </w:p>
        </w:tc>
        <w:tc>
          <w:tcPr>
            <w:tcW w:w="1298" w:type="dxa"/>
            <w:tcBorders>
              <w:top w:val="single" w:sz="8" w:space="0" w:color="DDDDDD"/>
              <w:left w:val="single" w:sz="8" w:space="0" w:color="DDDDDD"/>
              <w:bottom w:val="single" w:sz="8" w:space="0" w:color="DDDDDD"/>
              <w:right w:val="single" w:sz="8" w:space="0" w:color="DDDDDD"/>
            </w:tcBorders>
            <w:shd w:val="clear" w:color="auto" w:fill="F7F7F7"/>
            <w:noWrap/>
            <w:tcMar>
              <w:top w:w="0" w:type="dxa"/>
              <w:left w:w="108" w:type="dxa"/>
              <w:bottom w:w="0" w:type="dxa"/>
              <w:right w:w="108" w:type="dxa"/>
            </w:tcMar>
            <w:vAlign w:val="bottom"/>
            <w:hideMark/>
          </w:tcPr>
          <w:p w14:paraId="581244BA" w14:textId="77777777" w:rsidR="007941BC" w:rsidRPr="00674BAC" w:rsidRDefault="007941BC" w:rsidP="00F47497">
            <w:pPr>
              <w:tabs>
                <w:tab w:val="left" w:pos="9214"/>
              </w:tabs>
              <w:spacing w:after="0" w:line="240" w:lineRule="auto"/>
              <w:jc w:val="center"/>
              <w:rPr>
                <w:rFonts w:ascii="Times New Roman" w:hAnsi="Times New Roman" w:cs="Times New Roman"/>
                <w:b/>
                <w:bCs/>
                <w:sz w:val="24"/>
                <w:szCs w:val="24"/>
                <w:lang w:eastAsia="et-EE"/>
              </w:rPr>
            </w:pPr>
            <w:r w:rsidRPr="00674BAC">
              <w:rPr>
                <w:rFonts w:ascii="Times New Roman" w:hAnsi="Times New Roman" w:cs="Times New Roman"/>
                <w:b/>
                <w:bCs/>
                <w:sz w:val="24"/>
                <w:szCs w:val="24"/>
                <w:lang w:eastAsia="et-EE"/>
              </w:rPr>
              <w:t>31.12.2019</w:t>
            </w:r>
          </w:p>
        </w:tc>
        <w:tc>
          <w:tcPr>
            <w:tcW w:w="1276" w:type="dxa"/>
            <w:tcBorders>
              <w:top w:val="single" w:sz="8" w:space="0" w:color="DDDDDD"/>
              <w:left w:val="nil"/>
              <w:bottom w:val="single" w:sz="8" w:space="0" w:color="DDDDDD"/>
              <w:right w:val="single" w:sz="8" w:space="0" w:color="DDDDDD"/>
            </w:tcBorders>
            <w:shd w:val="clear" w:color="auto" w:fill="F7F7F7"/>
            <w:noWrap/>
            <w:tcMar>
              <w:top w:w="0" w:type="dxa"/>
              <w:left w:w="108" w:type="dxa"/>
              <w:bottom w:w="0" w:type="dxa"/>
              <w:right w:w="108" w:type="dxa"/>
            </w:tcMar>
            <w:vAlign w:val="bottom"/>
            <w:hideMark/>
          </w:tcPr>
          <w:p w14:paraId="4FE366E4" w14:textId="77777777" w:rsidR="007941BC" w:rsidRPr="00674BAC" w:rsidRDefault="007941BC" w:rsidP="00F47497">
            <w:pPr>
              <w:tabs>
                <w:tab w:val="left" w:pos="9214"/>
              </w:tabs>
              <w:spacing w:after="0" w:line="240" w:lineRule="auto"/>
              <w:jc w:val="center"/>
              <w:rPr>
                <w:rFonts w:ascii="Times New Roman" w:hAnsi="Times New Roman" w:cs="Times New Roman"/>
                <w:b/>
                <w:bCs/>
                <w:sz w:val="24"/>
                <w:szCs w:val="24"/>
                <w:lang w:eastAsia="et-EE"/>
              </w:rPr>
            </w:pPr>
            <w:r w:rsidRPr="00674BAC">
              <w:rPr>
                <w:rFonts w:ascii="Times New Roman" w:hAnsi="Times New Roman" w:cs="Times New Roman"/>
                <w:b/>
                <w:bCs/>
                <w:sz w:val="24"/>
                <w:szCs w:val="24"/>
                <w:lang w:eastAsia="et-EE"/>
              </w:rPr>
              <w:t>31.12.2020</w:t>
            </w:r>
          </w:p>
        </w:tc>
        <w:tc>
          <w:tcPr>
            <w:tcW w:w="1275" w:type="dxa"/>
            <w:tcBorders>
              <w:top w:val="single" w:sz="8" w:space="0" w:color="DDDDDD"/>
              <w:left w:val="nil"/>
              <w:bottom w:val="single" w:sz="8" w:space="0" w:color="DDDDDD"/>
              <w:right w:val="single" w:sz="8" w:space="0" w:color="DDDDDD"/>
            </w:tcBorders>
            <w:shd w:val="clear" w:color="auto" w:fill="F7F7F7"/>
            <w:noWrap/>
            <w:tcMar>
              <w:top w:w="0" w:type="dxa"/>
              <w:left w:w="108" w:type="dxa"/>
              <w:bottom w:w="0" w:type="dxa"/>
              <w:right w:w="108" w:type="dxa"/>
            </w:tcMar>
            <w:vAlign w:val="bottom"/>
            <w:hideMark/>
          </w:tcPr>
          <w:p w14:paraId="61EF1211" w14:textId="77777777" w:rsidR="007941BC" w:rsidRPr="00674BAC" w:rsidRDefault="007941BC" w:rsidP="00F47497">
            <w:pPr>
              <w:tabs>
                <w:tab w:val="left" w:pos="9214"/>
              </w:tabs>
              <w:spacing w:after="0" w:line="240" w:lineRule="auto"/>
              <w:jc w:val="center"/>
              <w:rPr>
                <w:rFonts w:ascii="Times New Roman" w:hAnsi="Times New Roman" w:cs="Times New Roman"/>
                <w:b/>
                <w:bCs/>
                <w:sz w:val="24"/>
                <w:szCs w:val="24"/>
                <w:lang w:eastAsia="et-EE"/>
              </w:rPr>
            </w:pPr>
            <w:r w:rsidRPr="00674BAC">
              <w:rPr>
                <w:rFonts w:ascii="Times New Roman" w:hAnsi="Times New Roman" w:cs="Times New Roman"/>
                <w:b/>
                <w:bCs/>
                <w:sz w:val="24"/>
                <w:szCs w:val="24"/>
                <w:lang w:eastAsia="et-EE"/>
              </w:rPr>
              <w:t>31.12.2021</w:t>
            </w:r>
          </w:p>
        </w:tc>
        <w:tc>
          <w:tcPr>
            <w:tcW w:w="1276" w:type="dxa"/>
            <w:tcBorders>
              <w:top w:val="single" w:sz="8" w:space="0" w:color="DDDDDD"/>
              <w:left w:val="nil"/>
              <w:bottom w:val="single" w:sz="8" w:space="0" w:color="DDDDDD"/>
              <w:right w:val="single" w:sz="8" w:space="0" w:color="DDDDDD"/>
            </w:tcBorders>
            <w:shd w:val="clear" w:color="auto" w:fill="F7F7F7"/>
            <w:noWrap/>
            <w:tcMar>
              <w:top w:w="0" w:type="dxa"/>
              <w:left w:w="108" w:type="dxa"/>
              <w:bottom w:w="0" w:type="dxa"/>
              <w:right w:w="108" w:type="dxa"/>
            </w:tcMar>
            <w:vAlign w:val="bottom"/>
            <w:hideMark/>
          </w:tcPr>
          <w:p w14:paraId="2B94FCD4" w14:textId="77777777" w:rsidR="007941BC" w:rsidRPr="00674BAC" w:rsidRDefault="007941BC" w:rsidP="00F47497">
            <w:pPr>
              <w:tabs>
                <w:tab w:val="left" w:pos="9214"/>
              </w:tabs>
              <w:spacing w:after="0" w:line="240" w:lineRule="auto"/>
              <w:jc w:val="center"/>
              <w:rPr>
                <w:rFonts w:ascii="Times New Roman" w:hAnsi="Times New Roman" w:cs="Times New Roman"/>
                <w:b/>
                <w:bCs/>
                <w:sz w:val="24"/>
                <w:szCs w:val="24"/>
                <w:lang w:eastAsia="et-EE"/>
              </w:rPr>
            </w:pPr>
            <w:r w:rsidRPr="00674BAC">
              <w:rPr>
                <w:rFonts w:ascii="Times New Roman" w:hAnsi="Times New Roman" w:cs="Times New Roman"/>
                <w:b/>
                <w:bCs/>
                <w:sz w:val="24"/>
                <w:szCs w:val="24"/>
                <w:lang w:eastAsia="et-EE"/>
              </w:rPr>
              <w:t>31.12.2022</w:t>
            </w:r>
          </w:p>
        </w:tc>
        <w:tc>
          <w:tcPr>
            <w:tcW w:w="1549" w:type="dxa"/>
            <w:tcBorders>
              <w:top w:val="single" w:sz="8" w:space="0" w:color="DDDDDD"/>
              <w:left w:val="nil"/>
              <w:bottom w:val="single" w:sz="8" w:space="0" w:color="DDDDDD"/>
              <w:right w:val="single" w:sz="8" w:space="0" w:color="DDDDDD"/>
            </w:tcBorders>
            <w:shd w:val="clear" w:color="auto" w:fill="F7F7F7"/>
          </w:tcPr>
          <w:p w14:paraId="0DB42503" w14:textId="77777777" w:rsidR="007941BC" w:rsidRPr="00674BAC" w:rsidRDefault="007941BC" w:rsidP="00F47497">
            <w:pPr>
              <w:tabs>
                <w:tab w:val="left" w:pos="9214"/>
              </w:tabs>
              <w:spacing w:after="0" w:line="240" w:lineRule="auto"/>
              <w:jc w:val="center"/>
              <w:rPr>
                <w:rFonts w:ascii="Times New Roman" w:hAnsi="Times New Roman" w:cs="Times New Roman"/>
                <w:b/>
                <w:bCs/>
                <w:sz w:val="24"/>
                <w:szCs w:val="24"/>
                <w:lang w:eastAsia="et-EE"/>
              </w:rPr>
            </w:pPr>
            <w:r w:rsidRPr="00674BAC">
              <w:rPr>
                <w:rFonts w:ascii="Times New Roman" w:hAnsi="Times New Roman" w:cs="Times New Roman"/>
                <w:b/>
                <w:bCs/>
                <w:sz w:val="24"/>
                <w:szCs w:val="24"/>
                <w:lang w:eastAsia="et-EE"/>
              </w:rPr>
              <w:br/>
              <w:t>31.12.2023</w:t>
            </w:r>
          </w:p>
        </w:tc>
      </w:tr>
      <w:tr w:rsidR="007941BC" w:rsidRPr="00674BAC" w14:paraId="09521320" w14:textId="77777777" w:rsidTr="00F47497">
        <w:trPr>
          <w:trHeight w:val="290"/>
        </w:trPr>
        <w:tc>
          <w:tcPr>
            <w:tcW w:w="2388" w:type="dxa"/>
            <w:noWrap/>
            <w:tcMar>
              <w:top w:w="0" w:type="dxa"/>
              <w:left w:w="108" w:type="dxa"/>
              <w:bottom w:w="0" w:type="dxa"/>
              <w:right w:w="108" w:type="dxa"/>
            </w:tcMar>
            <w:vAlign w:val="bottom"/>
            <w:hideMark/>
          </w:tcPr>
          <w:p w14:paraId="42DE9E5A" w14:textId="77777777" w:rsidR="007941BC" w:rsidRPr="00674BAC" w:rsidRDefault="007941BC" w:rsidP="00F47497">
            <w:pPr>
              <w:tabs>
                <w:tab w:val="left" w:pos="9214"/>
              </w:tabs>
              <w:spacing w:after="0" w:line="240" w:lineRule="auto"/>
              <w:rPr>
                <w:rFonts w:ascii="Times New Roman" w:hAnsi="Times New Roman" w:cs="Times New Roman"/>
                <w:b/>
                <w:bCs/>
                <w:sz w:val="24"/>
                <w:szCs w:val="24"/>
                <w:lang w:eastAsia="et-EE"/>
              </w:rPr>
            </w:pPr>
          </w:p>
        </w:tc>
        <w:tc>
          <w:tcPr>
            <w:tcW w:w="5125" w:type="dxa"/>
            <w:gridSpan w:val="4"/>
            <w:tcBorders>
              <w:bottom w:val="single" w:sz="4" w:space="0" w:color="auto"/>
            </w:tcBorders>
            <w:shd w:val="clear" w:color="auto" w:fill="F7F7F7"/>
            <w:noWrap/>
            <w:tcMar>
              <w:top w:w="0" w:type="dxa"/>
              <w:left w:w="108" w:type="dxa"/>
              <w:bottom w:w="0" w:type="dxa"/>
              <w:right w:w="108" w:type="dxa"/>
            </w:tcMar>
            <w:vAlign w:val="bottom"/>
            <w:hideMark/>
          </w:tcPr>
          <w:p w14:paraId="716DBA0F" w14:textId="77777777" w:rsidR="007941BC" w:rsidRPr="00674BAC" w:rsidRDefault="007941BC" w:rsidP="00F47497">
            <w:pPr>
              <w:tabs>
                <w:tab w:val="left" w:pos="9214"/>
              </w:tabs>
              <w:spacing w:after="0" w:line="240" w:lineRule="auto"/>
              <w:jc w:val="center"/>
              <w:rPr>
                <w:rFonts w:ascii="Times New Roman" w:hAnsi="Times New Roman" w:cs="Times New Roman"/>
                <w:b/>
                <w:bCs/>
                <w:sz w:val="24"/>
                <w:szCs w:val="24"/>
                <w:lang w:eastAsia="et-EE"/>
              </w:rPr>
            </w:pPr>
            <w:r w:rsidRPr="00674BAC">
              <w:rPr>
                <w:rFonts w:ascii="Times New Roman" w:hAnsi="Times New Roman" w:cs="Times New Roman"/>
                <w:b/>
                <w:bCs/>
                <w:sz w:val="24"/>
                <w:szCs w:val="24"/>
                <w:lang w:eastAsia="et-EE"/>
              </w:rPr>
              <w:t>Kauplemise kogumaht (eurodes)</w:t>
            </w:r>
          </w:p>
        </w:tc>
        <w:tc>
          <w:tcPr>
            <w:tcW w:w="1549" w:type="dxa"/>
            <w:tcBorders>
              <w:bottom w:val="single" w:sz="4" w:space="0" w:color="auto"/>
            </w:tcBorders>
            <w:shd w:val="clear" w:color="auto" w:fill="F7F7F7"/>
          </w:tcPr>
          <w:p w14:paraId="1987C9B6" w14:textId="77777777" w:rsidR="007941BC" w:rsidRPr="00674BAC" w:rsidRDefault="007941BC" w:rsidP="00F47497">
            <w:pPr>
              <w:tabs>
                <w:tab w:val="left" w:pos="9214"/>
              </w:tabs>
              <w:spacing w:after="0" w:line="240" w:lineRule="auto"/>
              <w:jc w:val="center"/>
              <w:rPr>
                <w:rFonts w:ascii="Times New Roman" w:hAnsi="Times New Roman" w:cs="Times New Roman"/>
                <w:b/>
                <w:bCs/>
                <w:sz w:val="24"/>
                <w:szCs w:val="24"/>
                <w:lang w:eastAsia="et-EE"/>
              </w:rPr>
            </w:pPr>
          </w:p>
        </w:tc>
      </w:tr>
      <w:tr w:rsidR="007941BC" w:rsidRPr="00674BAC" w14:paraId="66020CCE" w14:textId="77777777" w:rsidTr="00F47497">
        <w:trPr>
          <w:trHeight w:val="269"/>
        </w:trPr>
        <w:tc>
          <w:tcPr>
            <w:tcW w:w="2388" w:type="dxa"/>
            <w:tcBorders>
              <w:top w:val="single" w:sz="8" w:space="0" w:color="DDDDDD"/>
              <w:left w:val="single" w:sz="8" w:space="0" w:color="DDDDDD"/>
              <w:bottom w:val="single" w:sz="8" w:space="0" w:color="DDDDDD"/>
              <w:right w:val="single" w:sz="4" w:space="0" w:color="auto"/>
            </w:tcBorders>
            <w:shd w:val="clear" w:color="auto" w:fill="F7F7F7"/>
            <w:noWrap/>
            <w:tcMar>
              <w:top w:w="0" w:type="dxa"/>
              <w:left w:w="108" w:type="dxa"/>
              <w:bottom w:w="0" w:type="dxa"/>
              <w:right w:w="108" w:type="dxa"/>
            </w:tcMar>
            <w:vAlign w:val="bottom"/>
            <w:hideMark/>
          </w:tcPr>
          <w:p w14:paraId="2CB47B75" w14:textId="77777777" w:rsidR="007941BC" w:rsidRPr="00674BAC" w:rsidRDefault="007941BC" w:rsidP="00F47497">
            <w:pPr>
              <w:tabs>
                <w:tab w:val="left" w:pos="9214"/>
              </w:tabs>
              <w:spacing w:after="0" w:line="240" w:lineRule="auto"/>
              <w:ind w:left="34"/>
              <w:rPr>
                <w:rFonts w:ascii="Times New Roman" w:hAnsi="Times New Roman" w:cs="Times New Roman"/>
                <w:b/>
                <w:bCs/>
                <w:sz w:val="24"/>
                <w:szCs w:val="24"/>
                <w:lang w:eastAsia="et-EE"/>
              </w:rPr>
            </w:pPr>
            <w:r w:rsidRPr="00674BAC">
              <w:rPr>
                <w:rFonts w:ascii="Times New Roman" w:hAnsi="Times New Roman" w:cs="Times New Roman"/>
                <w:b/>
                <w:bCs/>
                <w:sz w:val="24"/>
                <w:szCs w:val="24"/>
                <w:lang w:eastAsia="et-EE"/>
              </w:rPr>
              <w:t>Tuletisinstrumendid</w:t>
            </w:r>
          </w:p>
        </w:tc>
        <w:tc>
          <w:tcPr>
            <w:tcW w:w="1298"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2F10043" w14:textId="77777777" w:rsidR="007941BC" w:rsidRPr="00674BAC" w:rsidRDefault="007941BC" w:rsidP="00F47497">
            <w:pPr>
              <w:tabs>
                <w:tab w:val="left" w:pos="9214"/>
              </w:tabs>
              <w:spacing w:after="0" w:line="240" w:lineRule="auto"/>
              <w:jc w:val="right"/>
              <w:rPr>
                <w:rFonts w:ascii="Times New Roman" w:hAnsi="Times New Roman" w:cs="Times New Roman"/>
                <w:sz w:val="24"/>
                <w:szCs w:val="24"/>
                <w:lang w:eastAsia="et-EE"/>
              </w:rPr>
            </w:pPr>
            <w:r w:rsidRPr="00674BAC">
              <w:rPr>
                <w:rFonts w:ascii="Times New Roman" w:hAnsi="Times New Roman" w:cs="Times New Roman"/>
                <w:sz w:val="24"/>
                <w:szCs w:val="24"/>
                <w:lang w:eastAsia="et-EE"/>
              </w:rPr>
              <w:t>5 582 317 115</w:t>
            </w:r>
          </w:p>
        </w:tc>
        <w:tc>
          <w:tcPr>
            <w:tcW w:w="1276"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12A3CC21" w14:textId="77777777" w:rsidR="007941BC" w:rsidRPr="00674BAC" w:rsidRDefault="007941BC" w:rsidP="00F47497">
            <w:pPr>
              <w:tabs>
                <w:tab w:val="left" w:pos="9214"/>
              </w:tabs>
              <w:spacing w:after="0" w:line="240" w:lineRule="auto"/>
              <w:jc w:val="right"/>
              <w:rPr>
                <w:rFonts w:ascii="Times New Roman" w:hAnsi="Times New Roman" w:cs="Times New Roman"/>
                <w:sz w:val="24"/>
                <w:szCs w:val="24"/>
                <w:lang w:eastAsia="et-EE"/>
              </w:rPr>
            </w:pPr>
            <w:r w:rsidRPr="00674BAC">
              <w:rPr>
                <w:rFonts w:ascii="Times New Roman" w:hAnsi="Times New Roman" w:cs="Times New Roman"/>
                <w:sz w:val="24"/>
                <w:szCs w:val="24"/>
                <w:lang w:eastAsia="et-EE"/>
              </w:rPr>
              <w:t>5 351 948 324</w:t>
            </w:r>
          </w:p>
        </w:tc>
        <w:tc>
          <w:tcPr>
            <w:tcW w:w="127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30DAD3E6" w14:textId="77777777" w:rsidR="007941BC" w:rsidRPr="00674BAC" w:rsidRDefault="007941BC" w:rsidP="00F47497">
            <w:pPr>
              <w:tabs>
                <w:tab w:val="left" w:pos="9214"/>
              </w:tabs>
              <w:spacing w:after="0" w:line="240" w:lineRule="auto"/>
              <w:jc w:val="right"/>
              <w:rPr>
                <w:rFonts w:ascii="Times New Roman" w:hAnsi="Times New Roman" w:cs="Times New Roman"/>
                <w:sz w:val="24"/>
                <w:szCs w:val="24"/>
                <w:lang w:eastAsia="et-EE"/>
              </w:rPr>
            </w:pPr>
            <w:r w:rsidRPr="00674BAC">
              <w:rPr>
                <w:rFonts w:ascii="Times New Roman" w:hAnsi="Times New Roman" w:cs="Times New Roman"/>
                <w:sz w:val="24"/>
                <w:szCs w:val="24"/>
                <w:lang w:eastAsia="et-EE"/>
              </w:rPr>
              <w:t>5 500 997 426</w:t>
            </w:r>
          </w:p>
        </w:tc>
        <w:tc>
          <w:tcPr>
            <w:tcW w:w="1276"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55FFE416" w14:textId="77777777" w:rsidR="007941BC" w:rsidRPr="00674BAC" w:rsidRDefault="007941BC" w:rsidP="00F47497">
            <w:pPr>
              <w:tabs>
                <w:tab w:val="left" w:pos="9214"/>
              </w:tabs>
              <w:spacing w:after="0" w:line="240" w:lineRule="auto"/>
              <w:jc w:val="right"/>
              <w:rPr>
                <w:rFonts w:ascii="Times New Roman" w:hAnsi="Times New Roman" w:cs="Times New Roman"/>
                <w:sz w:val="24"/>
                <w:szCs w:val="24"/>
                <w:lang w:eastAsia="et-EE"/>
              </w:rPr>
            </w:pPr>
            <w:r w:rsidRPr="00674BAC">
              <w:rPr>
                <w:rFonts w:ascii="Times New Roman" w:hAnsi="Times New Roman" w:cs="Times New Roman"/>
                <w:sz w:val="24"/>
                <w:szCs w:val="24"/>
                <w:lang w:eastAsia="et-EE"/>
              </w:rPr>
              <w:t>6 188 985 288</w:t>
            </w:r>
          </w:p>
        </w:tc>
        <w:tc>
          <w:tcPr>
            <w:tcW w:w="1549" w:type="dxa"/>
            <w:tcBorders>
              <w:top w:val="single" w:sz="4" w:space="0" w:color="auto"/>
              <w:left w:val="single" w:sz="4" w:space="0" w:color="auto"/>
              <w:bottom w:val="single" w:sz="4" w:space="0" w:color="auto"/>
              <w:right w:val="single" w:sz="4" w:space="0" w:color="auto"/>
            </w:tcBorders>
          </w:tcPr>
          <w:p w14:paraId="54DE0F69" w14:textId="77777777" w:rsidR="007941BC" w:rsidRPr="00674BAC" w:rsidRDefault="007941BC" w:rsidP="00F47497">
            <w:pPr>
              <w:tabs>
                <w:tab w:val="left" w:pos="9214"/>
              </w:tabs>
              <w:spacing w:after="0" w:line="240" w:lineRule="auto"/>
              <w:jc w:val="center"/>
              <w:rPr>
                <w:rFonts w:ascii="Times New Roman" w:hAnsi="Times New Roman" w:cs="Times New Roman"/>
                <w:sz w:val="24"/>
                <w:szCs w:val="24"/>
                <w:lang w:eastAsia="et-EE"/>
              </w:rPr>
            </w:pPr>
            <w:r w:rsidRPr="00674BAC">
              <w:rPr>
                <w:rFonts w:ascii="Times New Roman" w:hAnsi="Times New Roman" w:cs="Times New Roman"/>
                <w:sz w:val="24"/>
                <w:szCs w:val="24"/>
                <w:lang w:eastAsia="et-EE"/>
              </w:rPr>
              <w:t>5 493 007 105</w:t>
            </w:r>
          </w:p>
        </w:tc>
      </w:tr>
      <w:tr w:rsidR="007941BC" w:rsidRPr="00674BAC" w14:paraId="4B04D299" w14:textId="77777777" w:rsidTr="00F47497">
        <w:trPr>
          <w:trHeight w:val="269"/>
        </w:trPr>
        <w:tc>
          <w:tcPr>
            <w:tcW w:w="2388" w:type="dxa"/>
            <w:tcBorders>
              <w:top w:val="nil"/>
              <w:left w:val="single" w:sz="8" w:space="0" w:color="DDDDDD"/>
              <w:bottom w:val="single" w:sz="8" w:space="0" w:color="DDDDDD"/>
              <w:right w:val="single" w:sz="4" w:space="0" w:color="auto"/>
            </w:tcBorders>
            <w:shd w:val="clear" w:color="auto" w:fill="F7F7F7"/>
            <w:noWrap/>
            <w:tcMar>
              <w:top w:w="0" w:type="dxa"/>
              <w:left w:w="108" w:type="dxa"/>
              <w:bottom w:w="0" w:type="dxa"/>
              <w:right w:w="108" w:type="dxa"/>
            </w:tcMar>
            <w:vAlign w:val="bottom"/>
            <w:hideMark/>
          </w:tcPr>
          <w:p w14:paraId="77B2169F" w14:textId="77777777" w:rsidR="007941BC" w:rsidRPr="00674BAC" w:rsidRDefault="007941BC" w:rsidP="00F47497">
            <w:pPr>
              <w:tabs>
                <w:tab w:val="left" w:pos="9214"/>
              </w:tabs>
              <w:spacing w:after="0" w:line="240" w:lineRule="auto"/>
              <w:ind w:left="179" w:hanging="179"/>
              <w:rPr>
                <w:rFonts w:ascii="Times New Roman" w:hAnsi="Times New Roman" w:cs="Times New Roman"/>
                <w:b/>
                <w:bCs/>
                <w:sz w:val="24"/>
                <w:szCs w:val="24"/>
                <w:lang w:eastAsia="et-EE"/>
              </w:rPr>
            </w:pPr>
            <w:r w:rsidRPr="00674BAC">
              <w:rPr>
                <w:rFonts w:ascii="Times New Roman" w:hAnsi="Times New Roman" w:cs="Times New Roman"/>
                <w:b/>
                <w:bCs/>
                <w:sz w:val="24"/>
                <w:szCs w:val="24"/>
                <w:lang w:eastAsia="et-EE"/>
              </w:rPr>
              <w:t>    OTC - krediidiasutused</w:t>
            </w:r>
          </w:p>
        </w:tc>
        <w:tc>
          <w:tcPr>
            <w:tcW w:w="1298"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61ABF29" w14:textId="77777777" w:rsidR="007941BC" w:rsidRPr="00674BAC" w:rsidRDefault="007941BC" w:rsidP="00F47497">
            <w:pPr>
              <w:tabs>
                <w:tab w:val="left" w:pos="9214"/>
              </w:tabs>
              <w:spacing w:after="0" w:line="240" w:lineRule="auto"/>
              <w:jc w:val="right"/>
              <w:rPr>
                <w:rFonts w:ascii="Times New Roman" w:hAnsi="Times New Roman" w:cs="Times New Roman"/>
                <w:sz w:val="24"/>
                <w:szCs w:val="24"/>
                <w:lang w:eastAsia="et-EE"/>
              </w:rPr>
            </w:pPr>
            <w:r w:rsidRPr="00674BAC">
              <w:rPr>
                <w:rFonts w:ascii="Times New Roman" w:hAnsi="Times New Roman" w:cs="Times New Roman"/>
                <w:sz w:val="24"/>
                <w:szCs w:val="24"/>
                <w:lang w:eastAsia="et-EE"/>
              </w:rPr>
              <w:t>3 519 672 382</w:t>
            </w:r>
          </w:p>
        </w:tc>
        <w:tc>
          <w:tcPr>
            <w:tcW w:w="1276"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B2442DD" w14:textId="77777777" w:rsidR="007941BC" w:rsidRPr="00674BAC" w:rsidRDefault="007941BC" w:rsidP="00F47497">
            <w:pPr>
              <w:tabs>
                <w:tab w:val="left" w:pos="9214"/>
              </w:tabs>
              <w:spacing w:after="0" w:line="240" w:lineRule="auto"/>
              <w:jc w:val="right"/>
              <w:rPr>
                <w:rFonts w:ascii="Times New Roman" w:hAnsi="Times New Roman" w:cs="Times New Roman"/>
                <w:sz w:val="24"/>
                <w:szCs w:val="24"/>
                <w:lang w:eastAsia="et-EE"/>
              </w:rPr>
            </w:pPr>
            <w:r w:rsidRPr="00674BAC">
              <w:rPr>
                <w:rFonts w:ascii="Times New Roman" w:hAnsi="Times New Roman" w:cs="Times New Roman"/>
                <w:sz w:val="24"/>
                <w:szCs w:val="24"/>
                <w:lang w:eastAsia="et-EE"/>
              </w:rPr>
              <w:t>3 711 879 381</w:t>
            </w:r>
          </w:p>
        </w:tc>
        <w:tc>
          <w:tcPr>
            <w:tcW w:w="127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925F040" w14:textId="77777777" w:rsidR="007941BC" w:rsidRPr="00674BAC" w:rsidRDefault="007941BC" w:rsidP="00F47497">
            <w:pPr>
              <w:tabs>
                <w:tab w:val="left" w:pos="9214"/>
              </w:tabs>
              <w:spacing w:after="0" w:line="240" w:lineRule="auto"/>
              <w:jc w:val="right"/>
              <w:rPr>
                <w:rFonts w:ascii="Times New Roman" w:hAnsi="Times New Roman" w:cs="Times New Roman"/>
                <w:sz w:val="24"/>
                <w:szCs w:val="24"/>
                <w:lang w:eastAsia="et-EE"/>
              </w:rPr>
            </w:pPr>
            <w:r w:rsidRPr="00674BAC">
              <w:rPr>
                <w:rFonts w:ascii="Times New Roman" w:hAnsi="Times New Roman" w:cs="Times New Roman"/>
                <w:sz w:val="24"/>
                <w:szCs w:val="24"/>
                <w:lang w:eastAsia="et-EE"/>
              </w:rPr>
              <w:t>3 503 550 755</w:t>
            </w:r>
          </w:p>
        </w:tc>
        <w:tc>
          <w:tcPr>
            <w:tcW w:w="1276"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F7EAA88" w14:textId="77777777" w:rsidR="007941BC" w:rsidRPr="00674BAC" w:rsidRDefault="007941BC" w:rsidP="00F47497">
            <w:pPr>
              <w:tabs>
                <w:tab w:val="left" w:pos="9214"/>
              </w:tabs>
              <w:spacing w:after="0" w:line="240" w:lineRule="auto"/>
              <w:jc w:val="right"/>
              <w:rPr>
                <w:rFonts w:ascii="Times New Roman" w:hAnsi="Times New Roman" w:cs="Times New Roman"/>
                <w:sz w:val="24"/>
                <w:szCs w:val="24"/>
                <w:lang w:eastAsia="et-EE"/>
              </w:rPr>
            </w:pPr>
            <w:r w:rsidRPr="00674BAC">
              <w:rPr>
                <w:rFonts w:ascii="Times New Roman" w:hAnsi="Times New Roman" w:cs="Times New Roman"/>
                <w:sz w:val="24"/>
                <w:szCs w:val="24"/>
                <w:lang w:eastAsia="et-EE"/>
              </w:rPr>
              <w:t>4 055 301 819</w:t>
            </w:r>
          </w:p>
        </w:tc>
        <w:tc>
          <w:tcPr>
            <w:tcW w:w="1549" w:type="dxa"/>
            <w:tcBorders>
              <w:top w:val="single" w:sz="4" w:space="0" w:color="auto"/>
              <w:left w:val="single" w:sz="4" w:space="0" w:color="auto"/>
              <w:bottom w:val="single" w:sz="4" w:space="0" w:color="auto"/>
              <w:right w:val="single" w:sz="4" w:space="0" w:color="auto"/>
            </w:tcBorders>
          </w:tcPr>
          <w:p w14:paraId="4960F0BB" w14:textId="77777777" w:rsidR="007941BC" w:rsidRPr="00674BAC" w:rsidRDefault="007941BC" w:rsidP="00F47497">
            <w:pPr>
              <w:tabs>
                <w:tab w:val="left" w:pos="9214"/>
              </w:tabs>
              <w:spacing w:after="0" w:line="240" w:lineRule="auto"/>
              <w:jc w:val="center"/>
              <w:rPr>
                <w:rFonts w:ascii="Times New Roman" w:hAnsi="Times New Roman" w:cs="Times New Roman"/>
                <w:sz w:val="24"/>
                <w:szCs w:val="24"/>
                <w:lang w:eastAsia="et-EE"/>
              </w:rPr>
            </w:pPr>
          </w:p>
          <w:p w14:paraId="27002128" w14:textId="77777777" w:rsidR="007941BC" w:rsidRPr="00674BAC" w:rsidRDefault="007941BC" w:rsidP="00F47497">
            <w:pPr>
              <w:tabs>
                <w:tab w:val="left" w:pos="9214"/>
              </w:tabs>
              <w:spacing w:after="0" w:line="240" w:lineRule="auto"/>
              <w:jc w:val="center"/>
              <w:rPr>
                <w:rFonts w:ascii="Times New Roman" w:hAnsi="Times New Roman" w:cs="Times New Roman"/>
                <w:sz w:val="24"/>
                <w:szCs w:val="24"/>
                <w:lang w:eastAsia="et-EE"/>
              </w:rPr>
            </w:pPr>
            <w:r w:rsidRPr="00674BAC">
              <w:rPr>
                <w:rFonts w:ascii="Times New Roman" w:hAnsi="Times New Roman" w:cs="Times New Roman"/>
                <w:sz w:val="24"/>
                <w:szCs w:val="24"/>
                <w:lang w:eastAsia="et-EE"/>
              </w:rPr>
              <w:t>3 611 867 088</w:t>
            </w:r>
          </w:p>
        </w:tc>
      </w:tr>
      <w:tr w:rsidR="007941BC" w:rsidRPr="00674BAC" w14:paraId="63A40E38" w14:textId="77777777" w:rsidTr="00F47497">
        <w:trPr>
          <w:trHeight w:val="269"/>
        </w:trPr>
        <w:tc>
          <w:tcPr>
            <w:tcW w:w="2388" w:type="dxa"/>
            <w:tcBorders>
              <w:top w:val="nil"/>
              <w:left w:val="single" w:sz="8" w:space="0" w:color="DDDDDD"/>
              <w:bottom w:val="single" w:sz="8" w:space="0" w:color="DDDDDD"/>
              <w:right w:val="single" w:sz="4" w:space="0" w:color="auto"/>
            </w:tcBorders>
            <w:shd w:val="clear" w:color="auto" w:fill="F7F7F7"/>
            <w:noWrap/>
            <w:tcMar>
              <w:top w:w="0" w:type="dxa"/>
              <w:left w:w="108" w:type="dxa"/>
              <w:bottom w:w="0" w:type="dxa"/>
              <w:right w:w="108" w:type="dxa"/>
            </w:tcMar>
            <w:vAlign w:val="bottom"/>
            <w:hideMark/>
          </w:tcPr>
          <w:p w14:paraId="131013F9" w14:textId="77777777" w:rsidR="007941BC" w:rsidRPr="00674BAC" w:rsidRDefault="007941BC" w:rsidP="00F47497">
            <w:pPr>
              <w:tabs>
                <w:tab w:val="left" w:pos="9214"/>
              </w:tabs>
              <w:spacing w:after="0" w:line="240" w:lineRule="auto"/>
              <w:ind w:left="179" w:hanging="179"/>
              <w:rPr>
                <w:rFonts w:ascii="Times New Roman" w:hAnsi="Times New Roman" w:cs="Times New Roman"/>
                <w:b/>
                <w:bCs/>
                <w:sz w:val="24"/>
                <w:szCs w:val="24"/>
                <w:lang w:eastAsia="et-EE"/>
              </w:rPr>
            </w:pPr>
            <w:r w:rsidRPr="00674BAC">
              <w:rPr>
                <w:rFonts w:ascii="Times New Roman" w:hAnsi="Times New Roman" w:cs="Times New Roman"/>
                <w:b/>
                <w:bCs/>
                <w:sz w:val="24"/>
                <w:szCs w:val="24"/>
                <w:lang w:eastAsia="et-EE"/>
              </w:rPr>
              <w:t>    OTC – muud finantsinstitutsioonid</w:t>
            </w:r>
          </w:p>
        </w:tc>
        <w:tc>
          <w:tcPr>
            <w:tcW w:w="1298"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ADAE982" w14:textId="77777777" w:rsidR="007941BC" w:rsidRPr="00674BAC" w:rsidRDefault="007941BC" w:rsidP="00F47497">
            <w:pPr>
              <w:tabs>
                <w:tab w:val="left" w:pos="9214"/>
              </w:tabs>
              <w:spacing w:after="0" w:line="240" w:lineRule="auto"/>
              <w:jc w:val="right"/>
              <w:rPr>
                <w:rFonts w:ascii="Times New Roman" w:hAnsi="Times New Roman" w:cs="Times New Roman"/>
                <w:sz w:val="24"/>
                <w:szCs w:val="24"/>
                <w:lang w:eastAsia="et-EE"/>
              </w:rPr>
            </w:pPr>
            <w:r w:rsidRPr="00674BAC">
              <w:rPr>
                <w:rFonts w:ascii="Times New Roman" w:hAnsi="Times New Roman" w:cs="Times New Roman"/>
                <w:sz w:val="24"/>
                <w:szCs w:val="24"/>
                <w:lang w:eastAsia="et-EE"/>
              </w:rPr>
              <w:t>89 940 169</w:t>
            </w:r>
          </w:p>
        </w:tc>
        <w:tc>
          <w:tcPr>
            <w:tcW w:w="1276"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B3D06F3" w14:textId="77777777" w:rsidR="007941BC" w:rsidRPr="00674BAC" w:rsidRDefault="007941BC" w:rsidP="00F47497">
            <w:pPr>
              <w:tabs>
                <w:tab w:val="left" w:pos="9214"/>
              </w:tabs>
              <w:spacing w:after="0" w:line="240" w:lineRule="auto"/>
              <w:jc w:val="right"/>
              <w:rPr>
                <w:rFonts w:ascii="Times New Roman" w:hAnsi="Times New Roman" w:cs="Times New Roman"/>
                <w:sz w:val="24"/>
                <w:szCs w:val="24"/>
                <w:lang w:eastAsia="et-EE"/>
              </w:rPr>
            </w:pPr>
            <w:r w:rsidRPr="00674BAC">
              <w:rPr>
                <w:rFonts w:ascii="Times New Roman" w:hAnsi="Times New Roman" w:cs="Times New Roman"/>
                <w:sz w:val="24"/>
                <w:szCs w:val="24"/>
                <w:lang w:eastAsia="et-EE"/>
              </w:rPr>
              <w:t>156 053 262</w:t>
            </w:r>
          </w:p>
        </w:tc>
        <w:tc>
          <w:tcPr>
            <w:tcW w:w="127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1F4099AE" w14:textId="77777777" w:rsidR="007941BC" w:rsidRPr="00674BAC" w:rsidRDefault="007941BC" w:rsidP="00F47497">
            <w:pPr>
              <w:tabs>
                <w:tab w:val="left" w:pos="9214"/>
              </w:tabs>
              <w:spacing w:after="0" w:line="240" w:lineRule="auto"/>
              <w:jc w:val="right"/>
              <w:rPr>
                <w:rFonts w:ascii="Times New Roman" w:hAnsi="Times New Roman" w:cs="Times New Roman"/>
                <w:sz w:val="24"/>
                <w:szCs w:val="24"/>
                <w:lang w:eastAsia="et-EE"/>
              </w:rPr>
            </w:pPr>
            <w:r w:rsidRPr="00674BAC">
              <w:rPr>
                <w:rFonts w:ascii="Times New Roman" w:hAnsi="Times New Roman" w:cs="Times New Roman"/>
                <w:sz w:val="24"/>
                <w:szCs w:val="24"/>
                <w:lang w:eastAsia="et-EE"/>
              </w:rPr>
              <w:t>185 594 105</w:t>
            </w:r>
          </w:p>
        </w:tc>
        <w:tc>
          <w:tcPr>
            <w:tcW w:w="1276"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C54765D" w14:textId="77777777" w:rsidR="007941BC" w:rsidRPr="00674BAC" w:rsidRDefault="007941BC" w:rsidP="00F47497">
            <w:pPr>
              <w:tabs>
                <w:tab w:val="left" w:pos="9214"/>
              </w:tabs>
              <w:spacing w:after="0" w:line="240" w:lineRule="auto"/>
              <w:jc w:val="right"/>
              <w:rPr>
                <w:rFonts w:ascii="Times New Roman" w:hAnsi="Times New Roman" w:cs="Times New Roman"/>
                <w:sz w:val="24"/>
                <w:szCs w:val="24"/>
                <w:lang w:eastAsia="et-EE"/>
              </w:rPr>
            </w:pPr>
            <w:r w:rsidRPr="00674BAC">
              <w:rPr>
                <w:rFonts w:ascii="Times New Roman" w:hAnsi="Times New Roman" w:cs="Times New Roman"/>
                <w:sz w:val="24"/>
                <w:szCs w:val="24"/>
                <w:lang w:eastAsia="et-EE"/>
              </w:rPr>
              <w:t>221 124 893</w:t>
            </w:r>
          </w:p>
        </w:tc>
        <w:tc>
          <w:tcPr>
            <w:tcW w:w="1549" w:type="dxa"/>
            <w:tcBorders>
              <w:top w:val="single" w:sz="4" w:space="0" w:color="auto"/>
              <w:left w:val="single" w:sz="4" w:space="0" w:color="auto"/>
              <w:bottom w:val="single" w:sz="4" w:space="0" w:color="auto"/>
              <w:right w:val="single" w:sz="4" w:space="0" w:color="auto"/>
            </w:tcBorders>
          </w:tcPr>
          <w:p w14:paraId="1F4D9292" w14:textId="77777777" w:rsidR="007941BC" w:rsidRPr="00674BAC" w:rsidRDefault="007941BC" w:rsidP="00F47497">
            <w:pPr>
              <w:tabs>
                <w:tab w:val="left" w:pos="9214"/>
              </w:tabs>
              <w:spacing w:after="0" w:line="240" w:lineRule="auto"/>
              <w:jc w:val="center"/>
              <w:rPr>
                <w:rFonts w:ascii="Times New Roman" w:hAnsi="Times New Roman" w:cs="Times New Roman"/>
                <w:sz w:val="24"/>
                <w:szCs w:val="24"/>
                <w:lang w:eastAsia="et-EE"/>
              </w:rPr>
            </w:pPr>
          </w:p>
          <w:p w14:paraId="7DFCBB22" w14:textId="77777777" w:rsidR="007941BC" w:rsidRPr="00674BAC" w:rsidRDefault="007941BC" w:rsidP="00F47497">
            <w:pPr>
              <w:tabs>
                <w:tab w:val="left" w:pos="9214"/>
              </w:tabs>
              <w:spacing w:after="0" w:line="240" w:lineRule="auto"/>
              <w:jc w:val="center"/>
              <w:rPr>
                <w:rFonts w:ascii="Times New Roman" w:hAnsi="Times New Roman" w:cs="Times New Roman"/>
                <w:sz w:val="24"/>
                <w:szCs w:val="24"/>
                <w:lang w:eastAsia="et-EE"/>
              </w:rPr>
            </w:pPr>
            <w:r w:rsidRPr="00674BAC">
              <w:rPr>
                <w:rFonts w:ascii="Times New Roman" w:hAnsi="Times New Roman" w:cs="Times New Roman"/>
                <w:sz w:val="24"/>
                <w:szCs w:val="24"/>
                <w:lang w:eastAsia="et-EE"/>
              </w:rPr>
              <w:t>232 004 370</w:t>
            </w:r>
          </w:p>
        </w:tc>
      </w:tr>
      <w:tr w:rsidR="007941BC" w:rsidRPr="00674BAC" w14:paraId="4942F87A" w14:textId="77777777" w:rsidTr="00F47497">
        <w:trPr>
          <w:trHeight w:val="269"/>
        </w:trPr>
        <w:tc>
          <w:tcPr>
            <w:tcW w:w="2388" w:type="dxa"/>
            <w:tcBorders>
              <w:top w:val="nil"/>
              <w:left w:val="single" w:sz="8" w:space="0" w:color="DDDDDD"/>
              <w:bottom w:val="single" w:sz="8" w:space="0" w:color="DDDDDD"/>
              <w:right w:val="single" w:sz="4" w:space="0" w:color="auto"/>
            </w:tcBorders>
            <w:shd w:val="clear" w:color="auto" w:fill="F7F7F7"/>
            <w:noWrap/>
            <w:tcMar>
              <w:top w:w="0" w:type="dxa"/>
              <w:left w:w="108" w:type="dxa"/>
              <w:bottom w:w="0" w:type="dxa"/>
              <w:right w:w="108" w:type="dxa"/>
            </w:tcMar>
            <w:vAlign w:val="bottom"/>
            <w:hideMark/>
          </w:tcPr>
          <w:p w14:paraId="27C278C0" w14:textId="77777777" w:rsidR="007941BC" w:rsidRPr="00674BAC" w:rsidRDefault="007941BC" w:rsidP="00F47497">
            <w:pPr>
              <w:tabs>
                <w:tab w:val="left" w:pos="9214"/>
              </w:tabs>
              <w:spacing w:after="0" w:line="240" w:lineRule="auto"/>
              <w:ind w:left="179" w:hanging="179"/>
              <w:rPr>
                <w:rFonts w:ascii="Times New Roman" w:hAnsi="Times New Roman" w:cs="Times New Roman"/>
                <w:b/>
                <w:bCs/>
                <w:sz w:val="24"/>
                <w:szCs w:val="24"/>
                <w:lang w:eastAsia="et-EE"/>
              </w:rPr>
            </w:pPr>
            <w:r w:rsidRPr="00674BAC">
              <w:rPr>
                <w:rFonts w:ascii="Times New Roman" w:hAnsi="Times New Roman" w:cs="Times New Roman"/>
                <w:b/>
                <w:bCs/>
                <w:sz w:val="24"/>
                <w:szCs w:val="24"/>
                <w:lang w:eastAsia="et-EE"/>
              </w:rPr>
              <w:t>    OTC – finantssektori välised vastaspooled</w:t>
            </w:r>
          </w:p>
        </w:tc>
        <w:tc>
          <w:tcPr>
            <w:tcW w:w="1298"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A9F21A2" w14:textId="77777777" w:rsidR="007941BC" w:rsidRPr="00674BAC" w:rsidRDefault="007941BC" w:rsidP="00F47497">
            <w:pPr>
              <w:tabs>
                <w:tab w:val="left" w:pos="9214"/>
              </w:tabs>
              <w:spacing w:after="0" w:line="240" w:lineRule="auto"/>
              <w:jc w:val="right"/>
              <w:rPr>
                <w:rFonts w:ascii="Times New Roman" w:hAnsi="Times New Roman" w:cs="Times New Roman"/>
                <w:sz w:val="24"/>
                <w:szCs w:val="24"/>
                <w:lang w:eastAsia="et-EE"/>
              </w:rPr>
            </w:pPr>
            <w:r w:rsidRPr="00674BAC">
              <w:rPr>
                <w:rFonts w:ascii="Times New Roman" w:hAnsi="Times New Roman" w:cs="Times New Roman"/>
                <w:sz w:val="24"/>
                <w:szCs w:val="24"/>
                <w:lang w:eastAsia="et-EE"/>
              </w:rPr>
              <w:t>1 296 164 145</w:t>
            </w:r>
          </w:p>
        </w:tc>
        <w:tc>
          <w:tcPr>
            <w:tcW w:w="1276"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5DA336B" w14:textId="77777777" w:rsidR="007941BC" w:rsidRPr="00674BAC" w:rsidRDefault="007941BC" w:rsidP="00F47497">
            <w:pPr>
              <w:tabs>
                <w:tab w:val="left" w:pos="9214"/>
              </w:tabs>
              <w:spacing w:after="0" w:line="240" w:lineRule="auto"/>
              <w:jc w:val="right"/>
              <w:rPr>
                <w:rFonts w:ascii="Times New Roman" w:hAnsi="Times New Roman" w:cs="Times New Roman"/>
                <w:sz w:val="24"/>
                <w:szCs w:val="24"/>
                <w:lang w:eastAsia="et-EE"/>
              </w:rPr>
            </w:pPr>
            <w:r w:rsidRPr="00674BAC">
              <w:rPr>
                <w:rFonts w:ascii="Times New Roman" w:hAnsi="Times New Roman" w:cs="Times New Roman"/>
                <w:sz w:val="24"/>
                <w:szCs w:val="24"/>
                <w:lang w:eastAsia="et-EE"/>
              </w:rPr>
              <w:t>1 134 589 844</w:t>
            </w:r>
          </w:p>
        </w:tc>
        <w:tc>
          <w:tcPr>
            <w:tcW w:w="127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EF37B78" w14:textId="77777777" w:rsidR="007941BC" w:rsidRPr="00674BAC" w:rsidRDefault="007941BC" w:rsidP="00F47497">
            <w:pPr>
              <w:tabs>
                <w:tab w:val="left" w:pos="9214"/>
              </w:tabs>
              <w:spacing w:after="0" w:line="240" w:lineRule="auto"/>
              <w:jc w:val="right"/>
              <w:rPr>
                <w:rFonts w:ascii="Times New Roman" w:hAnsi="Times New Roman" w:cs="Times New Roman"/>
                <w:sz w:val="24"/>
                <w:szCs w:val="24"/>
                <w:lang w:eastAsia="et-EE"/>
              </w:rPr>
            </w:pPr>
            <w:r w:rsidRPr="00674BAC">
              <w:rPr>
                <w:rFonts w:ascii="Times New Roman" w:hAnsi="Times New Roman" w:cs="Times New Roman"/>
                <w:sz w:val="24"/>
                <w:szCs w:val="24"/>
                <w:lang w:eastAsia="et-EE"/>
              </w:rPr>
              <w:t>1 507 207 349</w:t>
            </w:r>
          </w:p>
        </w:tc>
        <w:tc>
          <w:tcPr>
            <w:tcW w:w="1276"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DD47E23" w14:textId="77777777" w:rsidR="007941BC" w:rsidRPr="00674BAC" w:rsidRDefault="007941BC" w:rsidP="00F47497">
            <w:pPr>
              <w:tabs>
                <w:tab w:val="left" w:pos="9214"/>
              </w:tabs>
              <w:spacing w:after="0" w:line="240" w:lineRule="auto"/>
              <w:jc w:val="right"/>
              <w:rPr>
                <w:rFonts w:ascii="Times New Roman" w:hAnsi="Times New Roman" w:cs="Times New Roman"/>
                <w:sz w:val="24"/>
                <w:szCs w:val="24"/>
                <w:lang w:eastAsia="et-EE"/>
              </w:rPr>
            </w:pPr>
            <w:r w:rsidRPr="00674BAC">
              <w:rPr>
                <w:rFonts w:ascii="Times New Roman" w:hAnsi="Times New Roman" w:cs="Times New Roman"/>
                <w:sz w:val="24"/>
                <w:szCs w:val="24"/>
                <w:lang w:eastAsia="et-EE"/>
              </w:rPr>
              <w:t>1 528 038 601</w:t>
            </w:r>
          </w:p>
        </w:tc>
        <w:tc>
          <w:tcPr>
            <w:tcW w:w="1549" w:type="dxa"/>
            <w:tcBorders>
              <w:top w:val="single" w:sz="4" w:space="0" w:color="auto"/>
              <w:left w:val="single" w:sz="4" w:space="0" w:color="auto"/>
              <w:bottom w:val="single" w:sz="4" w:space="0" w:color="auto"/>
              <w:right w:val="single" w:sz="4" w:space="0" w:color="auto"/>
            </w:tcBorders>
          </w:tcPr>
          <w:p w14:paraId="0BF7F2DD" w14:textId="77777777" w:rsidR="007941BC" w:rsidRPr="00674BAC" w:rsidRDefault="007941BC" w:rsidP="00F47497">
            <w:pPr>
              <w:tabs>
                <w:tab w:val="left" w:pos="9214"/>
              </w:tabs>
              <w:spacing w:after="0" w:line="240" w:lineRule="auto"/>
              <w:jc w:val="center"/>
              <w:rPr>
                <w:rFonts w:ascii="Times New Roman" w:hAnsi="Times New Roman" w:cs="Times New Roman"/>
                <w:sz w:val="24"/>
                <w:szCs w:val="24"/>
                <w:lang w:eastAsia="et-EE"/>
              </w:rPr>
            </w:pPr>
          </w:p>
          <w:p w14:paraId="422CBC5C" w14:textId="77777777" w:rsidR="007941BC" w:rsidRPr="00674BAC" w:rsidRDefault="007941BC" w:rsidP="00F47497">
            <w:pPr>
              <w:tabs>
                <w:tab w:val="left" w:pos="9214"/>
              </w:tabs>
              <w:spacing w:after="0" w:line="240" w:lineRule="auto"/>
              <w:jc w:val="center"/>
              <w:rPr>
                <w:rFonts w:ascii="Times New Roman" w:hAnsi="Times New Roman" w:cs="Times New Roman"/>
                <w:sz w:val="24"/>
                <w:szCs w:val="24"/>
                <w:lang w:eastAsia="et-EE"/>
              </w:rPr>
            </w:pPr>
            <w:r w:rsidRPr="00674BAC">
              <w:rPr>
                <w:rFonts w:ascii="Times New Roman" w:hAnsi="Times New Roman" w:cs="Times New Roman"/>
                <w:sz w:val="24"/>
                <w:szCs w:val="24"/>
                <w:lang w:eastAsia="et-EE"/>
              </w:rPr>
              <w:t>1 348 530 232</w:t>
            </w:r>
          </w:p>
        </w:tc>
      </w:tr>
    </w:tbl>
    <w:p w14:paraId="29433F1B" w14:textId="77777777" w:rsidR="007941BC" w:rsidRPr="00674BAC" w:rsidRDefault="007941BC" w:rsidP="007941BC">
      <w:pPr>
        <w:pStyle w:val="Kehatekst"/>
        <w:tabs>
          <w:tab w:val="left" w:pos="9214"/>
        </w:tabs>
        <w:jc w:val="both"/>
        <w:rPr>
          <w:rFonts w:ascii="Times New Roman" w:hAnsi="Times New Roman" w:cs="Times New Roman"/>
          <w:sz w:val="24"/>
          <w:szCs w:val="24"/>
        </w:rPr>
      </w:pPr>
    </w:p>
    <w:p w14:paraId="13D8C009" w14:textId="77777777" w:rsidR="007941BC" w:rsidRPr="00674BAC" w:rsidRDefault="007941BC" w:rsidP="007941BC">
      <w:pPr>
        <w:pStyle w:val="Kehatekst"/>
        <w:tabs>
          <w:tab w:val="left" w:pos="9214"/>
        </w:tabs>
        <w:jc w:val="both"/>
        <w:rPr>
          <w:rFonts w:ascii="Times New Roman" w:hAnsi="Times New Roman" w:cs="Times New Roman"/>
          <w:sz w:val="24"/>
          <w:szCs w:val="24"/>
        </w:rPr>
      </w:pPr>
      <w:r w:rsidRPr="00674BAC">
        <w:rPr>
          <w:rFonts w:ascii="Times New Roman" w:hAnsi="Times New Roman" w:cs="Times New Roman"/>
          <w:sz w:val="24"/>
          <w:szCs w:val="24"/>
        </w:rPr>
        <w:t xml:space="preserve">Oluline on märkida, et ülaltoodud andmed kajastavad vaid Eesti krediidiasutuste ja investeerimisühingutega seotud tehingumahtusid. Tabelis toodud andmed ei kajasta näiteks tehinguid, mida Eesti turuosalised teevad kasutades mõne välisriigi krediidiasutusi, investeerimisühinguid või platvorme tehingute vahendajatena või tehinguid otse mõne keskse vastaspoole kaudu. </w:t>
      </w:r>
      <w:r>
        <w:rPr>
          <w:rFonts w:ascii="Times New Roman" w:hAnsi="Times New Roman" w:cs="Times New Roman"/>
          <w:sz w:val="24"/>
          <w:szCs w:val="24"/>
        </w:rPr>
        <w:t>Ehkki k</w:t>
      </w:r>
      <w:r w:rsidRPr="00674BAC">
        <w:rPr>
          <w:rFonts w:ascii="Times New Roman" w:hAnsi="Times New Roman" w:cs="Times New Roman"/>
          <w:sz w:val="24"/>
          <w:szCs w:val="24"/>
        </w:rPr>
        <w:t xml:space="preserve">ogu Eesti tuletistehingute turu ülevaade puudub, </w:t>
      </w:r>
      <w:r>
        <w:rPr>
          <w:rFonts w:ascii="Times New Roman" w:hAnsi="Times New Roman" w:cs="Times New Roman"/>
          <w:sz w:val="24"/>
          <w:szCs w:val="24"/>
        </w:rPr>
        <w:t>teevad</w:t>
      </w:r>
      <w:r w:rsidRPr="00674BAC">
        <w:rPr>
          <w:rFonts w:ascii="Times New Roman" w:hAnsi="Times New Roman" w:cs="Times New Roman"/>
          <w:sz w:val="24"/>
          <w:szCs w:val="24"/>
        </w:rPr>
        <w:t xml:space="preserve"> Finantsinspektsiooni andmetel tuletistehinguid ka isegi väiksemad osaühingud, nagu näiteks erinevad kütuseettevõtjad. Ka  </w:t>
      </w:r>
      <w:proofErr w:type="spellStart"/>
      <w:r w:rsidRPr="00674BAC">
        <w:rPr>
          <w:rFonts w:ascii="Times New Roman" w:hAnsi="Times New Roman" w:cs="Times New Roman"/>
          <w:sz w:val="24"/>
          <w:szCs w:val="24"/>
        </w:rPr>
        <w:t>repotehingute</w:t>
      </w:r>
      <w:proofErr w:type="spellEnd"/>
      <w:r w:rsidRPr="00674BAC">
        <w:rPr>
          <w:rFonts w:ascii="Times New Roman" w:hAnsi="Times New Roman" w:cs="Times New Roman"/>
          <w:sz w:val="24"/>
          <w:szCs w:val="24"/>
        </w:rPr>
        <w:t xml:space="preserve"> üle ei peeta Eestis arvestust ja seega puudub nende tehingute mahu kohta ülevaade.</w:t>
      </w:r>
    </w:p>
    <w:p w14:paraId="7D4BC8D8" w14:textId="77777777" w:rsidR="007941BC" w:rsidRPr="00674BAC" w:rsidRDefault="007941BC" w:rsidP="007941BC">
      <w:pPr>
        <w:pStyle w:val="Kehatekst"/>
        <w:tabs>
          <w:tab w:val="left" w:pos="9214"/>
        </w:tabs>
        <w:jc w:val="both"/>
        <w:rPr>
          <w:rFonts w:ascii="Times New Roman" w:hAnsi="Times New Roman" w:cs="Times New Roman"/>
          <w:sz w:val="24"/>
          <w:szCs w:val="24"/>
        </w:rPr>
      </w:pPr>
    </w:p>
    <w:p w14:paraId="5F6513C8" w14:textId="77777777" w:rsidR="007941BC" w:rsidRDefault="007941BC" w:rsidP="007941BC">
      <w:pPr>
        <w:pStyle w:val="SLONormal"/>
        <w:spacing w:before="0" w:after="0"/>
        <w:rPr>
          <w:lang w:val="et-EE"/>
        </w:rPr>
      </w:pPr>
      <w:r w:rsidRPr="00674BAC">
        <w:rPr>
          <w:lang w:val="et-EE"/>
        </w:rPr>
        <w:t xml:space="preserve">Tulenevalt eeltoodust on eelnõu eesmärgiks töötada välja terviklik regulatiivne raamistik, et tuletis- ja </w:t>
      </w:r>
      <w:proofErr w:type="spellStart"/>
      <w:r w:rsidRPr="00674BAC">
        <w:rPr>
          <w:lang w:val="et-EE"/>
        </w:rPr>
        <w:t>repotehingute</w:t>
      </w:r>
      <w:proofErr w:type="spellEnd"/>
      <w:r w:rsidRPr="00674BAC">
        <w:rPr>
          <w:lang w:val="et-EE"/>
        </w:rPr>
        <w:t xml:space="preserve"> lõpetamisel toimuv tasaarvestus toimiks Eesti õiguse kohaselt vastavalt rahvusvahelistele standarditele.</w:t>
      </w:r>
    </w:p>
    <w:p w14:paraId="43B4CFAD" w14:textId="77777777" w:rsidR="007941BC" w:rsidRDefault="007941BC" w:rsidP="007941BC">
      <w:pPr>
        <w:pStyle w:val="SLONormal"/>
        <w:spacing w:before="0" w:after="0"/>
        <w:rPr>
          <w:lang w:val="et-EE"/>
        </w:rPr>
      </w:pPr>
    </w:p>
    <w:p w14:paraId="0A8FE888" w14:textId="77777777" w:rsidR="007941BC" w:rsidRPr="00643B2F" w:rsidRDefault="007941BC" w:rsidP="007941BC">
      <w:pPr>
        <w:pStyle w:val="SLONormal"/>
        <w:spacing w:before="0" w:after="0"/>
        <w:rPr>
          <w:lang w:val="et-EE"/>
        </w:rPr>
      </w:pPr>
      <w:r w:rsidRPr="00643B2F">
        <w:rPr>
          <w:lang w:val="et-EE"/>
        </w:rPr>
        <w:t xml:space="preserve">Tuletis- ja </w:t>
      </w:r>
      <w:proofErr w:type="spellStart"/>
      <w:r w:rsidRPr="00643B2F">
        <w:rPr>
          <w:lang w:val="et-EE"/>
        </w:rPr>
        <w:t>repotehingute</w:t>
      </w:r>
      <w:proofErr w:type="spellEnd"/>
      <w:r w:rsidRPr="00643B2F">
        <w:rPr>
          <w:lang w:val="et-EE"/>
        </w:rPr>
        <w:t xml:space="preserve"> tasaarvestuse režiimi õigusraamistiku parandamise ja ajakohastamise eesmärgiks on:</w:t>
      </w:r>
    </w:p>
    <w:p w14:paraId="4DD86439" w14:textId="77777777" w:rsidR="007941BC" w:rsidRPr="00643B2F" w:rsidRDefault="007941BC" w:rsidP="007941BC">
      <w:pPr>
        <w:pStyle w:val="SLONormal"/>
        <w:numPr>
          <w:ilvl w:val="0"/>
          <w:numId w:val="1"/>
        </w:numPr>
        <w:spacing w:before="0" w:after="0"/>
        <w:ind w:left="360"/>
        <w:rPr>
          <w:lang w:val="et-EE"/>
        </w:rPr>
      </w:pPr>
      <w:r w:rsidRPr="00643B2F">
        <w:rPr>
          <w:lang w:val="et-EE"/>
        </w:rPr>
        <w:t xml:space="preserve">toetada Eesti finantsasutuste ja muude ettevõtjate rahvusvahelist konkurentsivõimet globaalsel tuletisinstrumentide ja </w:t>
      </w:r>
      <w:proofErr w:type="spellStart"/>
      <w:r w:rsidRPr="00643B2F">
        <w:rPr>
          <w:lang w:val="et-EE"/>
        </w:rPr>
        <w:t>repotehingute</w:t>
      </w:r>
      <w:proofErr w:type="spellEnd"/>
      <w:r w:rsidRPr="00643B2F">
        <w:rPr>
          <w:lang w:val="et-EE"/>
        </w:rPr>
        <w:t xml:space="preserve"> turul;</w:t>
      </w:r>
    </w:p>
    <w:p w14:paraId="0189CF1B" w14:textId="77777777" w:rsidR="007941BC" w:rsidRPr="00643B2F" w:rsidRDefault="007941BC" w:rsidP="007941BC">
      <w:pPr>
        <w:pStyle w:val="SLONormal"/>
        <w:numPr>
          <w:ilvl w:val="0"/>
          <w:numId w:val="1"/>
        </w:numPr>
        <w:spacing w:before="0" w:after="0"/>
        <w:ind w:left="360"/>
        <w:rPr>
          <w:lang w:val="et-EE"/>
        </w:rPr>
      </w:pPr>
      <w:r w:rsidRPr="00643B2F">
        <w:rPr>
          <w:lang w:val="et-EE"/>
        </w:rPr>
        <w:t>aidata kaasa kohalike ettevõtjate rahastamis- ja krediidikulude langemisele;</w:t>
      </w:r>
    </w:p>
    <w:p w14:paraId="1EDADD9B" w14:textId="77777777" w:rsidR="007941BC" w:rsidRPr="00643B2F" w:rsidRDefault="007941BC" w:rsidP="007941BC">
      <w:pPr>
        <w:pStyle w:val="SLONormal"/>
        <w:numPr>
          <w:ilvl w:val="0"/>
          <w:numId w:val="1"/>
        </w:numPr>
        <w:spacing w:before="0" w:after="0"/>
        <w:ind w:left="360"/>
        <w:rPr>
          <w:lang w:val="et-EE"/>
        </w:rPr>
      </w:pPr>
      <w:r w:rsidRPr="00643B2F">
        <w:rPr>
          <w:lang w:val="et-EE"/>
        </w:rPr>
        <w:t>süstemaatiliste riskide vähendamine;</w:t>
      </w:r>
    </w:p>
    <w:p w14:paraId="4D744FE3" w14:textId="77777777" w:rsidR="007941BC" w:rsidRPr="00643B2F" w:rsidRDefault="007941BC" w:rsidP="007941BC">
      <w:pPr>
        <w:pStyle w:val="SLONormal"/>
        <w:numPr>
          <w:ilvl w:val="0"/>
          <w:numId w:val="1"/>
        </w:numPr>
        <w:spacing w:before="0" w:after="0"/>
        <w:ind w:left="360"/>
        <w:rPr>
          <w:lang w:val="et-EE"/>
        </w:rPr>
      </w:pPr>
      <w:r w:rsidRPr="00643B2F">
        <w:rPr>
          <w:lang w:val="et-EE"/>
        </w:rPr>
        <w:t xml:space="preserve">aidata kaasa finantssüsteemi toimimiseks oluliste </w:t>
      </w:r>
      <w:proofErr w:type="spellStart"/>
      <w:r w:rsidRPr="00643B2F">
        <w:rPr>
          <w:lang w:val="et-EE"/>
        </w:rPr>
        <w:t>riskimaandamismeetmete</w:t>
      </w:r>
      <w:proofErr w:type="spellEnd"/>
      <w:r w:rsidRPr="00643B2F">
        <w:rPr>
          <w:lang w:val="et-EE"/>
        </w:rPr>
        <w:t xml:space="preserve"> töökindlusele vastavalt rahvusvahelistele standarditele;</w:t>
      </w:r>
    </w:p>
    <w:p w14:paraId="02298EDF" w14:textId="77777777" w:rsidR="007941BC" w:rsidRPr="00643B2F" w:rsidRDefault="007941BC" w:rsidP="007941BC">
      <w:pPr>
        <w:pStyle w:val="SLONormal"/>
        <w:numPr>
          <w:ilvl w:val="0"/>
          <w:numId w:val="1"/>
        </w:numPr>
        <w:spacing w:before="0" w:after="0"/>
        <w:ind w:left="360"/>
        <w:rPr>
          <w:lang w:val="et-EE"/>
        </w:rPr>
      </w:pPr>
      <w:r w:rsidRPr="00643B2F">
        <w:rPr>
          <w:lang w:val="et-EE"/>
        </w:rPr>
        <w:t>kasvatada Eesti atraktiivsust globaalsete pangandusgruppide ja muude finantsasutuste jaoks.</w:t>
      </w:r>
      <w:r w:rsidRPr="00643B2F">
        <w:rPr>
          <w:rStyle w:val="Allmrkuseviide"/>
          <w:lang w:val="et-EE"/>
        </w:rPr>
        <w:footnoteReference w:id="16"/>
      </w:r>
    </w:p>
    <w:p w14:paraId="0F5AC340" w14:textId="77777777" w:rsidR="007941BC" w:rsidRPr="00643B2F" w:rsidRDefault="007941BC" w:rsidP="007941BC">
      <w:pPr>
        <w:pStyle w:val="SLONormal"/>
        <w:spacing w:before="0" w:after="0"/>
        <w:ind w:left="720"/>
        <w:rPr>
          <w:lang w:val="et-EE"/>
        </w:rPr>
      </w:pPr>
    </w:p>
    <w:p w14:paraId="2801379C" w14:textId="77777777" w:rsidR="007941BC" w:rsidRPr="00643B2F" w:rsidRDefault="007941BC" w:rsidP="007941BC">
      <w:pPr>
        <w:pStyle w:val="SLONormal"/>
        <w:spacing w:before="0" w:after="0"/>
        <w:rPr>
          <w:lang w:val="et-EE"/>
        </w:rPr>
      </w:pPr>
      <w:r w:rsidRPr="00643B2F">
        <w:rPr>
          <w:lang w:val="et-EE"/>
        </w:rPr>
        <w:t>Selge lõpetamisel toimuva tasaarvestuse režiimiga jurisdiktsioonides asuvatel turuosalistel on parem juurdepääs rahvusvahelistele tuletisinstrumentide turgudele. Tasaarvestuse režiimi õiguskindlus suurendaks Eesti osapoolte võimalust teha tehinguid nii rahvusvaheliste kui siseriiklike turuosalistega. Lõpetamisel toimuvat tasaarvestust tunnustavas jurisdiktsioonis asuvatel ettevõtjatel on madalamad rahastamis- või krediidikulud kui jurisdiktsioonides, kus vastav selge regulatsioon puudub. Lõpetamisel toimuva tasaarvestuse õiguskindlus edendab ettevõtluskeskkonna konkurentsivõimet ja võimaldab turuosalistel kaitsta end ebasoodsate turumuutuste eest, s</w:t>
      </w:r>
      <w:r>
        <w:rPr>
          <w:lang w:val="et-EE"/>
        </w:rPr>
        <w:t>ealhulgas</w:t>
      </w:r>
      <w:r w:rsidRPr="00643B2F">
        <w:rPr>
          <w:lang w:val="et-EE"/>
        </w:rPr>
        <w:t xml:space="preserve"> seonduvalt vastaspoole maksejõuetusega.</w:t>
      </w:r>
    </w:p>
    <w:p w14:paraId="51BF1F7B" w14:textId="77777777" w:rsidR="007941BC" w:rsidRPr="00643B2F" w:rsidRDefault="007941BC" w:rsidP="007941BC">
      <w:pPr>
        <w:pStyle w:val="SLONormal"/>
        <w:spacing w:before="0" w:after="0"/>
        <w:rPr>
          <w:lang w:val="et-EE"/>
        </w:rPr>
      </w:pPr>
    </w:p>
    <w:p w14:paraId="2C279A49" w14:textId="77777777" w:rsidR="007941BC" w:rsidRPr="00643B2F" w:rsidRDefault="007941BC" w:rsidP="007941BC">
      <w:pPr>
        <w:pStyle w:val="SLONormal"/>
        <w:spacing w:before="0" w:after="0"/>
        <w:rPr>
          <w:lang w:val="et-EE"/>
        </w:rPr>
      </w:pPr>
      <w:r w:rsidRPr="00643B2F">
        <w:rPr>
          <w:lang w:val="et-EE"/>
        </w:rPr>
        <w:t>Lõpetamisel toimuv tasaarvestus vastavalt tasaarvestuskokkuleppe tingimustele olenemata Eesti osapoole suhtes maksejõuetusmenetluse algatamisest või jätkumisest annab sellise tasaarvestuskokkuleppe vastaspoolele Eesti osapoole maksejõuetuse korral eelise. Maksejõuetusmenetluses eelise andmine teatud võlausaldajatele tähendab positsiooni nõrgenemist ülejäänud võlausaldajate jaoks. Seega on oluline märkida, et eelnõu riivab maksejõuetusmenetlustes selliste võlausaldajate, kes ei ole eelnõus määratletud tasaarvestuskokkuleppe osapooleks, omandipõhiõigust. Põhiõiguste riivet on täpsemalt käsitletud seletuskirja punktis 6. On oluline, et lõpetamisel toimuva tasaarvestuse regulatsiooni vajadus tuleneb tuletistehingutega seonduvast ajatundlikkusest, suurest mahust ning osapoolte olulisusest finantssüsteemile. Näiteks Baseli Pangandusjärelevalve Komitee</w:t>
      </w:r>
      <w:r w:rsidRPr="00643B2F">
        <w:rPr>
          <w:rStyle w:val="Allmrkuseviide"/>
          <w:lang w:val="et-EE"/>
        </w:rPr>
        <w:footnoteReference w:id="17"/>
      </w:r>
      <w:r w:rsidRPr="00643B2F">
        <w:rPr>
          <w:lang w:val="et-EE"/>
        </w:rPr>
        <w:t xml:space="preserve"> on selgitanud, et lõpetamisel toimuva tasaarvestuse näol on tegemist ühe </w:t>
      </w:r>
      <w:proofErr w:type="spellStart"/>
      <w:r w:rsidRPr="00643B2F">
        <w:rPr>
          <w:lang w:val="et-EE"/>
        </w:rPr>
        <w:t>riskimaandamismeetmega</w:t>
      </w:r>
      <w:proofErr w:type="spellEnd"/>
      <w:r w:rsidRPr="00643B2F">
        <w:rPr>
          <w:lang w:val="et-EE"/>
        </w:rPr>
        <w:t xml:space="preserve"> (lisaks näiteks OTC tehingute</w:t>
      </w:r>
      <w:r w:rsidRPr="00643B2F">
        <w:rPr>
          <w:rStyle w:val="Allmrkuseviide"/>
          <w:lang w:val="et-EE"/>
        </w:rPr>
        <w:footnoteReference w:id="18"/>
      </w:r>
      <w:r w:rsidRPr="00643B2F">
        <w:rPr>
          <w:lang w:val="et-EE"/>
        </w:rPr>
        <w:t xml:space="preserve"> standardiseerimisele), mille eesmärk on maandada süstemaatilisi riske, mille avaldumine tõi viimati kaasa ülemaailmse majanduskriisi. Sellised riskimaandamise mehhanismid vähendavad turuosaliste vastastikku sõltuvust, maandades riske, et ühe olulise finantsturuosalise maksejõuetus tekitab </w:t>
      </w:r>
      <w:proofErr w:type="spellStart"/>
      <w:r w:rsidRPr="00643B2F">
        <w:rPr>
          <w:lang w:val="et-EE"/>
        </w:rPr>
        <w:t>domino</w:t>
      </w:r>
      <w:proofErr w:type="spellEnd"/>
      <w:r w:rsidRPr="00643B2F">
        <w:rPr>
          <w:lang w:val="et-EE"/>
        </w:rPr>
        <w:t xml:space="preserve">-efekti </w:t>
      </w:r>
      <w:proofErr w:type="spellStart"/>
      <w:r w:rsidRPr="00643B2F">
        <w:rPr>
          <w:lang w:val="et-EE"/>
        </w:rPr>
        <w:t>ülepiiriliselt</w:t>
      </w:r>
      <w:proofErr w:type="spellEnd"/>
      <w:r w:rsidRPr="00643B2F">
        <w:rPr>
          <w:lang w:val="et-EE"/>
        </w:rPr>
        <w:t>.</w:t>
      </w:r>
      <w:r w:rsidRPr="00643B2F">
        <w:rPr>
          <w:rStyle w:val="Allmrkuseviide"/>
          <w:lang w:val="et-EE"/>
        </w:rPr>
        <w:footnoteReference w:id="19"/>
      </w:r>
      <w:r w:rsidRPr="00643B2F">
        <w:rPr>
          <w:lang w:val="et-EE"/>
        </w:rPr>
        <w:t xml:space="preserve"> Seega, kuigi eraldiseisvas maksejõuetusmenetlustes on tasaarvestuskokkuleppe osapoole positsioon kaitstud paremini kui ülejäänud võlausaldajate positsioonid, põhjendatakse eelise andmise vajadust suurema hüvangu argumendiga, kuna finantsteenuste pakkujad mõjutavad kogu majanduse stabiilsust. Režiimi tähendust ja vajalikkust on täiendavalt avatud seletuskirja punkti</w:t>
      </w:r>
      <w:r>
        <w:rPr>
          <w:lang w:val="et-EE"/>
        </w:rPr>
        <w:t xml:space="preserve"> 2.1.1. alapunktis </w:t>
      </w:r>
      <w:r>
        <w:rPr>
          <w:i/>
          <w:iCs/>
          <w:lang w:val="et-EE"/>
        </w:rPr>
        <w:t>(iii)</w:t>
      </w:r>
      <w:r w:rsidRPr="00643B2F">
        <w:rPr>
          <w:lang w:val="et-EE"/>
        </w:rPr>
        <w:t>.</w:t>
      </w:r>
    </w:p>
    <w:p w14:paraId="0656ABE1" w14:textId="77777777" w:rsidR="007941BC" w:rsidRPr="00643B2F" w:rsidRDefault="007941BC" w:rsidP="007941BC">
      <w:pPr>
        <w:pStyle w:val="SLONormal"/>
        <w:spacing w:before="0" w:after="0"/>
        <w:rPr>
          <w:lang w:val="et-EE"/>
        </w:rPr>
      </w:pPr>
    </w:p>
    <w:p w14:paraId="460C838C" w14:textId="77777777" w:rsidR="007941BC" w:rsidRPr="00643B2F" w:rsidRDefault="007941BC" w:rsidP="007941BC">
      <w:pPr>
        <w:pStyle w:val="SLONormal"/>
        <w:spacing w:before="0" w:after="0"/>
        <w:rPr>
          <w:lang w:val="et-EE"/>
        </w:rPr>
      </w:pPr>
      <w:r w:rsidRPr="00643B2F">
        <w:rPr>
          <w:lang w:val="et-EE"/>
        </w:rPr>
        <w:t>Kehtivas Eesti õigussüsteemis on tasaarvestuse režiim olulisel määral juba olemas, kuid selles leidub puuduseid, mis teeb osapoolte jaoks tasaarvestuskokkulepete sõlmimise</w:t>
      </w:r>
      <w:r w:rsidRPr="00643B2F">
        <w:rPr>
          <w:rStyle w:val="Allmrkuseviide"/>
          <w:lang w:val="et-EE"/>
        </w:rPr>
        <w:footnoteReference w:id="20"/>
      </w:r>
      <w:r w:rsidRPr="00643B2F">
        <w:rPr>
          <w:lang w:val="et-EE"/>
        </w:rPr>
        <w:t xml:space="preserve"> kallimaks võrreldes tingimustega, mis kohalduvad nende konkurentidele mujal Euroopa Liidus. Kokkuvõttes ei ole eelnõu eesmärgiks otseselt soodustada tuletistehingute mahu kasvu, vaid võimaldada asjatundlikel turuosalistel, kes juba kehtiva õiguse alusel selliseid tehinguid teostavad, sõlmida lepinguid efektiivsemalt ja konkurentsivõimelisemalt, mis omakorda mõjutab tasaarvestuskokkuleppe osapoolte teenuste hinda vastavatele klientidele. </w:t>
      </w:r>
    </w:p>
    <w:p w14:paraId="691F5D29" w14:textId="77777777" w:rsidR="007941BC" w:rsidRDefault="007941BC" w:rsidP="007941BC">
      <w:pPr>
        <w:pStyle w:val="SLONormal"/>
        <w:spacing w:before="0" w:after="0"/>
        <w:ind w:left="720"/>
        <w:rPr>
          <w:lang w:val="et-EE"/>
        </w:rPr>
      </w:pPr>
    </w:p>
    <w:p w14:paraId="7345DCC9" w14:textId="77777777" w:rsidR="007941BC" w:rsidRDefault="007941BC" w:rsidP="007941BC">
      <w:pPr>
        <w:pStyle w:val="SLONormal"/>
        <w:spacing w:before="0" w:after="0"/>
        <w:ind w:left="1416"/>
        <w:rPr>
          <w:b/>
          <w:bCs/>
          <w:lang w:val="et-EE"/>
        </w:rPr>
      </w:pPr>
      <w:r w:rsidRPr="00643B2F">
        <w:rPr>
          <w:b/>
          <w:bCs/>
          <w:lang w:val="et-EE"/>
        </w:rPr>
        <w:t xml:space="preserve">2.1.2. </w:t>
      </w:r>
      <w:r>
        <w:rPr>
          <w:b/>
          <w:bCs/>
          <w:lang w:val="et-EE"/>
        </w:rPr>
        <w:t>E</w:t>
      </w:r>
      <w:r w:rsidRPr="00643B2F">
        <w:rPr>
          <w:b/>
          <w:bCs/>
          <w:lang w:val="et-EE"/>
        </w:rPr>
        <w:t xml:space="preserve">elnõuga kaasnevad peamised muudatused </w:t>
      </w:r>
    </w:p>
    <w:p w14:paraId="5A3404A0" w14:textId="77777777" w:rsidR="007941BC" w:rsidRDefault="007941BC" w:rsidP="007941BC">
      <w:pPr>
        <w:pStyle w:val="SLONormal"/>
        <w:spacing w:before="0" w:after="0"/>
        <w:rPr>
          <w:b/>
          <w:bCs/>
          <w:lang w:val="et-EE"/>
        </w:rPr>
      </w:pPr>
    </w:p>
    <w:p w14:paraId="18A266D6" w14:textId="77777777" w:rsidR="007941BC" w:rsidRPr="00674BAC" w:rsidRDefault="007941BC" w:rsidP="007941BC">
      <w:pPr>
        <w:spacing w:after="0" w:line="240" w:lineRule="auto"/>
        <w:ind w:left="2124"/>
        <w:rPr>
          <w:rFonts w:ascii="Times New Roman" w:hAnsi="Times New Roman" w:cs="Times New Roman"/>
          <w:b/>
          <w:bCs/>
          <w:i/>
          <w:iCs/>
          <w:sz w:val="24"/>
          <w:szCs w:val="24"/>
        </w:rPr>
      </w:pPr>
      <w:r w:rsidRPr="00674BAC">
        <w:rPr>
          <w:rFonts w:ascii="Times New Roman" w:hAnsi="Times New Roman" w:cs="Times New Roman"/>
          <w:b/>
          <w:bCs/>
          <w:i/>
          <w:iCs/>
          <w:sz w:val="24"/>
          <w:szCs w:val="24"/>
        </w:rPr>
        <w:t>(i) Tuletistehingute regulatsiooni parandamise väljatöötamiskavatsus</w:t>
      </w:r>
    </w:p>
    <w:p w14:paraId="294FEB1F" w14:textId="77777777" w:rsidR="007941BC" w:rsidRPr="00674BAC" w:rsidRDefault="007941BC" w:rsidP="007941BC">
      <w:pPr>
        <w:spacing w:after="0" w:line="240" w:lineRule="auto"/>
        <w:ind w:left="1416"/>
        <w:rPr>
          <w:rFonts w:ascii="Times New Roman" w:hAnsi="Times New Roman" w:cs="Times New Roman"/>
          <w:b/>
          <w:bCs/>
          <w:i/>
          <w:iCs/>
          <w:sz w:val="24"/>
          <w:szCs w:val="24"/>
        </w:rPr>
      </w:pPr>
    </w:p>
    <w:p w14:paraId="79FBD3C2" w14:textId="77777777" w:rsidR="007941BC" w:rsidRPr="00674BAC" w:rsidRDefault="007941BC" w:rsidP="007941BC">
      <w:pPr>
        <w:pStyle w:val="SLONormal"/>
        <w:spacing w:before="0" w:after="0"/>
        <w:rPr>
          <w:lang w:val="et-EE"/>
        </w:rPr>
      </w:pPr>
      <w:r w:rsidRPr="00674BAC">
        <w:rPr>
          <w:lang w:val="et-EE"/>
        </w:rPr>
        <w:t xml:space="preserve">Eelnõu väljatöötamisele eelnevalt koostati seaduseelnõu väljatöötamiskavatsus (edaspidi </w:t>
      </w:r>
      <w:r w:rsidRPr="00C63FE8">
        <w:rPr>
          <w:i/>
          <w:iCs/>
          <w:lang w:val="et-EE"/>
        </w:rPr>
        <w:t>VTK</w:t>
      </w:r>
      <w:r w:rsidRPr="00674BAC">
        <w:rPr>
          <w:lang w:val="et-EE"/>
        </w:rPr>
        <w:t>)</w:t>
      </w:r>
      <w:r w:rsidRPr="00674BAC">
        <w:rPr>
          <w:rStyle w:val="Allmrkuseviide"/>
          <w:lang w:val="et-EE"/>
        </w:rPr>
        <w:footnoteReference w:id="21"/>
      </w:r>
      <w:r w:rsidRPr="00674BAC">
        <w:rPr>
          <w:lang w:val="et-EE"/>
        </w:rPr>
        <w:t xml:space="preserve">, mis </w:t>
      </w:r>
      <w:r w:rsidRPr="00674BAC">
        <w:rPr>
          <w:spacing w:val="-5"/>
          <w:lang w:val="et-EE"/>
        </w:rPr>
        <w:t>esitati Justiitsministeeriumile kooskõlastamiseks ning turuosalistele tutvumiseks 2023. aasta oktoobris</w:t>
      </w:r>
      <w:r w:rsidRPr="00674BAC">
        <w:rPr>
          <w:lang w:val="et-EE"/>
        </w:rPr>
        <w:t>. VTK-s avati kehtiva regulatsiooni puuduseid, käsitleti nende tekkepõhjuseid ja tagajärgi, samuti peamisi lähtepunkte uue regulatsiooni väljatöötamisel ja hinnati võimalikke mõjusid.</w:t>
      </w:r>
    </w:p>
    <w:p w14:paraId="4CF7AEF7" w14:textId="77777777" w:rsidR="007941BC" w:rsidRPr="00674BAC" w:rsidRDefault="007941BC" w:rsidP="007941BC">
      <w:pPr>
        <w:pStyle w:val="SLONormal"/>
        <w:spacing w:before="0" w:after="0"/>
        <w:rPr>
          <w:lang w:val="et-EE"/>
        </w:rPr>
      </w:pPr>
    </w:p>
    <w:p w14:paraId="55000C60" w14:textId="77777777" w:rsidR="007941BC" w:rsidRPr="00C63FE8" w:rsidRDefault="007941BC" w:rsidP="007941BC">
      <w:pPr>
        <w:pStyle w:val="SLONormal"/>
        <w:spacing w:before="0" w:after="0"/>
        <w:rPr>
          <w:spacing w:val="-5"/>
          <w:lang w:val="et-EE"/>
        </w:rPr>
      </w:pPr>
      <w:r w:rsidRPr="00643B2F">
        <w:rPr>
          <w:spacing w:val="-5"/>
          <w:lang w:val="et-EE"/>
        </w:rPr>
        <w:t xml:space="preserve">VTK-s </w:t>
      </w:r>
      <w:r w:rsidRPr="00C63FE8">
        <w:rPr>
          <w:spacing w:val="-5"/>
          <w:lang w:val="et-EE"/>
        </w:rPr>
        <w:t>pakuti välja kaks regulatiivset võimalust – täiendada olemasolevaid seadusi või reguleerida lõpetamisel toimuva tasaarvestusega seonduv eraldi seadusega.</w:t>
      </w:r>
    </w:p>
    <w:p w14:paraId="7DE7A61F" w14:textId="77777777" w:rsidR="007941BC" w:rsidRPr="00C63FE8" w:rsidRDefault="007941BC" w:rsidP="007941BC">
      <w:pPr>
        <w:pStyle w:val="SLONormal"/>
        <w:spacing w:before="0" w:after="0"/>
        <w:rPr>
          <w:spacing w:val="-5"/>
          <w:lang w:val="et-EE"/>
        </w:rPr>
      </w:pPr>
    </w:p>
    <w:p w14:paraId="3ADCFF01" w14:textId="77777777" w:rsidR="007941BC" w:rsidRPr="00C63FE8" w:rsidRDefault="007941BC" w:rsidP="007941BC">
      <w:pPr>
        <w:pStyle w:val="SLONormal"/>
        <w:spacing w:before="0" w:after="0"/>
        <w:rPr>
          <w:spacing w:val="-5"/>
          <w:lang w:val="et-EE"/>
        </w:rPr>
      </w:pPr>
      <w:r w:rsidRPr="00C63FE8">
        <w:rPr>
          <w:spacing w:val="-5"/>
          <w:lang w:val="et-EE"/>
        </w:rPr>
        <w:t xml:space="preserve">Enamik tagasiside andnutest eelistas esimest võimalust eelkõige põhjusel, et pankrotiseaduses ja teistes maksejõuetusseadustes toodud tasaarvestamise režiimi on vajalik igal juhul muuta, et iga vastava menetluse puhul oleks tuletis- ja </w:t>
      </w:r>
      <w:proofErr w:type="spellStart"/>
      <w:r w:rsidRPr="00C63FE8">
        <w:rPr>
          <w:spacing w:val="-5"/>
          <w:lang w:val="et-EE"/>
        </w:rPr>
        <w:t>repotehingutele</w:t>
      </w:r>
      <w:proofErr w:type="spellEnd"/>
      <w:r w:rsidRPr="00C63FE8">
        <w:rPr>
          <w:spacing w:val="-5"/>
          <w:lang w:val="et-EE"/>
        </w:rPr>
        <w:t xml:space="preserve"> kohalduv režiim selgelt määratletud. Oluliste mõistete ühtlustamiseks otsustati väärtpaberituru seaduse kasuks, kuna tasaarvestuse režiimi kontseptsioon seondub finantsinstrumentide kasutamisega, mille definitsioonid sisalduvad väärtpaberituru seaduses. </w:t>
      </w:r>
    </w:p>
    <w:p w14:paraId="4B2F9A10" w14:textId="77777777" w:rsidR="007941BC" w:rsidRPr="00C63FE8" w:rsidRDefault="007941BC" w:rsidP="007941BC">
      <w:pPr>
        <w:pStyle w:val="SLONormal"/>
        <w:spacing w:before="0" w:after="0"/>
        <w:rPr>
          <w:spacing w:val="-5"/>
          <w:lang w:val="et-EE"/>
        </w:rPr>
      </w:pPr>
    </w:p>
    <w:p w14:paraId="7C362356" w14:textId="77777777" w:rsidR="007941BC" w:rsidRPr="00C63FE8" w:rsidRDefault="007941BC" w:rsidP="007941BC">
      <w:pPr>
        <w:pStyle w:val="SLONormal"/>
        <w:spacing w:before="0" w:after="0"/>
        <w:rPr>
          <w:spacing w:val="-5"/>
          <w:lang w:val="et-EE"/>
        </w:rPr>
      </w:pPr>
      <w:r w:rsidRPr="00C63FE8">
        <w:rPr>
          <w:spacing w:val="-5"/>
          <w:lang w:val="et-EE"/>
        </w:rPr>
        <w:t xml:space="preserve">Märkuseid ja ettepanekuid esitasid Finantsinspektsioon, Maksu- ja Tolliamet ning finantssektori katusorganisatsioon FinanceEstonia. VTK kooskõlastati Justiitsministeeriumiga. </w:t>
      </w:r>
    </w:p>
    <w:p w14:paraId="43F69E0B" w14:textId="77777777" w:rsidR="007941BC" w:rsidRPr="00C63FE8" w:rsidRDefault="007941BC" w:rsidP="007941BC">
      <w:pPr>
        <w:pStyle w:val="SLONormal"/>
        <w:spacing w:before="0" w:after="0"/>
        <w:rPr>
          <w:spacing w:val="-5"/>
          <w:lang w:val="et-EE"/>
        </w:rPr>
      </w:pPr>
    </w:p>
    <w:p w14:paraId="6719D2F3" w14:textId="77777777" w:rsidR="007941BC" w:rsidRPr="00C63FE8" w:rsidRDefault="007941BC" w:rsidP="007941BC">
      <w:pPr>
        <w:pStyle w:val="SLONormal"/>
        <w:spacing w:before="0" w:after="0"/>
        <w:rPr>
          <w:spacing w:val="-5"/>
          <w:lang w:val="et-EE"/>
        </w:rPr>
      </w:pPr>
      <w:r w:rsidRPr="00C63FE8">
        <w:rPr>
          <w:spacing w:val="-5"/>
          <w:lang w:val="et-EE"/>
        </w:rPr>
        <w:t xml:space="preserve">Finantsinspektsioon tervitas algatust viia Eesti seadusandlus kooskõlla rahvusvahelise õigusega, tunnustades, et Eesti seadusandluses puudub terviklik tuletis- ja </w:t>
      </w:r>
      <w:proofErr w:type="spellStart"/>
      <w:r w:rsidRPr="00C63FE8">
        <w:rPr>
          <w:spacing w:val="-5"/>
          <w:lang w:val="et-EE"/>
        </w:rPr>
        <w:t>repotehingute</w:t>
      </w:r>
      <w:proofErr w:type="spellEnd"/>
      <w:r w:rsidRPr="00C63FE8">
        <w:rPr>
          <w:spacing w:val="-5"/>
          <w:lang w:val="et-EE"/>
        </w:rPr>
        <w:t xml:space="preserve"> läbiviimise regulatsioon. Finantsinspektsioon eelistas olemasolevate seaduste täiendamist uue seaduse kehtestamisele ning märkis, et muudatuste tegemisel on oluline silmas pidada, et ei muudetaks sätteid ja erisusi, mis on kehtestatud seoses teiste regulatsioonide ülevõtmisega, viidates finantskriisi ennetamise ja lahendamise seadusele.</w:t>
      </w:r>
      <w:r w:rsidRPr="00C63FE8">
        <w:rPr>
          <w:spacing w:val="-5"/>
          <w:highlight w:val="yellow"/>
          <w:lang w:val="et-EE"/>
        </w:rPr>
        <w:t xml:space="preserve"> </w:t>
      </w:r>
    </w:p>
    <w:p w14:paraId="64BEB501" w14:textId="77777777" w:rsidR="007941BC" w:rsidRPr="00C63FE8" w:rsidRDefault="007941BC" w:rsidP="007941BC">
      <w:pPr>
        <w:pStyle w:val="SLONormal"/>
        <w:spacing w:before="0" w:after="0"/>
        <w:rPr>
          <w:spacing w:val="-5"/>
          <w:lang w:val="et-EE"/>
        </w:rPr>
      </w:pPr>
    </w:p>
    <w:p w14:paraId="0332C374" w14:textId="77777777" w:rsidR="007941BC" w:rsidRPr="00C63FE8" w:rsidRDefault="007941BC" w:rsidP="007941BC">
      <w:pPr>
        <w:pStyle w:val="SLONormal"/>
        <w:spacing w:before="0" w:after="0"/>
        <w:rPr>
          <w:spacing w:val="-5"/>
          <w:lang w:val="et-EE"/>
        </w:rPr>
      </w:pPr>
      <w:r w:rsidRPr="00C63FE8">
        <w:rPr>
          <w:spacing w:val="-5"/>
          <w:lang w:val="et-EE"/>
        </w:rPr>
        <w:t>Maksu- ja Tolliamet tervitas valdkonnas õigusselguse loomist ja põhjalikuma, oluliselt laiema regulatsiooni loomist ning esitas näiteid praktikas esinevatest probleemidest.</w:t>
      </w:r>
    </w:p>
    <w:p w14:paraId="4D80F5AF" w14:textId="77777777" w:rsidR="007941BC" w:rsidRPr="00C63FE8" w:rsidRDefault="007941BC" w:rsidP="007941BC">
      <w:pPr>
        <w:pStyle w:val="SLONormal"/>
        <w:spacing w:before="0" w:after="0"/>
        <w:rPr>
          <w:spacing w:val="-5"/>
          <w:lang w:val="et-EE"/>
        </w:rPr>
      </w:pPr>
    </w:p>
    <w:p w14:paraId="675E0B6C" w14:textId="77777777" w:rsidR="007941BC" w:rsidRPr="00C63FE8" w:rsidRDefault="007941BC" w:rsidP="007941BC">
      <w:pPr>
        <w:pStyle w:val="SLONormal"/>
        <w:spacing w:before="0" w:after="0"/>
        <w:rPr>
          <w:spacing w:val="-5"/>
          <w:lang w:val="et-EE"/>
        </w:rPr>
      </w:pPr>
      <w:r w:rsidRPr="00C63FE8">
        <w:rPr>
          <w:spacing w:val="-5"/>
          <w:lang w:val="et-EE"/>
        </w:rPr>
        <w:t>FinanceEstonia toetas samuti tervikliku lahenduse väljatöötamist ning eelistas olemasolevate seaduste täiendamise lähenemist, viidates eelistusele hoida põhiregulatsioon pankrotiseaduses. Eespool toodud põhjustel otsusta</w:t>
      </w:r>
      <w:r>
        <w:rPr>
          <w:spacing w:val="-5"/>
          <w:lang w:val="et-EE"/>
        </w:rPr>
        <w:t>ti</w:t>
      </w:r>
      <w:r w:rsidRPr="00C63FE8">
        <w:rPr>
          <w:spacing w:val="-5"/>
          <w:lang w:val="et-EE"/>
        </w:rPr>
        <w:t xml:space="preserve"> eelnõu põhiregulatsiooni sätestamisel siiski väärtpaberituru seaduse kasuks. FinanceEstonia esitas täiendavaid sisulisi kommentaare, millega on eelnõu koostamisel arvestatud.</w:t>
      </w:r>
    </w:p>
    <w:p w14:paraId="1DE91EB4" w14:textId="77777777" w:rsidR="007941BC" w:rsidRPr="00C63FE8" w:rsidRDefault="007941BC" w:rsidP="007941BC">
      <w:pPr>
        <w:pStyle w:val="SLONormal"/>
        <w:spacing w:before="0" w:after="0"/>
        <w:rPr>
          <w:spacing w:val="-5"/>
          <w:lang w:val="et-EE"/>
        </w:rPr>
      </w:pPr>
    </w:p>
    <w:p w14:paraId="134BAB85" w14:textId="77777777" w:rsidR="007941BC" w:rsidRPr="00674BAC" w:rsidRDefault="007941BC" w:rsidP="007941BC">
      <w:pPr>
        <w:pStyle w:val="SLONormal"/>
        <w:spacing w:before="0" w:after="0"/>
        <w:rPr>
          <w:lang w:val="et-EE"/>
        </w:rPr>
      </w:pPr>
      <w:r w:rsidRPr="00C63FE8">
        <w:rPr>
          <w:spacing w:val="-5"/>
          <w:lang w:val="et-EE"/>
        </w:rPr>
        <w:t xml:space="preserve">Justiitsministeerium nimetas argumente kahe ülalmainitud regulatiivse võimaluse vahel valimiseks ning </w:t>
      </w:r>
      <w:r w:rsidRPr="00674BAC">
        <w:rPr>
          <w:spacing w:val="-5"/>
          <w:lang w:val="et-EE"/>
        </w:rPr>
        <w:t>möönis</w:t>
      </w:r>
      <w:r w:rsidRPr="00C63FE8">
        <w:rPr>
          <w:spacing w:val="-5"/>
          <w:lang w:val="et-EE"/>
        </w:rPr>
        <w:t>, et sobiva valiku langetamine sõltub VTK tagasisidest. Lisaks palus Justiitsministeerium muu hulgas hinnata kavandatava eelnõu mõju riigisiseste ettevõtete</w:t>
      </w:r>
      <w:r w:rsidRPr="00C63FE8">
        <w:rPr>
          <w:rStyle w:val="Allmrkuseviide"/>
          <w:spacing w:val="-5"/>
          <w:lang w:val="et-EE"/>
        </w:rPr>
        <w:footnoteReference w:id="22"/>
      </w:r>
      <w:r w:rsidRPr="00C63FE8">
        <w:rPr>
          <w:spacing w:val="-5"/>
          <w:lang w:val="et-EE"/>
        </w:rPr>
        <w:t xml:space="preserve"> omavahelistele suhetele, määratleda võimalusel täpsemalt sihtrühmade liikmed arvuliselt ning sätestada mõjuanalüüsis konkreetselt muudatused iga sihtrühma jaoks. </w:t>
      </w:r>
    </w:p>
    <w:p w14:paraId="58FFD5C5" w14:textId="77777777" w:rsidR="007941BC" w:rsidRPr="00674BAC" w:rsidRDefault="007941BC" w:rsidP="007941BC">
      <w:pPr>
        <w:spacing w:after="0" w:line="240" w:lineRule="auto"/>
        <w:rPr>
          <w:rFonts w:ascii="Times New Roman" w:hAnsi="Times New Roman" w:cs="Times New Roman"/>
          <w:sz w:val="24"/>
          <w:szCs w:val="24"/>
        </w:rPr>
      </w:pPr>
    </w:p>
    <w:p w14:paraId="69B8D934" w14:textId="77777777" w:rsidR="007941BC" w:rsidRPr="00674BAC" w:rsidRDefault="007941BC" w:rsidP="007941BC">
      <w:pPr>
        <w:spacing w:after="0" w:line="240" w:lineRule="auto"/>
        <w:ind w:left="2124"/>
        <w:rPr>
          <w:rFonts w:ascii="Times New Roman" w:hAnsi="Times New Roman" w:cs="Times New Roman"/>
          <w:b/>
          <w:bCs/>
          <w:i/>
          <w:iCs/>
          <w:sz w:val="24"/>
          <w:szCs w:val="24"/>
        </w:rPr>
      </w:pPr>
      <w:r w:rsidRPr="00674BAC">
        <w:rPr>
          <w:rFonts w:ascii="Times New Roman" w:hAnsi="Times New Roman" w:cs="Times New Roman"/>
          <w:b/>
          <w:bCs/>
          <w:i/>
          <w:iCs/>
          <w:sz w:val="24"/>
          <w:szCs w:val="24"/>
        </w:rPr>
        <w:t>(ii) Ülevaade kehtivast regulatsioonist</w:t>
      </w:r>
    </w:p>
    <w:p w14:paraId="73719CA5" w14:textId="77777777" w:rsidR="007941BC" w:rsidRPr="00674BAC" w:rsidRDefault="007941BC" w:rsidP="007941BC">
      <w:pPr>
        <w:spacing w:after="0" w:line="240" w:lineRule="auto"/>
        <w:ind w:left="1416"/>
        <w:rPr>
          <w:rFonts w:ascii="Times New Roman" w:hAnsi="Times New Roman" w:cs="Times New Roman"/>
          <w:b/>
          <w:bCs/>
          <w:i/>
          <w:iCs/>
          <w:sz w:val="24"/>
          <w:szCs w:val="24"/>
        </w:rPr>
      </w:pPr>
    </w:p>
    <w:p w14:paraId="68935056" w14:textId="77777777" w:rsidR="007941BC" w:rsidRPr="00674BAC" w:rsidRDefault="007941BC" w:rsidP="007941BC">
      <w:pPr>
        <w:pStyle w:val="Kehatekst"/>
        <w:tabs>
          <w:tab w:val="left" w:pos="9214"/>
        </w:tabs>
        <w:jc w:val="both"/>
        <w:rPr>
          <w:rFonts w:ascii="Times New Roman" w:hAnsi="Times New Roman" w:cs="Times New Roman"/>
          <w:sz w:val="24"/>
          <w:szCs w:val="24"/>
        </w:rPr>
      </w:pPr>
      <w:r w:rsidRPr="00674BAC">
        <w:rPr>
          <w:rFonts w:ascii="Times New Roman" w:hAnsi="Times New Roman" w:cs="Times New Roman"/>
          <w:sz w:val="24"/>
          <w:szCs w:val="24"/>
        </w:rPr>
        <w:t xml:space="preserve">Eesti seadused puudutavad lõpetamisel toimuva tasaarvestuse kontseptsiooni erinevate nurkade alt, muu hulgas läbi </w:t>
      </w:r>
      <w:proofErr w:type="spellStart"/>
      <w:r>
        <w:rPr>
          <w:rFonts w:ascii="Times New Roman" w:hAnsi="Times New Roman" w:cs="Times New Roman"/>
          <w:sz w:val="24"/>
          <w:szCs w:val="24"/>
        </w:rPr>
        <w:t>AÕS-is</w:t>
      </w:r>
      <w:proofErr w:type="spellEnd"/>
      <w:r w:rsidRPr="00674BAC">
        <w:rPr>
          <w:rFonts w:ascii="Times New Roman" w:hAnsi="Times New Roman" w:cs="Times New Roman"/>
          <w:sz w:val="24"/>
          <w:szCs w:val="24"/>
        </w:rPr>
        <w:t xml:space="preserve"> käsitletud finantstagatist puudutavate sätete, pankrotiseaduse tasaarvestamist reguleerivate sätete, muude maksejõuetust käsitlevate eriseaduste sätete ning hiljuti ka läbi makse- ja arveldussüsteemide seaduse. </w:t>
      </w:r>
      <w:r>
        <w:rPr>
          <w:rFonts w:ascii="Times New Roman" w:hAnsi="Times New Roman" w:cs="Times New Roman"/>
          <w:sz w:val="24"/>
          <w:szCs w:val="24"/>
        </w:rPr>
        <w:t xml:space="preserve">Oluline on seega märkida, et lõpetamisel toimuvat tasaarvestust on lünklikult võimalik rakendada ka kehtiva seaduse alusel, kuid kehtivat Eesti regulatsiooni ei ole peetud piisavalt selgeks, et võimaldada </w:t>
      </w:r>
      <w:proofErr w:type="spellStart"/>
      <w:r>
        <w:rPr>
          <w:rFonts w:ascii="Times New Roman" w:hAnsi="Times New Roman" w:cs="Times New Roman"/>
          <w:sz w:val="24"/>
          <w:szCs w:val="24"/>
        </w:rPr>
        <w:t>ülalviidatud</w:t>
      </w:r>
      <w:proofErr w:type="spellEnd"/>
      <w:r>
        <w:rPr>
          <w:rFonts w:ascii="Times New Roman" w:hAnsi="Times New Roman" w:cs="Times New Roman"/>
          <w:sz w:val="24"/>
          <w:szCs w:val="24"/>
        </w:rPr>
        <w:t xml:space="preserve"> ISDA riigiarvamuse koostamist.  </w:t>
      </w:r>
    </w:p>
    <w:p w14:paraId="767DF0BE" w14:textId="77777777" w:rsidR="007941BC" w:rsidRPr="00674BAC" w:rsidRDefault="007941BC" w:rsidP="007941BC">
      <w:pPr>
        <w:pStyle w:val="Kehatekst"/>
        <w:tabs>
          <w:tab w:val="left" w:pos="9214"/>
        </w:tabs>
        <w:jc w:val="both"/>
        <w:rPr>
          <w:rFonts w:ascii="Times New Roman" w:hAnsi="Times New Roman" w:cs="Times New Roman"/>
          <w:sz w:val="24"/>
          <w:szCs w:val="24"/>
        </w:rPr>
      </w:pPr>
    </w:p>
    <w:p w14:paraId="5889B2BE" w14:textId="77777777" w:rsidR="007941BC" w:rsidRPr="00B339E2" w:rsidRDefault="007941BC" w:rsidP="007941BC">
      <w:pPr>
        <w:pStyle w:val="Kehatekst"/>
        <w:tabs>
          <w:tab w:val="left" w:pos="9214"/>
        </w:tabs>
        <w:jc w:val="both"/>
        <w:rPr>
          <w:rFonts w:ascii="Times New Roman" w:hAnsi="Times New Roman" w:cs="Times New Roman"/>
          <w:sz w:val="24"/>
          <w:szCs w:val="24"/>
        </w:rPr>
      </w:pPr>
      <w:r w:rsidRPr="00F77F2B">
        <w:rPr>
          <w:rFonts w:ascii="Times New Roman" w:hAnsi="Times New Roman" w:cs="Times New Roman"/>
          <w:sz w:val="24"/>
          <w:szCs w:val="24"/>
        </w:rPr>
        <w:t>Esiteks</w:t>
      </w:r>
      <w:r w:rsidRPr="00B339E2">
        <w:rPr>
          <w:rFonts w:ascii="Times New Roman" w:hAnsi="Times New Roman" w:cs="Times New Roman"/>
          <w:sz w:val="24"/>
          <w:szCs w:val="24"/>
        </w:rPr>
        <w:t xml:space="preserve">, kehtiva Eesti õiguse puhul on oluline märkida, et </w:t>
      </w:r>
      <w:r w:rsidRPr="00F77F2B">
        <w:rPr>
          <w:rFonts w:ascii="Times New Roman" w:hAnsi="Times New Roman" w:cs="Times New Roman"/>
          <w:sz w:val="24"/>
          <w:szCs w:val="24"/>
        </w:rPr>
        <w:t>võlaõigusseaduse</w:t>
      </w:r>
      <w:r w:rsidRPr="00B339E2">
        <w:rPr>
          <w:rFonts w:ascii="Times New Roman" w:hAnsi="Times New Roman" w:cs="Times New Roman"/>
          <w:sz w:val="24"/>
          <w:szCs w:val="24"/>
        </w:rPr>
        <w:t xml:space="preserve"> §-s 197 sisalduv tasaarvestuse mõiste (ingl. k. </w:t>
      </w:r>
      <w:proofErr w:type="spellStart"/>
      <w:r w:rsidRPr="00B339E2">
        <w:rPr>
          <w:rFonts w:ascii="Times New Roman" w:hAnsi="Times New Roman" w:cs="Times New Roman"/>
          <w:i/>
          <w:iCs/>
          <w:sz w:val="24"/>
          <w:szCs w:val="24"/>
        </w:rPr>
        <w:t>set-off</w:t>
      </w:r>
      <w:proofErr w:type="spellEnd"/>
      <w:r w:rsidRPr="00B339E2">
        <w:rPr>
          <w:rFonts w:ascii="Times New Roman" w:hAnsi="Times New Roman" w:cs="Times New Roman"/>
          <w:sz w:val="24"/>
          <w:szCs w:val="24"/>
        </w:rPr>
        <w:t xml:space="preserve">) ning lõpetamisel toimuv tasaarvestus (ingl. k. </w:t>
      </w:r>
      <w:proofErr w:type="spellStart"/>
      <w:r w:rsidRPr="00B339E2">
        <w:rPr>
          <w:rFonts w:ascii="Times New Roman" w:hAnsi="Times New Roman" w:cs="Times New Roman"/>
          <w:i/>
          <w:iCs/>
          <w:sz w:val="24"/>
          <w:szCs w:val="24"/>
        </w:rPr>
        <w:t>close-out</w:t>
      </w:r>
      <w:proofErr w:type="spellEnd"/>
      <w:r w:rsidRPr="00B339E2">
        <w:rPr>
          <w:rFonts w:ascii="Times New Roman" w:hAnsi="Times New Roman" w:cs="Times New Roman"/>
          <w:i/>
          <w:iCs/>
          <w:sz w:val="24"/>
          <w:szCs w:val="24"/>
        </w:rPr>
        <w:t xml:space="preserve"> netting</w:t>
      </w:r>
      <w:r w:rsidRPr="00B339E2">
        <w:rPr>
          <w:rFonts w:ascii="Times New Roman" w:hAnsi="Times New Roman" w:cs="Times New Roman"/>
          <w:sz w:val="24"/>
          <w:szCs w:val="24"/>
        </w:rPr>
        <w:t>) nii Eesti õiguse alusel kui ka rahvusvaheliste lepingute tähenduses on põhimõtteliselt erinevad kontseptsioonid, kuna lõpetamisel toimuv tasaarvestus läheb võlaõigusseaduse tasaarvestuse mõistest kaugemale.</w:t>
      </w:r>
      <w:r w:rsidRPr="00B339E2">
        <w:rPr>
          <w:rStyle w:val="Allmrkuseviide"/>
          <w:rFonts w:ascii="Times New Roman" w:hAnsi="Times New Roman" w:cs="Times New Roman"/>
        </w:rPr>
        <w:footnoteReference w:id="23"/>
      </w:r>
      <w:r w:rsidRPr="00B339E2">
        <w:rPr>
          <w:rFonts w:ascii="Times New Roman" w:hAnsi="Times New Roman" w:cs="Times New Roman"/>
          <w:sz w:val="24"/>
          <w:szCs w:val="24"/>
        </w:rPr>
        <w:t xml:space="preserve"> </w:t>
      </w:r>
      <w:proofErr w:type="spellStart"/>
      <w:r w:rsidRPr="00B339E2">
        <w:rPr>
          <w:rFonts w:ascii="Times New Roman" w:hAnsi="Times New Roman" w:cs="Times New Roman"/>
          <w:sz w:val="24"/>
          <w:szCs w:val="24"/>
        </w:rPr>
        <w:t>Tasaarvestuskokkuleppe</w:t>
      </w:r>
      <w:r>
        <w:rPr>
          <w:rFonts w:ascii="Times New Roman" w:hAnsi="Times New Roman" w:cs="Times New Roman"/>
          <w:sz w:val="24"/>
          <w:szCs w:val="24"/>
        </w:rPr>
        <w:t>t</w:t>
      </w:r>
      <w:proofErr w:type="spellEnd"/>
      <w:r>
        <w:rPr>
          <w:rFonts w:ascii="Times New Roman" w:hAnsi="Times New Roman" w:cs="Times New Roman"/>
          <w:sz w:val="24"/>
          <w:szCs w:val="24"/>
        </w:rPr>
        <w:t xml:space="preserve"> sisaldaval kokkuleppel</w:t>
      </w:r>
      <w:r w:rsidRPr="00B339E2">
        <w:rPr>
          <w:rFonts w:ascii="Times New Roman" w:hAnsi="Times New Roman" w:cs="Times New Roman"/>
          <w:sz w:val="24"/>
          <w:szCs w:val="24"/>
        </w:rPr>
        <w:t xml:space="preserve"> on </w:t>
      </w:r>
      <w:r>
        <w:rPr>
          <w:rFonts w:ascii="Times New Roman" w:hAnsi="Times New Roman" w:cs="Times New Roman"/>
          <w:sz w:val="24"/>
          <w:szCs w:val="24"/>
        </w:rPr>
        <w:t xml:space="preserve">üldjuhul </w:t>
      </w:r>
      <w:r w:rsidRPr="00B339E2">
        <w:rPr>
          <w:rFonts w:ascii="Times New Roman" w:hAnsi="Times New Roman" w:cs="Times New Roman"/>
          <w:sz w:val="24"/>
          <w:szCs w:val="24"/>
        </w:rPr>
        <w:t>sarnaseid jooni jooksva arve lepinguga (VÕS § 203), kuna sellel on tuntav ärisuhte püsivuse aspekt (kestvusleping). Siiski on VÕS §-st 204 tulenevalt jooksva arve lepingus oluline kindel arveldusperiood, kuid tasaarvestuskokkuleppe korral on või võivad olla tasaarvestuse  teostamise  aluseks  muud tingimused (mitte ainult ajaline kriteerium). Ka E</w:t>
      </w:r>
      <w:r>
        <w:rPr>
          <w:rFonts w:ascii="Times New Roman" w:hAnsi="Times New Roman" w:cs="Times New Roman"/>
          <w:sz w:val="24"/>
          <w:szCs w:val="24"/>
        </w:rPr>
        <w:t xml:space="preserve">uroopa </w:t>
      </w:r>
      <w:r w:rsidRPr="00B339E2">
        <w:rPr>
          <w:rFonts w:ascii="Times New Roman" w:hAnsi="Times New Roman" w:cs="Times New Roman"/>
          <w:sz w:val="24"/>
          <w:szCs w:val="24"/>
        </w:rPr>
        <w:t>L</w:t>
      </w:r>
      <w:r>
        <w:rPr>
          <w:rFonts w:ascii="Times New Roman" w:hAnsi="Times New Roman" w:cs="Times New Roman"/>
          <w:sz w:val="24"/>
          <w:szCs w:val="24"/>
        </w:rPr>
        <w:t>iidu</w:t>
      </w:r>
      <w:r w:rsidRPr="00B339E2">
        <w:rPr>
          <w:rFonts w:ascii="Times New Roman" w:hAnsi="Times New Roman" w:cs="Times New Roman"/>
          <w:sz w:val="24"/>
          <w:szCs w:val="24"/>
        </w:rPr>
        <w:t xml:space="preserve"> õiguses eristatakse selgelt tasaarvestust (ingl. k. </w:t>
      </w:r>
      <w:proofErr w:type="spellStart"/>
      <w:r w:rsidRPr="00B339E2">
        <w:rPr>
          <w:rFonts w:ascii="Times New Roman" w:hAnsi="Times New Roman" w:cs="Times New Roman"/>
          <w:i/>
          <w:iCs/>
          <w:sz w:val="24"/>
          <w:szCs w:val="24"/>
        </w:rPr>
        <w:t>set-off</w:t>
      </w:r>
      <w:proofErr w:type="spellEnd"/>
      <w:r w:rsidRPr="00B339E2">
        <w:rPr>
          <w:rFonts w:ascii="Times New Roman" w:hAnsi="Times New Roman" w:cs="Times New Roman"/>
          <w:i/>
          <w:iCs/>
          <w:sz w:val="24"/>
          <w:szCs w:val="24"/>
        </w:rPr>
        <w:t xml:space="preserve"> </w:t>
      </w:r>
      <w:proofErr w:type="spellStart"/>
      <w:r w:rsidRPr="00B339E2">
        <w:rPr>
          <w:rFonts w:ascii="Times New Roman" w:hAnsi="Times New Roman" w:cs="Times New Roman"/>
          <w:i/>
          <w:iCs/>
          <w:sz w:val="24"/>
          <w:szCs w:val="24"/>
        </w:rPr>
        <w:t>arrangement</w:t>
      </w:r>
      <w:proofErr w:type="spellEnd"/>
      <w:r w:rsidRPr="00B339E2">
        <w:rPr>
          <w:rFonts w:ascii="Times New Roman" w:hAnsi="Times New Roman" w:cs="Times New Roman"/>
          <w:sz w:val="24"/>
          <w:szCs w:val="24"/>
        </w:rPr>
        <w:t xml:space="preserve">) ja tasaarvestuskokkulepet (ingl. k. </w:t>
      </w:r>
      <w:r w:rsidRPr="00B339E2">
        <w:rPr>
          <w:rFonts w:ascii="Times New Roman" w:hAnsi="Times New Roman" w:cs="Times New Roman"/>
          <w:i/>
          <w:iCs/>
          <w:sz w:val="24"/>
          <w:szCs w:val="24"/>
        </w:rPr>
        <w:t xml:space="preserve">netting </w:t>
      </w:r>
      <w:proofErr w:type="spellStart"/>
      <w:r w:rsidRPr="00B339E2">
        <w:rPr>
          <w:rFonts w:ascii="Times New Roman" w:hAnsi="Times New Roman" w:cs="Times New Roman"/>
          <w:i/>
          <w:iCs/>
          <w:sz w:val="24"/>
          <w:szCs w:val="24"/>
        </w:rPr>
        <w:t>arrangement</w:t>
      </w:r>
      <w:proofErr w:type="spellEnd"/>
      <w:r w:rsidRPr="00B339E2">
        <w:rPr>
          <w:rFonts w:ascii="Times New Roman" w:hAnsi="Times New Roman" w:cs="Times New Roman"/>
          <w:sz w:val="24"/>
          <w:szCs w:val="24"/>
        </w:rPr>
        <w:t xml:space="preserve">). Üks kõige olulisem erinevus terminite </w:t>
      </w:r>
      <w:proofErr w:type="spellStart"/>
      <w:r w:rsidRPr="00B339E2">
        <w:rPr>
          <w:rFonts w:ascii="Times New Roman" w:hAnsi="Times New Roman" w:cs="Times New Roman"/>
          <w:i/>
          <w:iCs/>
          <w:sz w:val="24"/>
          <w:szCs w:val="24"/>
        </w:rPr>
        <w:t>set</w:t>
      </w:r>
      <w:proofErr w:type="spellEnd"/>
      <w:r w:rsidRPr="00B339E2">
        <w:rPr>
          <w:rFonts w:ascii="Times New Roman" w:hAnsi="Times New Roman" w:cs="Times New Roman"/>
          <w:i/>
          <w:iCs/>
          <w:sz w:val="24"/>
          <w:szCs w:val="24"/>
        </w:rPr>
        <w:t xml:space="preserve"> </w:t>
      </w:r>
      <w:proofErr w:type="spellStart"/>
      <w:r w:rsidRPr="00B339E2">
        <w:rPr>
          <w:rFonts w:ascii="Times New Roman" w:hAnsi="Times New Roman" w:cs="Times New Roman"/>
          <w:i/>
          <w:iCs/>
          <w:sz w:val="24"/>
          <w:szCs w:val="24"/>
        </w:rPr>
        <w:t>off</w:t>
      </w:r>
      <w:proofErr w:type="spellEnd"/>
      <w:r w:rsidRPr="00B339E2">
        <w:rPr>
          <w:rFonts w:ascii="Times New Roman" w:hAnsi="Times New Roman" w:cs="Times New Roman"/>
          <w:i/>
          <w:iCs/>
          <w:sz w:val="24"/>
          <w:szCs w:val="24"/>
        </w:rPr>
        <w:t xml:space="preserve"> </w:t>
      </w:r>
      <w:r w:rsidRPr="00B339E2">
        <w:rPr>
          <w:rFonts w:ascii="Times New Roman" w:hAnsi="Times New Roman" w:cs="Times New Roman"/>
          <w:sz w:val="24"/>
          <w:szCs w:val="24"/>
        </w:rPr>
        <w:t xml:space="preserve">ja </w:t>
      </w:r>
      <w:proofErr w:type="spellStart"/>
      <w:r w:rsidRPr="00B339E2">
        <w:rPr>
          <w:rFonts w:ascii="Times New Roman" w:hAnsi="Times New Roman" w:cs="Times New Roman"/>
          <w:i/>
          <w:iCs/>
          <w:sz w:val="24"/>
          <w:szCs w:val="24"/>
        </w:rPr>
        <w:t>close</w:t>
      </w:r>
      <w:proofErr w:type="spellEnd"/>
      <w:r w:rsidRPr="00B339E2">
        <w:rPr>
          <w:rFonts w:ascii="Times New Roman" w:hAnsi="Times New Roman" w:cs="Times New Roman"/>
          <w:i/>
          <w:iCs/>
          <w:sz w:val="24"/>
          <w:szCs w:val="24"/>
        </w:rPr>
        <w:t xml:space="preserve"> </w:t>
      </w:r>
      <w:proofErr w:type="spellStart"/>
      <w:r w:rsidRPr="00B339E2">
        <w:rPr>
          <w:rFonts w:ascii="Times New Roman" w:hAnsi="Times New Roman" w:cs="Times New Roman"/>
          <w:i/>
          <w:iCs/>
          <w:sz w:val="24"/>
          <w:szCs w:val="24"/>
        </w:rPr>
        <w:t>out</w:t>
      </w:r>
      <w:proofErr w:type="spellEnd"/>
      <w:r w:rsidRPr="00B339E2">
        <w:rPr>
          <w:rFonts w:ascii="Times New Roman" w:hAnsi="Times New Roman" w:cs="Times New Roman"/>
          <w:i/>
          <w:iCs/>
          <w:sz w:val="24"/>
          <w:szCs w:val="24"/>
        </w:rPr>
        <w:t xml:space="preserve"> netting</w:t>
      </w:r>
      <w:r w:rsidRPr="00B339E2">
        <w:rPr>
          <w:rFonts w:ascii="Times New Roman" w:hAnsi="Times New Roman" w:cs="Times New Roman"/>
          <w:sz w:val="24"/>
          <w:szCs w:val="24"/>
        </w:rPr>
        <w:t xml:space="preserve"> vahel on see, et </w:t>
      </w:r>
      <w:r w:rsidRPr="00B339E2">
        <w:rPr>
          <w:rFonts w:ascii="Times New Roman" w:hAnsi="Times New Roman" w:cs="Times New Roman"/>
          <w:i/>
          <w:iCs/>
          <w:sz w:val="24"/>
          <w:szCs w:val="24"/>
        </w:rPr>
        <w:t>netting</w:t>
      </w:r>
      <w:r w:rsidRPr="00B339E2">
        <w:rPr>
          <w:rFonts w:ascii="Times New Roman" w:hAnsi="Times New Roman" w:cs="Times New Roman"/>
          <w:sz w:val="24"/>
          <w:szCs w:val="24"/>
        </w:rPr>
        <w:t xml:space="preserve"> </w:t>
      </w:r>
      <w:r>
        <w:rPr>
          <w:rFonts w:ascii="Times New Roman" w:hAnsi="Times New Roman" w:cs="Times New Roman"/>
          <w:sz w:val="24"/>
          <w:szCs w:val="24"/>
        </w:rPr>
        <w:t xml:space="preserve">ei ole kujundusõigus, vaid </w:t>
      </w:r>
      <w:r w:rsidRPr="00B339E2">
        <w:rPr>
          <w:rFonts w:ascii="Times New Roman" w:hAnsi="Times New Roman" w:cs="Times New Roman"/>
          <w:sz w:val="24"/>
          <w:szCs w:val="24"/>
        </w:rPr>
        <w:t xml:space="preserve">on </w:t>
      </w:r>
      <w:r>
        <w:rPr>
          <w:rFonts w:ascii="Times New Roman" w:hAnsi="Times New Roman" w:cs="Times New Roman"/>
          <w:sz w:val="24"/>
          <w:szCs w:val="24"/>
        </w:rPr>
        <w:t>üldjuhul ette nähtud</w:t>
      </w:r>
      <w:r w:rsidRPr="00B339E2">
        <w:rPr>
          <w:rFonts w:ascii="Times New Roman" w:hAnsi="Times New Roman" w:cs="Times New Roman"/>
          <w:sz w:val="24"/>
          <w:szCs w:val="24"/>
        </w:rPr>
        <w:t> lepingus sätestatud juhul, s</w:t>
      </w:r>
      <w:r>
        <w:rPr>
          <w:rFonts w:ascii="Times New Roman" w:hAnsi="Times New Roman" w:cs="Times New Roman"/>
          <w:sz w:val="24"/>
          <w:szCs w:val="24"/>
        </w:rPr>
        <w:t>ealhulgas</w:t>
      </w:r>
      <w:r w:rsidRPr="00B339E2">
        <w:rPr>
          <w:rFonts w:ascii="Times New Roman" w:hAnsi="Times New Roman" w:cs="Times New Roman"/>
          <w:sz w:val="24"/>
          <w:szCs w:val="24"/>
        </w:rPr>
        <w:t xml:space="preserve"> võib olla sätestatud, et tehingud lõpetatakse või neid kiirendatakse ja tasaarvestus toimub rikkumisjuhtumi või muu lõpetamise aluse esinemisel automaatselt, mitte tahteavalduse alusel. Ka </w:t>
      </w:r>
      <w:r>
        <w:rPr>
          <w:rFonts w:ascii="Times New Roman" w:hAnsi="Times New Roman" w:cs="Times New Roman"/>
          <w:sz w:val="24"/>
          <w:szCs w:val="24"/>
        </w:rPr>
        <w:t>pangandusmääruse</w:t>
      </w:r>
      <w:r w:rsidRPr="00B339E2">
        <w:rPr>
          <w:rFonts w:ascii="Times New Roman" w:hAnsi="Times New Roman" w:cs="Times New Roman"/>
          <w:sz w:val="24"/>
          <w:szCs w:val="24"/>
        </w:rPr>
        <w:t xml:space="preserve"> artikli 295 punkti a kohaselt peaks </w:t>
      </w:r>
      <w:r w:rsidRPr="00B339E2">
        <w:rPr>
          <w:rFonts w:ascii="Times New Roman" w:hAnsi="Times New Roman" w:cs="Times New Roman"/>
          <w:i/>
          <w:iCs/>
          <w:sz w:val="24"/>
          <w:szCs w:val="24"/>
        </w:rPr>
        <w:t>netting</w:t>
      </w:r>
      <w:r w:rsidRPr="00B339E2">
        <w:rPr>
          <w:rFonts w:ascii="Times New Roman" w:hAnsi="Times New Roman" w:cs="Times New Roman"/>
          <w:sz w:val="24"/>
          <w:szCs w:val="24"/>
        </w:rPr>
        <w:t xml:space="preserve"> olema automaatne, mitte toimuma spetsiaalse tahteavalduse alusel nagu seda nõuab VÕS § 198.</w:t>
      </w:r>
      <w:r>
        <w:rPr>
          <w:rFonts w:ascii="Times New Roman" w:hAnsi="Times New Roman" w:cs="Times New Roman"/>
          <w:sz w:val="24"/>
          <w:szCs w:val="24"/>
        </w:rPr>
        <w:t xml:space="preserve"> Täpsem selgitus kahe mehhanismi vahel on sätestatud seletuskirja punktis 3.2 väärtpaberituru seaduse </w:t>
      </w:r>
      <w:r w:rsidRPr="00EE1387">
        <w:rPr>
          <w:rFonts w:ascii="Times New Roman" w:hAnsi="Times New Roman" w:cs="Times New Roman"/>
          <w:sz w:val="24"/>
          <w:szCs w:val="24"/>
        </w:rPr>
        <w:t>§ 229</w:t>
      </w:r>
      <w:r w:rsidRPr="00EB142C">
        <w:rPr>
          <w:rFonts w:ascii="Times New Roman" w:hAnsi="Times New Roman" w:cs="Times New Roman"/>
          <w:sz w:val="24"/>
          <w:szCs w:val="24"/>
          <w:vertAlign w:val="superscript"/>
        </w:rPr>
        <w:t>2</w:t>
      </w:r>
      <w:r>
        <w:rPr>
          <w:rFonts w:ascii="Times New Roman" w:hAnsi="Times New Roman" w:cs="Times New Roman"/>
          <w:sz w:val="24"/>
          <w:szCs w:val="24"/>
        </w:rPr>
        <w:t xml:space="preserve"> kirjelduses.</w:t>
      </w:r>
    </w:p>
    <w:p w14:paraId="359AF778" w14:textId="77777777" w:rsidR="007941BC" w:rsidRPr="00B339E2" w:rsidRDefault="007941BC" w:rsidP="007941BC">
      <w:pPr>
        <w:pStyle w:val="Kehatekst"/>
        <w:tabs>
          <w:tab w:val="left" w:pos="9214"/>
        </w:tabs>
        <w:jc w:val="both"/>
        <w:rPr>
          <w:rFonts w:ascii="Times New Roman" w:hAnsi="Times New Roman" w:cs="Times New Roman"/>
          <w:sz w:val="24"/>
          <w:szCs w:val="24"/>
        </w:rPr>
      </w:pPr>
    </w:p>
    <w:p w14:paraId="15148545" w14:textId="1ACA435D" w:rsidR="007941BC" w:rsidRPr="00674BAC" w:rsidRDefault="007941BC" w:rsidP="007941BC">
      <w:pPr>
        <w:pStyle w:val="Kehatekst"/>
        <w:tabs>
          <w:tab w:val="left" w:pos="9214"/>
        </w:tabs>
        <w:jc w:val="both"/>
        <w:rPr>
          <w:rFonts w:ascii="Times New Roman" w:hAnsi="Times New Roman" w:cs="Times New Roman"/>
          <w:b/>
          <w:bCs/>
          <w:sz w:val="24"/>
          <w:szCs w:val="24"/>
        </w:rPr>
      </w:pPr>
      <w:r w:rsidRPr="00F77F2B">
        <w:rPr>
          <w:rFonts w:ascii="Times New Roman" w:hAnsi="Times New Roman" w:cs="Times New Roman"/>
          <w:sz w:val="24"/>
          <w:szCs w:val="24"/>
        </w:rPr>
        <w:t>Teiseks</w:t>
      </w:r>
      <w:r w:rsidRPr="00B339E2">
        <w:rPr>
          <w:rFonts w:ascii="Times New Roman" w:hAnsi="Times New Roman" w:cs="Times New Roman"/>
          <w:sz w:val="24"/>
          <w:szCs w:val="24"/>
        </w:rPr>
        <w:t xml:space="preserve">, tasaarvestuskokkulepe on hetkel Eesti õiguses defineeritud </w:t>
      </w:r>
      <w:r>
        <w:rPr>
          <w:rFonts w:ascii="Times New Roman" w:hAnsi="Times New Roman" w:cs="Times New Roman"/>
          <w:sz w:val="24"/>
          <w:szCs w:val="24"/>
        </w:rPr>
        <w:t>FELS-</w:t>
      </w:r>
      <w:proofErr w:type="spellStart"/>
      <w:r>
        <w:rPr>
          <w:rFonts w:ascii="Times New Roman" w:hAnsi="Times New Roman" w:cs="Times New Roman"/>
          <w:sz w:val="24"/>
          <w:szCs w:val="24"/>
        </w:rPr>
        <w:t>is</w:t>
      </w:r>
      <w:proofErr w:type="spellEnd"/>
      <w:r w:rsidRPr="00B339E2">
        <w:rPr>
          <w:rFonts w:ascii="Times New Roman" w:hAnsi="Times New Roman" w:cs="Times New Roman"/>
          <w:sz w:val="24"/>
          <w:szCs w:val="24"/>
        </w:rPr>
        <w:t xml:space="preserve">, kuid seal kasutatakse tasaarvestuskokkuleppe definitsiooni vaid sama seaduse kontekstis. Samuti on tasaarvestamine reguleeritud (mõistet eraldi defineerimata) </w:t>
      </w:r>
      <w:r w:rsidRPr="00F77F2B">
        <w:rPr>
          <w:rFonts w:ascii="Times New Roman" w:hAnsi="Times New Roman" w:cs="Times New Roman"/>
          <w:sz w:val="24"/>
          <w:szCs w:val="24"/>
        </w:rPr>
        <w:t>makse- ja arveldussüsteemide seaduses</w:t>
      </w:r>
      <w:r w:rsidRPr="00B339E2">
        <w:rPr>
          <w:rFonts w:ascii="Times New Roman" w:hAnsi="Times New Roman" w:cs="Times New Roman"/>
          <w:sz w:val="24"/>
          <w:szCs w:val="24"/>
        </w:rPr>
        <w:t xml:space="preserve"> sama seaduse enda tarbeks. Kuna tasaarvestuse režiim puudutab veel mitmeid teisi seaduseid, nagu erinevad maksejõuetusseadused, on õigusselguse tagamiseks tuletistehingute ja </w:t>
      </w:r>
      <w:proofErr w:type="spellStart"/>
      <w:r w:rsidRPr="00B339E2">
        <w:rPr>
          <w:rFonts w:ascii="Times New Roman" w:hAnsi="Times New Roman" w:cs="Times New Roman"/>
          <w:sz w:val="24"/>
          <w:szCs w:val="24"/>
        </w:rPr>
        <w:t>repotehingute</w:t>
      </w:r>
      <w:proofErr w:type="spellEnd"/>
      <w:r w:rsidRPr="00B339E2">
        <w:rPr>
          <w:rFonts w:ascii="Times New Roman" w:hAnsi="Times New Roman" w:cs="Times New Roman"/>
          <w:sz w:val="24"/>
          <w:szCs w:val="24"/>
        </w:rPr>
        <w:t xml:space="preserve"> tasaarvestuskokkulepete täidetavuse osas vajalik sätestada laiemalt kohalduv definitsioon. Antud probleemi adresseeriti ka makse- ja arveldussüsteemide seaduse 743 SE seletuskirjas ning esialgu nägi nimetatud eelnõu ette võlaõigusseaduse täiendamist tasaarvestuskokkuleppe mõistega. Seletuskirjas märgiti, et kehtiv võlaõigusseadus  tasaarvestuskokkuleppe  (või finantskriisi ennetamise ja lahendamise seaduses kasutatavas sõnastuses </w:t>
      </w:r>
      <w:r w:rsidR="009941E3">
        <w:rPr>
          <w:rFonts w:ascii="Times New Roman" w:hAnsi="Times New Roman" w:cs="Times New Roman"/>
          <w:sz w:val="24"/>
          <w:szCs w:val="24"/>
        </w:rPr>
        <w:t>„</w:t>
      </w:r>
      <w:r w:rsidRPr="00B339E2">
        <w:rPr>
          <w:rFonts w:ascii="Times New Roman" w:hAnsi="Times New Roman" w:cs="Times New Roman"/>
          <w:sz w:val="24"/>
          <w:szCs w:val="24"/>
        </w:rPr>
        <w:t>lõpetamisel toimuva tasaarvestuse” (</w:t>
      </w:r>
      <w:r w:rsidRPr="00B339E2">
        <w:rPr>
          <w:rFonts w:ascii="Times New Roman" w:hAnsi="Times New Roman" w:cs="Times New Roman"/>
          <w:i/>
          <w:iCs/>
          <w:sz w:val="24"/>
          <w:szCs w:val="24"/>
        </w:rPr>
        <w:t xml:space="preserve">netting, </w:t>
      </w:r>
      <w:proofErr w:type="spellStart"/>
      <w:r w:rsidRPr="00B339E2">
        <w:rPr>
          <w:rFonts w:ascii="Times New Roman" w:hAnsi="Times New Roman" w:cs="Times New Roman"/>
          <w:i/>
          <w:iCs/>
          <w:sz w:val="24"/>
          <w:szCs w:val="24"/>
        </w:rPr>
        <w:t>close</w:t>
      </w:r>
      <w:proofErr w:type="spellEnd"/>
      <w:r w:rsidRPr="00B339E2">
        <w:rPr>
          <w:rFonts w:ascii="Times New Roman" w:hAnsi="Times New Roman" w:cs="Times New Roman"/>
          <w:i/>
          <w:iCs/>
          <w:sz w:val="24"/>
          <w:szCs w:val="24"/>
        </w:rPr>
        <w:t xml:space="preserve"> </w:t>
      </w:r>
      <w:proofErr w:type="spellStart"/>
      <w:r w:rsidRPr="00B339E2">
        <w:rPr>
          <w:rFonts w:ascii="Times New Roman" w:hAnsi="Times New Roman" w:cs="Times New Roman"/>
          <w:i/>
          <w:iCs/>
          <w:sz w:val="24"/>
          <w:szCs w:val="24"/>
        </w:rPr>
        <w:t>out</w:t>
      </w:r>
      <w:proofErr w:type="spellEnd"/>
      <w:r w:rsidRPr="00674BAC">
        <w:rPr>
          <w:rFonts w:ascii="Times New Roman" w:hAnsi="Times New Roman" w:cs="Times New Roman"/>
          <w:i/>
          <w:iCs/>
          <w:sz w:val="24"/>
          <w:szCs w:val="24"/>
        </w:rPr>
        <w:t xml:space="preserve"> netting</w:t>
      </w:r>
      <w:r w:rsidRPr="00674BAC">
        <w:rPr>
          <w:rFonts w:ascii="Times New Roman" w:hAnsi="Times New Roman" w:cs="Times New Roman"/>
          <w:sz w:val="24"/>
          <w:szCs w:val="24"/>
        </w:rPr>
        <w:t>)) mõistet ei sisusta ja see võib finantsvaldkonna ettevõtjatele ja teistele ettevõtjatele, s</w:t>
      </w:r>
      <w:r>
        <w:rPr>
          <w:rFonts w:ascii="Times New Roman" w:hAnsi="Times New Roman" w:cs="Times New Roman"/>
          <w:sz w:val="24"/>
          <w:szCs w:val="24"/>
        </w:rPr>
        <w:t>ealhulgas</w:t>
      </w:r>
      <w:r w:rsidRPr="00674BAC">
        <w:rPr>
          <w:rFonts w:ascii="Times New Roman" w:hAnsi="Times New Roman" w:cs="Times New Roman"/>
          <w:sz w:val="24"/>
          <w:szCs w:val="24"/>
        </w:rPr>
        <w:t xml:space="preserve"> ettevõtjatele, kes oma riskide maandamiseks kasutavad äripraktikas tuletisinstrumente, tekitada segadust. Õiguslik ebakindlus vähendab aga Eesti ettevõtjate ja ka laiemalt ettevõtluskeskkonna konkurentsivõimet.</w:t>
      </w:r>
      <w:r w:rsidRPr="00674BAC">
        <w:rPr>
          <w:rStyle w:val="Allmrkuseviide"/>
          <w:rFonts w:ascii="Times New Roman" w:hAnsi="Times New Roman" w:cs="Times New Roman"/>
        </w:rPr>
        <w:footnoteReference w:id="24"/>
      </w:r>
      <w:r w:rsidRPr="00674BAC">
        <w:rPr>
          <w:rFonts w:ascii="Times New Roman" w:hAnsi="Times New Roman" w:cs="Times New Roman"/>
          <w:sz w:val="24"/>
          <w:szCs w:val="24"/>
        </w:rPr>
        <w:t xml:space="preserve"> 743 SE II muudatusettepanekute loetelus makse- ja arveldussüsteemide seaduse eelnõu teiseks lugemiseks jäeti nimetatud muudatus siiski eelnõu tekstist välja põhjendusel, et sätte lisamine võlaõigusseadusesse nõuaks täiendavat analüüsi ning, et antud teemat käsitletakse edaspidi põhjalikumalt ning muudetakse tõenäoliselt tulevikus mõne muu õigusakti eelnõuga. </w:t>
      </w:r>
      <w:r>
        <w:rPr>
          <w:rFonts w:ascii="Times New Roman" w:hAnsi="Times New Roman" w:cs="Times New Roman"/>
          <w:sz w:val="24"/>
          <w:szCs w:val="24"/>
        </w:rPr>
        <w:t>E</w:t>
      </w:r>
      <w:r w:rsidRPr="00F77F2B">
        <w:rPr>
          <w:rFonts w:ascii="Times New Roman" w:hAnsi="Times New Roman" w:cs="Times New Roman"/>
          <w:sz w:val="24"/>
          <w:szCs w:val="24"/>
        </w:rPr>
        <w:t>elnõu ongi koostatud sellise põhjalikuma regulatsiooni välja töötamiseks.</w:t>
      </w:r>
    </w:p>
    <w:p w14:paraId="4F497744" w14:textId="77777777" w:rsidR="007941BC" w:rsidRPr="00674BAC" w:rsidRDefault="007941BC" w:rsidP="007941BC">
      <w:pPr>
        <w:pStyle w:val="Kehatekst"/>
        <w:tabs>
          <w:tab w:val="left" w:pos="9214"/>
        </w:tabs>
        <w:jc w:val="both"/>
        <w:rPr>
          <w:rFonts w:ascii="Times New Roman" w:hAnsi="Times New Roman" w:cs="Times New Roman"/>
          <w:b/>
          <w:bCs/>
          <w:sz w:val="24"/>
          <w:szCs w:val="24"/>
        </w:rPr>
      </w:pPr>
    </w:p>
    <w:p w14:paraId="50714551" w14:textId="77777777" w:rsidR="007941BC" w:rsidRPr="00B339E2" w:rsidRDefault="007941BC" w:rsidP="007941BC">
      <w:pPr>
        <w:pStyle w:val="Kehatekst"/>
        <w:tabs>
          <w:tab w:val="left" w:pos="9214"/>
        </w:tabs>
        <w:jc w:val="both"/>
        <w:rPr>
          <w:rFonts w:ascii="Times New Roman" w:hAnsi="Times New Roman" w:cs="Times New Roman"/>
          <w:sz w:val="24"/>
          <w:szCs w:val="24"/>
        </w:rPr>
      </w:pPr>
      <w:r w:rsidRPr="00F77F2B">
        <w:rPr>
          <w:rFonts w:ascii="Times New Roman" w:hAnsi="Times New Roman" w:cs="Times New Roman"/>
          <w:sz w:val="24"/>
          <w:szCs w:val="24"/>
        </w:rPr>
        <w:t>Kolmandaks</w:t>
      </w:r>
      <w:r w:rsidRPr="00B339E2">
        <w:rPr>
          <w:rFonts w:ascii="Times New Roman" w:hAnsi="Times New Roman" w:cs="Times New Roman"/>
          <w:sz w:val="24"/>
          <w:szCs w:val="24"/>
        </w:rPr>
        <w:t>, kuigi kehtivates Eesti õigusaktides, s</w:t>
      </w:r>
      <w:r>
        <w:rPr>
          <w:rFonts w:ascii="Times New Roman" w:hAnsi="Times New Roman" w:cs="Times New Roman"/>
          <w:sz w:val="24"/>
          <w:szCs w:val="24"/>
        </w:rPr>
        <w:t>ealhulgas</w:t>
      </w:r>
      <w:r w:rsidRPr="00B339E2">
        <w:rPr>
          <w:rFonts w:ascii="Times New Roman" w:hAnsi="Times New Roman" w:cs="Times New Roman"/>
          <w:sz w:val="24"/>
          <w:szCs w:val="24"/>
        </w:rPr>
        <w:t xml:space="preserve"> </w:t>
      </w:r>
      <w:r w:rsidRPr="00F77F2B">
        <w:rPr>
          <w:rFonts w:ascii="Times New Roman" w:hAnsi="Times New Roman" w:cs="Times New Roman"/>
          <w:sz w:val="24"/>
          <w:szCs w:val="24"/>
        </w:rPr>
        <w:t>pankrotiseaduses</w:t>
      </w:r>
      <w:r w:rsidRPr="00B339E2">
        <w:rPr>
          <w:rFonts w:ascii="Times New Roman" w:hAnsi="Times New Roman" w:cs="Times New Roman"/>
          <w:sz w:val="24"/>
          <w:szCs w:val="24"/>
        </w:rPr>
        <w:t xml:space="preserve">, sisaldub juba tuletistehingute </w:t>
      </w:r>
      <w:r>
        <w:rPr>
          <w:rFonts w:ascii="Times New Roman" w:hAnsi="Times New Roman" w:cs="Times New Roman"/>
          <w:sz w:val="24"/>
          <w:szCs w:val="24"/>
        </w:rPr>
        <w:t>kohta</w:t>
      </w:r>
      <w:r w:rsidRPr="00B339E2">
        <w:rPr>
          <w:rFonts w:ascii="Times New Roman" w:hAnsi="Times New Roman" w:cs="Times New Roman"/>
          <w:sz w:val="24"/>
          <w:szCs w:val="24"/>
        </w:rPr>
        <w:t xml:space="preserve"> teatud erirežiim, puudub Eesti õigusaktides rahvusvahelistele standarditele vastav lõpetamisel toimuva tasaarvestuse režiimi terviklik käsitlus ning seadustes esinevad puudused, mis vähendavad lõpetamisel toimuva tasaarvestuse kui riskimaandamise mehhanismi kasutamise efektiivsust või välistavad selle võimaluse.  Puudused seadusandluses seisnevad mitmetes asjaoludes. </w:t>
      </w:r>
      <w:r w:rsidRPr="00F77F2B">
        <w:rPr>
          <w:rFonts w:ascii="Times New Roman" w:hAnsi="Times New Roman" w:cs="Times New Roman"/>
          <w:sz w:val="24"/>
          <w:szCs w:val="24"/>
        </w:rPr>
        <w:t>Näiteks puuduvad Eesti seadustes tasaarvestuskokkuleppe ning lõpetamisel toimuva tasaarvestuse mõisted</w:t>
      </w:r>
      <w:r w:rsidRPr="00B339E2">
        <w:rPr>
          <w:rFonts w:ascii="Times New Roman" w:hAnsi="Times New Roman" w:cs="Times New Roman"/>
          <w:sz w:val="24"/>
          <w:szCs w:val="24"/>
        </w:rPr>
        <w:t xml:space="preserve"> ning seetõttu puudub kindlus rahvusvahelises praktikas kasutatavate mõistete tunnustamise osas Eesti õiguse alusel ja tulenevalt sellest ka tasaarvestuse mehhanismi </w:t>
      </w:r>
      <w:proofErr w:type="spellStart"/>
      <w:r w:rsidRPr="00B339E2">
        <w:rPr>
          <w:rFonts w:ascii="Times New Roman" w:hAnsi="Times New Roman" w:cs="Times New Roman"/>
          <w:sz w:val="24"/>
          <w:szCs w:val="24"/>
        </w:rPr>
        <w:t>jõustatavuse</w:t>
      </w:r>
      <w:proofErr w:type="spellEnd"/>
      <w:r w:rsidRPr="00B339E2">
        <w:rPr>
          <w:rFonts w:ascii="Times New Roman" w:hAnsi="Times New Roman" w:cs="Times New Roman"/>
          <w:sz w:val="24"/>
          <w:szCs w:val="24"/>
        </w:rPr>
        <w:t xml:space="preserve"> osas. Samuti kohalduvad Eesti seaduses paljud asjakohased maksejõuetusseaduste</w:t>
      </w:r>
      <w:r w:rsidRPr="00B339E2">
        <w:rPr>
          <w:rStyle w:val="Allmrkuseviide"/>
          <w:rFonts w:ascii="Times New Roman" w:hAnsi="Times New Roman" w:cs="Times New Roman"/>
        </w:rPr>
        <w:footnoteReference w:id="25"/>
      </w:r>
      <w:r w:rsidRPr="00B339E2">
        <w:rPr>
          <w:rFonts w:ascii="Times New Roman" w:hAnsi="Times New Roman" w:cs="Times New Roman"/>
          <w:sz w:val="24"/>
          <w:szCs w:val="24"/>
        </w:rPr>
        <w:t xml:space="preserve"> erandid vaid tuletistehingutele, kuigi rahvusvahelised standardid näevad ette ka </w:t>
      </w:r>
      <w:proofErr w:type="spellStart"/>
      <w:r w:rsidRPr="00B339E2">
        <w:rPr>
          <w:rFonts w:ascii="Times New Roman" w:hAnsi="Times New Roman" w:cs="Times New Roman"/>
          <w:sz w:val="24"/>
          <w:szCs w:val="24"/>
        </w:rPr>
        <w:t>repotehingute</w:t>
      </w:r>
      <w:proofErr w:type="spellEnd"/>
      <w:r w:rsidRPr="00B339E2">
        <w:rPr>
          <w:rFonts w:ascii="Times New Roman" w:hAnsi="Times New Roman" w:cs="Times New Roman"/>
          <w:sz w:val="24"/>
          <w:szCs w:val="24"/>
        </w:rPr>
        <w:t xml:space="preserve">, hetkelepingute (ingl. k. </w:t>
      </w:r>
      <w:proofErr w:type="spellStart"/>
      <w:r w:rsidRPr="00B339E2">
        <w:rPr>
          <w:rFonts w:ascii="Times New Roman" w:hAnsi="Times New Roman" w:cs="Times New Roman"/>
          <w:i/>
          <w:iCs/>
          <w:sz w:val="24"/>
          <w:szCs w:val="24"/>
        </w:rPr>
        <w:t>spot</w:t>
      </w:r>
      <w:proofErr w:type="spellEnd"/>
      <w:r w:rsidRPr="00B339E2">
        <w:rPr>
          <w:rFonts w:ascii="Times New Roman" w:hAnsi="Times New Roman" w:cs="Times New Roman"/>
          <w:sz w:val="24"/>
          <w:szCs w:val="24"/>
        </w:rPr>
        <w:t>)</w:t>
      </w:r>
      <w:r w:rsidRPr="00B339E2">
        <w:rPr>
          <w:rStyle w:val="Allmrkuseviide"/>
          <w:rFonts w:ascii="Times New Roman" w:hAnsi="Times New Roman" w:cs="Times New Roman"/>
        </w:rPr>
        <w:footnoteReference w:id="26"/>
      </w:r>
      <w:r w:rsidRPr="00B339E2">
        <w:rPr>
          <w:rFonts w:ascii="Times New Roman" w:hAnsi="Times New Roman" w:cs="Times New Roman"/>
          <w:sz w:val="24"/>
          <w:szCs w:val="24"/>
        </w:rPr>
        <w:t xml:space="preserve">, väärtpaberite laenutehingute ning nendega seotud tagatiskokkulepete kohtlemise sarnastel alustel. Eesti seadustes puuduvad finantstehingute tasaarvestuse tarbeks ühesed viited </w:t>
      </w:r>
      <w:proofErr w:type="spellStart"/>
      <w:r w:rsidRPr="00B339E2">
        <w:rPr>
          <w:rFonts w:ascii="Times New Roman" w:hAnsi="Times New Roman" w:cs="Times New Roman"/>
          <w:sz w:val="24"/>
          <w:szCs w:val="24"/>
        </w:rPr>
        <w:t>repotehingute</w:t>
      </w:r>
      <w:proofErr w:type="spellEnd"/>
      <w:r w:rsidRPr="00B339E2">
        <w:rPr>
          <w:rFonts w:ascii="Times New Roman" w:hAnsi="Times New Roman" w:cs="Times New Roman"/>
          <w:sz w:val="24"/>
          <w:szCs w:val="24"/>
        </w:rPr>
        <w:t xml:space="preserve"> ja hetkelepingute definitsioonidele. Lisaks leidub Eesti maksejõuetusseadustes kitsaskohti lõpetamisel toimuva tasaarvestuse režiimile erandite rakendamisel.</w:t>
      </w:r>
    </w:p>
    <w:p w14:paraId="247D178F" w14:textId="77777777" w:rsidR="007941BC" w:rsidRPr="00674BAC" w:rsidRDefault="007941BC" w:rsidP="007941BC">
      <w:pPr>
        <w:pStyle w:val="Kehatekst"/>
        <w:tabs>
          <w:tab w:val="left" w:pos="9214"/>
        </w:tabs>
        <w:jc w:val="both"/>
        <w:rPr>
          <w:rFonts w:ascii="Times New Roman" w:hAnsi="Times New Roman" w:cs="Times New Roman"/>
          <w:b/>
          <w:bCs/>
          <w:sz w:val="24"/>
          <w:szCs w:val="24"/>
        </w:rPr>
      </w:pPr>
    </w:p>
    <w:p w14:paraId="6DFD8856" w14:textId="77777777" w:rsidR="007941BC" w:rsidRPr="00674BAC" w:rsidRDefault="007941BC" w:rsidP="007941BC">
      <w:pPr>
        <w:spacing w:after="0" w:line="240" w:lineRule="auto"/>
        <w:ind w:left="2124"/>
        <w:rPr>
          <w:rFonts w:ascii="Times New Roman" w:hAnsi="Times New Roman" w:cs="Times New Roman"/>
          <w:b/>
          <w:bCs/>
          <w:i/>
          <w:iCs/>
          <w:sz w:val="24"/>
          <w:szCs w:val="24"/>
        </w:rPr>
      </w:pPr>
      <w:r w:rsidRPr="00674BAC">
        <w:rPr>
          <w:rFonts w:ascii="Times New Roman" w:hAnsi="Times New Roman" w:cs="Times New Roman"/>
          <w:b/>
          <w:bCs/>
          <w:i/>
          <w:iCs/>
          <w:sz w:val="24"/>
          <w:szCs w:val="24"/>
        </w:rPr>
        <w:t>(iii) Seadusemuudatuste eesmärk ja olulisemate lahenduste tutvustus</w:t>
      </w:r>
    </w:p>
    <w:p w14:paraId="32643EB5" w14:textId="77777777" w:rsidR="007941BC" w:rsidRPr="00674BAC" w:rsidRDefault="007941BC" w:rsidP="007941BC">
      <w:pPr>
        <w:spacing w:after="0" w:line="240" w:lineRule="auto"/>
        <w:ind w:left="1416"/>
        <w:rPr>
          <w:rFonts w:ascii="Times New Roman" w:hAnsi="Times New Roman" w:cs="Times New Roman"/>
          <w:b/>
          <w:bCs/>
          <w:i/>
          <w:iCs/>
          <w:sz w:val="24"/>
          <w:szCs w:val="24"/>
        </w:rPr>
      </w:pPr>
    </w:p>
    <w:p w14:paraId="4AC67C25" w14:textId="77777777" w:rsidR="007941BC" w:rsidRPr="00674BAC" w:rsidRDefault="007941BC" w:rsidP="007941BC">
      <w:pPr>
        <w:tabs>
          <w:tab w:val="left" w:pos="9214"/>
        </w:tabs>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Lõpetamisel toimuv tasaarvestus tasaarvestuskokkuleppe alusel annab ettevõtjatele võimaluse: </w:t>
      </w:r>
      <w:r>
        <w:rPr>
          <w:rFonts w:ascii="Times New Roman" w:hAnsi="Times New Roman" w:cs="Times New Roman"/>
          <w:sz w:val="24"/>
          <w:szCs w:val="24"/>
        </w:rPr>
        <w:t>1</w:t>
      </w:r>
      <w:r w:rsidRPr="00674BAC">
        <w:rPr>
          <w:rFonts w:ascii="Times New Roman" w:hAnsi="Times New Roman" w:cs="Times New Roman"/>
          <w:sz w:val="24"/>
          <w:szCs w:val="24"/>
        </w:rPr>
        <w:t xml:space="preserve">) lõpetada (vastavalt kokkuleppele, kas automaatselt või vastava tahteavalduse tegemisega) kõik tehingud ennetähtaegselt; </w:t>
      </w:r>
      <w:r>
        <w:rPr>
          <w:rFonts w:ascii="Times New Roman" w:hAnsi="Times New Roman" w:cs="Times New Roman"/>
          <w:sz w:val="24"/>
          <w:szCs w:val="24"/>
        </w:rPr>
        <w:t>2</w:t>
      </w:r>
      <w:r w:rsidRPr="00674BAC">
        <w:rPr>
          <w:rFonts w:ascii="Times New Roman" w:hAnsi="Times New Roman" w:cs="Times New Roman"/>
          <w:sz w:val="24"/>
          <w:szCs w:val="24"/>
        </w:rPr>
        <w:t xml:space="preserve">) hinnata lõpetatud tehingute väärtust; ja </w:t>
      </w:r>
      <w:r>
        <w:rPr>
          <w:rFonts w:ascii="Times New Roman" w:hAnsi="Times New Roman" w:cs="Times New Roman"/>
          <w:sz w:val="24"/>
          <w:szCs w:val="24"/>
        </w:rPr>
        <w:t>3</w:t>
      </w:r>
      <w:r w:rsidRPr="00674BAC">
        <w:rPr>
          <w:rFonts w:ascii="Times New Roman" w:hAnsi="Times New Roman" w:cs="Times New Roman"/>
          <w:sz w:val="24"/>
          <w:szCs w:val="24"/>
        </w:rPr>
        <w:t xml:space="preserve">) määrata lõpetatud tehingute väärtuste ning tasumata summade põhjal kindlaks ühe osapoole poolt teisele võlgnetav netosumma. Sellist tasaarvestust kasutatakse riski maandamiseks vastaspoole maksejõuetuse või mõne muu olulise sündmuse esinemisel, mille korral osapooled ei saa enam oma lepingulist suhet jätkata. </w:t>
      </w:r>
    </w:p>
    <w:p w14:paraId="3B9581D7" w14:textId="77777777" w:rsidR="007941BC" w:rsidRPr="00674BAC" w:rsidRDefault="007941BC" w:rsidP="007941BC">
      <w:pPr>
        <w:tabs>
          <w:tab w:val="left" w:pos="9214"/>
        </w:tabs>
        <w:spacing w:after="0" w:line="240" w:lineRule="auto"/>
        <w:jc w:val="both"/>
        <w:rPr>
          <w:rFonts w:ascii="Times New Roman" w:hAnsi="Times New Roman" w:cs="Times New Roman"/>
          <w:sz w:val="24"/>
          <w:szCs w:val="24"/>
        </w:rPr>
      </w:pPr>
    </w:p>
    <w:p w14:paraId="71A2EC3F" w14:textId="77777777" w:rsidR="007941BC" w:rsidRPr="00674BAC" w:rsidRDefault="007941BC" w:rsidP="007941BC">
      <w:pPr>
        <w:tabs>
          <w:tab w:val="left" w:pos="9214"/>
        </w:tabs>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Lisaks, tuletis- ja </w:t>
      </w:r>
      <w:proofErr w:type="spellStart"/>
      <w:r w:rsidRPr="00674BAC">
        <w:rPr>
          <w:rFonts w:ascii="Times New Roman" w:hAnsi="Times New Roman" w:cs="Times New Roman"/>
          <w:sz w:val="24"/>
          <w:szCs w:val="24"/>
        </w:rPr>
        <w:t>repotehingute</w:t>
      </w:r>
      <w:proofErr w:type="spellEnd"/>
      <w:r w:rsidRPr="00674BAC">
        <w:rPr>
          <w:rFonts w:ascii="Times New Roman" w:hAnsi="Times New Roman" w:cs="Times New Roman"/>
          <w:sz w:val="24"/>
          <w:szCs w:val="24"/>
        </w:rPr>
        <w:t xml:space="preserve"> lõpetamisel toimuva tasaarvestuse õiguskindluse korral aktsepteerivad finantsjärelevalveasutused tasaarvestust riski vähendavana järelevalvele alluva panga või muu finantsasutuse riskipositsioonide kindlaksmääramisel kapitalinõuetes, vähendades finantsasutuse jaoks regulatiivse kapitaliga seotud kulusid.  See on täiendav aspekt, miks lõpetamisel toimuvat tasaarvestust peab olema võimalik teostada vastavalt tasaarvestuskokkuleppe tingimustele, sealhulgas osapoole maksejõuetuse korral. Kui lõpetamisel toimuvat tasaarvestust ei saa teostada vastavalt tasaarvestuskokkuleppe tingimustele, peavad osapooled arvestama vastaspoole riski brutopositsioonis, mitte netopositsioonis. Ilma lõpetamisel toimuva tasaarvestuse toimimiseta peaksid vastaspooled oma krediidiriski brutopõhiselt juhtima, mistõttu süsteemi likviidsus- ja krediidivõime väheneksid järsult. Tuletis- ja </w:t>
      </w:r>
      <w:proofErr w:type="spellStart"/>
      <w:r w:rsidRPr="00674BAC">
        <w:rPr>
          <w:rFonts w:ascii="Times New Roman" w:hAnsi="Times New Roman" w:cs="Times New Roman"/>
          <w:sz w:val="24"/>
          <w:szCs w:val="24"/>
        </w:rPr>
        <w:t>repotehingutega</w:t>
      </w:r>
      <w:proofErr w:type="spellEnd"/>
      <w:r w:rsidRPr="00674BAC">
        <w:rPr>
          <w:rFonts w:ascii="Times New Roman" w:hAnsi="Times New Roman" w:cs="Times New Roman"/>
          <w:sz w:val="24"/>
          <w:szCs w:val="24"/>
        </w:rPr>
        <w:t xml:space="preserve"> seotud turu- ja krediidiriski on samuti keerulisem brutopõhiselt hinnata ja juhtida. </w:t>
      </w:r>
    </w:p>
    <w:p w14:paraId="124E103F" w14:textId="77777777" w:rsidR="007941BC" w:rsidRPr="00674BAC" w:rsidRDefault="007941BC" w:rsidP="007941BC">
      <w:pPr>
        <w:tabs>
          <w:tab w:val="left" w:pos="9214"/>
        </w:tabs>
        <w:spacing w:after="0" w:line="240" w:lineRule="auto"/>
        <w:jc w:val="both"/>
        <w:rPr>
          <w:rFonts w:ascii="Times New Roman" w:hAnsi="Times New Roman" w:cs="Times New Roman"/>
          <w:sz w:val="24"/>
          <w:szCs w:val="24"/>
        </w:rPr>
      </w:pPr>
    </w:p>
    <w:p w14:paraId="57D1EEF7" w14:textId="77777777" w:rsidR="007941BC" w:rsidRPr="00674BAC" w:rsidRDefault="007941BC" w:rsidP="007941BC">
      <w:pPr>
        <w:pStyle w:val="SLONormal"/>
        <w:spacing w:before="0" w:after="0"/>
        <w:rPr>
          <w:lang w:val="et-EE"/>
        </w:rPr>
      </w:pPr>
      <w:r w:rsidRPr="00674BAC">
        <w:rPr>
          <w:lang w:val="et-EE"/>
        </w:rPr>
        <w:t>Kokkuvõtlikult on lõpetamisel toimuva tasaarvestuse tõrgeteta toimimise eelised (sealhulgas ISDA raamlepingute või GMRA alusel) järgmised:</w:t>
      </w:r>
    </w:p>
    <w:p w14:paraId="2BC96EC5" w14:textId="77777777" w:rsidR="007941BC" w:rsidRPr="00674BAC" w:rsidRDefault="007941BC" w:rsidP="007941BC">
      <w:pPr>
        <w:pStyle w:val="SLONormal"/>
        <w:numPr>
          <w:ilvl w:val="0"/>
          <w:numId w:val="5"/>
        </w:numPr>
        <w:spacing w:before="0" w:after="0"/>
        <w:rPr>
          <w:lang w:val="et-EE"/>
        </w:rPr>
      </w:pPr>
      <w:r w:rsidRPr="00674BAC">
        <w:rPr>
          <w:lang w:val="et-EE"/>
        </w:rPr>
        <w:t>kuna lõpetamisel toimuva tasaarvestusega teisendatakse osapoolte vahel tehtud tehingute brutoriskid ühe osapoole poolt lepingu rikkumisjuhtumi korral teisele osapoolele võlgnetavaks netosummaks, vähendab see vastaspoole krediidiriski;</w:t>
      </w:r>
    </w:p>
    <w:p w14:paraId="69AB4AC3" w14:textId="77777777" w:rsidR="007941BC" w:rsidRPr="00674BAC" w:rsidRDefault="007941BC" w:rsidP="007941BC">
      <w:pPr>
        <w:pStyle w:val="SLONormal"/>
        <w:numPr>
          <w:ilvl w:val="0"/>
          <w:numId w:val="5"/>
        </w:numPr>
        <w:spacing w:before="0" w:after="0"/>
        <w:rPr>
          <w:lang w:val="et-EE"/>
        </w:rPr>
      </w:pPr>
      <w:r w:rsidRPr="00674BAC">
        <w:rPr>
          <w:lang w:val="et-EE"/>
        </w:rPr>
        <w:t xml:space="preserve">krediidiasutus või muu reguleeritud turuosaline, kellele kohalduvad regulatiivsed kapitalinõuded, peab tuletis- või </w:t>
      </w:r>
      <w:proofErr w:type="spellStart"/>
      <w:r w:rsidRPr="00674BAC">
        <w:rPr>
          <w:lang w:val="et-EE"/>
        </w:rPr>
        <w:t>repotehingutega</w:t>
      </w:r>
      <w:proofErr w:type="spellEnd"/>
      <w:r w:rsidRPr="00674BAC">
        <w:rPr>
          <w:lang w:val="et-EE"/>
        </w:rPr>
        <w:t xml:space="preserve"> seoses hoidma vähem kapitali;</w:t>
      </w:r>
    </w:p>
    <w:p w14:paraId="6B601AD1" w14:textId="77777777" w:rsidR="007941BC" w:rsidRPr="00674BAC" w:rsidRDefault="007941BC" w:rsidP="007941BC">
      <w:pPr>
        <w:pStyle w:val="SLONormal"/>
        <w:numPr>
          <w:ilvl w:val="0"/>
          <w:numId w:val="5"/>
        </w:numPr>
        <w:spacing w:before="0" w:after="0"/>
        <w:rPr>
          <w:lang w:val="et-EE"/>
        </w:rPr>
      </w:pPr>
      <w:r w:rsidRPr="00674BAC">
        <w:rPr>
          <w:lang w:val="et-EE"/>
        </w:rPr>
        <w:t>riigi ettevõtluskeskkonna konkurentsivõime edendamine.</w:t>
      </w:r>
    </w:p>
    <w:p w14:paraId="60F1A70E" w14:textId="77777777" w:rsidR="007941BC" w:rsidRPr="00674BAC" w:rsidRDefault="007941BC" w:rsidP="007941BC">
      <w:pPr>
        <w:pStyle w:val="SLONormal"/>
        <w:spacing w:before="0" w:after="0"/>
        <w:ind w:left="720"/>
        <w:rPr>
          <w:lang w:val="et-EE"/>
        </w:rPr>
      </w:pPr>
    </w:p>
    <w:p w14:paraId="31A2A9EA" w14:textId="77777777" w:rsidR="007941BC" w:rsidRPr="00674BAC" w:rsidRDefault="007941BC" w:rsidP="007941BC">
      <w:pPr>
        <w:pStyle w:val="SLONormal"/>
        <w:spacing w:before="0" w:after="0"/>
        <w:rPr>
          <w:lang w:val="et-EE"/>
        </w:rPr>
      </w:pPr>
      <w:r w:rsidRPr="00674BAC">
        <w:rPr>
          <w:lang w:val="et-EE"/>
        </w:rPr>
        <w:t>Arvestades lõpetamisel toimuvast tasaarvestusest saadavat olulist kasu, s</w:t>
      </w:r>
      <w:r>
        <w:rPr>
          <w:lang w:val="et-EE"/>
        </w:rPr>
        <w:t>ealhulgas</w:t>
      </w:r>
      <w:r w:rsidRPr="00674BAC">
        <w:rPr>
          <w:lang w:val="et-EE"/>
        </w:rPr>
        <w:t xml:space="preserve"> ettevõtluskeskkonna konkurentsivõimele, on oluline tagada lõpetamisel toimuva tasaarvestuse teostatavus Eesti osapoole suhtes vastavalt tasaarvestuskokkuleppe tingimustele, sealhulgas Eesti osapoole maksejõuetuse korral.</w:t>
      </w:r>
    </w:p>
    <w:p w14:paraId="485D4A14" w14:textId="77777777" w:rsidR="007941BC" w:rsidRPr="00674BAC" w:rsidRDefault="007941BC" w:rsidP="007941BC">
      <w:pPr>
        <w:pStyle w:val="SLONormal"/>
        <w:spacing w:before="0" w:after="0"/>
        <w:rPr>
          <w:lang w:val="et-EE"/>
        </w:rPr>
      </w:pPr>
    </w:p>
    <w:p w14:paraId="3DEFB376" w14:textId="77777777" w:rsidR="007941BC" w:rsidRPr="00674BAC" w:rsidRDefault="007941BC" w:rsidP="007941BC">
      <w:pPr>
        <w:pStyle w:val="SLONormal"/>
        <w:spacing w:before="0" w:after="0"/>
        <w:rPr>
          <w:lang w:val="et-EE"/>
        </w:rPr>
      </w:pPr>
      <w:r w:rsidRPr="00674BAC">
        <w:rPr>
          <w:lang w:val="et-EE"/>
        </w:rPr>
        <w:t xml:space="preserve">Olulisemad muudatused, mida seaduseelnõu endas sisaldab on võimalik jaotada kahte kategooriasse – väärtpaberituru seadusesse lisatavad sätted defineerivad tasaarvestuse režiimi kohaldamise perspektiivist olulisemad mõisted nagu lõpetamisel toimuv tasaarvestus (ingl. k. </w:t>
      </w:r>
      <w:proofErr w:type="spellStart"/>
      <w:r w:rsidRPr="00674BAC">
        <w:rPr>
          <w:i/>
          <w:iCs/>
          <w:lang w:val="et-EE"/>
        </w:rPr>
        <w:t>close-out</w:t>
      </w:r>
      <w:proofErr w:type="spellEnd"/>
      <w:r w:rsidRPr="00674BAC">
        <w:rPr>
          <w:i/>
          <w:iCs/>
          <w:lang w:val="et-EE"/>
        </w:rPr>
        <w:t xml:space="preserve"> netting</w:t>
      </w:r>
      <w:r w:rsidRPr="00674BAC">
        <w:rPr>
          <w:lang w:val="et-EE"/>
        </w:rPr>
        <w:t xml:space="preserve">) ja tasaarvestuskokkulepe (ingl. k. </w:t>
      </w:r>
      <w:r w:rsidRPr="00674BAC">
        <w:rPr>
          <w:i/>
          <w:iCs/>
          <w:lang w:val="et-EE"/>
        </w:rPr>
        <w:t xml:space="preserve">netting </w:t>
      </w:r>
      <w:proofErr w:type="spellStart"/>
      <w:r w:rsidRPr="00674BAC">
        <w:rPr>
          <w:i/>
          <w:iCs/>
          <w:lang w:val="et-EE"/>
        </w:rPr>
        <w:t>agreement</w:t>
      </w:r>
      <w:proofErr w:type="spellEnd"/>
      <w:r w:rsidRPr="00674BAC">
        <w:rPr>
          <w:lang w:val="et-EE"/>
        </w:rPr>
        <w:t>) ning sätestavad üldpõhimõtte lõpetamisel toimuva tasaarvestuse sätete kohaldumise kohta maksejõuetusmenetlustes. Samuti nimetatakse väärtpaberituru seaduses kvalifitseeruvad tehingud ning osapooled</w:t>
      </w:r>
      <w:r>
        <w:rPr>
          <w:lang w:val="et-EE"/>
        </w:rPr>
        <w:t xml:space="preserve"> (eelnõus isikud)</w:t>
      </w:r>
      <w:r w:rsidRPr="00674BAC">
        <w:rPr>
          <w:lang w:val="et-EE"/>
        </w:rPr>
        <w:t xml:space="preserve">, kes tasaarvestuse režiimi alla kuuluvad. Nagu mainitud </w:t>
      </w:r>
      <w:r>
        <w:rPr>
          <w:lang w:val="et-EE"/>
        </w:rPr>
        <w:t>ala</w:t>
      </w:r>
      <w:r w:rsidRPr="00674BAC">
        <w:rPr>
          <w:lang w:val="et-EE"/>
        </w:rPr>
        <w:t>punktis</w:t>
      </w:r>
      <w:r>
        <w:rPr>
          <w:lang w:val="et-EE"/>
        </w:rPr>
        <w:t xml:space="preserve"> </w:t>
      </w:r>
      <w:r w:rsidRPr="00643B2F">
        <w:rPr>
          <w:i/>
          <w:iCs/>
          <w:lang w:val="et-EE"/>
        </w:rPr>
        <w:t>ii</w:t>
      </w:r>
      <w:r w:rsidRPr="00674BAC">
        <w:rPr>
          <w:lang w:val="et-EE"/>
        </w:rPr>
        <w:t xml:space="preserve">, puuduvad kehtivas seaduses nimetatud mõisted (välja arvatud konkreetsete eriseaduste kontekstis) ning tasaarvestuse režiimi kohaldamine olemasolevate mõistete alusel tekitab segadust ja õiguslikku ebakindlust. Seetõttu on eelnõus lahendusena defineeritud olulisemad mõisted väärtpaberituru seaduses ning nendele sätetele on viidatud kõigis teistes seadustes, millel on puutumust tasaarvestuse režiimiga. Kvalifitseeruvate tehingute hulgas nimetatakse võrreldes kehtiva seadusega täiendavalt hetke- ja </w:t>
      </w:r>
      <w:proofErr w:type="spellStart"/>
      <w:r w:rsidRPr="00674BAC">
        <w:rPr>
          <w:lang w:val="et-EE"/>
        </w:rPr>
        <w:t>repotehinguid</w:t>
      </w:r>
      <w:proofErr w:type="spellEnd"/>
      <w:r w:rsidRPr="00674BAC">
        <w:rPr>
          <w:lang w:val="et-EE"/>
        </w:rPr>
        <w:t xml:space="preserve">, mille hõlmatus tasaarvestuse režiimis on kehtiva seaduse alusel õiguslikult ebaselge. Tasaarvestuse režiimiga hõlmatud osapooled </w:t>
      </w:r>
      <w:r>
        <w:rPr>
          <w:lang w:val="et-EE"/>
        </w:rPr>
        <w:t xml:space="preserve">(eelnõus isikud) </w:t>
      </w:r>
      <w:r w:rsidRPr="00674BAC">
        <w:rPr>
          <w:lang w:val="et-EE"/>
        </w:rPr>
        <w:t xml:space="preserve">võrreldes kehtiva regulatsiooniga ei muutu, kuid </w:t>
      </w:r>
      <w:r>
        <w:rPr>
          <w:lang w:val="et-EE"/>
        </w:rPr>
        <w:t>kvalifitseeruvate isikute</w:t>
      </w:r>
      <w:r w:rsidRPr="00674BAC">
        <w:rPr>
          <w:lang w:val="et-EE"/>
        </w:rPr>
        <w:t xml:space="preserve"> nimekirja konsolideerimine asjakohaste mõistete all on vajalik režiimi lünkadeta rakendamiseks.</w:t>
      </w:r>
    </w:p>
    <w:p w14:paraId="2FC499AC" w14:textId="77777777" w:rsidR="007941BC" w:rsidRPr="00674BAC" w:rsidRDefault="007941BC" w:rsidP="007941BC">
      <w:pPr>
        <w:pStyle w:val="SLONormal"/>
        <w:spacing w:before="0" w:after="0"/>
        <w:rPr>
          <w:lang w:val="et-EE"/>
        </w:rPr>
      </w:pPr>
    </w:p>
    <w:p w14:paraId="2448333A" w14:textId="77777777" w:rsidR="007941BC" w:rsidRDefault="007941BC" w:rsidP="007941BC">
      <w:pPr>
        <w:pStyle w:val="SLONormal"/>
        <w:spacing w:before="0" w:after="0"/>
        <w:rPr>
          <w:lang w:val="et-EE"/>
        </w:rPr>
      </w:pPr>
      <w:r w:rsidRPr="00674BAC">
        <w:rPr>
          <w:lang w:val="et-EE"/>
        </w:rPr>
        <w:t xml:space="preserve">Teiseks kategooriaks võib nimetada maksejõuetusseaduste täpsustamise ning tasaarvestusele ja finantstagatisele kehtestatud erandite mõningase laiendamise, mis hõlmab pankrotiseaduses, saneerimisseaduses ja täitemenetluse seadustikus ning finantsjärelevalve alla kuuluvatele ühingutele kohalduvaid erirežiime reguleerivates eriseadustes toodud viidete ühtlustamist lõpetamisel toimuva tasaarvestuse regulatsiooni kohaldamiseks. Nimetatud muudatustega ühtlustatakse tasaarvestuse režiimi kohaldamiseks vajalikud erandid, kõrvaldatakse vastuolud sõnastustes ning lisatakse viited ühtlustatud definitsioonidele, eesmärgiga tagada õiguskindlus. </w:t>
      </w:r>
    </w:p>
    <w:p w14:paraId="00E20673" w14:textId="77777777" w:rsidR="007941BC" w:rsidRPr="00674BAC" w:rsidRDefault="007941BC" w:rsidP="007941BC">
      <w:pPr>
        <w:pStyle w:val="SLONormal"/>
        <w:spacing w:before="0" w:after="0"/>
        <w:rPr>
          <w:lang w:val="et-EE"/>
        </w:rPr>
      </w:pPr>
    </w:p>
    <w:p w14:paraId="7A1E1D1A" w14:textId="77777777" w:rsidR="007941BC" w:rsidRDefault="007941BC" w:rsidP="007941BC">
      <w:pPr>
        <w:pStyle w:val="SLONormal"/>
        <w:spacing w:before="0" w:after="0"/>
        <w:rPr>
          <w:lang w:val="et-EE"/>
        </w:rPr>
      </w:pPr>
      <w:r w:rsidRPr="00674BAC">
        <w:rPr>
          <w:lang w:val="et-EE"/>
        </w:rPr>
        <w:t xml:space="preserve">Lisaks </w:t>
      </w:r>
      <w:r>
        <w:rPr>
          <w:lang w:val="et-EE"/>
        </w:rPr>
        <w:t>eel</w:t>
      </w:r>
      <w:r w:rsidRPr="00674BAC">
        <w:rPr>
          <w:lang w:val="et-EE"/>
        </w:rPr>
        <w:t xml:space="preserve">nimetatud kahele peamisele muudatuste kategooriale sisaldab eelnõu finantstagatiskokkuleppe sõlmimiseks kvalifitseeruvate osapoolte ringi laiendamist, tehes selle taas kättesaadavaks kõikidele </w:t>
      </w:r>
      <w:r>
        <w:rPr>
          <w:lang w:val="et-EE"/>
        </w:rPr>
        <w:t>äriühingutele</w:t>
      </w:r>
      <w:r w:rsidRPr="00674BAC">
        <w:rPr>
          <w:lang w:val="et-EE"/>
        </w:rPr>
        <w:t xml:space="preserve">, eeldusel, et finantstagatiskokkuleppe teine osapool on </w:t>
      </w:r>
      <w:r>
        <w:rPr>
          <w:lang w:val="et-EE"/>
        </w:rPr>
        <w:t>AÕS</w:t>
      </w:r>
      <w:r w:rsidRPr="00674BAC">
        <w:rPr>
          <w:lang w:val="et-EE"/>
        </w:rPr>
        <w:t xml:space="preserve"> § 314</w:t>
      </w:r>
      <w:r w:rsidRPr="00674BAC">
        <w:rPr>
          <w:vertAlign w:val="superscript"/>
          <w:lang w:val="et-EE"/>
        </w:rPr>
        <w:t>1</w:t>
      </w:r>
      <w:r w:rsidRPr="00674BAC">
        <w:rPr>
          <w:lang w:val="et-EE"/>
        </w:rPr>
        <w:t xml:space="preserve"> lõikes 1 nimetatud isik või organisatsioon. Nimetatud lahenduse põhjendust on käsitletud detailsemalt seletuskirjas </w:t>
      </w:r>
      <w:r>
        <w:rPr>
          <w:lang w:val="et-EE"/>
        </w:rPr>
        <w:t>AÕS</w:t>
      </w:r>
      <w:r w:rsidRPr="00674BAC">
        <w:rPr>
          <w:lang w:val="et-EE"/>
        </w:rPr>
        <w:t xml:space="preserve"> </w:t>
      </w:r>
      <w:r w:rsidRPr="00674BAC">
        <w:rPr>
          <w:bCs/>
          <w:lang w:val="et-EE"/>
        </w:rPr>
        <w:t>314</w:t>
      </w:r>
      <w:r w:rsidRPr="00674BAC">
        <w:rPr>
          <w:bCs/>
          <w:vertAlign w:val="superscript"/>
          <w:lang w:val="et-EE"/>
        </w:rPr>
        <w:t>1</w:t>
      </w:r>
      <w:r w:rsidRPr="00674BAC">
        <w:rPr>
          <w:bCs/>
          <w:lang w:val="et-EE"/>
        </w:rPr>
        <w:t xml:space="preserve"> lõike 2 muudatuste juures. </w:t>
      </w:r>
      <w:proofErr w:type="spellStart"/>
      <w:r>
        <w:rPr>
          <w:lang w:val="et-EE"/>
        </w:rPr>
        <w:t>AÕS-i</w:t>
      </w:r>
      <w:proofErr w:type="spellEnd"/>
      <w:r w:rsidRPr="00674BAC">
        <w:rPr>
          <w:lang w:val="et-EE"/>
        </w:rPr>
        <w:t xml:space="preserve"> täpsustatakse lisaks vastavalt finantstagatise direktiivis toodud finantstagatise režiimile kohalduvatele nõuetele. </w:t>
      </w:r>
    </w:p>
    <w:p w14:paraId="704F588B" w14:textId="77777777" w:rsidR="007941BC" w:rsidRPr="00674BAC" w:rsidRDefault="007941BC" w:rsidP="007941BC">
      <w:pPr>
        <w:pStyle w:val="SLONormal"/>
        <w:spacing w:before="0" w:after="0"/>
        <w:ind w:left="1416"/>
        <w:rPr>
          <w:lang w:val="et-EE"/>
        </w:rPr>
      </w:pPr>
    </w:p>
    <w:p w14:paraId="2F04B9AB" w14:textId="77777777" w:rsidR="007941BC" w:rsidRDefault="007941BC" w:rsidP="007941BC">
      <w:pPr>
        <w:pStyle w:val="SLONormal"/>
        <w:spacing w:before="0" w:after="0"/>
        <w:ind w:left="708"/>
        <w:rPr>
          <w:b/>
          <w:bCs/>
          <w:lang w:val="et-EE"/>
        </w:rPr>
      </w:pPr>
      <w:r w:rsidRPr="00674BAC">
        <w:rPr>
          <w:b/>
          <w:bCs/>
          <w:lang w:val="et-EE"/>
        </w:rPr>
        <w:t>2.</w:t>
      </w:r>
      <w:r>
        <w:rPr>
          <w:b/>
          <w:bCs/>
          <w:lang w:val="et-EE"/>
        </w:rPr>
        <w:t>2.</w:t>
      </w:r>
      <w:r w:rsidRPr="00674BAC">
        <w:rPr>
          <w:b/>
          <w:bCs/>
          <w:lang w:val="et-EE"/>
        </w:rPr>
        <w:t xml:space="preserve"> Finantskriisi ennetamine ja lahendami</w:t>
      </w:r>
      <w:r>
        <w:rPr>
          <w:b/>
          <w:bCs/>
          <w:lang w:val="et-EE"/>
        </w:rPr>
        <w:t>se regulatsiooni parandamine</w:t>
      </w:r>
    </w:p>
    <w:p w14:paraId="6353A19F" w14:textId="77777777" w:rsidR="007941BC" w:rsidRDefault="007941BC" w:rsidP="007941BC">
      <w:pPr>
        <w:pStyle w:val="SLONormal"/>
        <w:spacing w:before="0" w:after="0"/>
        <w:ind w:left="708"/>
        <w:rPr>
          <w:b/>
          <w:bCs/>
          <w:lang w:val="et-EE"/>
        </w:rPr>
      </w:pPr>
    </w:p>
    <w:p w14:paraId="1A6C3C10" w14:textId="77777777" w:rsidR="007941BC" w:rsidRPr="00674BAC" w:rsidRDefault="007941BC" w:rsidP="007941BC">
      <w:pPr>
        <w:pStyle w:val="SLONormal"/>
        <w:spacing w:before="0" w:after="0"/>
        <w:ind w:left="1416"/>
        <w:rPr>
          <w:b/>
          <w:bCs/>
          <w:lang w:val="et-EE"/>
        </w:rPr>
      </w:pPr>
      <w:r>
        <w:rPr>
          <w:b/>
          <w:bCs/>
          <w:lang w:val="et-EE"/>
        </w:rPr>
        <w:t>2.2.1. Üldine taust</w:t>
      </w:r>
    </w:p>
    <w:p w14:paraId="4548E97C" w14:textId="77777777" w:rsidR="007941BC" w:rsidRPr="00674BAC" w:rsidRDefault="007941BC" w:rsidP="007941BC">
      <w:pPr>
        <w:pStyle w:val="SLONormal"/>
        <w:spacing w:before="0" w:after="0"/>
        <w:rPr>
          <w:b/>
          <w:bCs/>
          <w:lang w:val="et-EE"/>
        </w:rPr>
      </w:pPr>
    </w:p>
    <w:p w14:paraId="19321251" w14:textId="77777777" w:rsidR="007941BC" w:rsidRPr="00674BAC" w:rsidRDefault="007941BC" w:rsidP="007941BC">
      <w:pPr>
        <w:pStyle w:val="SLONormal"/>
        <w:spacing w:before="0" w:after="0"/>
        <w:rPr>
          <w:lang w:val="et-EE"/>
        </w:rPr>
      </w:pPr>
      <w:r w:rsidRPr="00674BAC">
        <w:rPr>
          <w:lang w:val="et-EE"/>
        </w:rPr>
        <w:t xml:space="preserve">2014. aastal võeti Euroopa Liidus vastu kriisilahendusdirektiiv, millega kehtestati kord krediidiasutuste ja investeerimisühingute maksejõuetuse ennetamiseks ning vajadusel maksejõuetusest tulenevate negatiivsete tagajärgede minimeerimiseks. BRRD välja töötamise tingis 2000. aastate lõpus alguse saanud ülemaailmne majanduskriis, mis mõjutas ka Euroopa Liidu majandust tulenevalt liidu finantsturgude integreeritusest. Finantskriis tõestas, et liikmesriigid ei ole suutelised iseseisvalt ennetama kriisi tekkimist ning ära hoidma ka selle võimalikke tagajärgi, ilma mõjutamata teisi liikmesriike ning liidu majandust tervikuna. Olukorras, kus ühes liikmesriigis asutatud emaettevõtjat tabab maksejõuetus, on vähe tõenäoline, et emaettevõtja raskused ei mõjuta tema tütarettevõtjaid, aga ka filiaale, mis on asutatud liiduvälistes riikides. </w:t>
      </w:r>
    </w:p>
    <w:p w14:paraId="30F55FDB" w14:textId="77777777" w:rsidR="007941BC" w:rsidRPr="00674BAC" w:rsidRDefault="007941BC" w:rsidP="007941BC">
      <w:pPr>
        <w:pStyle w:val="SLONormal"/>
        <w:spacing w:before="0" w:after="0"/>
        <w:rPr>
          <w:lang w:val="et-EE"/>
        </w:rPr>
      </w:pPr>
    </w:p>
    <w:p w14:paraId="506B1166" w14:textId="77777777" w:rsidR="007941BC" w:rsidRPr="00674BAC" w:rsidRDefault="007941BC" w:rsidP="007941BC">
      <w:pPr>
        <w:pStyle w:val="SLONormal"/>
        <w:spacing w:before="0" w:after="0"/>
        <w:rPr>
          <w:lang w:val="et-EE"/>
        </w:rPr>
      </w:pPr>
      <w:r w:rsidRPr="00674BAC">
        <w:rPr>
          <w:lang w:val="et-EE"/>
        </w:rPr>
        <w:t>Direktiivi koostamisel vaadati läbi Euroopa Liidu senine õigusraamistik ning liikmesriikide siseriiklikud õigusaktid. Läbivaatamise tulemusel selgus, et lisaks meetmetele, millega ennetatakse finantskriisi tekkimist ja süvenemist, tuleks reguleerida ka juba tekkinud maksejõuetusele reageerimist, sest olenemata sellest, kui aktiivselt kriisilahendusasutus erinevate takistuste ennetamisele kaasa ka ei aita, pole alati võimalik kriisi tekkimist ära hoida. BRRD-</w:t>
      </w:r>
      <w:proofErr w:type="spellStart"/>
      <w:r w:rsidRPr="00674BAC">
        <w:rPr>
          <w:lang w:val="et-EE"/>
        </w:rPr>
        <w:t>ga</w:t>
      </w:r>
      <w:proofErr w:type="spellEnd"/>
      <w:r w:rsidRPr="00674BAC">
        <w:rPr>
          <w:lang w:val="et-EE"/>
        </w:rPr>
        <w:t xml:space="preserve"> kehtestati liikmesriikidele kohustus määrata siseriiklikult kriisilahendusasutus, kellele on antud seadusega õigus rakendada kriisilahendusmeetmeid ja -õigusi. Eestis on vastavaks asutuseks Finantsinspektsioon. </w:t>
      </w:r>
    </w:p>
    <w:p w14:paraId="368762C7" w14:textId="77777777" w:rsidR="007941BC" w:rsidRPr="00674BAC" w:rsidRDefault="007941BC" w:rsidP="007941BC">
      <w:pPr>
        <w:pStyle w:val="SLONormal"/>
        <w:spacing w:before="0" w:after="0"/>
        <w:rPr>
          <w:lang w:val="et-EE"/>
        </w:rPr>
      </w:pPr>
    </w:p>
    <w:p w14:paraId="02E53547" w14:textId="77777777" w:rsidR="007941BC" w:rsidRDefault="007941BC" w:rsidP="007941BC">
      <w:pPr>
        <w:pStyle w:val="SLONormal"/>
        <w:spacing w:before="0" w:after="0"/>
        <w:rPr>
          <w:lang w:val="et-EE"/>
        </w:rPr>
      </w:pPr>
      <w:r w:rsidRPr="00674BAC">
        <w:rPr>
          <w:lang w:val="et-EE"/>
        </w:rPr>
        <w:t xml:space="preserve">Kriisilahendusdirektiiv on Eesti õiguses võetud üle peamiselt </w:t>
      </w:r>
      <w:r>
        <w:rPr>
          <w:lang w:val="et-EE"/>
        </w:rPr>
        <w:t>FELS-iga</w:t>
      </w:r>
      <w:r w:rsidRPr="00674BAC">
        <w:rPr>
          <w:lang w:val="et-EE"/>
        </w:rPr>
        <w:t xml:space="preserve">, kuid mõned direktiivi artiklid on üle võetud ka </w:t>
      </w:r>
      <w:r>
        <w:rPr>
          <w:lang w:val="et-EE"/>
        </w:rPr>
        <w:t>VPTS-iga</w:t>
      </w:r>
      <w:r w:rsidRPr="00674BAC">
        <w:rPr>
          <w:lang w:val="et-EE"/>
        </w:rPr>
        <w:t>. Direktiivi ehk BRRD-d on korduvalt Euroopa Liidu tasandil muudetud ja täiendatud. 2014. aasta 31. detsembriks olid liikmesriigid kohustatud võtma direktiivi esimese versiooni ning teise versiooni ehk BRRD2 2020. aasta 28. detsembriks. Direktiivi kolmas versioon ehk BRRD3</w:t>
      </w:r>
      <w:r w:rsidRPr="00674BAC">
        <w:rPr>
          <w:rStyle w:val="Allmrkuseviide"/>
          <w:lang w:val="et-EE"/>
        </w:rPr>
        <w:footnoteReference w:id="27"/>
      </w:r>
      <w:r>
        <w:rPr>
          <w:lang w:val="et-EE"/>
        </w:rPr>
        <w:t xml:space="preserve"> </w:t>
      </w:r>
      <w:r w:rsidRPr="00674BAC">
        <w:rPr>
          <w:lang w:val="et-EE"/>
        </w:rPr>
        <w:t xml:space="preserve">on liikmesriikidele kohustuslik ülevõtmiseks hiljemalt 2024. aasta 13. novembriks. </w:t>
      </w:r>
    </w:p>
    <w:p w14:paraId="2E399520" w14:textId="77777777" w:rsidR="007941BC" w:rsidRDefault="007941BC" w:rsidP="007941BC">
      <w:pPr>
        <w:pStyle w:val="SLONormal"/>
        <w:spacing w:before="0" w:after="0"/>
        <w:rPr>
          <w:lang w:val="et-EE"/>
        </w:rPr>
      </w:pPr>
    </w:p>
    <w:p w14:paraId="721AA62B" w14:textId="77777777" w:rsidR="007941BC" w:rsidRDefault="007941BC" w:rsidP="007941BC">
      <w:pPr>
        <w:pStyle w:val="SLONormal"/>
        <w:spacing w:before="0" w:after="0"/>
        <w:ind w:left="1416"/>
        <w:rPr>
          <w:b/>
          <w:bCs/>
          <w:lang w:val="et-EE"/>
        </w:rPr>
      </w:pPr>
      <w:r w:rsidRPr="00643B2F">
        <w:rPr>
          <w:b/>
          <w:bCs/>
          <w:lang w:val="et-EE"/>
        </w:rPr>
        <w:t>2.2.2</w:t>
      </w:r>
      <w:r>
        <w:rPr>
          <w:lang w:val="et-EE"/>
        </w:rPr>
        <w:t xml:space="preserve">. </w:t>
      </w:r>
      <w:bookmarkStart w:id="4" w:name="_Hlk178079074"/>
      <w:r>
        <w:rPr>
          <w:b/>
          <w:bCs/>
          <w:lang w:val="et-EE"/>
        </w:rPr>
        <w:t>E</w:t>
      </w:r>
      <w:r w:rsidRPr="00F77F2B">
        <w:rPr>
          <w:b/>
          <w:bCs/>
          <w:lang w:val="et-EE"/>
        </w:rPr>
        <w:t>elnõuga kaasnevad peamised muudatused</w:t>
      </w:r>
      <w:bookmarkEnd w:id="4"/>
    </w:p>
    <w:p w14:paraId="0365C3A6" w14:textId="77777777" w:rsidR="007941BC" w:rsidRDefault="007941BC" w:rsidP="007941BC">
      <w:pPr>
        <w:spacing w:after="0" w:line="240" w:lineRule="auto"/>
        <w:jc w:val="both"/>
        <w:rPr>
          <w:rFonts w:ascii="Times New Roman" w:hAnsi="Times New Roman" w:cs="Times New Roman"/>
          <w:sz w:val="24"/>
          <w:szCs w:val="24"/>
        </w:rPr>
      </w:pPr>
    </w:p>
    <w:p w14:paraId="720F6CE0"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Euroopa Komisjon</w:t>
      </w:r>
      <w:r>
        <w:rPr>
          <w:rFonts w:ascii="Times New Roman" w:hAnsi="Times New Roman" w:cs="Times New Roman"/>
          <w:sz w:val="24"/>
          <w:szCs w:val="24"/>
        </w:rPr>
        <w:t xml:space="preserve"> </w:t>
      </w:r>
      <w:r w:rsidRPr="00674BAC">
        <w:rPr>
          <w:rFonts w:ascii="Times New Roman" w:hAnsi="Times New Roman" w:cs="Times New Roman"/>
          <w:sz w:val="24"/>
          <w:szCs w:val="24"/>
        </w:rPr>
        <w:t>on Eesti</w:t>
      </w:r>
      <w:r>
        <w:rPr>
          <w:rFonts w:ascii="Times New Roman" w:hAnsi="Times New Roman" w:cs="Times New Roman"/>
          <w:sz w:val="24"/>
          <w:szCs w:val="24"/>
        </w:rPr>
        <w:t xml:space="preserve"> </w:t>
      </w:r>
      <w:r w:rsidRPr="00674BAC">
        <w:rPr>
          <w:rFonts w:ascii="Times New Roman" w:hAnsi="Times New Roman" w:cs="Times New Roman"/>
          <w:sz w:val="24"/>
          <w:szCs w:val="24"/>
        </w:rPr>
        <w:t>kriisilahenduse regulatsiooni</w:t>
      </w:r>
      <w:r>
        <w:rPr>
          <w:rFonts w:ascii="Times New Roman" w:hAnsi="Times New Roman" w:cs="Times New Roman"/>
          <w:sz w:val="24"/>
          <w:szCs w:val="24"/>
        </w:rPr>
        <w:t xml:space="preserve"> (täpsemalt FELS-i)</w:t>
      </w:r>
      <w:r w:rsidRPr="00674BAC">
        <w:rPr>
          <w:rFonts w:ascii="Times New Roman" w:hAnsi="Times New Roman" w:cs="Times New Roman"/>
          <w:sz w:val="24"/>
          <w:szCs w:val="24"/>
        </w:rPr>
        <w:t xml:space="preserve"> analüüsides tuvastanud, et esineb mõningaid puudujääke, mille lahendamisel tagataks kriisilahendusega seotud isikutele ja asutustele parem selgus nende õiguste ja kohustuste osas. </w:t>
      </w:r>
    </w:p>
    <w:p w14:paraId="54D0C8B5" w14:textId="77777777" w:rsidR="007941BC" w:rsidRPr="00674BAC" w:rsidRDefault="007941BC" w:rsidP="007941BC">
      <w:pPr>
        <w:spacing w:after="0" w:line="240" w:lineRule="auto"/>
        <w:jc w:val="both"/>
        <w:rPr>
          <w:rFonts w:ascii="Times New Roman" w:hAnsi="Times New Roman" w:cs="Times New Roman"/>
          <w:sz w:val="24"/>
          <w:szCs w:val="24"/>
        </w:rPr>
      </w:pPr>
    </w:p>
    <w:p w14:paraId="68B0A0FE"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Komisjoni poolt tehtud tähelepanekud saab liigitada järgnevatesse kategooriatesse: </w:t>
      </w:r>
    </w:p>
    <w:p w14:paraId="5B1D16ED"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1) kriisilahendusregulatsiooni kohaldamisala; </w:t>
      </w:r>
    </w:p>
    <w:p w14:paraId="06055619"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2) kriisilahendusasutuse koostöö teiste asutuste ja ettevõtjatega; ettevõtjate aruandlus- ja avaldamiskohustus</w:t>
      </w:r>
      <w:r>
        <w:rPr>
          <w:rFonts w:ascii="Times New Roman" w:hAnsi="Times New Roman" w:cs="Times New Roman"/>
          <w:sz w:val="24"/>
          <w:szCs w:val="24"/>
        </w:rPr>
        <w:t>;</w:t>
      </w:r>
    </w:p>
    <w:p w14:paraId="15C4A1F3"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3) miinimumnõude määramise tingimused ja erandid, miinimumnõude täitmine ning meetmed, mida kriisilahendusasutus saab kasutada miinimumnõude täitmata jätmise korral; </w:t>
      </w:r>
    </w:p>
    <w:p w14:paraId="3385A8D7"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4) kriisiennetus- ning kriisilahendusmeetmete ja -õiguste täpne määratlus ja rakendamine.</w:t>
      </w:r>
    </w:p>
    <w:p w14:paraId="29AB1779" w14:textId="77777777" w:rsidR="007941BC" w:rsidRDefault="007941BC" w:rsidP="007941BC">
      <w:pPr>
        <w:spacing w:after="0" w:line="240" w:lineRule="auto"/>
        <w:jc w:val="both"/>
        <w:rPr>
          <w:rFonts w:ascii="Times New Roman" w:hAnsi="Times New Roman" w:cs="Times New Roman"/>
          <w:sz w:val="24"/>
          <w:szCs w:val="24"/>
        </w:rPr>
      </w:pPr>
    </w:p>
    <w:p w14:paraId="23B04EDB"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BRRD3 täpsustab </w:t>
      </w:r>
      <w:r w:rsidRPr="00674BAC">
        <w:rPr>
          <w:rFonts w:ascii="Times New Roman" w:hAnsi="Times New Roman" w:cs="Times New Roman"/>
          <w:sz w:val="24"/>
          <w:szCs w:val="24"/>
        </w:rPr>
        <w:t xml:space="preserve">likvideerimissubjekti miinimumnõude määramise tingimusi ning krediidiasutuste aruandluskohustust kõlblike ja teisendatavate kohustuste tasemete ning nende kohustuste koosseisu kohta. </w:t>
      </w:r>
    </w:p>
    <w:p w14:paraId="3DCDEF7D" w14:textId="77777777" w:rsidR="007941BC" w:rsidRDefault="007941BC" w:rsidP="007941BC">
      <w:pPr>
        <w:spacing w:after="0" w:line="240" w:lineRule="auto"/>
        <w:jc w:val="both"/>
        <w:rPr>
          <w:rFonts w:ascii="Times New Roman" w:hAnsi="Times New Roman" w:cs="Times New Roman"/>
          <w:sz w:val="24"/>
          <w:szCs w:val="24"/>
        </w:rPr>
      </w:pPr>
    </w:p>
    <w:p w14:paraId="206976A3"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Miinimumnõue on koondnimetus omavahendite ja kõlblike kohustuste minimaalse taseme nõudele FELS § 17 lõike 1 kohaselt (tähistatakse ka kui MREL nõue). Sisuliselt tähistab miinimumnõue nende instrumentide minimaalset taset, mida krediidiasutus peab ikka hetk hoidma ja säilitama olukorraks, kus krediidiasutus satub probleemidesse ning tal on vaja oma finantsolukorda parandada, et hoida ära selle maksejõuetus. Omavahendid on lihtsustatult omakapitali instrumendid ning kõlblikud kohustused võlakapitali instrumendid, mida saab koheselt hakata realiseerima, kui tekib kriisiolukord ning Finantsinspektsioon jõuab otsusele, et vahendite ja kohustuste </w:t>
      </w:r>
      <w:proofErr w:type="spellStart"/>
      <w:r>
        <w:rPr>
          <w:rFonts w:ascii="Times New Roman" w:hAnsi="Times New Roman" w:cs="Times New Roman"/>
          <w:sz w:val="24"/>
          <w:szCs w:val="24"/>
        </w:rPr>
        <w:t>allahindamise</w:t>
      </w:r>
      <w:proofErr w:type="spellEnd"/>
      <w:r>
        <w:rPr>
          <w:rFonts w:ascii="Times New Roman" w:hAnsi="Times New Roman" w:cs="Times New Roman"/>
          <w:sz w:val="24"/>
          <w:szCs w:val="24"/>
        </w:rPr>
        <w:t xml:space="preserve"> ja teisendamise meetme (ingl. k. </w:t>
      </w:r>
      <w:r>
        <w:rPr>
          <w:rFonts w:ascii="Times New Roman" w:hAnsi="Times New Roman" w:cs="Times New Roman"/>
          <w:i/>
          <w:iCs/>
          <w:sz w:val="24"/>
          <w:szCs w:val="24"/>
        </w:rPr>
        <w:t>bail-in tool</w:t>
      </w:r>
      <w:r>
        <w:rPr>
          <w:rFonts w:ascii="Times New Roman" w:hAnsi="Times New Roman" w:cs="Times New Roman"/>
          <w:sz w:val="24"/>
          <w:szCs w:val="24"/>
        </w:rPr>
        <w:t xml:space="preserve">) rakendamine on vajalik kahjumi katmiseks ning ettevõtte </w:t>
      </w:r>
      <w:proofErr w:type="spellStart"/>
      <w:r>
        <w:rPr>
          <w:rFonts w:ascii="Times New Roman" w:hAnsi="Times New Roman" w:cs="Times New Roman"/>
          <w:sz w:val="24"/>
          <w:szCs w:val="24"/>
        </w:rPr>
        <w:t>rekapitaliseerimiseks</w:t>
      </w:r>
      <w:proofErr w:type="spellEnd"/>
      <w:r>
        <w:rPr>
          <w:rFonts w:ascii="Times New Roman" w:hAnsi="Times New Roman" w:cs="Times New Roman"/>
          <w:sz w:val="24"/>
          <w:szCs w:val="24"/>
        </w:rPr>
        <w:t xml:space="preserve">. Miinimumnõuet väljendatakse protsendina krediidiasutuse kõikide kohustuste ja omavahendite summast. </w:t>
      </w:r>
    </w:p>
    <w:p w14:paraId="08F91818" w14:textId="77777777" w:rsidR="007941BC" w:rsidRDefault="007941BC" w:rsidP="007941BC">
      <w:pPr>
        <w:spacing w:after="0" w:line="240" w:lineRule="auto"/>
        <w:jc w:val="both"/>
        <w:rPr>
          <w:rFonts w:ascii="Times New Roman" w:hAnsi="Times New Roman" w:cs="Times New Roman"/>
          <w:sz w:val="24"/>
          <w:szCs w:val="24"/>
        </w:rPr>
      </w:pPr>
    </w:p>
    <w:p w14:paraId="571E1221"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Likvideerimissubjekt on Euroopa Liidus asutatud juriidiline isik, </w:t>
      </w:r>
      <w:r w:rsidRPr="00363B14">
        <w:rPr>
          <w:rFonts w:ascii="Times New Roman" w:hAnsi="Times New Roman" w:cs="Times New Roman"/>
          <w:sz w:val="24"/>
          <w:szCs w:val="24"/>
        </w:rPr>
        <w:t xml:space="preserve">kelle suhtes konsolideerimisgrupi kriisilahenduskavas või konsolideerimisgruppi mittekuuluva isiku puhul on kriisilahenduskavas ette nähtud, et ta likvideeritakse tavalises maksejõuetusmenetluses, või isik, kes kuulub kriisilahenduse konsolideerimisgruppi, kuid kes ise ei ole kriisilahendussubjekt ja kelle suhtes ei ole konsolideerimisgrupi kriisilahenduskavas ette nähtud </w:t>
      </w:r>
      <w:proofErr w:type="spellStart"/>
      <w:r w:rsidRPr="00363B14">
        <w:rPr>
          <w:rFonts w:ascii="Times New Roman" w:hAnsi="Times New Roman" w:cs="Times New Roman"/>
          <w:sz w:val="24"/>
          <w:szCs w:val="24"/>
        </w:rPr>
        <w:t>allahindamise</w:t>
      </w:r>
      <w:proofErr w:type="spellEnd"/>
      <w:r w:rsidRPr="00363B14">
        <w:rPr>
          <w:rFonts w:ascii="Times New Roman" w:hAnsi="Times New Roman" w:cs="Times New Roman"/>
          <w:sz w:val="24"/>
          <w:szCs w:val="24"/>
        </w:rPr>
        <w:t xml:space="preserve"> ja teisendamise õiguse kasutamist.</w:t>
      </w:r>
      <w:r>
        <w:rPr>
          <w:rFonts w:ascii="Times New Roman" w:hAnsi="Times New Roman" w:cs="Times New Roman"/>
          <w:sz w:val="24"/>
          <w:szCs w:val="24"/>
        </w:rPr>
        <w:t xml:space="preserve"> Likvideerimissubjekt on seega pangagruppi kuuluv üksus või üksuse endaga seotud ettevõte (kes ei ole kriisilahendussubjekt), kes reeglina ei ole kohustatud täitma miinimumnõuet ning kelle likvideerimine toimub vastavalt üldistele maksejõuetust käsitlevatele õigusaktidele.</w:t>
      </w:r>
      <w:r>
        <w:rPr>
          <w:rStyle w:val="Allmrkuseviide"/>
          <w:rFonts w:ascii="Times New Roman" w:hAnsi="Times New Roman" w:cs="Times New Roman"/>
          <w:sz w:val="24"/>
          <w:szCs w:val="24"/>
        </w:rPr>
        <w:footnoteReference w:id="28"/>
      </w:r>
      <w:r>
        <w:rPr>
          <w:rFonts w:ascii="Times New Roman" w:hAnsi="Times New Roman" w:cs="Times New Roman"/>
          <w:sz w:val="24"/>
          <w:szCs w:val="24"/>
        </w:rPr>
        <w:t xml:space="preserve"> Taolise erisuse loomine vähendab ebaproportsionaalsust kriisilahendussubjektide ning nende ettevõtjate vahel, kes küll kuuluvad kriisilahenduse konsolideerimisgruppi, kuid ei ole ise kriisilahenduse subjektid, sest likvideerimissubjekt ei ole kohustatud arvama oma individuaalseid osalusi maha sisemises miinimumnõudes välja arvatud juhul, kui need moodustavad olulise osa vaheüksuse omavahenditest ja kõlblikest kohustustest.</w:t>
      </w:r>
      <w:r>
        <w:rPr>
          <w:rStyle w:val="Allmrkuseviide"/>
          <w:rFonts w:ascii="Times New Roman" w:hAnsi="Times New Roman" w:cs="Times New Roman"/>
          <w:sz w:val="24"/>
          <w:szCs w:val="24"/>
        </w:rPr>
        <w:footnoteReference w:id="29"/>
      </w:r>
      <w:r>
        <w:rPr>
          <w:rFonts w:ascii="Times New Roman" w:hAnsi="Times New Roman" w:cs="Times New Roman"/>
          <w:sz w:val="24"/>
          <w:szCs w:val="24"/>
        </w:rPr>
        <w:t xml:space="preserve"> Miinimumnõude määramise valikukohti likvideerimissubjektile kirjeldab ka järgnev tabel. </w:t>
      </w:r>
    </w:p>
    <w:p w14:paraId="37AA6BC8" w14:textId="77777777" w:rsidR="007941BC" w:rsidRDefault="007941BC" w:rsidP="007941BC">
      <w:pPr>
        <w:spacing w:after="0" w:line="240" w:lineRule="auto"/>
        <w:jc w:val="both"/>
        <w:rPr>
          <w:rFonts w:ascii="Times New Roman" w:hAnsi="Times New Roman" w:cs="Times New Roman"/>
          <w:sz w:val="24"/>
          <w:szCs w:val="24"/>
        </w:rPr>
      </w:pPr>
    </w:p>
    <w:p w14:paraId="1FF5B1CC" w14:textId="77777777" w:rsidR="007941BC" w:rsidRDefault="007941BC" w:rsidP="007941BC">
      <w:pPr>
        <w:spacing w:after="0" w:line="240" w:lineRule="auto"/>
        <w:jc w:val="both"/>
        <w:rPr>
          <w:rFonts w:ascii="Times New Roman" w:hAnsi="Times New Roman" w:cs="Times New Roman"/>
          <w:b/>
          <w:bCs/>
          <w:sz w:val="24"/>
          <w:szCs w:val="24"/>
        </w:rPr>
      </w:pPr>
      <w:r w:rsidRPr="00643B2F">
        <w:rPr>
          <w:rFonts w:ascii="Times New Roman" w:hAnsi="Times New Roman" w:cs="Times New Roman"/>
          <w:b/>
          <w:bCs/>
          <w:sz w:val="24"/>
          <w:szCs w:val="24"/>
        </w:rPr>
        <w:t xml:space="preserve">Tabel 2. </w:t>
      </w:r>
      <w:r>
        <w:rPr>
          <w:rFonts w:ascii="Times New Roman" w:hAnsi="Times New Roman" w:cs="Times New Roman"/>
          <w:b/>
          <w:bCs/>
          <w:sz w:val="24"/>
          <w:szCs w:val="24"/>
        </w:rPr>
        <w:t>Miinimumnõude määramise kriteeriumid</w:t>
      </w:r>
      <w:r>
        <w:rPr>
          <w:rStyle w:val="Allmrkuseviide"/>
          <w:rFonts w:ascii="Times New Roman" w:hAnsi="Times New Roman" w:cs="Times New Roman"/>
          <w:b/>
          <w:bCs/>
          <w:sz w:val="24"/>
          <w:szCs w:val="24"/>
        </w:rPr>
        <w:footnoteReference w:id="30"/>
      </w:r>
    </w:p>
    <w:p w14:paraId="2FB2A64B" w14:textId="77777777" w:rsidR="007941BC" w:rsidRPr="00643B2F" w:rsidRDefault="007941BC" w:rsidP="007941BC">
      <w:pPr>
        <w:spacing w:after="0" w:line="240" w:lineRule="auto"/>
        <w:jc w:val="both"/>
        <w:rPr>
          <w:rFonts w:ascii="Times New Roman" w:hAnsi="Times New Roman" w:cs="Times New Roman"/>
          <w:b/>
          <w:bCs/>
          <w:sz w:val="24"/>
          <w:szCs w:val="24"/>
        </w:rPr>
      </w:pPr>
    </w:p>
    <w:p w14:paraId="73A25426" w14:textId="77777777" w:rsidR="007941BC" w:rsidRDefault="007941BC" w:rsidP="007941BC">
      <w:pPr>
        <w:spacing w:after="0" w:line="240" w:lineRule="auto"/>
        <w:jc w:val="both"/>
        <w:rPr>
          <w:rFonts w:ascii="Times New Roman" w:hAnsi="Times New Roman" w:cs="Times New Roman"/>
          <w:sz w:val="24"/>
          <w:szCs w:val="24"/>
        </w:rPr>
      </w:pPr>
      <w:r>
        <w:rPr>
          <w:noProof/>
        </w:rPr>
        <w:drawing>
          <wp:inline distT="0" distB="0" distL="0" distR="0" wp14:anchorId="19AA3FAD" wp14:editId="33598D37">
            <wp:extent cx="5760720" cy="2790825"/>
            <wp:effectExtent l="0" t="0" r="0" b="9525"/>
            <wp:docPr id="2928208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820838" name=""/>
                    <pic:cNvPicPr/>
                  </pic:nvPicPr>
                  <pic:blipFill>
                    <a:blip r:embed="rId17">
                      <a:extLst>
                        <a:ext uri="{28A0092B-C50C-407E-A947-70E740481C1C}">
                          <a14:useLocalDpi xmlns:a14="http://schemas.microsoft.com/office/drawing/2010/main" val="0"/>
                        </a:ext>
                      </a:extLst>
                    </a:blip>
                    <a:stretch>
                      <a:fillRect/>
                    </a:stretch>
                  </pic:blipFill>
                  <pic:spPr>
                    <a:xfrm>
                      <a:off x="0" y="0"/>
                      <a:ext cx="5760720" cy="2790825"/>
                    </a:xfrm>
                    <a:prstGeom prst="rect">
                      <a:avLst/>
                    </a:prstGeom>
                  </pic:spPr>
                </pic:pic>
              </a:graphicData>
            </a:graphic>
          </wp:inline>
        </w:drawing>
      </w:r>
    </w:p>
    <w:p w14:paraId="35832BE5" w14:textId="77777777" w:rsidR="007941BC" w:rsidRDefault="007941BC" w:rsidP="007941BC">
      <w:pPr>
        <w:spacing w:after="0" w:line="240" w:lineRule="auto"/>
        <w:jc w:val="both"/>
        <w:rPr>
          <w:rFonts w:ascii="Times New Roman" w:hAnsi="Times New Roman" w:cs="Times New Roman"/>
          <w:sz w:val="24"/>
          <w:szCs w:val="24"/>
        </w:rPr>
      </w:pPr>
    </w:p>
    <w:p w14:paraId="0437ADDD" w14:textId="77777777" w:rsidR="007941BC" w:rsidRPr="00EC562A" w:rsidRDefault="007941BC" w:rsidP="007941BC">
      <w:pPr>
        <w:spacing w:after="0" w:line="240" w:lineRule="auto"/>
        <w:jc w:val="both"/>
      </w:pPr>
      <w:r>
        <w:rPr>
          <w:rFonts w:ascii="Times New Roman" w:hAnsi="Times New Roman" w:cs="Times New Roman"/>
          <w:sz w:val="24"/>
          <w:szCs w:val="24"/>
        </w:rPr>
        <w:t>Eelnõuga muudetakse FELS §-i 22</w:t>
      </w:r>
      <w:r>
        <w:rPr>
          <w:rFonts w:ascii="Times New Roman" w:hAnsi="Times New Roman" w:cs="Times New Roman"/>
          <w:sz w:val="24"/>
          <w:szCs w:val="24"/>
          <w:vertAlign w:val="superscript"/>
        </w:rPr>
        <w:t>1</w:t>
      </w:r>
      <w:r>
        <w:rPr>
          <w:rFonts w:ascii="Times New Roman" w:hAnsi="Times New Roman" w:cs="Times New Roman"/>
          <w:sz w:val="24"/>
          <w:szCs w:val="24"/>
        </w:rPr>
        <w:t>, mis reguleerib krediidiasutuse aruandekohustust miinimumnõuete täitmise osas. Lõigetega 1, 1</w:t>
      </w:r>
      <w:r>
        <w:rPr>
          <w:rFonts w:ascii="Times New Roman" w:hAnsi="Times New Roman" w:cs="Times New Roman"/>
          <w:sz w:val="24"/>
          <w:szCs w:val="24"/>
          <w:vertAlign w:val="superscript"/>
        </w:rPr>
        <w:t>1</w:t>
      </w:r>
      <w:r>
        <w:rPr>
          <w:rFonts w:ascii="Times New Roman" w:hAnsi="Times New Roman" w:cs="Times New Roman"/>
          <w:sz w:val="24"/>
          <w:szCs w:val="24"/>
        </w:rPr>
        <w:t xml:space="preserve"> ja 4 on sätestatud loetelu teabest ja vastavad erandid, mida krediidiasutus peab esitama Finantsinspektsioonile või avalikustama üldsusele. Aruandlus- ja avalikustamiskohustus ei laiene likvideerimissubjektile tingimusel, et järelevalveasutus ei ole määranud talle erandkorras miinimumnõude täitmise kohustust. Taoliseks erandlikeks asjaoludeks on näiteks vajadus säilitada finantsstabiilsust, oht, et finantsriskid kanduvad edasi ning vajadus tagada Tagatisfondi või teiste lepinguriikide hoiuste tagamise skeeme piisava rahastusega. Alused miinimumnõude määramiseks likvideerimissubjektile on sätestatud FELS §-s 17</w:t>
      </w:r>
      <w:r>
        <w:rPr>
          <w:rFonts w:ascii="Times New Roman" w:hAnsi="Times New Roman" w:cs="Times New Roman"/>
          <w:sz w:val="24"/>
          <w:szCs w:val="24"/>
          <w:vertAlign w:val="superscript"/>
        </w:rPr>
        <w:t>5</w:t>
      </w:r>
      <w:r>
        <w:rPr>
          <w:rFonts w:ascii="Times New Roman" w:hAnsi="Times New Roman" w:cs="Times New Roman"/>
          <w:sz w:val="24"/>
          <w:szCs w:val="24"/>
        </w:rPr>
        <w:t>. Juhul, kui likvideerimissubjekti suhtes ikkagi määratakse miinimumnõue, peab Finantsinspektsioon lähtuma aruandluskohustuse nõuete kehtestamisel Euroopa Komisjoni rakendusmääruses (EL) nr 2021/763 sätestatust. Aruandlus- ja avalikustamiskohustus likvideerimissubjekti suhtes võib piirduda ainult FELS §-s 17</w:t>
      </w:r>
      <w:r>
        <w:rPr>
          <w:rFonts w:ascii="Times New Roman" w:hAnsi="Times New Roman" w:cs="Times New Roman"/>
          <w:sz w:val="24"/>
          <w:szCs w:val="24"/>
          <w:vertAlign w:val="superscript"/>
        </w:rPr>
        <w:t>5</w:t>
      </w:r>
      <w:r>
        <w:rPr>
          <w:rFonts w:ascii="Times New Roman" w:hAnsi="Times New Roman" w:cs="Times New Roman"/>
          <w:sz w:val="24"/>
          <w:szCs w:val="24"/>
        </w:rPr>
        <w:t xml:space="preserve"> sätestatud miinimumnõude täitmisega. </w:t>
      </w:r>
    </w:p>
    <w:p w14:paraId="67159734" w14:textId="77777777" w:rsidR="007941BC" w:rsidRPr="00674BAC" w:rsidRDefault="007941BC" w:rsidP="007941BC">
      <w:pPr>
        <w:pStyle w:val="SLONormal"/>
        <w:spacing w:before="0" w:after="0"/>
        <w:rPr>
          <w:b/>
          <w:bCs/>
          <w:lang w:val="et-EE"/>
        </w:rPr>
      </w:pPr>
    </w:p>
    <w:p w14:paraId="42568E44" w14:textId="77777777" w:rsidR="007941BC" w:rsidRDefault="007941BC" w:rsidP="007941BC">
      <w:pPr>
        <w:pStyle w:val="SLONormal"/>
        <w:spacing w:before="0" w:after="0"/>
        <w:ind w:left="708"/>
        <w:rPr>
          <w:b/>
          <w:bCs/>
          <w:lang w:val="et-EE"/>
        </w:rPr>
      </w:pPr>
      <w:r w:rsidRPr="00674BAC">
        <w:rPr>
          <w:b/>
          <w:bCs/>
          <w:lang w:val="et-EE"/>
        </w:rPr>
        <w:t>2.</w:t>
      </w:r>
      <w:r>
        <w:rPr>
          <w:b/>
          <w:bCs/>
          <w:lang w:val="et-EE"/>
        </w:rPr>
        <w:t>3</w:t>
      </w:r>
      <w:r w:rsidRPr="00674BAC">
        <w:rPr>
          <w:b/>
          <w:bCs/>
          <w:lang w:val="et-EE"/>
        </w:rPr>
        <w:t>. Rohevõlakirja</w:t>
      </w:r>
      <w:r>
        <w:rPr>
          <w:b/>
          <w:bCs/>
          <w:lang w:val="et-EE"/>
        </w:rPr>
        <w:t>de</w:t>
      </w:r>
      <w:r w:rsidRPr="00674BAC">
        <w:rPr>
          <w:b/>
          <w:bCs/>
          <w:lang w:val="et-EE"/>
        </w:rPr>
        <w:t xml:space="preserve"> emitentide teabe avalikustamise nõuded</w:t>
      </w:r>
    </w:p>
    <w:p w14:paraId="0D9CA185" w14:textId="77777777" w:rsidR="007941BC" w:rsidRDefault="007941BC" w:rsidP="007941BC">
      <w:pPr>
        <w:pStyle w:val="SLONormal"/>
        <w:spacing w:before="0" w:after="0"/>
        <w:ind w:left="1416"/>
        <w:rPr>
          <w:b/>
          <w:bCs/>
          <w:lang w:val="et-EE"/>
        </w:rPr>
      </w:pPr>
    </w:p>
    <w:p w14:paraId="4CED247C" w14:textId="77777777" w:rsidR="007941BC" w:rsidRPr="00674BAC" w:rsidRDefault="007941BC" w:rsidP="007941BC">
      <w:pPr>
        <w:pStyle w:val="SLONormal"/>
        <w:spacing w:before="0" w:after="0"/>
        <w:ind w:left="1416"/>
        <w:rPr>
          <w:b/>
          <w:bCs/>
          <w:lang w:val="et-EE"/>
        </w:rPr>
      </w:pPr>
      <w:r>
        <w:rPr>
          <w:b/>
          <w:bCs/>
          <w:lang w:val="et-EE"/>
        </w:rPr>
        <w:t>2.3.1. Üldine taust</w:t>
      </w:r>
    </w:p>
    <w:p w14:paraId="409D9997" w14:textId="77777777" w:rsidR="007941BC" w:rsidRPr="00674BAC" w:rsidRDefault="007941BC" w:rsidP="007941BC">
      <w:pPr>
        <w:spacing w:after="0" w:line="240" w:lineRule="auto"/>
        <w:rPr>
          <w:rFonts w:ascii="Times New Roman" w:hAnsi="Times New Roman" w:cs="Times New Roman"/>
          <w:sz w:val="24"/>
          <w:szCs w:val="24"/>
        </w:rPr>
      </w:pPr>
    </w:p>
    <w:p w14:paraId="791A08F3" w14:textId="77777777" w:rsidR="007941BC" w:rsidRPr="00831AE7" w:rsidRDefault="007941BC" w:rsidP="007941BC">
      <w:pPr>
        <w:spacing w:after="0" w:line="240" w:lineRule="auto"/>
        <w:jc w:val="both"/>
        <w:rPr>
          <w:rFonts w:ascii="Times New Roman" w:hAnsi="Times New Roman" w:cs="Times New Roman"/>
          <w:sz w:val="24"/>
          <w:szCs w:val="24"/>
        </w:rPr>
      </w:pPr>
      <w:r w:rsidRPr="00831AE7">
        <w:rPr>
          <w:rFonts w:ascii="Times New Roman" w:hAnsi="Times New Roman" w:cs="Times New Roman"/>
          <w:sz w:val="24"/>
          <w:szCs w:val="24"/>
        </w:rPr>
        <w:t xml:space="preserve">Eelnõuga rakendatakse Euroopa Parlamendi ja nõukogu määruse (EL) 2023/2631, Euroopa rohevõlakirjade ning teabe vabatahtliku avaldamise kohta seoses keskkonnakestlikuna turustatavate ja kestlikkusega seotud võlakirjadega (ELT L, 30.11.2023, lk 1–68) (edaspidi ka </w:t>
      </w:r>
      <w:r w:rsidRPr="00831AE7">
        <w:rPr>
          <w:rFonts w:ascii="Times New Roman" w:hAnsi="Times New Roman" w:cs="Times New Roman"/>
          <w:i/>
          <w:iCs/>
          <w:sz w:val="24"/>
          <w:szCs w:val="24"/>
        </w:rPr>
        <w:t>Euroopa rohevõlakirjade määrus</w:t>
      </w:r>
      <w:r w:rsidRPr="00831AE7">
        <w:rPr>
          <w:rFonts w:ascii="Times New Roman" w:hAnsi="Times New Roman" w:cs="Times New Roman"/>
          <w:sz w:val="24"/>
          <w:szCs w:val="24"/>
        </w:rPr>
        <w:t xml:space="preserve">) järelevalvega seonduvaid nõudeid. </w:t>
      </w:r>
      <w:r>
        <w:rPr>
          <w:rFonts w:ascii="Times New Roman" w:hAnsi="Times New Roman" w:cs="Times New Roman"/>
          <w:sz w:val="24"/>
          <w:szCs w:val="24"/>
        </w:rPr>
        <w:t xml:space="preserve">Määrus võeti vastu 2023. aasta 22. novembril ning selles sätestatud nõudeid peavad liikmesriigid rakendama alates 2024. aasta 21. detsembrist. </w:t>
      </w:r>
    </w:p>
    <w:p w14:paraId="76D63CF9" w14:textId="77777777" w:rsidR="007941BC" w:rsidRDefault="007941BC" w:rsidP="007941BC">
      <w:pPr>
        <w:spacing w:after="0" w:line="240" w:lineRule="auto"/>
        <w:jc w:val="both"/>
        <w:rPr>
          <w:rFonts w:ascii="Times New Roman" w:hAnsi="Times New Roman" w:cs="Times New Roman"/>
          <w:sz w:val="24"/>
          <w:szCs w:val="24"/>
        </w:rPr>
      </w:pPr>
    </w:p>
    <w:p w14:paraId="13EE0F7A" w14:textId="77777777" w:rsidR="007941B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Euroopa rohevõlakirjade määrusega loodava rohemärgise väljatöötamine nähti ette 2018.</w:t>
      </w:r>
      <w:r>
        <w:rPr>
          <w:rFonts w:ascii="Times New Roman" w:hAnsi="Times New Roman" w:cs="Times New Roman"/>
          <w:sz w:val="24"/>
          <w:szCs w:val="24"/>
        </w:rPr>
        <w:t xml:space="preserve"> aasta</w:t>
      </w:r>
      <w:r w:rsidRPr="00674BAC">
        <w:rPr>
          <w:rFonts w:ascii="Times New Roman" w:hAnsi="Times New Roman" w:cs="Times New Roman"/>
          <w:sz w:val="24"/>
          <w:szCs w:val="24"/>
        </w:rPr>
        <w:t xml:space="preserve"> Euroopa Komisjoni tegevuskavas jätkusuutliku majanduskasvu rahastamise kohta</w:t>
      </w:r>
      <w:r w:rsidRPr="00674BAC">
        <w:rPr>
          <w:rStyle w:val="Allmrkuseviide"/>
          <w:rFonts w:ascii="Times New Roman" w:hAnsi="Times New Roman" w:cs="Times New Roman"/>
        </w:rPr>
        <w:footnoteReference w:id="31"/>
      </w:r>
      <w:r w:rsidRPr="00674BAC">
        <w:rPr>
          <w:rFonts w:ascii="Times New Roman" w:hAnsi="Times New Roman" w:cs="Times New Roman"/>
          <w:sz w:val="24"/>
          <w:szCs w:val="24"/>
        </w:rPr>
        <w:t xml:space="preserve"> ning see haakub ka 2021.</w:t>
      </w:r>
      <w:r>
        <w:rPr>
          <w:rFonts w:ascii="Times New Roman" w:hAnsi="Times New Roman" w:cs="Times New Roman"/>
          <w:sz w:val="24"/>
          <w:szCs w:val="24"/>
        </w:rPr>
        <w:t xml:space="preserve"> aastal</w:t>
      </w:r>
      <w:r w:rsidRPr="00674BAC">
        <w:rPr>
          <w:rFonts w:ascii="Times New Roman" w:hAnsi="Times New Roman" w:cs="Times New Roman"/>
          <w:sz w:val="24"/>
          <w:szCs w:val="24"/>
        </w:rPr>
        <w:t xml:space="preserve"> Euroopa Komisjoni vastu võetud Kestlikule majandusele ülemineku rahastamise strateegiaga</w:t>
      </w:r>
      <w:r w:rsidRPr="00674BAC">
        <w:rPr>
          <w:rStyle w:val="Allmrkuseviide"/>
          <w:rFonts w:ascii="Times New Roman" w:hAnsi="Times New Roman" w:cs="Times New Roman"/>
        </w:rPr>
        <w:footnoteReference w:id="32"/>
      </w:r>
      <w:r w:rsidRPr="00674BAC">
        <w:rPr>
          <w:rFonts w:ascii="Times New Roman" w:hAnsi="Times New Roman" w:cs="Times New Roman"/>
          <w:sz w:val="24"/>
          <w:szCs w:val="24"/>
        </w:rPr>
        <w:t>. Samuti teavitati rohevõlakirjade märgise loomisest 2020. a</w:t>
      </w:r>
      <w:r>
        <w:rPr>
          <w:rFonts w:ascii="Times New Roman" w:hAnsi="Times New Roman" w:cs="Times New Roman"/>
          <w:sz w:val="24"/>
          <w:szCs w:val="24"/>
        </w:rPr>
        <w:t>asta</w:t>
      </w:r>
      <w:r w:rsidRPr="00674BAC">
        <w:rPr>
          <w:rFonts w:ascii="Times New Roman" w:hAnsi="Times New Roman" w:cs="Times New Roman"/>
          <w:sz w:val="24"/>
          <w:szCs w:val="24"/>
        </w:rPr>
        <w:t xml:space="preserve"> 14. jaanuari Euroopa rohelise kokkuleppe investeerimiskavas. Euroopa rohevõlakirjade määruse kohta kinnitati Eesti seisukohad</w:t>
      </w:r>
      <w:r w:rsidRPr="00674BAC">
        <w:rPr>
          <w:rStyle w:val="Allmrkuseviide"/>
          <w:rFonts w:ascii="Times New Roman" w:hAnsi="Times New Roman" w:cs="Times New Roman"/>
        </w:rPr>
        <w:footnoteReference w:id="33"/>
      </w:r>
      <w:r w:rsidRPr="00674BAC">
        <w:rPr>
          <w:rFonts w:ascii="Times New Roman" w:hAnsi="Times New Roman" w:cs="Times New Roman"/>
          <w:sz w:val="24"/>
          <w:szCs w:val="24"/>
        </w:rPr>
        <w:t xml:space="preserve"> Vabariigi Valitsuse </w:t>
      </w:r>
      <w:r>
        <w:rPr>
          <w:rFonts w:ascii="Times New Roman" w:hAnsi="Times New Roman" w:cs="Times New Roman"/>
          <w:sz w:val="24"/>
          <w:szCs w:val="24"/>
        </w:rPr>
        <w:t xml:space="preserve">2021. aasta </w:t>
      </w:r>
      <w:r w:rsidRPr="00674BAC">
        <w:rPr>
          <w:rFonts w:ascii="Times New Roman" w:hAnsi="Times New Roman" w:cs="Times New Roman"/>
          <w:sz w:val="24"/>
          <w:szCs w:val="24"/>
        </w:rPr>
        <w:t xml:space="preserve">4. </w:t>
      </w:r>
      <w:r>
        <w:rPr>
          <w:rFonts w:ascii="Times New Roman" w:hAnsi="Times New Roman" w:cs="Times New Roman"/>
          <w:sz w:val="24"/>
          <w:szCs w:val="24"/>
        </w:rPr>
        <w:t>novembri</w:t>
      </w:r>
      <w:r w:rsidRPr="00674BAC">
        <w:rPr>
          <w:rFonts w:ascii="Times New Roman" w:hAnsi="Times New Roman" w:cs="Times New Roman"/>
          <w:sz w:val="24"/>
          <w:szCs w:val="24"/>
        </w:rPr>
        <w:t xml:space="preserve"> istungil.</w:t>
      </w:r>
    </w:p>
    <w:p w14:paraId="2ED467E7" w14:textId="77777777" w:rsidR="007941BC" w:rsidRDefault="007941BC" w:rsidP="007941BC">
      <w:pPr>
        <w:spacing w:after="0" w:line="240" w:lineRule="auto"/>
        <w:jc w:val="both"/>
        <w:rPr>
          <w:rFonts w:ascii="Times New Roman" w:hAnsi="Times New Roman" w:cs="Times New Roman"/>
          <w:sz w:val="24"/>
          <w:szCs w:val="24"/>
        </w:rPr>
      </w:pPr>
    </w:p>
    <w:p w14:paraId="25A2E5AE" w14:textId="77777777" w:rsidR="007941B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Euroopa rohevõlakirjade määrusega luuakse esimene E</w:t>
      </w:r>
      <w:r>
        <w:rPr>
          <w:rFonts w:ascii="Times New Roman" w:hAnsi="Times New Roman" w:cs="Times New Roman"/>
          <w:sz w:val="24"/>
          <w:szCs w:val="24"/>
        </w:rPr>
        <w:t>uroopa Liidu</w:t>
      </w:r>
      <w:r w:rsidRPr="00674BAC">
        <w:rPr>
          <w:rFonts w:ascii="Times New Roman" w:hAnsi="Times New Roman" w:cs="Times New Roman"/>
          <w:sz w:val="24"/>
          <w:szCs w:val="24"/>
        </w:rPr>
        <w:t xml:space="preserve"> kestlikkuse märgis finantsteenuste valdkonnas, millele hakkavad tõenäoliselt tulevikus järgnema muud märgised, nagu näiteks EL </w:t>
      </w:r>
      <w:proofErr w:type="spellStart"/>
      <w:r w:rsidRPr="00674BAC">
        <w:rPr>
          <w:rFonts w:ascii="Times New Roman" w:hAnsi="Times New Roman" w:cs="Times New Roman"/>
          <w:sz w:val="24"/>
          <w:szCs w:val="24"/>
        </w:rPr>
        <w:t>ökomärgis</w:t>
      </w:r>
      <w:proofErr w:type="spellEnd"/>
      <w:r w:rsidRPr="00674BAC">
        <w:rPr>
          <w:rFonts w:ascii="Times New Roman" w:hAnsi="Times New Roman" w:cs="Times New Roman"/>
          <w:sz w:val="24"/>
          <w:szCs w:val="24"/>
        </w:rPr>
        <w:t xml:space="preserve"> investeerimisfondidele, jmt. </w:t>
      </w:r>
      <w:r w:rsidRPr="00643B2F">
        <w:rPr>
          <w:rFonts w:ascii="Times New Roman" w:hAnsi="Times New Roman" w:cs="Times New Roman"/>
          <w:sz w:val="24"/>
          <w:szCs w:val="24"/>
        </w:rPr>
        <w:t>Määrusega nähakse ette nõuded, mi</w:t>
      </w:r>
      <w:r>
        <w:rPr>
          <w:rFonts w:ascii="Times New Roman" w:hAnsi="Times New Roman" w:cs="Times New Roman"/>
          <w:sz w:val="24"/>
          <w:szCs w:val="24"/>
        </w:rPr>
        <w:t xml:space="preserve">s </w:t>
      </w:r>
      <w:r w:rsidRPr="00643B2F">
        <w:rPr>
          <w:rFonts w:ascii="Times New Roman" w:hAnsi="Times New Roman" w:cs="Times New Roman"/>
          <w:sz w:val="24"/>
          <w:szCs w:val="24"/>
        </w:rPr>
        <w:t>juhul võivad võlakirjade emitendid kasutada nimetust „Euroopa rohevõlakiri“ või „</w:t>
      </w:r>
      <w:proofErr w:type="spellStart"/>
      <w:r w:rsidRPr="00643B2F">
        <w:rPr>
          <w:rFonts w:ascii="Times New Roman" w:hAnsi="Times New Roman" w:cs="Times New Roman"/>
          <w:sz w:val="24"/>
          <w:szCs w:val="24"/>
        </w:rPr>
        <w:t>EuGB</w:t>
      </w:r>
      <w:proofErr w:type="spellEnd"/>
      <w:r w:rsidRPr="00643B2F">
        <w:rPr>
          <w:rFonts w:ascii="Times New Roman" w:hAnsi="Times New Roman" w:cs="Times New Roman"/>
          <w:sz w:val="24"/>
          <w:szCs w:val="24"/>
        </w:rPr>
        <w:t xml:space="preserve">“, ehk sisuliselt kehtestatakse standard Euroopa rohevõlakirja märgise kasutamiseks. Märgis on kasutamiseks vabatahtlik ning määruses sätestatud nõudeid peavad järgima vaid need emitendid, kes antud märgist kasutada soovivad. </w:t>
      </w:r>
    </w:p>
    <w:p w14:paraId="7552191A" w14:textId="77777777" w:rsidR="007941BC" w:rsidRDefault="007941BC" w:rsidP="007941BC">
      <w:pPr>
        <w:spacing w:after="0" w:line="240" w:lineRule="auto"/>
        <w:jc w:val="both"/>
        <w:rPr>
          <w:rFonts w:ascii="Times New Roman" w:hAnsi="Times New Roman" w:cs="Times New Roman"/>
          <w:sz w:val="24"/>
          <w:szCs w:val="24"/>
        </w:rPr>
      </w:pPr>
    </w:p>
    <w:p w14:paraId="6999F2EE" w14:textId="77777777" w:rsidR="007941BC" w:rsidRPr="00643B2F" w:rsidRDefault="007941BC" w:rsidP="007941BC">
      <w:pPr>
        <w:spacing w:after="0" w:line="240" w:lineRule="auto"/>
        <w:jc w:val="both"/>
        <w:rPr>
          <w:rFonts w:ascii="Times New Roman" w:hAnsi="Times New Roman" w:cs="Times New Roman"/>
          <w:sz w:val="24"/>
          <w:szCs w:val="24"/>
        </w:rPr>
      </w:pPr>
      <w:r w:rsidRPr="00643B2F">
        <w:rPr>
          <w:rFonts w:ascii="Times New Roman" w:hAnsi="Times New Roman" w:cs="Times New Roman"/>
          <w:sz w:val="24"/>
          <w:szCs w:val="24"/>
        </w:rPr>
        <w:t xml:space="preserve">Märgise kasutamine suurendab roheliste võlakirjade turul pakutavate rohetoodete läbipaistvust, aitab vältida rohepesu ning panustab kestlike </w:t>
      </w:r>
      <w:r w:rsidRPr="004E49FA">
        <w:rPr>
          <w:rFonts w:ascii="Times New Roman" w:hAnsi="Times New Roman" w:cs="Times New Roman"/>
          <w:sz w:val="24"/>
          <w:szCs w:val="24"/>
        </w:rPr>
        <w:t>rahavoogude potentsiaalse suurendamise kaudu ühtlasi Pariisi kliimakokkuleppe eesmärkide täitmisse. Märgis tugineb turu parimatele praktikatele ning kestliku rahanduse kõrgetasemelise eksperdirühma 2019. aasta 18. juunis avaldatud aruandes</w:t>
      </w:r>
      <w:r w:rsidRPr="004E49FA">
        <w:rPr>
          <w:rStyle w:val="Allmrkuseviide"/>
          <w:rFonts w:ascii="Times New Roman" w:hAnsi="Times New Roman" w:cs="Times New Roman"/>
        </w:rPr>
        <w:footnoteReference w:id="34"/>
      </w:r>
      <w:r w:rsidRPr="004E49FA">
        <w:rPr>
          <w:rFonts w:ascii="Times New Roman" w:hAnsi="Times New Roman" w:cs="Times New Roman"/>
          <w:sz w:val="24"/>
          <w:szCs w:val="24"/>
        </w:rPr>
        <w:t xml:space="preserve"> esitatud ettepanekutele.</w:t>
      </w:r>
    </w:p>
    <w:p w14:paraId="5209714C" w14:textId="77777777" w:rsidR="007941BC" w:rsidRPr="00643B2F" w:rsidRDefault="007941BC" w:rsidP="007941BC">
      <w:pPr>
        <w:spacing w:after="0" w:line="240" w:lineRule="auto"/>
        <w:jc w:val="both"/>
        <w:rPr>
          <w:rFonts w:ascii="Times New Roman" w:hAnsi="Times New Roman" w:cs="Times New Roman"/>
          <w:sz w:val="24"/>
          <w:szCs w:val="24"/>
        </w:rPr>
      </w:pPr>
    </w:p>
    <w:p w14:paraId="4F4C4C79" w14:textId="77777777" w:rsidR="007941BC" w:rsidRDefault="007941BC" w:rsidP="007941BC">
      <w:pPr>
        <w:spacing w:after="0" w:line="240" w:lineRule="auto"/>
        <w:jc w:val="both"/>
        <w:rPr>
          <w:rFonts w:ascii="Times New Roman" w:hAnsi="Times New Roman" w:cs="Times New Roman"/>
          <w:sz w:val="24"/>
          <w:szCs w:val="24"/>
        </w:rPr>
      </w:pPr>
      <w:r w:rsidRPr="00643B2F">
        <w:rPr>
          <w:rFonts w:ascii="Times New Roman" w:hAnsi="Times New Roman" w:cs="Times New Roman"/>
          <w:sz w:val="24"/>
          <w:szCs w:val="24"/>
        </w:rPr>
        <w:t>Euroopa rohevõlakirja märgise kasutamisel peavad emitendid tagama, et võlakirjadest saadavast tulust vähemalt 85% paigutatakse kestliku rahastamise taksonoomia</w:t>
      </w:r>
      <w:r w:rsidRPr="00643B2F">
        <w:rPr>
          <w:rStyle w:val="Allmrkuseviide"/>
          <w:rFonts w:ascii="Times New Roman" w:hAnsi="Times New Roman" w:cs="Times New Roman"/>
          <w:sz w:val="24"/>
          <w:szCs w:val="24"/>
        </w:rPr>
        <w:footnoteReference w:id="35"/>
      </w:r>
      <w:r w:rsidRPr="00643B2F">
        <w:rPr>
          <w:rFonts w:ascii="Times New Roman" w:hAnsi="Times New Roman" w:cs="Times New Roman"/>
          <w:sz w:val="24"/>
          <w:szCs w:val="24"/>
        </w:rPr>
        <w:t xml:space="preserve"> nõuetele vastavatesse tegevustesse. Seda hakkavad ühtlasi kontrollima Euroopa väärtpaberituru järelevalveasutuse (edaspidi ka </w:t>
      </w:r>
      <w:r w:rsidRPr="00643B2F">
        <w:rPr>
          <w:rFonts w:ascii="Times New Roman" w:hAnsi="Times New Roman" w:cs="Times New Roman"/>
          <w:i/>
          <w:iCs/>
          <w:sz w:val="24"/>
          <w:szCs w:val="24"/>
        </w:rPr>
        <w:t>ESMA</w:t>
      </w:r>
      <w:r w:rsidRPr="00643B2F">
        <w:rPr>
          <w:rFonts w:ascii="Times New Roman" w:hAnsi="Times New Roman" w:cs="Times New Roman"/>
          <w:sz w:val="24"/>
          <w:szCs w:val="24"/>
        </w:rPr>
        <w:t xml:space="preserve">) juures registreeritavad sõltumatud välised hindajad. </w:t>
      </w:r>
      <w:r w:rsidRPr="00674BAC">
        <w:rPr>
          <w:rFonts w:ascii="Times New Roman" w:hAnsi="Times New Roman" w:cs="Times New Roman"/>
          <w:sz w:val="24"/>
          <w:szCs w:val="24"/>
        </w:rPr>
        <w:t>Emitendid peavad avaldama enne rohevõlakirjade emiteerimist vastava Euroopa rohevõlakirjade teabelehe ja emiteerimise järel iga-aastaselt tulu jaotusaruanded kuni Euroopa rohevõlakirjadest saadud tulu täieliku kasutuselevõtmiseni. Nii teabelehele, kui tulu jaotusaruannetele peab olema ühtlasi väline hindaja andnud positiivse arvamuse. Euroopa rohevõlakirjadest saadud tulu täieliku kasutuselevõtmise järel peab emitent vähemalt korra nende rohevõlakirjade kehtivusaja jooksul avaldama Euroopa rohevõlakirjade mõjuaruande võlakirjadest saadud tulu jaotamise keskkonnamõju kohta, millele võib samuti tellida väliselt hindajalt hindamise. Ühtlasi peavad Euroopa rohevõlakirjade emitendid kajastama E</w:t>
      </w:r>
      <w:r>
        <w:rPr>
          <w:rFonts w:ascii="Times New Roman" w:hAnsi="Times New Roman" w:cs="Times New Roman"/>
          <w:sz w:val="24"/>
          <w:szCs w:val="24"/>
        </w:rPr>
        <w:t>uroopa Parlamendi ja nõukogu määruse</w:t>
      </w:r>
      <w:r w:rsidRPr="00674BAC">
        <w:rPr>
          <w:rFonts w:ascii="Times New Roman" w:hAnsi="Times New Roman" w:cs="Times New Roman"/>
          <w:sz w:val="24"/>
          <w:szCs w:val="24"/>
        </w:rPr>
        <w:t xml:space="preserve"> (EL) 2017/1129 </w:t>
      </w:r>
      <w:r>
        <w:rPr>
          <w:rFonts w:ascii="Times New Roman" w:hAnsi="Times New Roman" w:cs="Times New Roman"/>
          <w:sz w:val="24"/>
          <w:szCs w:val="24"/>
        </w:rPr>
        <w:t xml:space="preserve">(edaspidi ka </w:t>
      </w:r>
      <w:r>
        <w:rPr>
          <w:rFonts w:ascii="Times New Roman" w:hAnsi="Times New Roman" w:cs="Times New Roman"/>
          <w:i/>
          <w:iCs/>
          <w:sz w:val="24"/>
          <w:szCs w:val="24"/>
        </w:rPr>
        <w:t xml:space="preserve">prospektimäärus) </w:t>
      </w:r>
      <w:r w:rsidRPr="00674BAC">
        <w:rPr>
          <w:rFonts w:ascii="Times New Roman" w:hAnsi="Times New Roman" w:cs="Times New Roman"/>
          <w:sz w:val="24"/>
          <w:szCs w:val="24"/>
        </w:rPr>
        <w:t xml:space="preserve">kohaselt koostatud väärtpaberiprospektis, et tegu on Euroopa rohevõlakirjadega, mis on emiteeritud kooskõlas Euroopa rohevõlakirjade määruse nõuetega. Ette nähtud teave (teabeleht, nõutud aruanded ja nende kohta väliste hindajate teostatud hindamise aruanded) peavad emitendid avaldama oma veebilehel ning 30 päeva jooksul teavitama </w:t>
      </w:r>
      <w:proofErr w:type="spellStart"/>
      <w:r w:rsidRPr="00674BAC">
        <w:rPr>
          <w:rFonts w:ascii="Times New Roman" w:hAnsi="Times New Roman" w:cs="Times New Roman"/>
          <w:sz w:val="24"/>
          <w:szCs w:val="24"/>
        </w:rPr>
        <w:t>ESMA-t</w:t>
      </w:r>
      <w:proofErr w:type="spellEnd"/>
      <w:r w:rsidRPr="00674BAC">
        <w:rPr>
          <w:rFonts w:ascii="Times New Roman" w:hAnsi="Times New Roman" w:cs="Times New Roman"/>
          <w:sz w:val="24"/>
          <w:szCs w:val="24"/>
        </w:rPr>
        <w:t xml:space="preserve"> selle teabe avaldamisest. Alates 10. jaanuarist 2030 hakkab  emitent avaldatavat teavet ühtlasi saatma ESMA-</w:t>
      </w:r>
      <w:proofErr w:type="spellStart"/>
      <w:r w:rsidRPr="00674BAC">
        <w:rPr>
          <w:rFonts w:ascii="Times New Roman" w:hAnsi="Times New Roman" w:cs="Times New Roman"/>
          <w:sz w:val="24"/>
          <w:szCs w:val="24"/>
        </w:rPr>
        <w:t>le</w:t>
      </w:r>
      <w:proofErr w:type="spellEnd"/>
      <w:r w:rsidRPr="00674BAC">
        <w:rPr>
          <w:rFonts w:ascii="Times New Roman" w:hAnsi="Times New Roman" w:cs="Times New Roman"/>
          <w:sz w:val="24"/>
          <w:szCs w:val="24"/>
        </w:rPr>
        <w:t xml:space="preserve"> ning selleks ajaks liikmesriigi eraldi määratavale kogumisasutusele, et teha see Euroopa Parlamendi ja nõukogu määruse (EL) 2023/2859 alusel loodava Euroopa ühtse juurdepääsupunkti (ESAP) kaudu juurdepääsetavaks. </w:t>
      </w:r>
      <w:r w:rsidRPr="00643B2F">
        <w:rPr>
          <w:rFonts w:ascii="Times New Roman" w:hAnsi="Times New Roman" w:cs="Times New Roman"/>
          <w:sz w:val="24"/>
          <w:szCs w:val="24"/>
        </w:rPr>
        <w:t>Euroopa rohevõlakirja märgise kasutamisega kaasneva vajaliku teabe avaldamise üle hakkab järelevalvet tegema kohalik finantsjärelevalveasutus (</w:t>
      </w:r>
      <w:r>
        <w:rPr>
          <w:rFonts w:ascii="Times New Roman" w:hAnsi="Times New Roman" w:cs="Times New Roman"/>
          <w:sz w:val="24"/>
          <w:szCs w:val="24"/>
        </w:rPr>
        <w:t xml:space="preserve">siinkohal </w:t>
      </w:r>
      <w:r w:rsidRPr="00643B2F">
        <w:rPr>
          <w:rFonts w:ascii="Times New Roman" w:hAnsi="Times New Roman" w:cs="Times New Roman"/>
          <w:sz w:val="24"/>
          <w:szCs w:val="24"/>
        </w:rPr>
        <w:t xml:space="preserve">Finantsinspektsioon). </w:t>
      </w:r>
    </w:p>
    <w:p w14:paraId="3D1E8BF5" w14:textId="77777777" w:rsidR="007941BC" w:rsidRDefault="007941BC" w:rsidP="007941BC">
      <w:pPr>
        <w:spacing w:after="0" w:line="240" w:lineRule="auto"/>
        <w:jc w:val="both"/>
        <w:rPr>
          <w:rFonts w:ascii="Times New Roman" w:hAnsi="Times New Roman" w:cs="Times New Roman"/>
          <w:sz w:val="24"/>
          <w:szCs w:val="24"/>
        </w:rPr>
      </w:pPr>
    </w:p>
    <w:p w14:paraId="57EC1337"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Märgist ei ole lubatud kasutada sünteetilise </w:t>
      </w:r>
      <w:proofErr w:type="spellStart"/>
      <w:r>
        <w:rPr>
          <w:rFonts w:ascii="Times New Roman" w:hAnsi="Times New Roman" w:cs="Times New Roman"/>
          <w:sz w:val="24"/>
          <w:szCs w:val="24"/>
        </w:rPr>
        <w:t>väärtpaberistamise</w:t>
      </w:r>
      <w:proofErr w:type="spellEnd"/>
      <w:r>
        <w:rPr>
          <w:rFonts w:ascii="Times New Roman" w:hAnsi="Times New Roman" w:cs="Times New Roman"/>
          <w:sz w:val="24"/>
          <w:szCs w:val="24"/>
        </w:rPr>
        <w:t xml:space="preserve"> eesmärgil emiteeritud võlakirjade puhul ning siis, kui </w:t>
      </w:r>
      <w:proofErr w:type="spellStart"/>
      <w:r w:rsidRPr="00674BAC">
        <w:rPr>
          <w:rFonts w:ascii="Times New Roman" w:hAnsi="Times New Roman" w:cs="Times New Roman"/>
          <w:sz w:val="24"/>
          <w:szCs w:val="24"/>
        </w:rPr>
        <w:t>väärtpaberistatud</w:t>
      </w:r>
      <w:proofErr w:type="spellEnd"/>
      <w:r w:rsidRPr="00674BAC">
        <w:rPr>
          <w:rFonts w:ascii="Times New Roman" w:hAnsi="Times New Roman" w:cs="Times New Roman"/>
          <w:sz w:val="24"/>
          <w:szCs w:val="24"/>
        </w:rPr>
        <w:t xml:space="preserve"> riskipositsioonid hõlmavad riskipositsioone, millega rahastatakse fossiilkütuste uurimist, kaevandamist, tootmist, töötlemist, ladustamist, rafineerimist või turustamist, sealhulgas transporti, ja nendega kauplemist.</w:t>
      </w:r>
      <w:r>
        <w:rPr>
          <w:rFonts w:ascii="Times New Roman" w:hAnsi="Times New Roman" w:cs="Times New Roman"/>
          <w:sz w:val="24"/>
          <w:szCs w:val="24"/>
        </w:rPr>
        <w:t xml:space="preserve"> Märgise kasutamise nõudest kinnipidamist peab </w:t>
      </w:r>
      <w:proofErr w:type="spellStart"/>
      <w:r w:rsidRPr="00674BAC">
        <w:rPr>
          <w:rFonts w:ascii="Times New Roman" w:hAnsi="Times New Roman" w:cs="Times New Roman"/>
          <w:sz w:val="24"/>
          <w:szCs w:val="24"/>
        </w:rPr>
        <w:t>väärtpaberistamise</w:t>
      </w:r>
      <w:proofErr w:type="spellEnd"/>
      <w:r w:rsidRPr="00674BAC">
        <w:rPr>
          <w:rFonts w:ascii="Times New Roman" w:hAnsi="Times New Roman" w:cs="Times New Roman"/>
          <w:sz w:val="24"/>
          <w:szCs w:val="24"/>
        </w:rPr>
        <w:t xml:space="preserve"> tehingu algataja</w:t>
      </w:r>
      <w:r>
        <w:rPr>
          <w:rFonts w:ascii="Times New Roman" w:hAnsi="Times New Roman" w:cs="Times New Roman"/>
          <w:sz w:val="24"/>
          <w:szCs w:val="24"/>
        </w:rPr>
        <w:t xml:space="preserve"> selgitama Euroopa rohevõlakirjade teabelehel ning tõendama Finantsinspektsiooni taotlusel nõuetele vastavust. </w:t>
      </w:r>
      <w:r w:rsidRPr="00674BAC">
        <w:rPr>
          <w:rFonts w:ascii="Times New Roman" w:hAnsi="Times New Roman" w:cs="Times New Roman"/>
          <w:sz w:val="24"/>
          <w:szCs w:val="24"/>
        </w:rPr>
        <w:t xml:space="preserve">Samas võib lisada </w:t>
      </w:r>
      <w:proofErr w:type="spellStart"/>
      <w:r w:rsidRPr="00674BAC">
        <w:rPr>
          <w:rFonts w:ascii="Times New Roman" w:hAnsi="Times New Roman" w:cs="Times New Roman"/>
          <w:sz w:val="24"/>
          <w:szCs w:val="24"/>
        </w:rPr>
        <w:t>väärtpaberistatud</w:t>
      </w:r>
      <w:proofErr w:type="spellEnd"/>
      <w:r w:rsidRPr="00674BAC">
        <w:rPr>
          <w:rFonts w:ascii="Times New Roman" w:hAnsi="Times New Roman" w:cs="Times New Roman"/>
          <w:sz w:val="24"/>
          <w:szCs w:val="24"/>
        </w:rPr>
        <w:t xml:space="preserve"> riskipositsioonide kogumisse riskipositsioonid, millega rahastatakse elektri tootmist fossiilkütustest, soojuse/jahutuse ja elektri koostootmist fossiilkütustest või soojuse/jahutuse tootmist fossiilkütustest, kui see tegevus vastab </w:t>
      </w:r>
      <w:r>
        <w:rPr>
          <w:rFonts w:ascii="Times New Roman" w:hAnsi="Times New Roman" w:cs="Times New Roman"/>
          <w:sz w:val="24"/>
          <w:szCs w:val="24"/>
        </w:rPr>
        <w:t xml:space="preserve">Euroopa Komisjoni </w:t>
      </w:r>
      <w:r w:rsidRPr="00674BAC">
        <w:rPr>
          <w:rFonts w:ascii="Times New Roman" w:hAnsi="Times New Roman" w:cs="Times New Roman"/>
          <w:sz w:val="24"/>
          <w:szCs w:val="24"/>
        </w:rPr>
        <w:t>delegeeritud määruses (EL) 2021/2139 sätestatud põhimõtte „ei kahjusta oluliselt“ kriteeriumidele.</w:t>
      </w:r>
    </w:p>
    <w:p w14:paraId="16A9FD53" w14:textId="77777777" w:rsidR="007941BC" w:rsidRDefault="007941BC" w:rsidP="007941BC">
      <w:pPr>
        <w:spacing w:after="0" w:line="240" w:lineRule="auto"/>
        <w:jc w:val="both"/>
        <w:rPr>
          <w:rFonts w:ascii="Times New Roman" w:hAnsi="Times New Roman" w:cs="Times New Roman"/>
          <w:sz w:val="24"/>
          <w:szCs w:val="24"/>
        </w:rPr>
      </w:pPr>
    </w:p>
    <w:p w14:paraId="1268128D" w14:textId="77777777" w:rsidR="007941BC" w:rsidRPr="00643B2F" w:rsidRDefault="007941BC" w:rsidP="007941BC">
      <w:pPr>
        <w:spacing w:after="0" w:line="240" w:lineRule="auto"/>
        <w:jc w:val="both"/>
        <w:rPr>
          <w:rFonts w:ascii="Times New Roman" w:hAnsi="Times New Roman" w:cs="Times New Roman"/>
          <w:sz w:val="24"/>
          <w:szCs w:val="24"/>
        </w:rPr>
      </w:pPr>
      <w:r w:rsidRPr="00643B2F">
        <w:rPr>
          <w:rFonts w:ascii="Times New Roman" w:hAnsi="Times New Roman" w:cs="Times New Roman"/>
          <w:sz w:val="24"/>
          <w:szCs w:val="24"/>
        </w:rPr>
        <w:t xml:space="preserve">Ühtlasi nähakse Euroopa rohevõlakirjade määrusega ette, et ka keskkonnakestlikena turustatavate ja kestlikkusega seotud võlakirjade emitendid võivad ühiste mallide abil avaldada täiendavat teavet oma võlakirjade kestlikkuse kohta. Nimetatud mallid kehtestab Euroopa komisjon hiljemalt 2024. aasta 21. detsembriks. Ka antud teabe avaldamise üle hakkab järelevalvet tegema Finantsinspektsioon. </w:t>
      </w:r>
    </w:p>
    <w:p w14:paraId="3D9C63F2" w14:textId="77777777" w:rsidR="007941BC" w:rsidRDefault="007941BC" w:rsidP="007941BC">
      <w:pPr>
        <w:spacing w:after="0" w:line="240" w:lineRule="auto"/>
        <w:jc w:val="both"/>
        <w:rPr>
          <w:rFonts w:ascii="Times New Roman" w:hAnsi="Times New Roman" w:cs="Times New Roman"/>
          <w:sz w:val="24"/>
          <w:szCs w:val="24"/>
        </w:rPr>
      </w:pPr>
    </w:p>
    <w:p w14:paraId="33B301A6" w14:textId="77777777" w:rsidR="007941BC" w:rsidRDefault="007941BC" w:rsidP="007941BC">
      <w:pPr>
        <w:spacing w:after="0" w:line="240" w:lineRule="auto"/>
        <w:ind w:left="1416"/>
        <w:jc w:val="both"/>
        <w:rPr>
          <w:rStyle w:val="Kommentaariviide"/>
          <w:rFonts w:ascii="Times New Roman" w:hAnsi="Times New Roman"/>
          <w:kern w:val="0"/>
          <w14:ligatures w14:val="none"/>
        </w:rPr>
      </w:pPr>
      <w:r w:rsidRPr="00643B2F">
        <w:rPr>
          <w:rFonts w:ascii="Times New Roman" w:hAnsi="Times New Roman" w:cs="Times New Roman"/>
          <w:b/>
          <w:bCs/>
          <w:sz w:val="24"/>
          <w:szCs w:val="24"/>
        </w:rPr>
        <w:t xml:space="preserve">2.3.2. </w:t>
      </w:r>
      <w:r>
        <w:rPr>
          <w:rFonts w:ascii="Times New Roman" w:hAnsi="Times New Roman" w:cs="Times New Roman"/>
          <w:b/>
          <w:bCs/>
          <w:sz w:val="24"/>
          <w:szCs w:val="24"/>
        </w:rPr>
        <w:t>E</w:t>
      </w:r>
      <w:r w:rsidRPr="00643B2F">
        <w:rPr>
          <w:rFonts w:ascii="Times New Roman" w:hAnsi="Times New Roman" w:cs="Times New Roman"/>
          <w:b/>
          <w:bCs/>
          <w:sz w:val="24"/>
          <w:szCs w:val="24"/>
        </w:rPr>
        <w:t>elnõuga kaasnevad peamised muudatused</w:t>
      </w:r>
    </w:p>
    <w:p w14:paraId="755302C3" w14:textId="77777777" w:rsidR="007941BC" w:rsidRDefault="007941BC" w:rsidP="007941BC">
      <w:pPr>
        <w:spacing w:after="0" w:line="240" w:lineRule="auto"/>
        <w:ind w:left="1416"/>
        <w:jc w:val="both"/>
        <w:rPr>
          <w:rFonts w:ascii="Times New Roman" w:hAnsi="Times New Roman" w:cs="Times New Roman"/>
          <w:sz w:val="24"/>
          <w:szCs w:val="24"/>
        </w:rPr>
      </w:pPr>
    </w:p>
    <w:p w14:paraId="0C9DDB4B" w14:textId="77777777" w:rsidR="007941BC" w:rsidRPr="00674BA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Eelnõuga täiendatakse VPTS-i §-dega 236</w:t>
      </w:r>
      <w:r>
        <w:rPr>
          <w:rFonts w:ascii="Times New Roman" w:hAnsi="Times New Roman" w:cs="Times New Roman"/>
          <w:sz w:val="24"/>
          <w:szCs w:val="24"/>
          <w:vertAlign w:val="superscript"/>
        </w:rPr>
        <w:t>15</w:t>
      </w:r>
      <w:r>
        <w:rPr>
          <w:rFonts w:ascii="Times New Roman" w:hAnsi="Times New Roman" w:cs="Times New Roman"/>
          <w:sz w:val="24"/>
          <w:szCs w:val="24"/>
        </w:rPr>
        <w:t xml:space="preserve"> ja 237</w:t>
      </w:r>
      <w:r>
        <w:rPr>
          <w:rFonts w:ascii="Times New Roman" w:hAnsi="Times New Roman" w:cs="Times New Roman"/>
          <w:sz w:val="24"/>
          <w:szCs w:val="24"/>
          <w:vertAlign w:val="superscript"/>
        </w:rPr>
        <w:t>90</w:t>
      </w:r>
      <w:r>
        <w:rPr>
          <w:rFonts w:ascii="Times New Roman" w:hAnsi="Times New Roman" w:cs="Times New Roman"/>
          <w:sz w:val="24"/>
          <w:szCs w:val="24"/>
        </w:rPr>
        <w:t>, kus nähakse ette õigused, mida Finantsinspektsioon saab rakendada emitendi suhtes Euroopa rohevõlakirja määruses sätestatud nõuete täitmisel, ning vastava karistusnormi, kui emitent nõudeid ei täida või keeldub koostööst.</w:t>
      </w:r>
    </w:p>
    <w:p w14:paraId="1EF287D1" w14:textId="77777777" w:rsidR="007941BC" w:rsidRDefault="007941BC" w:rsidP="007941BC">
      <w:pPr>
        <w:spacing w:after="0" w:line="240" w:lineRule="auto"/>
        <w:jc w:val="both"/>
        <w:rPr>
          <w:rFonts w:ascii="Times New Roman" w:hAnsi="Times New Roman" w:cs="Times New Roman"/>
          <w:sz w:val="24"/>
          <w:szCs w:val="24"/>
        </w:rPr>
      </w:pPr>
    </w:p>
    <w:p w14:paraId="59511FE9"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Eelpooltoodud teabe avaldamise nõuete üle järelevalve teostamiseks antakse antud eelnõus Finantsinspektsioonile vastavad volitused, mis tulenevad Euroopa rohevõlakirjade määruse artiklitest 45 ning 49 (karistused). </w:t>
      </w:r>
      <w:r w:rsidRPr="00AD5419">
        <w:rPr>
          <w:rFonts w:ascii="Times New Roman" w:hAnsi="Times New Roman" w:cs="Times New Roman"/>
          <w:sz w:val="24"/>
          <w:szCs w:val="24"/>
        </w:rPr>
        <w:t xml:space="preserve">Finantsinspektsioonile antakse </w:t>
      </w:r>
      <w:r>
        <w:rPr>
          <w:rFonts w:ascii="Times New Roman" w:hAnsi="Times New Roman" w:cs="Times New Roman"/>
          <w:sz w:val="24"/>
          <w:szCs w:val="24"/>
        </w:rPr>
        <w:t xml:space="preserve">näiteks </w:t>
      </w:r>
      <w:r w:rsidRPr="00AD5419">
        <w:rPr>
          <w:rFonts w:ascii="Times New Roman" w:hAnsi="Times New Roman" w:cs="Times New Roman"/>
          <w:sz w:val="24"/>
          <w:szCs w:val="24"/>
        </w:rPr>
        <w:t>õigus nõuda emitentidelt erineva ette nähtud teabe avaldamist</w:t>
      </w:r>
      <w:r>
        <w:rPr>
          <w:rFonts w:ascii="Times New Roman" w:hAnsi="Times New Roman" w:cs="Times New Roman"/>
          <w:sz w:val="24"/>
          <w:szCs w:val="24"/>
        </w:rPr>
        <w:t>,</w:t>
      </w:r>
      <w:r w:rsidRPr="00AD5419">
        <w:rPr>
          <w:rFonts w:ascii="Times New Roman" w:hAnsi="Times New Roman" w:cs="Times New Roman"/>
          <w:sz w:val="24"/>
          <w:szCs w:val="24"/>
        </w:rPr>
        <w:t xml:space="preserve"> audiitoritelt ning juhtidelt vajaliku teabe esitamist</w:t>
      </w:r>
      <w:r>
        <w:rPr>
          <w:rFonts w:ascii="Times New Roman" w:hAnsi="Times New Roman" w:cs="Times New Roman"/>
          <w:sz w:val="24"/>
          <w:szCs w:val="24"/>
        </w:rPr>
        <w:t xml:space="preserve">, </w:t>
      </w:r>
      <w:r w:rsidRPr="00AD5419">
        <w:rPr>
          <w:rFonts w:ascii="Times New Roman" w:hAnsi="Times New Roman" w:cs="Times New Roman"/>
          <w:sz w:val="24"/>
          <w:szCs w:val="24"/>
        </w:rPr>
        <w:t>õigus peatada või keelata Euroopa rohevõlakirjade reklaamimine, pakkumine või reguleeritud turul kauplemisele võtmine</w:t>
      </w:r>
      <w:r>
        <w:rPr>
          <w:rFonts w:ascii="Times New Roman" w:hAnsi="Times New Roman" w:cs="Times New Roman"/>
          <w:sz w:val="24"/>
          <w:szCs w:val="24"/>
        </w:rPr>
        <w:t xml:space="preserve">, jmt. Finantsinspektsioon võib ühtlasi </w:t>
      </w:r>
      <w:r w:rsidRPr="00AD5419">
        <w:rPr>
          <w:rFonts w:ascii="Times New Roman" w:hAnsi="Times New Roman" w:cs="Times New Roman"/>
          <w:sz w:val="24"/>
          <w:szCs w:val="24"/>
        </w:rPr>
        <w:t>avalikustada, et Euroopa rohevõlakirjade emitent ei täida Euroopa rohevõlakirjade määruses nimetuse „Euroopa rohevõlakiri“ või „</w:t>
      </w:r>
      <w:proofErr w:type="spellStart"/>
      <w:r w:rsidRPr="00AD5419">
        <w:rPr>
          <w:rFonts w:ascii="Times New Roman" w:hAnsi="Times New Roman" w:cs="Times New Roman"/>
          <w:sz w:val="24"/>
          <w:szCs w:val="24"/>
        </w:rPr>
        <w:t>EuGB</w:t>
      </w:r>
      <w:proofErr w:type="spellEnd"/>
      <w:r w:rsidRPr="00AD5419">
        <w:rPr>
          <w:rFonts w:ascii="Times New Roman" w:hAnsi="Times New Roman" w:cs="Times New Roman"/>
          <w:sz w:val="24"/>
          <w:szCs w:val="24"/>
        </w:rPr>
        <w:t>“ kasutamiseks ette nähtud nõudeid ning nõuda emitendilt selle teabe avaldamist oma veebilehel.</w:t>
      </w:r>
      <w:r>
        <w:rPr>
          <w:rFonts w:ascii="Times New Roman" w:hAnsi="Times New Roman" w:cs="Times New Roman"/>
          <w:sz w:val="24"/>
          <w:szCs w:val="24"/>
        </w:rPr>
        <w:t xml:space="preserve"> Ühtlasi </w:t>
      </w:r>
      <w:r w:rsidRPr="00330232">
        <w:rPr>
          <w:rFonts w:ascii="Times New Roman" w:hAnsi="Times New Roman" w:cs="Times New Roman"/>
          <w:sz w:val="24"/>
          <w:szCs w:val="24"/>
        </w:rPr>
        <w:t xml:space="preserve">sätestatakse rahatrahvid Euroopa rohevõlakirjade määruse </w:t>
      </w:r>
      <w:r>
        <w:rPr>
          <w:rFonts w:ascii="Times New Roman" w:hAnsi="Times New Roman" w:cs="Times New Roman"/>
          <w:sz w:val="24"/>
          <w:szCs w:val="24"/>
        </w:rPr>
        <w:t xml:space="preserve">erinevate nõuete rikkumise eest. </w:t>
      </w:r>
      <w:r w:rsidRPr="00330232">
        <w:rPr>
          <w:rFonts w:ascii="Times New Roman" w:hAnsi="Times New Roman" w:cs="Times New Roman"/>
          <w:sz w:val="24"/>
          <w:szCs w:val="24"/>
        </w:rPr>
        <w:t xml:space="preserve"> </w:t>
      </w:r>
      <w:r w:rsidRPr="00674BAC">
        <w:rPr>
          <w:rFonts w:ascii="Times New Roman" w:hAnsi="Times New Roman" w:cs="Times New Roman"/>
          <w:sz w:val="24"/>
          <w:szCs w:val="24"/>
        </w:rPr>
        <w:t>Sama määruse artikli 72 lõike 5 kohaselt peavad liikmesriigid artiklite 45 ja 49 järgimiseks vajalikud meetmed vastu võtma hiljemalt 21. detsembriks 2024.</w:t>
      </w:r>
    </w:p>
    <w:p w14:paraId="18421652" w14:textId="77777777" w:rsidR="007941BC" w:rsidRPr="00674BAC" w:rsidRDefault="007941BC" w:rsidP="007941BC">
      <w:pPr>
        <w:spacing w:after="0" w:line="240" w:lineRule="auto"/>
        <w:jc w:val="both"/>
        <w:rPr>
          <w:rFonts w:ascii="Times New Roman" w:hAnsi="Times New Roman" w:cs="Times New Roman"/>
          <w:sz w:val="24"/>
          <w:szCs w:val="24"/>
        </w:rPr>
      </w:pPr>
    </w:p>
    <w:p w14:paraId="3A5F181D" w14:textId="77777777" w:rsidR="007941BC" w:rsidRDefault="007941BC" w:rsidP="007941BC">
      <w:pPr>
        <w:spacing w:after="0" w:line="240" w:lineRule="auto"/>
        <w:ind w:left="708"/>
        <w:jc w:val="both"/>
        <w:rPr>
          <w:rFonts w:ascii="Times New Roman" w:hAnsi="Times New Roman" w:cs="Times New Roman"/>
          <w:b/>
          <w:bCs/>
          <w:sz w:val="24"/>
          <w:szCs w:val="24"/>
        </w:rPr>
      </w:pPr>
      <w:r w:rsidRPr="00C63FE8">
        <w:rPr>
          <w:rFonts w:ascii="Times New Roman" w:hAnsi="Times New Roman" w:cs="Times New Roman"/>
          <w:b/>
          <w:bCs/>
          <w:sz w:val="24"/>
          <w:szCs w:val="24"/>
        </w:rPr>
        <w:t xml:space="preserve">2.4. Elamukinnisvaraga seotud tarbijakrediidilepingu tagatiseks oleva kinnisvara hindamise nõuded </w:t>
      </w:r>
    </w:p>
    <w:p w14:paraId="6D2CDF95" w14:textId="77777777" w:rsidR="007941BC" w:rsidRDefault="007941BC" w:rsidP="007941BC">
      <w:pPr>
        <w:spacing w:after="0" w:line="240" w:lineRule="auto"/>
        <w:ind w:left="1416"/>
        <w:jc w:val="both"/>
        <w:rPr>
          <w:rFonts w:ascii="Times New Roman" w:hAnsi="Times New Roman" w:cs="Times New Roman"/>
          <w:b/>
          <w:bCs/>
          <w:sz w:val="24"/>
          <w:szCs w:val="24"/>
        </w:rPr>
      </w:pPr>
    </w:p>
    <w:p w14:paraId="6D8A492B" w14:textId="77777777" w:rsidR="007941BC" w:rsidRPr="00674BAC" w:rsidRDefault="007941BC" w:rsidP="007941BC">
      <w:pPr>
        <w:spacing w:after="0" w:line="240" w:lineRule="auto"/>
        <w:ind w:left="1416"/>
        <w:jc w:val="both"/>
        <w:rPr>
          <w:rFonts w:ascii="Times New Roman" w:hAnsi="Times New Roman" w:cs="Times New Roman"/>
          <w:b/>
          <w:bCs/>
          <w:sz w:val="24"/>
          <w:szCs w:val="24"/>
        </w:rPr>
      </w:pPr>
      <w:r>
        <w:rPr>
          <w:rFonts w:ascii="Times New Roman" w:hAnsi="Times New Roman" w:cs="Times New Roman"/>
          <w:b/>
          <w:bCs/>
          <w:sz w:val="24"/>
          <w:szCs w:val="24"/>
        </w:rPr>
        <w:t>2.4.1. Üldine taust</w:t>
      </w:r>
    </w:p>
    <w:p w14:paraId="6D25E224" w14:textId="77777777" w:rsidR="007941BC" w:rsidRDefault="007941BC" w:rsidP="007941BC">
      <w:pPr>
        <w:spacing w:after="0" w:line="240" w:lineRule="auto"/>
        <w:jc w:val="both"/>
        <w:rPr>
          <w:rFonts w:ascii="Times New Roman" w:hAnsi="Times New Roman" w:cs="Times New Roman"/>
          <w:sz w:val="24"/>
          <w:szCs w:val="24"/>
        </w:rPr>
      </w:pPr>
    </w:p>
    <w:p w14:paraId="61617217" w14:textId="77777777" w:rsidR="007941B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Hüpoteeklaenudega seonduvat hakati Euroopa Liidu tasandil reguleerima 2014. aastal. Sarnaselt kriisilahendusregulatsiooniga, tulenes ajend elamukinnisvara puudutavate tingimuste harmoniseerimiseks majanduskriisist. Tarbijate võlatase oli sel ajal märkimisväärselt kõrge ning suure osa sellest moodustas elamukinnisvaraga seotud krediit. Põhjusel, et krediidiandjaid ja -vahendajaid puudutavad nõuded olid puudulikud või ühtlustamata, leiti liidu tasandil, et ebaühtlased regulatsioonid mõjutavad makromajandust ning </w:t>
      </w:r>
      <w:r>
        <w:rPr>
          <w:rFonts w:ascii="Times New Roman" w:hAnsi="Times New Roman" w:cs="Times New Roman"/>
          <w:sz w:val="24"/>
          <w:szCs w:val="24"/>
        </w:rPr>
        <w:t xml:space="preserve">võivad </w:t>
      </w:r>
      <w:r w:rsidRPr="00674BAC">
        <w:rPr>
          <w:rFonts w:ascii="Times New Roman" w:hAnsi="Times New Roman" w:cs="Times New Roman"/>
          <w:sz w:val="24"/>
          <w:szCs w:val="24"/>
        </w:rPr>
        <w:t xml:space="preserve">tekitada tarbijatele kahju. Negatiivsete tagajärgede ennetamiseks ning hüpoteeklaenude siseturu loomiseks võeti vastu </w:t>
      </w:r>
      <w:r>
        <w:rPr>
          <w:rFonts w:ascii="Times New Roman" w:hAnsi="Times New Roman" w:cs="Times New Roman"/>
          <w:sz w:val="24"/>
          <w:szCs w:val="24"/>
        </w:rPr>
        <w:t xml:space="preserve">hüpoteekkrediidi direktiiv, </w:t>
      </w:r>
      <w:r w:rsidRPr="00674BAC">
        <w:rPr>
          <w:rFonts w:ascii="Times New Roman" w:hAnsi="Times New Roman" w:cs="Times New Roman"/>
          <w:sz w:val="24"/>
          <w:szCs w:val="24"/>
        </w:rPr>
        <w:t xml:space="preserve">mille artikli 19 kohaselt peavad liikmesriigid muu hulgas töötama välja standardid hüpoteeklaenude võtmisel ning tagama, et krediidiandjad neid standardeid ka järgivad ja rakendavad ning kinnisvara hindamisega seotud isikud oleksid pädevad, sõltumatud ja erapooletud. Direktiivi artikkel 19 on üle võetud </w:t>
      </w:r>
      <w:r>
        <w:rPr>
          <w:rFonts w:ascii="Times New Roman" w:hAnsi="Times New Roman" w:cs="Times New Roman"/>
          <w:sz w:val="24"/>
          <w:szCs w:val="24"/>
        </w:rPr>
        <w:t>KAVS</w:t>
      </w:r>
      <w:r w:rsidRPr="00674BAC">
        <w:rPr>
          <w:rFonts w:ascii="Times New Roman" w:hAnsi="Times New Roman" w:cs="Times New Roman"/>
          <w:sz w:val="24"/>
          <w:szCs w:val="24"/>
        </w:rPr>
        <w:t xml:space="preserve"> §-ga 53, mis sätestab tingimused tagatiseks oleva kinnisvara hindamisele ja selle kohta teabe säilitamisele. Kuivõrd direktiiv jätab liikmesriikidele vabad käed artiklis 19 sätestatud kohustuste täitmisel, on </w:t>
      </w:r>
      <w:r>
        <w:rPr>
          <w:rFonts w:ascii="Times New Roman" w:hAnsi="Times New Roman" w:cs="Times New Roman"/>
          <w:sz w:val="24"/>
          <w:szCs w:val="24"/>
        </w:rPr>
        <w:t xml:space="preserve">KAVS </w:t>
      </w:r>
      <w:r w:rsidRPr="00674BAC">
        <w:rPr>
          <w:rFonts w:ascii="Times New Roman" w:hAnsi="Times New Roman" w:cs="Times New Roman"/>
          <w:sz w:val="24"/>
          <w:szCs w:val="24"/>
        </w:rPr>
        <w:t>§ 53 lõikes 2 esitatud tingimused kinnisvara hindajale ning lõikega 4 kehtestatud volitusnorm rahandusministri määrusele, millega reguleeritakse tagatiskinnisvara hindamise tingimusi. Määruses sätestatud nõuete koostamisel on võetud aluseks Eesti varahindamise standard EVS 875,</w:t>
      </w:r>
      <w:r w:rsidRPr="00674BAC">
        <w:rPr>
          <w:rStyle w:val="Allmrkuseviide"/>
          <w:rFonts w:ascii="Times New Roman" w:hAnsi="Times New Roman" w:cs="Times New Roman"/>
          <w:sz w:val="24"/>
          <w:szCs w:val="24"/>
        </w:rPr>
        <w:footnoteReference w:id="36"/>
      </w:r>
      <w:r w:rsidRPr="00674BAC">
        <w:rPr>
          <w:rFonts w:ascii="Times New Roman" w:hAnsi="Times New Roman" w:cs="Times New Roman"/>
          <w:sz w:val="24"/>
          <w:szCs w:val="24"/>
        </w:rPr>
        <w:t xml:space="preserve"> mis omakorda tugineb hüpoteekkrediidi direktiivi selgituspunktis 26 viidatud rahvusvahelistel standarditel IVS,</w:t>
      </w:r>
      <w:r w:rsidRPr="00674BAC">
        <w:rPr>
          <w:rStyle w:val="Allmrkuseviide"/>
          <w:rFonts w:ascii="Times New Roman" w:hAnsi="Times New Roman" w:cs="Times New Roman"/>
          <w:sz w:val="24"/>
          <w:szCs w:val="24"/>
        </w:rPr>
        <w:footnoteReference w:id="37"/>
      </w:r>
      <w:r w:rsidRPr="00674BAC">
        <w:rPr>
          <w:rFonts w:ascii="Times New Roman" w:hAnsi="Times New Roman" w:cs="Times New Roman"/>
          <w:sz w:val="24"/>
          <w:szCs w:val="24"/>
        </w:rPr>
        <w:t xml:space="preserve"> RICS</w:t>
      </w:r>
      <w:r w:rsidRPr="00674BAC">
        <w:rPr>
          <w:rStyle w:val="Allmrkuseviide"/>
          <w:rFonts w:ascii="Times New Roman" w:hAnsi="Times New Roman" w:cs="Times New Roman"/>
          <w:sz w:val="24"/>
          <w:szCs w:val="24"/>
        </w:rPr>
        <w:footnoteReference w:id="38"/>
      </w:r>
      <w:r w:rsidRPr="00674BAC">
        <w:rPr>
          <w:rFonts w:ascii="Times New Roman" w:hAnsi="Times New Roman" w:cs="Times New Roman"/>
          <w:sz w:val="24"/>
          <w:szCs w:val="24"/>
        </w:rPr>
        <w:t xml:space="preserve"> ja EVS.</w:t>
      </w:r>
      <w:r w:rsidRPr="00674BAC">
        <w:rPr>
          <w:rStyle w:val="Allmrkuseviide"/>
          <w:rFonts w:ascii="Times New Roman" w:hAnsi="Times New Roman" w:cs="Times New Roman"/>
          <w:sz w:val="24"/>
          <w:szCs w:val="24"/>
        </w:rPr>
        <w:footnoteReference w:id="39"/>
      </w:r>
      <w:r w:rsidRPr="00674BAC">
        <w:rPr>
          <w:rFonts w:ascii="Times New Roman" w:hAnsi="Times New Roman" w:cs="Times New Roman"/>
          <w:sz w:val="24"/>
          <w:szCs w:val="24"/>
        </w:rPr>
        <w:t xml:space="preserve"> </w:t>
      </w:r>
    </w:p>
    <w:p w14:paraId="7262D5A9" w14:textId="77777777" w:rsidR="007941BC" w:rsidRDefault="007941BC" w:rsidP="007941BC">
      <w:pPr>
        <w:spacing w:after="0" w:line="240" w:lineRule="auto"/>
        <w:jc w:val="both"/>
        <w:rPr>
          <w:rFonts w:ascii="Times New Roman" w:hAnsi="Times New Roman" w:cs="Times New Roman"/>
          <w:sz w:val="24"/>
          <w:szCs w:val="24"/>
        </w:rPr>
      </w:pPr>
    </w:p>
    <w:p w14:paraId="54ABB785" w14:textId="77777777" w:rsidR="007941BC" w:rsidRPr="00674BAC" w:rsidRDefault="007941BC" w:rsidP="007941BC">
      <w:pPr>
        <w:pStyle w:val="SLONormal"/>
        <w:spacing w:before="0" w:after="0"/>
        <w:rPr>
          <w:lang w:val="et-EE"/>
        </w:rPr>
      </w:pPr>
      <w:r w:rsidRPr="00674BAC">
        <w:rPr>
          <w:lang w:val="et-EE"/>
        </w:rPr>
        <w:t xml:space="preserve">Elamukinnisvaraga seotud tarbijakrediidilepingu tagatiseks oleva kinnisvara hindamistingimuste ülevaatamise ajendiks on Eesti Panga 2024. aasta teemapaber </w:t>
      </w:r>
      <w:r>
        <w:rPr>
          <w:lang w:val="et-EE"/>
        </w:rPr>
        <w:t>„</w:t>
      </w:r>
      <w:r w:rsidRPr="00674BAC">
        <w:rPr>
          <w:lang w:val="et-EE"/>
        </w:rPr>
        <w:t xml:space="preserve">Pankadevaheline konkurents Eesti laenuturul“, milles keskpank tuvastas, et eluasemelaenude refinantseerimise näitaja on madal laenude kõrgete vahetuskulude tõttu. </w:t>
      </w:r>
      <w:r w:rsidRPr="00643B2F">
        <w:rPr>
          <w:lang w:val="et-EE"/>
        </w:rPr>
        <w:t xml:space="preserve">Näiteks 2022. aastal viisid tarbijad üle 361 eluasemelaenu, mis on vaid 1,4% laenude kogumahust. </w:t>
      </w:r>
      <w:r w:rsidRPr="00674BAC">
        <w:rPr>
          <w:lang w:val="et-EE"/>
        </w:rPr>
        <w:t>Seega võivad laenusaajad jääda seotu</w:t>
      </w:r>
      <w:r>
        <w:rPr>
          <w:lang w:val="et-EE"/>
        </w:rPr>
        <w:t>ks</w:t>
      </w:r>
      <w:r w:rsidRPr="00674BAC">
        <w:rPr>
          <w:lang w:val="et-EE"/>
        </w:rPr>
        <w:t xml:space="preserve"> laenu väljastanud krediidiandjaga isegi siis, kui teine krediidiandja teeb paremaid pakkumisi. Eluasemelaenu refinantseerimist pärssivaid tegureid saab jaotada kaheks: laenu endaga seotud kulud ja kinnisvara käsutamisega seotud kulud. Laenu endaga hõlmatud kuludeks on laenu ennetähtaegse tagastamisega seotud hüvitis, tagatiskinnisvara hindamise eest tasumine ja refinantseerimislepingu sõlmimisega seonduvad kulud. Kinnisvara käsutamisega seotud kulud on notariaalne tehing hüpoteegi muutmiseks ja kinnistusraamatu kande muutmine. Kõiki eelnimetatud kulusid iseloomustab asjaolu, et laenusaajal ei ole väga võimalusi antud kulude suurusi otseselt mõjutada. </w:t>
      </w:r>
    </w:p>
    <w:p w14:paraId="5AAC3E5C" w14:textId="77777777" w:rsidR="007941BC" w:rsidRPr="00674BAC" w:rsidRDefault="007941BC" w:rsidP="007941BC">
      <w:pPr>
        <w:pStyle w:val="SLONormal"/>
        <w:spacing w:before="0" w:after="0"/>
        <w:rPr>
          <w:lang w:val="et-EE"/>
        </w:rPr>
      </w:pPr>
    </w:p>
    <w:p w14:paraId="1CE12F7B" w14:textId="77777777" w:rsidR="007941BC" w:rsidRPr="008A66E6" w:rsidRDefault="007941BC" w:rsidP="007941BC">
      <w:pPr>
        <w:pStyle w:val="SLONormal"/>
        <w:spacing w:before="0" w:after="0"/>
        <w:rPr>
          <w:lang w:val="et-EE"/>
        </w:rPr>
      </w:pPr>
      <w:r w:rsidRPr="00674BAC">
        <w:rPr>
          <w:lang w:val="et-EE"/>
        </w:rPr>
        <w:t xml:space="preserve">Eluasemelaenudele tehtavate pakkumiste suurendamiseks ja laenusaaja kulude vähendamiseks on Eesti Pank leidnud, et üheks abinõuks oleks tagatiskinnisvara hindamisega seotud protsesside ja kulude vähendamine. Pangaliidu hinnangul aitaks tagatise hindamisega seonduvaid kulusid alandada statistikapõhilise mudeli kasutamisele võtmine, mida saavad kasutada krediidiandja, -vahendaja ja kinnisvara hindaja. Mudeli rakendamisel alandatakse tavapäraseid (tagatis)kinnisvara hindamisega seonduvaid kulusid, sest füüsilise isiku asemel teostab samalaadset arvutused automatiseeritud süsteem, mis arvutab välja kinnisvara väärtuse võimalikult suurel määral võrdlusaluseks võetud turul teostatud tehingute valimite põhjal, võttes arvesse kinnisomandi liiki, seisundit ning asukohta piisava detailsusega. </w:t>
      </w:r>
    </w:p>
    <w:p w14:paraId="05E75648" w14:textId="77777777" w:rsidR="007941BC" w:rsidRPr="00674BAC" w:rsidRDefault="007941BC" w:rsidP="007941BC">
      <w:pPr>
        <w:pStyle w:val="SLONormal"/>
        <w:spacing w:before="0" w:after="0"/>
        <w:rPr>
          <w:lang w:val="et-EE"/>
        </w:rPr>
      </w:pPr>
    </w:p>
    <w:p w14:paraId="16E5BE68" w14:textId="77777777" w:rsidR="007941BC" w:rsidRPr="00674BAC" w:rsidRDefault="007941BC" w:rsidP="007941BC">
      <w:pPr>
        <w:pStyle w:val="SLONormal"/>
        <w:spacing w:before="0" w:after="0"/>
        <w:rPr>
          <w:lang w:val="et-EE"/>
        </w:rPr>
      </w:pPr>
      <w:r w:rsidRPr="00674BAC">
        <w:rPr>
          <w:lang w:val="et-EE"/>
        </w:rPr>
        <w:t>Tagatiskinnisvara hindamisega seotud regulatsioonide muutmise eesmärkideks on:</w:t>
      </w:r>
    </w:p>
    <w:p w14:paraId="06C662BE" w14:textId="77777777" w:rsidR="007941BC" w:rsidRPr="00674BAC" w:rsidRDefault="007941BC" w:rsidP="007941BC">
      <w:pPr>
        <w:pStyle w:val="SLONormal"/>
        <w:spacing w:before="0" w:after="0"/>
        <w:rPr>
          <w:lang w:val="et-EE"/>
        </w:rPr>
      </w:pPr>
      <w:r w:rsidRPr="00674BAC">
        <w:rPr>
          <w:lang w:val="et-EE"/>
        </w:rPr>
        <w:t xml:space="preserve">1) suurendada pankadevahelist konkurentsi laenuturul ja eluasemelaenude refinantseerimist; </w:t>
      </w:r>
    </w:p>
    <w:p w14:paraId="03C6C707" w14:textId="77777777" w:rsidR="007941BC" w:rsidRPr="008B7EA4" w:rsidRDefault="007941BC" w:rsidP="007941BC">
      <w:pPr>
        <w:spacing w:after="0" w:line="240" w:lineRule="auto"/>
        <w:jc w:val="both"/>
        <w:rPr>
          <w:rFonts w:ascii="Times New Roman" w:hAnsi="Times New Roman" w:cs="Times New Roman"/>
          <w:sz w:val="24"/>
          <w:szCs w:val="24"/>
        </w:rPr>
      </w:pPr>
      <w:r w:rsidRPr="00AE0CCB">
        <w:rPr>
          <w:rFonts w:ascii="Times New Roman" w:hAnsi="Times New Roman" w:cs="Times New Roman"/>
          <w:sz w:val="24"/>
          <w:szCs w:val="24"/>
        </w:rPr>
        <w:t>2) alandada laenusaaja eluasemelaenu refinantseerimise kulusid.</w:t>
      </w:r>
    </w:p>
    <w:p w14:paraId="7BCE0D43" w14:textId="77777777" w:rsidR="007941BC" w:rsidRDefault="007941BC" w:rsidP="007941BC">
      <w:pPr>
        <w:spacing w:after="0" w:line="240" w:lineRule="auto"/>
        <w:jc w:val="both"/>
        <w:rPr>
          <w:rFonts w:ascii="Times New Roman" w:hAnsi="Times New Roman" w:cs="Times New Roman"/>
          <w:sz w:val="24"/>
          <w:szCs w:val="24"/>
        </w:rPr>
      </w:pPr>
    </w:p>
    <w:p w14:paraId="2ADFCC9C" w14:textId="77777777" w:rsidR="007941BC" w:rsidRDefault="007941BC" w:rsidP="007941BC">
      <w:pPr>
        <w:spacing w:after="0" w:line="240" w:lineRule="auto"/>
        <w:ind w:left="1416"/>
        <w:jc w:val="both"/>
        <w:rPr>
          <w:rFonts w:ascii="Times New Roman" w:hAnsi="Times New Roman" w:cs="Times New Roman"/>
          <w:b/>
          <w:bCs/>
          <w:sz w:val="24"/>
          <w:szCs w:val="24"/>
        </w:rPr>
      </w:pPr>
      <w:r w:rsidRPr="00643B2F">
        <w:rPr>
          <w:rFonts w:ascii="Times New Roman" w:hAnsi="Times New Roman" w:cs="Times New Roman"/>
          <w:b/>
          <w:bCs/>
          <w:sz w:val="24"/>
          <w:szCs w:val="24"/>
        </w:rPr>
        <w:t>2.4.2.</w:t>
      </w:r>
      <w:r>
        <w:rPr>
          <w:rFonts w:ascii="Times New Roman" w:hAnsi="Times New Roman" w:cs="Times New Roman"/>
          <w:sz w:val="24"/>
          <w:szCs w:val="24"/>
        </w:rPr>
        <w:t xml:space="preserve"> </w:t>
      </w:r>
      <w:r>
        <w:rPr>
          <w:rFonts w:ascii="Times New Roman" w:hAnsi="Times New Roman" w:cs="Times New Roman"/>
          <w:b/>
          <w:bCs/>
          <w:sz w:val="24"/>
          <w:szCs w:val="24"/>
        </w:rPr>
        <w:t>E</w:t>
      </w:r>
      <w:r w:rsidRPr="00F77F2B">
        <w:rPr>
          <w:rFonts w:ascii="Times New Roman" w:hAnsi="Times New Roman" w:cs="Times New Roman"/>
          <w:b/>
          <w:bCs/>
          <w:sz w:val="24"/>
          <w:szCs w:val="24"/>
        </w:rPr>
        <w:t>elnõuga kaasnevad peamised muudatused</w:t>
      </w:r>
    </w:p>
    <w:p w14:paraId="66B94D84" w14:textId="77777777" w:rsidR="007941BC" w:rsidRPr="00674BAC" w:rsidRDefault="007941BC" w:rsidP="007941BC">
      <w:pPr>
        <w:spacing w:after="0" w:line="240" w:lineRule="auto"/>
        <w:jc w:val="both"/>
        <w:rPr>
          <w:rFonts w:ascii="Times New Roman" w:hAnsi="Times New Roman" w:cs="Times New Roman"/>
          <w:sz w:val="24"/>
          <w:szCs w:val="24"/>
        </w:rPr>
      </w:pPr>
    </w:p>
    <w:p w14:paraId="6DDFC0C7"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Juhindudes Eesti Panga teemapaberist</w:t>
      </w:r>
      <w:r>
        <w:rPr>
          <w:rFonts w:ascii="Times New Roman" w:hAnsi="Times New Roman" w:cs="Times New Roman"/>
          <w:sz w:val="24"/>
          <w:szCs w:val="24"/>
        </w:rPr>
        <w:t xml:space="preserve"> ja Eesti Pangaliidu ettepanekust,</w:t>
      </w:r>
      <w:r w:rsidRPr="00674BAC">
        <w:rPr>
          <w:rFonts w:ascii="Times New Roman" w:hAnsi="Times New Roman" w:cs="Times New Roman"/>
          <w:sz w:val="24"/>
          <w:szCs w:val="24"/>
        </w:rPr>
        <w:t xml:space="preserve"> </w:t>
      </w:r>
      <w:r>
        <w:rPr>
          <w:rFonts w:ascii="Times New Roman" w:hAnsi="Times New Roman" w:cs="Times New Roman"/>
          <w:sz w:val="24"/>
          <w:szCs w:val="24"/>
        </w:rPr>
        <w:t>saab</w:t>
      </w:r>
      <w:r w:rsidRPr="00674BAC">
        <w:rPr>
          <w:rFonts w:ascii="Times New Roman" w:hAnsi="Times New Roman" w:cs="Times New Roman"/>
          <w:sz w:val="24"/>
          <w:szCs w:val="24"/>
        </w:rPr>
        <w:t xml:space="preserve"> kõige kiiremas korras riik </w:t>
      </w:r>
      <w:r>
        <w:rPr>
          <w:rFonts w:ascii="Times New Roman" w:hAnsi="Times New Roman" w:cs="Times New Roman"/>
          <w:sz w:val="24"/>
          <w:szCs w:val="24"/>
        </w:rPr>
        <w:t xml:space="preserve">suurendada pankadevahelist konkurentsi </w:t>
      </w:r>
      <w:r w:rsidRPr="00674BAC">
        <w:rPr>
          <w:rFonts w:ascii="Times New Roman" w:hAnsi="Times New Roman" w:cs="Times New Roman"/>
          <w:sz w:val="24"/>
          <w:szCs w:val="24"/>
        </w:rPr>
        <w:t xml:space="preserve">läbi tagatiskinnisvara hindamisnõuete ülevaatamise. Kuigi suurema osa eluasemelaenu refinantseerimisega seotud kuludest on pankade poolt mõjutatavad ning nõuavad nii pankade enda panust kui ka suuremahulisemat analüüsi, on võimalik õigusaktide tasandil lihtsustada kinnisvara hindamise tingimusi, lubades krediidiandjatel, -vahendajatel ja kolmandatel isikutel kasutada statistikapõhist mudelit. Mudeli kasutusele võtuks on vaja muuta krediidiandjate ja -vahendajate seaduse § 53 lõiget 2 ning rahandusministri määrust ,,Nõuded elamukinnisvaraga seotud tarbijakrediidilepingu tagatiseks oleva kinnisvara hindamisele“. Seaduse muutmisega laiendatakse hüpoteekkrediidi direktiivi artiklist 19 tulenvaid nõudeid hindamisele selliselt, et </w:t>
      </w:r>
      <w:r>
        <w:rPr>
          <w:rFonts w:ascii="Times New Roman" w:hAnsi="Times New Roman" w:cs="Times New Roman"/>
          <w:sz w:val="24"/>
          <w:szCs w:val="24"/>
        </w:rPr>
        <w:t>samataolised nõuded</w:t>
      </w:r>
      <w:r w:rsidRPr="00674BAC">
        <w:rPr>
          <w:rFonts w:ascii="Times New Roman" w:hAnsi="Times New Roman" w:cs="Times New Roman"/>
          <w:sz w:val="24"/>
          <w:szCs w:val="24"/>
        </w:rPr>
        <w:t xml:space="preserve"> kehtiksid nii hindamistele, mida teostavad füüsilised isikud, kui ka</w:t>
      </w:r>
      <w:r>
        <w:rPr>
          <w:rFonts w:ascii="Times New Roman" w:hAnsi="Times New Roman" w:cs="Times New Roman"/>
          <w:sz w:val="24"/>
          <w:szCs w:val="24"/>
        </w:rPr>
        <w:t xml:space="preserve"> hindamistele, mille teostamisel kasutatakse</w:t>
      </w:r>
      <w:r w:rsidRPr="00674BAC">
        <w:rPr>
          <w:rFonts w:ascii="Times New Roman" w:hAnsi="Times New Roman" w:cs="Times New Roman"/>
          <w:sz w:val="24"/>
          <w:szCs w:val="24"/>
        </w:rPr>
        <w:t xml:space="preserve"> tehnoloogial põhinevad süsteem</w:t>
      </w:r>
      <w:r>
        <w:rPr>
          <w:rFonts w:ascii="Times New Roman" w:hAnsi="Times New Roman" w:cs="Times New Roman"/>
          <w:sz w:val="24"/>
          <w:szCs w:val="24"/>
        </w:rPr>
        <w:t>e.</w:t>
      </w:r>
      <w:r w:rsidRPr="00674BAC">
        <w:rPr>
          <w:rFonts w:ascii="Times New Roman" w:hAnsi="Times New Roman" w:cs="Times New Roman"/>
          <w:sz w:val="24"/>
          <w:szCs w:val="24"/>
        </w:rPr>
        <w:t xml:space="preserve"> Juhul, kui krediidiandja, -vahendaja või hindaja kasutab kinnisvara väärtuse leidmiseks statistikapõhist mudelit, peab ta tagama süsteemi korrashoiu, ajakohasuse ning objektiivsuse. Määruse muutmisega vaadatakse üle, millistele tingimustele peab hindaja vastama, milliseid andmeid peab kinnisvara hinnangus kajastama ning lisatakse võimalus kasutada hindamisel statistikapõhist mudelit.  </w:t>
      </w:r>
    </w:p>
    <w:p w14:paraId="3BF38DDA" w14:textId="77777777" w:rsidR="007941BC" w:rsidRPr="00674BAC" w:rsidRDefault="007941BC" w:rsidP="007941BC">
      <w:pPr>
        <w:spacing w:after="0" w:line="240" w:lineRule="auto"/>
        <w:jc w:val="both"/>
        <w:rPr>
          <w:rFonts w:ascii="Times New Roman" w:hAnsi="Times New Roman" w:cs="Times New Roman"/>
          <w:sz w:val="24"/>
          <w:szCs w:val="24"/>
        </w:rPr>
      </w:pPr>
    </w:p>
    <w:p w14:paraId="0995ABE8" w14:textId="77777777" w:rsidR="007941B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Kuigi Eesti Pank on toonud välja mitmed aspektid, mis mõjutavad eluasemelaenude refinantseerimise madalat näitajat, </w:t>
      </w:r>
      <w:r>
        <w:rPr>
          <w:rFonts w:ascii="Times New Roman" w:hAnsi="Times New Roman" w:cs="Times New Roman"/>
          <w:sz w:val="24"/>
          <w:szCs w:val="24"/>
        </w:rPr>
        <w:t xml:space="preserve">on </w:t>
      </w:r>
      <w:r w:rsidRPr="00674BAC">
        <w:rPr>
          <w:rFonts w:ascii="Times New Roman" w:hAnsi="Times New Roman" w:cs="Times New Roman"/>
          <w:sz w:val="24"/>
          <w:szCs w:val="24"/>
        </w:rPr>
        <w:t xml:space="preserve"> </w:t>
      </w:r>
      <w:r>
        <w:rPr>
          <w:rFonts w:ascii="Times New Roman" w:hAnsi="Times New Roman" w:cs="Times New Roman"/>
          <w:sz w:val="24"/>
          <w:szCs w:val="24"/>
        </w:rPr>
        <w:t>pärast</w:t>
      </w:r>
      <w:r w:rsidRPr="00674BAC">
        <w:rPr>
          <w:rFonts w:ascii="Times New Roman" w:hAnsi="Times New Roman" w:cs="Times New Roman"/>
          <w:sz w:val="24"/>
          <w:szCs w:val="24"/>
        </w:rPr>
        <w:t xml:space="preserve"> Eesti Panga teemapaberi avaldamist </w:t>
      </w:r>
      <w:r>
        <w:rPr>
          <w:rFonts w:ascii="Times New Roman" w:hAnsi="Times New Roman" w:cs="Times New Roman"/>
          <w:sz w:val="24"/>
          <w:szCs w:val="24"/>
        </w:rPr>
        <w:t>näha, et</w:t>
      </w:r>
      <w:r w:rsidRPr="00674BAC">
        <w:rPr>
          <w:rFonts w:ascii="Times New Roman" w:hAnsi="Times New Roman" w:cs="Times New Roman"/>
          <w:sz w:val="24"/>
          <w:szCs w:val="24"/>
        </w:rPr>
        <w:t xml:space="preserve"> pankadevaheline konkurents refinantseerimise valdkonnas</w:t>
      </w:r>
      <w:r>
        <w:rPr>
          <w:rFonts w:ascii="Times New Roman" w:hAnsi="Times New Roman" w:cs="Times New Roman"/>
          <w:sz w:val="24"/>
          <w:szCs w:val="24"/>
        </w:rPr>
        <w:t xml:space="preserve"> on</w:t>
      </w:r>
      <w:r w:rsidRPr="00674BAC">
        <w:rPr>
          <w:rFonts w:ascii="Times New Roman" w:hAnsi="Times New Roman" w:cs="Times New Roman"/>
          <w:sz w:val="24"/>
          <w:szCs w:val="24"/>
        </w:rPr>
        <w:t xml:space="preserve"> hakanud elavnema. Eluasemelaenude turu ülevaatamine eeldab suuremamahulist mõjude analüüsi ning mitmete seaduste muutmist, mis aga eelnõu raamidesse ei mahu. </w:t>
      </w:r>
    </w:p>
    <w:p w14:paraId="4DF0903D" w14:textId="77777777" w:rsidR="007941BC" w:rsidRDefault="007941BC" w:rsidP="007941BC">
      <w:pPr>
        <w:spacing w:after="0" w:line="240" w:lineRule="auto"/>
        <w:jc w:val="both"/>
        <w:rPr>
          <w:rFonts w:ascii="Times New Roman" w:hAnsi="Times New Roman" w:cs="Times New Roman"/>
          <w:sz w:val="24"/>
          <w:szCs w:val="24"/>
        </w:rPr>
      </w:pPr>
    </w:p>
    <w:p w14:paraId="20DA4D67" w14:textId="77777777" w:rsidR="007941BC" w:rsidRDefault="007941BC" w:rsidP="007941BC">
      <w:pPr>
        <w:spacing w:after="0" w:line="240" w:lineRule="auto"/>
        <w:jc w:val="both"/>
        <w:rPr>
          <w:rFonts w:ascii="Times New Roman" w:hAnsi="Times New Roman" w:cs="Times New Roman"/>
          <w:sz w:val="24"/>
          <w:szCs w:val="24"/>
        </w:rPr>
      </w:pPr>
      <w:r w:rsidRPr="00EC562A">
        <w:rPr>
          <w:rFonts w:ascii="Times New Roman" w:hAnsi="Times New Roman" w:cs="Times New Roman"/>
          <w:sz w:val="24"/>
          <w:szCs w:val="24"/>
        </w:rPr>
        <w:t xml:space="preserve">Statistikapõhise mudeli kasutamise võimaldamiseks muudetakse nii </w:t>
      </w:r>
      <w:r>
        <w:rPr>
          <w:rFonts w:ascii="Times New Roman" w:hAnsi="Times New Roman" w:cs="Times New Roman"/>
          <w:sz w:val="24"/>
          <w:szCs w:val="24"/>
        </w:rPr>
        <w:t xml:space="preserve">KAVS § 53 lõiget 2 </w:t>
      </w:r>
      <w:r w:rsidRPr="00EC562A">
        <w:rPr>
          <w:rFonts w:ascii="Times New Roman" w:hAnsi="Times New Roman" w:cs="Times New Roman"/>
          <w:sz w:val="24"/>
          <w:szCs w:val="24"/>
        </w:rPr>
        <w:t xml:space="preserve">kui ka rahandusministri määrust ,,Nõuded elamukinnisvaraga seotud tarbijakrediidilepingu tagatiseks oleva kinnisvara hindamisele“. </w:t>
      </w:r>
      <w:r>
        <w:rPr>
          <w:rFonts w:ascii="Times New Roman" w:hAnsi="Times New Roman" w:cs="Times New Roman"/>
          <w:sz w:val="24"/>
          <w:szCs w:val="24"/>
        </w:rPr>
        <w:t>Lõike</w:t>
      </w:r>
      <w:r w:rsidRPr="00EC562A">
        <w:rPr>
          <w:rFonts w:ascii="Times New Roman" w:hAnsi="Times New Roman" w:cs="Times New Roman"/>
          <w:sz w:val="24"/>
          <w:szCs w:val="24"/>
        </w:rPr>
        <w:t xml:space="preserve"> 2 muutmise tulemusel laienevad hindaja suhtes esitatavad nõuded hindamisprotsessile, muutes hindamise umbisikulisemaks ning lubades seeläbi hindamisel võtta kasutusele statistikapõhise mudeli.</w:t>
      </w:r>
      <w:r>
        <w:rPr>
          <w:rFonts w:ascii="Times New Roman" w:hAnsi="Times New Roman" w:cs="Times New Roman"/>
          <w:sz w:val="24"/>
          <w:szCs w:val="24"/>
        </w:rPr>
        <w:t xml:space="preserve"> Määruse muudatustega antakse krediidiandjatele ja -vahendajatele õigus otsustada, millal viia läbi tagatiseks oleva kinnisasja läbivaatus või asendada ülevaatuse tegemine statistikapõhise mudeliga, mis arvutab kinnisvara väärtuse automatiseeritult, ning lihtsustatakse hindamisaruande koostamist ja vähendatakse nõudeid selle mahule.</w:t>
      </w:r>
    </w:p>
    <w:p w14:paraId="71D828B4" w14:textId="77777777" w:rsidR="007941BC" w:rsidRDefault="007941BC" w:rsidP="007941BC">
      <w:pPr>
        <w:spacing w:after="0" w:line="240" w:lineRule="auto"/>
        <w:jc w:val="both"/>
        <w:rPr>
          <w:rFonts w:ascii="Times New Roman" w:hAnsi="Times New Roman" w:cs="Times New Roman"/>
          <w:sz w:val="24"/>
          <w:szCs w:val="24"/>
        </w:rPr>
      </w:pPr>
    </w:p>
    <w:p w14:paraId="0C9E7BC1" w14:textId="77777777" w:rsidR="007941BC" w:rsidRDefault="007941BC" w:rsidP="007941BC">
      <w:pPr>
        <w:spacing w:after="0" w:line="240" w:lineRule="auto"/>
        <w:ind w:left="708"/>
        <w:jc w:val="both"/>
        <w:rPr>
          <w:rFonts w:ascii="Times New Roman" w:hAnsi="Times New Roman" w:cs="Times New Roman"/>
          <w:b/>
          <w:bCs/>
          <w:sz w:val="24"/>
          <w:szCs w:val="24"/>
        </w:rPr>
      </w:pPr>
      <w:r>
        <w:rPr>
          <w:rFonts w:ascii="Times New Roman" w:hAnsi="Times New Roman" w:cs="Times New Roman"/>
          <w:b/>
          <w:bCs/>
          <w:sz w:val="24"/>
          <w:szCs w:val="24"/>
        </w:rPr>
        <w:t>2.5. Muud muudatused krediidiandjate ja -vahendajate seaduses</w:t>
      </w:r>
    </w:p>
    <w:p w14:paraId="36FE400E" w14:textId="77777777" w:rsidR="007941BC" w:rsidRDefault="007941BC" w:rsidP="007941BC">
      <w:pPr>
        <w:spacing w:after="0" w:line="240" w:lineRule="auto"/>
        <w:ind w:left="708"/>
        <w:jc w:val="both"/>
        <w:rPr>
          <w:rFonts w:ascii="Times New Roman" w:hAnsi="Times New Roman" w:cs="Times New Roman"/>
          <w:b/>
          <w:bCs/>
          <w:sz w:val="24"/>
          <w:szCs w:val="24"/>
        </w:rPr>
      </w:pPr>
      <w:r>
        <w:rPr>
          <w:rFonts w:ascii="Times New Roman" w:hAnsi="Times New Roman" w:cs="Times New Roman"/>
          <w:b/>
          <w:bCs/>
          <w:sz w:val="24"/>
          <w:szCs w:val="24"/>
        </w:rPr>
        <w:tab/>
      </w:r>
    </w:p>
    <w:p w14:paraId="52EC219E" w14:textId="77777777" w:rsidR="007941BC" w:rsidRDefault="007941BC" w:rsidP="007941BC">
      <w:pPr>
        <w:spacing w:after="0" w:line="240" w:lineRule="auto"/>
        <w:ind w:left="1416"/>
        <w:jc w:val="both"/>
        <w:rPr>
          <w:rFonts w:ascii="Times New Roman" w:hAnsi="Times New Roman" w:cs="Times New Roman"/>
          <w:b/>
          <w:bCs/>
          <w:sz w:val="24"/>
          <w:szCs w:val="24"/>
        </w:rPr>
      </w:pPr>
      <w:r>
        <w:rPr>
          <w:rFonts w:ascii="Times New Roman" w:hAnsi="Times New Roman" w:cs="Times New Roman"/>
          <w:b/>
          <w:bCs/>
          <w:sz w:val="24"/>
          <w:szCs w:val="24"/>
        </w:rPr>
        <w:t>2.5.1. Üldine taust</w:t>
      </w:r>
    </w:p>
    <w:p w14:paraId="47D27DA5" w14:textId="77777777" w:rsidR="007941BC" w:rsidRDefault="007941BC" w:rsidP="007941BC">
      <w:pPr>
        <w:spacing w:after="0" w:line="240" w:lineRule="auto"/>
        <w:jc w:val="both"/>
        <w:rPr>
          <w:rFonts w:ascii="Times New Roman" w:hAnsi="Times New Roman" w:cs="Times New Roman"/>
          <w:b/>
          <w:bCs/>
          <w:sz w:val="24"/>
          <w:szCs w:val="24"/>
        </w:rPr>
      </w:pPr>
    </w:p>
    <w:p w14:paraId="712AF536"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Lisaks tagatiskinnisvara hindamise tingimustele, nagu kirjeldati seletuskirja punktis 2.4., reguleerib KAVS laiemalt hüpoteekkrediidiandjate tegevust ja järelevalve ulatust. Seaduse aluseks on hüpoteekkrediidi direktiiv, mille üldist tausta selgitati täpsemalt seletuskirja punktis 2.4.1.</w:t>
      </w:r>
    </w:p>
    <w:p w14:paraId="180E0365" w14:textId="77777777" w:rsidR="007941BC" w:rsidRPr="00643B2F" w:rsidRDefault="007941BC" w:rsidP="007941BC">
      <w:pPr>
        <w:spacing w:after="0" w:line="240" w:lineRule="auto"/>
        <w:jc w:val="both"/>
        <w:rPr>
          <w:rFonts w:ascii="Times New Roman" w:hAnsi="Times New Roman" w:cs="Times New Roman"/>
          <w:sz w:val="24"/>
          <w:szCs w:val="24"/>
        </w:rPr>
      </w:pPr>
    </w:p>
    <w:p w14:paraId="6CA4E705" w14:textId="77777777" w:rsidR="007941BC" w:rsidRDefault="007941BC" w:rsidP="007941BC">
      <w:pPr>
        <w:spacing w:after="0" w:line="240" w:lineRule="auto"/>
        <w:ind w:left="1416"/>
        <w:jc w:val="both"/>
        <w:rPr>
          <w:rFonts w:ascii="Times New Roman" w:hAnsi="Times New Roman" w:cs="Times New Roman"/>
          <w:b/>
          <w:bCs/>
          <w:sz w:val="24"/>
          <w:szCs w:val="24"/>
        </w:rPr>
      </w:pPr>
      <w:r>
        <w:rPr>
          <w:rFonts w:ascii="Times New Roman" w:hAnsi="Times New Roman" w:cs="Times New Roman"/>
          <w:b/>
          <w:bCs/>
          <w:sz w:val="24"/>
          <w:szCs w:val="24"/>
        </w:rPr>
        <w:t>2.5.2. E</w:t>
      </w:r>
      <w:r w:rsidRPr="00F77F2B">
        <w:rPr>
          <w:rFonts w:ascii="Times New Roman" w:hAnsi="Times New Roman" w:cs="Times New Roman"/>
          <w:b/>
          <w:bCs/>
          <w:sz w:val="24"/>
          <w:szCs w:val="24"/>
        </w:rPr>
        <w:t>elnõuga kaasnevad peamised muudatused</w:t>
      </w:r>
    </w:p>
    <w:p w14:paraId="0D3FA6E7" w14:textId="77777777" w:rsidR="007941BC" w:rsidRDefault="007941BC" w:rsidP="007941BC">
      <w:pPr>
        <w:spacing w:after="0" w:line="240" w:lineRule="auto"/>
        <w:jc w:val="both"/>
        <w:rPr>
          <w:rFonts w:ascii="Times New Roman" w:hAnsi="Times New Roman" w:cs="Times New Roman"/>
          <w:b/>
          <w:bCs/>
          <w:sz w:val="24"/>
          <w:szCs w:val="24"/>
        </w:rPr>
      </w:pPr>
    </w:p>
    <w:p w14:paraId="5DF2979A"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Euroopa Komisjon on Eesti hüpoteekkrediidi regulatsiooni analüüsides tuvastanud, et võrreldes direktiivi sõnastusega, esineb </w:t>
      </w:r>
      <w:proofErr w:type="spellStart"/>
      <w:r>
        <w:rPr>
          <w:rFonts w:ascii="Times New Roman" w:hAnsi="Times New Roman" w:cs="Times New Roman"/>
          <w:sz w:val="24"/>
          <w:szCs w:val="24"/>
        </w:rPr>
        <w:t>KAVS-is</w:t>
      </w:r>
      <w:proofErr w:type="spellEnd"/>
      <w:r>
        <w:rPr>
          <w:rFonts w:ascii="Times New Roman" w:hAnsi="Times New Roman" w:cs="Times New Roman"/>
          <w:sz w:val="24"/>
          <w:szCs w:val="24"/>
        </w:rPr>
        <w:t xml:space="preserve"> kaks teemat, mis erinevad direktiivi eesmärkidest. Esimeseks selliseks teemaks on Eestis piiriüleselt teenuseid osutavate lepinguriikide hüpoteekkrediidiandjate teadmised ja pädevused. Direktiivis reguleerib teadmiste ja pädevuste nõuet artikkel 9, mis annab teatud tingimustel liikmesriikidele pädevuse sätestada miinimumnõuded krediidiandjatele ja -vahendajatele. Analüüsi käigus on Komisjon tuvastanud, et kuigi vajalikud sätted on Eesti õigusesse üle võetud, tuleks nende sõnastus ning viited üle vaadata, et tagada sätte täpsus ning seeläbi ka korrektne tõlgendus. </w:t>
      </w:r>
    </w:p>
    <w:p w14:paraId="3EAEC4D0" w14:textId="77777777" w:rsidR="007941BC" w:rsidRDefault="007941BC" w:rsidP="007941BC">
      <w:pPr>
        <w:spacing w:after="0" w:line="240" w:lineRule="auto"/>
        <w:jc w:val="both"/>
        <w:rPr>
          <w:rFonts w:ascii="Times New Roman" w:hAnsi="Times New Roman" w:cs="Times New Roman"/>
          <w:sz w:val="24"/>
          <w:szCs w:val="24"/>
        </w:rPr>
      </w:pPr>
    </w:p>
    <w:p w14:paraId="51C13F8B"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Teine teema, millele on Komisjon tähelepanu pööranud, seisneb Finantsinspektsiooni järelevalve ulatuses, mida reguleerib KAVS § 84 lõige 1. Komisjon on tuvastanud, et kuigi järelevalveasutusel on teatav kontrolliõigus teiste riikide hüpoteekkrediidiandjate suhtes, ei või seda teha mahus, nagu on lõikes 1 sätestatud. Eelnõuga piiritletakse Finantsinspektsiooni volitusi järelevalve teostamisel piiriüleste filiaali kaudu tegutsevate hüpoteekkrediidiandjate üle.</w:t>
      </w:r>
    </w:p>
    <w:p w14:paraId="7DAFAB7B" w14:textId="77777777" w:rsidR="007941BC" w:rsidRDefault="007941BC" w:rsidP="007941BC">
      <w:pPr>
        <w:spacing w:after="0" w:line="240" w:lineRule="auto"/>
        <w:jc w:val="both"/>
        <w:rPr>
          <w:rFonts w:ascii="Times New Roman" w:hAnsi="Times New Roman" w:cs="Times New Roman"/>
          <w:b/>
          <w:bCs/>
          <w:sz w:val="24"/>
          <w:szCs w:val="24"/>
        </w:rPr>
      </w:pPr>
    </w:p>
    <w:p w14:paraId="575294C7" w14:textId="77777777" w:rsidR="007941BC" w:rsidRDefault="007941BC" w:rsidP="007941BC">
      <w:pPr>
        <w:spacing w:after="0" w:line="240" w:lineRule="auto"/>
        <w:ind w:left="708"/>
        <w:jc w:val="both"/>
        <w:rPr>
          <w:rFonts w:ascii="Times New Roman" w:hAnsi="Times New Roman" w:cs="Times New Roman"/>
          <w:b/>
          <w:bCs/>
          <w:sz w:val="24"/>
          <w:szCs w:val="24"/>
        </w:rPr>
      </w:pPr>
      <w:r w:rsidRPr="00643B2F">
        <w:rPr>
          <w:rFonts w:ascii="Times New Roman" w:hAnsi="Times New Roman" w:cs="Times New Roman"/>
          <w:b/>
          <w:bCs/>
          <w:sz w:val="24"/>
          <w:szCs w:val="24"/>
        </w:rPr>
        <w:t>2.</w:t>
      </w:r>
      <w:r>
        <w:rPr>
          <w:rFonts w:ascii="Times New Roman" w:hAnsi="Times New Roman" w:cs="Times New Roman"/>
          <w:b/>
          <w:bCs/>
          <w:sz w:val="24"/>
          <w:szCs w:val="24"/>
        </w:rPr>
        <w:t>6.</w:t>
      </w:r>
      <w:r w:rsidRPr="00643B2F">
        <w:rPr>
          <w:rFonts w:ascii="Times New Roman" w:hAnsi="Times New Roman" w:cs="Times New Roman"/>
          <w:b/>
          <w:bCs/>
          <w:sz w:val="24"/>
          <w:szCs w:val="24"/>
        </w:rPr>
        <w:t xml:space="preserve"> Kohapealse kontrolli läbiviimise ning kohapealse kontrolliakti </w:t>
      </w:r>
      <w:r>
        <w:rPr>
          <w:rFonts w:ascii="Times New Roman" w:hAnsi="Times New Roman" w:cs="Times New Roman"/>
          <w:b/>
          <w:bCs/>
          <w:sz w:val="24"/>
          <w:szCs w:val="24"/>
        </w:rPr>
        <w:t>koostamise</w:t>
      </w:r>
      <w:r w:rsidRPr="00643B2F">
        <w:rPr>
          <w:rFonts w:ascii="Times New Roman" w:hAnsi="Times New Roman" w:cs="Times New Roman"/>
          <w:b/>
          <w:bCs/>
          <w:sz w:val="24"/>
          <w:szCs w:val="24"/>
        </w:rPr>
        <w:t xml:space="preserve"> tingimused </w:t>
      </w:r>
    </w:p>
    <w:p w14:paraId="16228351" w14:textId="77777777" w:rsidR="007941BC" w:rsidRDefault="007941BC" w:rsidP="007941BC">
      <w:pPr>
        <w:spacing w:after="0" w:line="240" w:lineRule="auto"/>
        <w:ind w:left="1416"/>
        <w:jc w:val="both"/>
        <w:rPr>
          <w:rFonts w:ascii="Times New Roman" w:hAnsi="Times New Roman" w:cs="Times New Roman"/>
          <w:b/>
          <w:bCs/>
          <w:sz w:val="24"/>
          <w:szCs w:val="24"/>
        </w:rPr>
      </w:pPr>
    </w:p>
    <w:p w14:paraId="451478EA" w14:textId="77777777" w:rsidR="007941BC" w:rsidRPr="00643B2F" w:rsidRDefault="007941BC" w:rsidP="007941BC">
      <w:pPr>
        <w:spacing w:after="0" w:line="240" w:lineRule="auto"/>
        <w:ind w:left="1416"/>
        <w:jc w:val="both"/>
        <w:rPr>
          <w:rFonts w:ascii="Times New Roman" w:hAnsi="Times New Roman" w:cs="Times New Roman"/>
          <w:b/>
          <w:bCs/>
          <w:sz w:val="24"/>
          <w:szCs w:val="24"/>
        </w:rPr>
      </w:pPr>
      <w:r>
        <w:rPr>
          <w:rFonts w:ascii="Times New Roman" w:hAnsi="Times New Roman" w:cs="Times New Roman"/>
          <w:b/>
          <w:bCs/>
          <w:sz w:val="24"/>
          <w:szCs w:val="24"/>
        </w:rPr>
        <w:t>2.6.1. Üldine taust</w:t>
      </w:r>
    </w:p>
    <w:p w14:paraId="3D6F9594" w14:textId="77777777" w:rsidR="007941BC" w:rsidRDefault="007941BC" w:rsidP="007941BC">
      <w:pPr>
        <w:spacing w:after="0" w:line="240" w:lineRule="auto"/>
        <w:jc w:val="both"/>
        <w:rPr>
          <w:rFonts w:ascii="Times New Roman" w:hAnsi="Times New Roman" w:cs="Times New Roman"/>
          <w:sz w:val="24"/>
          <w:szCs w:val="24"/>
        </w:rPr>
      </w:pPr>
    </w:p>
    <w:p w14:paraId="7CCA302B" w14:textId="77777777" w:rsidR="007941BC" w:rsidRDefault="007941BC" w:rsidP="007941BC">
      <w:pPr>
        <w:spacing w:after="0" w:line="240" w:lineRule="auto"/>
        <w:jc w:val="both"/>
        <w:rPr>
          <w:rFonts w:ascii="Times New Roman" w:hAnsi="Times New Roman" w:cs="Times New Roman"/>
          <w:sz w:val="24"/>
          <w:szCs w:val="24"/>
        </w:rPr>
      </w:pPr>
      <w:r w:rsidRPr="00BA2FAB">
        <w:rPr>
          <w:rFonts w:ascii="Times New Roman" w:hAnsi="Times New Roman" w:cs="Times New Roman"/>
          <w:sz w:val="24"/>
          <w:szCs w:val="24"/>
        </w:rPr>
        <w:t xml:space="preserve">Ettepaneku </w:t>
      </w:r>
      <w:r>
        <w:rPr>
          <w:rFonts w:ascii="Times New Roman" w:hAnsi="Times New Roman" w:cs="Times New Roman"/>
          <w:sz w:val="24"/>
          <w:szCs w:val="24"/>
        </w:rPr>
        <w:t xml:space="preserve">kohapealse kontrolli ning kontrollakti tingimuste ühtlustamiseks finantsvaldkonna seadustes </w:t>
      </w:r>
      <w:r w:rsidRPr="00BA2FAB">
        <w:rPr>
          <w:rFonts w:ascii="Times New Roman" w:hAnsi="Times New Roman" w:cs="Times New Roman"/>
          <w:sz w:val="24"/>
          <w:szCs w:val="24"/>
        </w:rPr>
        <w:t xml:space="preserve">tegi Finantsinspektsioon 2023. aasta maikuus. Järelevalveasutus leidis, et kohapealse kontrolliakti mõju on vajalik võrdsustada </w:t>
      </w:r>
      <w:r>
        <w:rPr>
          <w:rFonts w:ascii="Times New Roman" w:hAnsi="Times New Roman" w:cs="Times New Roman"/>
          <w:sz w:val="24"/>
          <w:szCs w:val="24"/>
        </w:rPr>
        <w:t>haldusaktiga</w:t>
      </w:r>
      <w:r w:rsidRPr="00BA2FAB">
        <w:rPr>
          <w:rFonts w:ascii="Times New Roman" w:hAnsi="Times New Roman" w:cs="Times New Roman"/>
          <w:sz w:val="24"/>
          <w:szCs w:val="24"/>
        </w:rPr>
        <w:t>, et määrata järelevalve subjektile puuduste kõrvaldamise tähtaeg ning vajadusel rakendada ka sunnivahendeid, kui kontrolli käigus tuvastatakse rikkumisi. Seni kehtinud praktika kohaselt pidi Finantsinspektsioon tegema lisaks kontrollaktile veel haldusakti, et tuvastatud puudustele reageerida. Selline talitlemine aga pikendab järelevalvemenetlusi, mis on aga ebaefektiivne nii järelevalveasutuse kui ka järelevalve subjekti suhtes.</w:t>
      </w:r>
      <w:r>
        <w:rPr>
          <w:rFonts w:ascii="Times New Roman" w:hAnsi="Times New Roman" w:cs="Times New Roman"/>
          <w:sz w:val="24"/>
          <w:szCs w:val="24"/>
        </w:rPr>
        <w:t xml:space="preserve"> Veel enam, 2024. aasta juunis vastu võetud krediidiinkassode ja -ostjate seaduse (edaspidi ka </w:t>
      </w:r>
      <w:r>
        <w:rPr>
          <w:rFonts w:ascii="Times New Roman" w:hAnsi="Times New Roman" w:cs="Times New Roman"/>
          <w:i/>
          <w:iCs/>
          <w:sz w:val="24"/>
          <w:szCs w:val="24"/>
        </w:rPr>
        <w:t>KIOS</w:t>
      </w:r>
      <w:r>
        <w:rPr>
          <w:rFonts w:ascii="Times New Roman" w:hAnsi="Times New Roman" w:cs="Times New Roman"/>
          <w:sz w:val="24"/>
          <w:szCs w:val="24"/>
        </w:rPr>
        <w:t xml:space="preserve">)  § 74 ja </w:t>
      </w:r>
      <w:proofErr w:type="spellStart"/>
      <w:r>
        <w:rPr>
          <w:rFonts w:ascii="Times New Roman" w:hAnsi="Times New Roman" w:cs="Times New Roman"/>
          <w:sz w:val="24"/>
          <w:szCs w:val="24"/>
        </w:rPr>
        <w:t>krüptovaraturu</w:t>
      </w:r>
      <w:proofErr w:type="spellEnd"/>
      <w:r>
        <w:rPr>
          <w:rFonts w:ascii="Times New Roman" w:hAnsi="Times New Roman" w:cs="Times New Roman"/>
          <w:sz w:val="24"/>
          <w:szCs w:val="24"/>
        </w:rPr>
        <w:t xml:space="preserve"> seaduse (edaspidi ka </w:t>
      </w:r>
      <w:proofErr w:type="spellStart"/>
      <w:r>
        <w:rPr>
          <w:rFonts w:ascii="Times New Roman" w:hAnsi="Times New Roman" w:cs="Times New Roman"/>
          <w:i/>
          <w:iCs/>
          <w:sz w:val="24"/>
          <w:szCs w:val="24"/>
        </w:rPr>
        <w:t>KrüTS</w:t>
      </w:r>
      <w:proofErr w:type="spellEnd"/>
      <w:r>
        <w:rPr>
          <w:rFonts w:ascii="Times New Roman" w:hAnsi="Times New Roman" w:cs="Times New Roman"/>
          <w:sz w:val="24"/>
          <w:szCs w:val="24"/>
        </w:rPr>
        <w:t xml:space="preserve">) § 31 kohaselt on kontrollaktil haldusakti mõju. Seega esineb finantsvaldkonda käsitlevates seadustes ebaühtsus, sest teatud seaduste alusel tehtud kontrollaktil ei ole iseseisvalt õiguslikku mõju, kuid teiste seaduste alusel antud aktidel vastav mõju on. </w:t>
      </w:r>
    </w:p>
    <w:p w14:paraId="73A6E6EA" w14:textId="77777777" w:rsidR="007941BC" w:rsidRDefault="007941BC" w:rsidP="007941BC">
      <w:pPr>
        <w:spacing w:after="0" w:line="240" w:lineRule="auto"/>
        <w:jc w:val="both"/>
        <w:rPr>
          <w:rFonts w:ascii="Times New Roman" w:hAnsi="Times New Roman" w:cs="Times New Roman"/>
          <w:sz w:val="24"/>
          <w:szCs w:val="24"/>
        </w:rPr>
      </w:pPr>
    </w:p>
    <w:p w14:paraId="64F5A49A"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Lisaks kontrollakti vormile ja mõjule vaadati eelnõuga üle kohapealse kontrolli sätted, mida Finantsinspektsioon võib teostada oma järelevalve subjektide kontorites ja tööruumides, kui esineb seaduses sätestatud alus kontrolli läbiviimiseks. Sätete korrigeerimisel ja lisamisel on samuti võetud eeskuju </w:t>
      </w:r>
      <w:proofErr w:type="spellStart"/>
      <w:r>
        <w:rPr>
          <w:rFonts w:ascii="Times New Roman" w:hAnsi="Times New Roman" w:cs="Times New Roman"/>
          <w:sz w:val="24"/>
          <w:szCs w:val="24"/>
        </w:rPr>
        <w:t>KIOS-ist</w:t>
      </w:r>
      <w:proofErr w:type="spellEnd"/>
      <w:r>
        <w:rPr>
          <w:rFonts w:ascii="Times New Roman" w:hAnsi="Times New Roman" w:cs="Times New Roman"/>
          <w:sz w:val="24"/>
          <w:szCs w:val="24"/>
        </w:rPr>
        <w:t xml:space="preserve"> ja </w:t>
      </w:r>
      <w:proofErr w:type="spellStart"/>
      <w:r>
        <w:rPr>
          <w:rFonts w:ascii="Times New Roman" w:hAnsi="Times New Roman" w:cs="Times New Roman"/>
          <w:sz w:val="24"/>
          <w:szCs w:val="24"/>
        </w:rPr>
        <w:t>KrüTS-ist</w:t>
      </w:r>
      <w:proofErr w:type="spellEnd"/>
      <w:r>
        <w:rPr>
          <w:rFonts w:ascii="Times New Roman" w:hAnsi="Times New Roman" w:cs="Times New Roman"/>
          <w:sz w:val="24"/>
          <w:szCs w:val="24"/>
        </w:rPr>
        <w:t xml:space="preserve">. </w:t>
      </w:r>
    </w:p>
    <w:p w14:paraId="3EB8A30E" w14:textId="77777777" w:rsidR="007941BC" w:rsidRDefault="007941BC" w:rsidP="007941BC">
      <w:pPr>
        <w:spacing w:after="0" w:line="240" w:lineRule="auto"/>
        <w:jc w:val="both"/>
        <w:rPr>
          <w:rFonts w:ascii="Times New Roman" w:hAnsi="Times New Roman" w:cs="Times New Roman"/>
          <w:sz w:val="24"/>
          <w:szCs w:val="24"/>
        </w:rPr>
      </w:pPr>
    </w:p>
    <w:p w14:paraId="4C541445"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Kohapealse kontrolli läbiviimise ning kohapealse kontrolliakti vormistamist käsitlevate sätete muutmise eesmärk on: </w:t>
      </w:r>
    </w:p>
    <w:p w14:paraId="509A8025"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harmoniseerida finantssektorit puudutavaid seaduseid ning luua ühtne arusaam kontrollakti õiguslikust tähendusest; </w:t>
      </w:r>
    </w:p>
    <w:p w14:paraId="5232E68E" w14:textId="77777777" w:rsidR="007941BC" w:rsidRPr="00643B2F"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uuendada kohapealse kontrolli läbiviimise tingimusi ning ühtlustada need </w:t>
      </w:r>
      <w:proofErr w:type="spellStart"/>
      <w:r>
        <w:rPr>
          <w:rFonts w:ascii="Times New Roman" w:hAnsi="Times New Roman" w:cs="Times New Roman"/>
          <w:sz w:val="24"/>
          <w:szCs w:val="24"/>
        </w:rPr>
        <w:t>KIOS-is</w:t>
      </w:r>
      <w:proofErr w:type="spellEnd"/>
      <w:r>
        <w:rPr>
          <w:rFonts w:ascii="Times New Roman" w:hAnsi="Times New Roman" w:cs="Times New Roman"/>
          <w:sz w:val="24"/>
          <w:szCs w:val="24"/>
        </w:rPr>
        <w:t xml:space="preserve"> ja </w:t>
      </w:r>
      <w:proofErr w:type="spellStart"/>
      <w:r>
        <w:rPr>
          <w:rFonts w:ascii="Times New Roman" w:hAnsi="Times New Roman" w:cs="Times New Roman"/>
          <w:sz w:val="24"/>
          <w:szCs w:val="24"/>
        </w:rPr>
        <w:t>KrüTS-ist</w:t>
      </w:r>
      <w:proofErr w:type="spellEnd"/>
      <w:r>
        <w:rPr>
          <w:rFonts w:ascii="Times New Roman" w:hAnsi="Times New Roman" w:cs="Times New Roman"/>
          <w:sz w:val="24"/>
          <w:szCs w:val="24"/>
        </w:rPr>
        <w:t xml:space="preserve"> sätestatuga. </w:t>
      </w:r>
    </w:p>
    <w:p w14:paraId="05C3AAA2" w14:textId="77777777" w:rsidR="007941BC" w:rsidRDefault="007941BC" w:rsidP="007941BC">
      <w:pPr>
        <w:spacing w:after="0" w:line="240" w:lineRule="auto"/>
        <w:jc w:val="both"/>
        <w:rPr>
          <w:rFonts w:ascii="Times New Roman" w:hAnsi="Times New Roman" w:cs="Times New Roman"/>
          <w:sz w:val="24"/>
          <w:szCs w:val="24"/>
        </w:rPr>
      </w:pPr>
    </w:p>
    <w:p w14:paraId="3E75C28C" w14:textId="77777777" w:rsidR="007941BC" w:rsidRDefault="007941BC" w:rsidP="007941BC">
      <w:pPr>
        <w:spacing w:after="0" w:line="240" w:lineRule="auto"/>
        <w:ind w:left="1416"/>
        <w:jc w:val="both"/>
        <w:rPr>
          <w:rFonts w:ascii="Times New Roman" w:hAnsi="Times New Roman" w:cs="Times New Roman"/>
          <w:b/>
          <w:bCs/>
          <w:sz w:val="24"/>
          <w:szCs w:val="24"/>
        </w:rPr>
      </w:pPr>
      <w:r w:rsidRPr="00643B2F">
        <w:rPr>
          <w:rFonts w:ascii="Times New Roman" w:hAnsi="Times New Roman" w:cs="Times New Roman"/>
          <w:b/>
          <w:bCs/>
          <w:sz w:val="24"/>
          <w:szCs w:val="24"/>
        </w:rPr>
        <w:t>2.</w:t>
      </w:r>
      <w:r>
        <w:rPr>
          <w:rFonts w:ascii="Times New Roman" w:hAnsi="Times New Roman" w:cs="Times New Roman"/>
          <w:b/>
          <w:bCs/>
          <w:sz w:val="24"/>
          <w:szCs w:val="24"/>
        </w:rPr>
        <w:t>6</w:t>
      </w:r>
      <w:r w:rsidRPr="00643B2F">
        <w:rPr>
          <w:rFonts w:ascii="Times New Roman" w:hAnsi="Times New Roman" w:cs="Times New Roman"/>
          <w:b/>
          <w:bCs/>
          <w:sz w:val="24"/>
          <w:szCs w:val="24"/>
        </w:rPr>
        <w:t>.2.</w:t>
      </w:r>
      <w:r>
        <w:rPr>
          <w:rFonts w:ascii="Times New Roman" w:hAnsi="Times New Roman" w:cs="Times New Roman"/>
          <w:sz w:val="24"/>
          <w:szCs w:val="24"/>
        </w:rPr>
        <w:t xml:space="preserve"> </w:t>
      </w:r>
      <w:r>
        <w:rPr>
          <w:rFonts w:ascii="Times New Roman" w:hAnsi="Times New Roman" w:cs="Times New Roman"/>
          <w:b/>
          <w:bCs/>
          <w:sz w:val="24"/>
          <w:szCs w:val="24"/>
        </w:rPr>
        <w:t>E</w:t>
      </w:r>
      <w:r w:rsidRPr="00F77F2B">
        <w:rPr>
          <w:rFonts w:ascii="Times New Roman" w:hAnsi="Times New Roman" w:cs="Times New Roman"/>
          <w:b/>
          <w:bCs/>
          <w:sz w:val="24"/>
          <w:szCs w:val="24"/>
        </w:rPr>
        <w:t>elnõuga kaasnevad peamised muudatused</w:t>
      </w:r>
    </w:p>
    <w:p w14:paraId="46B54974" w14:textId="77777777" w:rsidR="007941BC" w:rsidRDefault="007941BC" w:rsidP="007941BC">
      <w:pPr>
        <w:spacing w:after="0" w:line="240" w:lineRule="auto"/>
        <w:ind w:left="1416"/>
        <w:jc w:val="both"/>
        <w:rPr>
          <w:rFonts w:ascii="Times New Roman" w:hAnsi="Times New Roman" w:cs="Times New Roman"/>
          <w:b/>
          <w:bCs/>
          <w:sz w:val="24"/>
          <w:szCs w:val="24"/>
        </w:rPr>
      </w:pPr>
    </w:p>
    <w:p w14:paraId="33CFC3C1"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Kohapealset kontrolli käsitlevad seadused, mida eelnõuga muudetakse, on VPTS, KAS, KAVS, </w:t>
      </w:r>
      <w:proofErr w:type="spellStart"/>
      <w:r>
        <w:rPr>
          <w:rFonts w:ascii="Times New Roman" w:hAnsi="Times New Roman" w:cs="Times New Roman"/>
          <w:sz w:val="24"/>
          <w:szCs w:val="24"/>
        </w:rPr>
        <w:t>KindlTS</w:t>
      </w:r>
      <w:proofErr w:type="spellEnd"/>
      <w:r>
        <w:rPr>
          <w:rFonts w:ascii="Times New Roman" w:hAnsi="Times New Roman" w:cs="Times New Roman"/>
          <w:sz w:val="24"/>
          <w:szCs w:val="24"/>
        </w:rPr>
        <w:t xml:space="preserve">, MERAS ja IFS. Muutmisel võetakse eeskuju KIOS §-st 74 ja </w:t>
      </w:r>
      <w:proofErr w:type="spellStart"/>
      <w:r>
        <w:rPr>
          <w:rFonts w:ascii="Times New Roman" w:hAnsi="Times New Roman" w:cs="Times New Roman"/>
          <w:sz w:val="24"/>
          <w:szCs w:val="24"/>
        </w:rPr>
        <w:t>KrüTS</w:t>
      </w:r>
      <w:proofErr w:type="spellEnd"/>
      <w:r>
        <w:rPr>
          <w:rFonts w:ascii="Times New Roman" w:hAnsi="Times New Roman" w:cs="Times New Roman"/>
          <w:sz w:val="24"/>
          <w:szCs w:val="24"/>
        </w:rPr>
        <w:t xml:space="preserve"> §-st 31. Muudatused on jaotatavad kolme gruppi. </w:t>
      </w:r>
    </w:p>
    <w:p w14:paraId="44958A12" w14:textId="77777777" w:rsidR="007941BC" w:rsidRDefault="007941BC" w:rsidP="007941BC">
      <w:pPr>
        <w:spacing w:after="0" w:line="240" w:lineRule="auto"/>
        <w:jc w:val="both"/>
        <w:rPr>
          <w:rFonts w:ascii="Times New Roman" w:hAnsi="Times New Roman" w:cs="Times New Roman"/>
          <w:sz w:val="24"/>
          <w:szCs w:val="24"/>
        </w:rPr>
      </w:pPr>
    </w:p>
    <w:p w14:paraId="37DEAEE7"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Esiteks, muudatused, millega pikendatakse kontrollakti ning lõpliku akti koostamise tähtaegu. Uue sõnastusega sätestatakse, et Finantsinspektsioon peab koostama kohapealse kontrollimise tulemuste kohta kahe kuu asemel kolme kuu jooksul akti ning peale kirjalike selgituste saamist kontrollitava poolt, on järelevalveasutusel nelja kuu asemel viis kuud aega koostada lõplik akt, mis toimetatakse kontrollitavale kätte. Finantsinspektsioon on selgitanud, et kohapealse kontrolli menetlus on enamasti väga ajamahukas toiming ning on esinenud ka olukordi, kus kontrolli algusest kuni ettekirjutuseni kulub isegi üks aasta. Seega on seaduses sätestatud lühikesed tähtajad koormavad nii kontrollijale kui ka kontrollitavale. </w:t>
      </w:r>
    </w:p>
    <w:p w14:paraId="74E8B000" w14:textId="77777777" w:rsidR="007941BC" w:rsidRDefault="007941BC" w:rsidP="007941BC">
      <w:pPr>
        <w:spacing w:after="0" w:line="240" w:lineRule="auto"/>
        <w:jc w:val="both"/>
        <w:rPr>
          <w:rFonts w:ascii="Times New Roman" w:hAnsi="Times New Roman" w:cs="Times New Roman"/>
          <w:sz w:val="24"/>
          <w:szCs w:val="24"/>
        </w:rPr>
      </w:pPr>
    </w:p>
    <w:p w14:paraId="1DB4F945"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Teise gruppi kuuluvad muudatused käsitlevad lõpliku aktile eriarvamuse esitamise korrigeerimist. Seni on seadustes sätestatud, et lõplikule aktile võib kontrollitav esitada kirjaliku eriarvamuse. Vastav võimalus küll finantssektori eriseadustest kaotatakse, kuid see õigus jääb subjektidele alles, sest ärakuulamisõigusele rakendub juba </w:t>
      </w:r>
      <w:proofErr w:type="spellStart"/>
      <w:r>
        <w:rPr>
          <w:rFonts w:ascii="Times New Roman" w:hAnsi="Times New Roman" w:cs="Times New Roman"/>
          <w:sz w:val="24"/>
          <w:szCs w:val="24"/>
        </w:rPr>
        <w:t>üldkorras</w:t>
      </w:r>
      <w:proofErr w:type="spellEnd"/>
      <w:r>
        <w:rPr>
          <w:rFonts w:ascii="Times New Roman" w:hAnsi="Times New Roman" w:cs="Times New Roman"/>
          <w:sz w:val="24"/>
          <w:szCs w:val="24"/>
        </w:rPr>
        <w:t xml:space="preserve"> haldusmenetluse seaduse (edaspidi ka </w:t>
      </w:r>
      <w:r>
        <w:rPr>
          <w:rFonts w:ascii="Times New Roman" w:hAnsi="Times New Roman" w:cs="Times New Roman"/>
          <w:i/>
          <w:iCs/>
          <w:sz w:val="24"/>
          <w:szCs w:val="24"/>
        </w:rPr>
        <w:t>HMS</w:t>
      </w:r>
      <w:r>
        <w:rPr>
          <w:rFonts w:ascii="Times New Roman" w:hAnsi="Times New Roman" w:cs="Times New Roman"/>
          <w:sz w:val="24"/>
          <w:szCs w:val="24"/>
        </w:rPr>
        <w:t xml:space="preserve">) § 40 ning kuna lõppakt on edaspidi võrdsustatud haldusaktiga (täpsemalt ettekirjutusega), siis jäetakse eelnõuga ära vaheetapp, mille kohaselt peab kontrollija koostama lisaks kontrollaktile ka haldusakti, mille suhtes võib kontrollitav esitada vastuväiteid ja selgitusi. Samas täpsustatakse eelnõuga, et kui pärast kohapealse kontrolli või kontrollitava selgituste andmist selguvad täiendavad asjaolud või Finantsinspektsioon saab lisainformatsiooni, võib järelevalveasutus akti või lõpliku akti koostamise tähtaega pikendada kuni kahe kuu võrra, kui kontrollitava esitatud selgitused või muu oluline asjaolu vajab täiendavat hindamist. Kui lõplikus aktis tehakse sellel perioodil olulisi muudatusi, saadab Finantsinspektsioon lõpliku akti kontrollitavale kirjalike selgituste saamiseks uuesti. </w:t>
      </w:r>
    </w:p>
    <w:p w14:paraId="42CB9CEA" w14:textId="77777777" w:rsidR="007941BC" w:rsidRDefault="007941BC" w:rsidP="007941BC">
      <w:pPr>
        <w:spacing w:after="0" w:line="240" w:lineRule="auto"/>
        <w:jc w:val="both"/>
        <w:rPr>
          <w:rFonts w:ascii="Times New Roman" w:hAnsi="Times New Roman" w:cs="Times New Roman"/>
          <w:sz w:val="24"/>
          <w:szCs w:val="24"/>
        </w:rPr>
      </w:pPr>
    </w:p>
    <w:p w14:paraId="184F967A"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Kolmas grupp muudatusi sisaldab Finantsinspektsiooni õigusi anda lõpliku aktiga kontrollitavale tähtaja puuduste kõrvaldamiseks, määrata muid kohustusi ning vajadusel rakendada ka nende täitmata jätmise või puuduliku täitmise eest sunniraha. Samalaadne muudatus, mille kohaselt omab ka kontrolliakt regulatiivset toimet, on juba sisse viidud </w:t>
      </w:r>
      <w:proofErr w:type="spellStart"/>
      <w:r>
        <w:rPr>
          <w:rFonts w:ascii="Times New Roman" w:hAnsi="Times New Roman" w:cs="Times New Roman"/>
          <w:sz w:val="24"/>
          <w:szCs w:val="24"/>
        </w:rPr>
        <w:t>KrüTS-i</w:t>
      </w:r>
      <w:proofErr w:type="spellEnd"/>
      <w:r>
        <w:rPr>
          <w:rFonts w:ascii="Times New Roman" w:hAnsi="Times New Roman" w:cs="Times New Roman"/>
          <w:sz w:val="24"/>
          <w:szCs w:val="24"/>
        </w:rPr>
        <w:t xml:space="preserve"> ja </w:t>
      </w:r>
      <w:proofErr w:type="spellStart"/>
      <w:r>
        <w:rPr>
          <w:rFonts w:ascii="Times New Roman" w:hAnsi="Times New Roman" w:cs="Times New Roman"/>
          <w:sz w:val="24"/>
          <w:szCs w:val="24"/>
        </w:rPr>
        <w:t>KIOS-i</w:t>
      </w:r>
      <w:proofErr w:type="spellEnd"/>
      <w:r>
        <w:rPr>
          <w:rFonts w:ascii="Times New Roman" w:hAnsi="Times New Roman" w:cs="Times New Roman"/>
          <w:sz w:val="24"/>
          <w:szCs w:val="24"/>
        </w:rPr>
        <w:t xml:space="preserve">. Nagu selgitasid </w:t>
      </w:r>
      <w:proofErr w:type="spellStart"/>
      <w:r>
        <w:rPr>
          <w:rFonts w:ascii="Times New Roman" w:hAnsi="Times New Roman" w:cs="Times New Roman"/>
          <w:sz w:val="24"/>
          <w:szCs w:val="24"/>
        </w:rPr>
        <w:t>KrüTS-i</w:t>
      </w:r>
      <w:proofErr w:type="spellEnd"/>
      <w:r>
        <w:rPr>
          <w:rFonts w:ascii="Times New Roman" w:hAnsi="Times New Roman" w:cs="Times New Roman"/>
          <w:sz w:val="24"/>
          <w:szCs w:val="24"/>
        </w:rPr>
        <w:t xml:space="preserve"> eelnõu koostajad tookord,</w:t>
      </w:r>
      <w:r>
        <w:rPr>
          <w:rStyle w:val="Allmrkuseviide"/>
          <w:rFonts w:ascii="Times New Roman" w:hAnsi="Times New Roman" w:cs="Times New Roman"/>
          <w:sz w:val="24"/>
          <w:szCs w:val="24"/>
        </w:rPr>
        <w:footnoteReference w:id="40"/>
      </w:r>
      <w:r>
        <w:rPr>
          <w:rFonts w:ascii="Times New Roman" w:hAnsi="Times New Roman" w:cs="Times New Roman"/>
          <w:sz w:val="24"/>
          <w:szCs w:val="24"/>
        </w:rPr>
        <w:t xml:space="preserve"> peab haldusmenetluse läbiviimine olema eesmärgipärane, efektiivne, lihtne ja kiire. Seejuures on oluline vältida üleliigseid kulutusi ja ebameeldivusi. Kuivõrd kohapealse kontrolli käigus kogutud materjalid võivad olla väga mahukad ja sisukad, omavad need tõenditena suurt kaalu, siis nende ümber formuleerimine eraldiseisvaks haldusaktiks on koormav ja ressursimahukas protsess Finantsinspektsioonile ning võib pikendada järelevalvemenetlust kuudest kuni aastani. Taoline talitlemine ei ole kooskõlas hea halduse põhimõtetega ning raiskab ebamõistlikult mõlema osapoole (kontrollija ja kontrollitav) ressursse. Olukorra lahendamiseks peavad eelnõu koostajad vajalikuks, et lõppakti endaga võib kohe näha kontrollitavale ette tähtaja puuduste kõrvaldamiseks ning vajadusel määrata ka muid kohustusi. Seega on regulatiivselt tegu ettekirjutusega, kuid seaduses jätkatakse sõna ,,lõppakt“ kasutamisega. Lõppaktiga võib määrata kohustuste ebakohase täitmise või täitmata jätmise eest sunniraha ning see on vaidlustatav halduskohtus samadel tingimustel kui ettekirjutuski. Lisaks on Finantsinspektsioonil õigus avalikustada lõplik akt, kui see on vajalik finantssektori stabiilsuse, läbipaistvuse tagamiseks või investorite, finantsjärelevalve subjekti klientide huvidest lähtuvalt.</w:t>
      </w:r>
    </w:p>
    <w:p w14:paraId="404C7527" w14:textId="77777777" w:rsidR="007941BC" w:rsidRDefault="007941BC" w:rsidP="007941BC">
      <w:pPr>
        <w:spacing w:after="0" w:line="240" w:lineRule="auto"/>
        <w:ind w:left="1416"/>
        <w:jc w:val="both"/>
        <w:rPr>
          <w:rFonts w:ascii="Times New Roman" w:hAnsi="Times New Roman" w:cs="Times New Roman"/>
          <w:sz w:val="24"/>
          <w:szCs w:val="24"/>
        </w:rPr>
      </w:pPr>
    </w:p>
    <w:p w14:paraId="503720CC" w14:textId="77777777" w:rsidR="007941BC" w:rsidRDefault="007941BC" w:rsidP="007941BC">
      <w:pPr>
        <w:spacing w:after="0" w:line="240" w:lineRule="auto"/>
        <w:ind w:left="708"/>
        <w:jc w:val="both"/>
        <w:rPr>
          <w:rFonts w:ascii="Times New Roman" w:hAnsi="Times New Roman" w:cs="Times New Roman"/>
          <w:b/>
          <w:bCs/>
          <w:sz w:val="24"/>
          <w:szCs w:val="24"/>
        </w:rPr>
      </w:pPr>
      <w:r>
        <w:rPr>
          <w:rFonts w:ascii="Times New Roman" w:hAnsi="Times New Roman" w:cs="Times New Roman"/>
          <w:b/>
          <w:bCs/>
          <w:sz w:val="24"/>
          <w:szCs w:val="24"/>
        </w:rPr>
        <w:t>2.7</w:t>
      </w:r>
      <w:r w:rsidRPr="00643B2F">
        <w:rPr>
          <w:rFonts w:ascii="Times New Roman" w:hAnsi="Times New Roman" w:cs="Times New Roman"/>
          <w:b/>
          <w:bCs/>
          <w:sz w:val="24"/>
          <w:szCs w:val="24"/>
        </w:rPr>
        <w:t xml:space="preserve">. Investeerimisühingu ning makseasutuse ja e-raha asutuse </w:t>
      </w:r>
      <w:r>
        <w:rPr>
          <w:rFonts w:ascii="Times New Roman" w:hAnsi="Times New Roman" w:cs="Times New Roman"/>
          <w:b/>
          <w:bCs/>
          <w:sz w:val="24"/>
          <w:szCs w:val="24"/>
        </w:rPr>
        <w:t xml:space="preserve">vabatahtliku </w:t>
      </w:r>
      <w:r w:rsidRPr="00643B2F">
        <w:rPr>
          <w:rFonts w:ascii="Times New Roman" w:hAnsi="Times New Roman" w:cs="Times New Roman"/>
          <w:b/>
          <w:bCs/>
          <w:sz w:val="24"/>
          <w:szCs w:val="24"/>
        </w:rPr>
        <w:t>lõpetamise tingimused</w:t>
      </w:r>
    </w:p>
    <w:p w14:paraId="6DF224D2" w14:textId="77777777" w:rsidR="007941BC" w:rsidRDefault="007941BC" w:rsidP="007941BC">
      <w:pPr>
        <w:spacing w:after="0" w:line="240" w:lineRule="auto"/>
        <w:ind w:left="708"/>
        <w:jc w:val="both"/>
        <w:rPr>
          <w:rFonts w:ascii="Times New Roman" w:hAnsi="Times New Roman" w:cs="Times New Roman"/>
          <w:b/>
          <w:bCs/>
          <w:sz w:val="24"/>
          <w:szCs w:val="24"/>
        </w:rPr>
      </w:pPr>
    </w:p>
    <w:p w14:paraId="7D7B9002" w14:textId="77777777" w:rsidR="007941BC" w:rsidRDefault="007941BC" w:rsidP="007941BC">
      <w:pPr>
        <w:spacing w:after="0" w:line="240" w:lineRule="auto"/>
        <w:ind w:left="1416"/>
        <w:jc w:val="both"/>
        <w:rPr>
          <w:rFonts w:ascii="Times New Roman" w:hAnsi="Times New Roman" w:cs="Times New Roman"/>
          <w:b/>
          <w:bCs/>
          <w:sz w:val="24"/>
          <w:szCs w:val="24"/>
        </w:rPr>
      </w:pPr>
      <w:r>
        <w:rPr>
          <w:rFonts w:ascii="Times New Roman" w:hAnsi="Times New Roman" w:cs="Times New Roman"/>
          <w:b/>
          <w:bCs/>
          <w:sz w:val="24"/>
          <w:szCs w:val="24"/>
        </w:rPr>
        <w:t>2.7.1. Üldine taust</w:t>
      </w:r>
    </w:p>
    <w:p w14:paraId="0850A985" w14:textId="77777777" w:rsidR="007941BC" w:rsidRDefault="007941BC" w:rsidP="007941BC">
      <w:pPr>
        <w:spacing w:after="0" w:line="240" w:lineRule="auto"/>
        <w:ind w:left="1416"/>
        <w:jc w:val="both"/>
        <w:rPr>
          <w:rFonts w:ascii="Times New Roman" w:hAnsi="Times New Roman" w:cs="Times New Roman"/>
          <w:b/>
          <w:bCs/>
          <w:sz w:val="24"/>
          <w:szCs w:val="24"/>
        </w:rPr>
      </w:pPr>
    </w:p>
    <w:p w14:paraId="1984127C"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Finantsinspektsioon tegi 2022. aasta oktoobrikuus ettepaneku ühtlustada investeerimisühingute ning makseasutuse ja e-raha asutuste vabatahtlikku lõpetamist VPTS-</w:t>
      </w:r>
      <w:proofErr w:type="spellStart"/>
      <w:r>
        <w:rPr>
          <w:rFonts w:ascii="Times New Roman" w:hAnsi="Times New Roman" w:cs="Times New Roman"/>
          <w:sz w:val="24"/>
          <w:szCs w:val="24"/>
        </w:rPr>
        <w:t>is</w:t>
      </w:r>
      <w:proofErr w:type="spellEnd"/>
      <w:r>
        <w:rPr>
          <w:rFonts w:ascii="Times New Roman" w:hAnsi="Times New Roman" w:cs="Times New Roman"/>
          <w:sz w:val="24"/>
          <w:szCs w:val="24"/>
        </w:rPr>
        <w:t xml:space="preserve"> ja </w:t>
      </w:r>
      <w:proofErr w:type="spellStart"/>
      <w:r>
        <w:rPr>
          <w:rFonts w:ascii="Times New Roman" w:hAnsi="Times New Roman" w:cs="Times New Roman"/>
          <w:sz w:val="24"/>
          <w:szCs w:val="24"/>
        </w:rPr>
        <w:t>MERAS-es</w:t>
      </w:r>
      <w:proofErr w:type="spellEnd"/>
      <w:r>
        <w:rPr>
          <w:rFonts w:ascii="Times New Roman" w:hAnsi="Times New Roman" w:cs="Times New Roman"/>
          <w:sz w:val="24"/>
          <w:szCs w:val="24"/>
        </w:rPr>
        <w:t xml:space="preserve">. Järelevalveasutus täheldas, et kuigi eelmainitud seadused reguleerivad juba vastavate subjektide lõpetamist Finantsinspektsiooni otsusega, puuduvad seadustes sätted olukordadeks, kui subjektid otsustavad iseseisvalt oma tegevuse lõpetada. Taoline lünk seaduses seab ohtu investorite, võlausaldajate, klientide ja muude puudutatud isikute varad ja huvid, sest vabatahtlik lõpetamine ei eelda järelevalveasutuse luba ning eelnevat hinnangut selle kohta, millist mõju avaldab subjekti lahkumine samale turule, millal ta tegutses. Lisaks tekitab lünk ebaühtsust finantsvaldkonda käsitlevates seadustes, sest näiteks </w:t>
      </w:r>
      <w:proofErr w:type="spellStart"/>
      <w:r>
        <w:rPr>
          <w:rFonts w:ascii="Times New Roman" w:hAnsi="Times New Roman" w:cs="Times New Roman"/>
          <w:sz w:val="24"/>
          <w:szCs w:val="24"/>
        </w:rPr>
        <w:t>KAVS-is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KindlTS-is</w:t>
      </w:r>
      <w:proofErr w:type="spellEnd"/>
      <w:r>
        <w:rPr>
          <w:rFonts w:ascii="Times New Roman" w:hAnsi="Times New Roman" w:cs="Times New Roman"/>
          <w:sz w:val="24"/>
          <w:szCs w:val="24"/>
        </w:rPr>
        <w:t xml:space="preserve"> ja </w:t>
      </w:r>
      <w:proofErr w:type="spellStart"/>
      <w:r>
        <w:rPr>
          <w:rFonts w:ascii="Times New Roman" w:hAnsi="Times New Roman" w:cs="Times New Roman"/>
          <w:sz w:val="24"/>
          <w:szCs w:val="24"/>
        </w:rPr>
        <w:t>KAS-is</w:t>
      </w:r>
      <w:proofErr w:type="spellEnd"/>
      <w:r>
        <w:rPr>
          <w:rFonts w:ascii="Times New Roman" w:hAnsi="Times New Roman" w:cs="Times New Roman"/>
          <w:sz w:val="24"/>
          <w:szCs w:val="24"/>
        </w:rPr>
        <w:t xml:space="preserve"> on juba vastavad sätted olemas ning praktikas rakendatavad. Õiguskindluse tagamiseks ning proportsionaalsete tööriistade andmiseks Finantsinspektsioonile lisatakse VPTS-i ja </w:t>
      </w:r>
      <w:proofErr w:type="spellStart"/>
      <w:r>
        <w:rPr>
          <w:rFonts w:ascii="Times New Roman" w:hAnsi="Times New Roman" w:cs="Times New Roman"/>
          <w:sz w:val="24"/>
          <w:szCs w:val="24"/>
        </w:rPr>
        <w:t>MERAS-esse</w:t>
      </w:r>
      <w:proofErr w:type="spellEnd"/>
      <w:r>
        <w:rPr>
          <w:rFonts w:ascii="Times New Roman" w:hAnsi="Times New Roman" w:cs="Times New Roman"/>
          <w:sz w:val="24"/>
          <w:szCs w:val="24"/>
        </w:rPr>
        <w:t xml:space="preserve"> vabatahtlikku lõpetamist reguleerivad sätted.</w:t>
      </w:r>
    </w:p>
    <w:p w14:paraId="7AC5D73D" w14:textId="77777777" w:rsidR="007941BC" w:rsidRDefault="007941BC" w:rsidP="007941BC">
      <w:pPr>
        <w:spacing w:after="0" w:line="240" w:lineRule="auto"/>
        <w:jc w:val="both"/>
        <w:rPr>
          <w:rFonts w:ascii="Times New Roman" w:hAnsi="Times New Roman" w:cs="Times New Roman"/>
          <w:sz w:val="24"/>
          <w:szCs w:val="24"/>
        </w:rPr>
      </w:pPr>
    </w:p>
    <w:p w14:paraId="12DF4835"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Investeerimisühingu ning makseasutuse ja e-raha asutuse vabatahtliku lõpetamise regulatsiooni lisamise eesmärk on harmoniseerida valdkondlike seaduseid ning ennetada võimalust, et vastav ühing või asutus lõpetab oma tegevuse, arvestamata tema tegevusest puudutatud isikute huve ning turu olukorda tervikuna.  </w:t>
      </w:r>
    </w:p>
    <w:p w14:paraId="1AE1D546" w14:textId="77777777" w:rsidR="007941BC" w:rsidRDefault="007941BC" w:rsidP="007941BC">
      <w:pPr>
        <w:spacing w:after="0" w:line="240" w:lineRule="auto"/>
        <w:jc w:val="both"/>
        <w:rPr>
          <w:rFonts w:ascii="Times New Roman" w:hAnsi="Times New Roman" w:cs="Times New Roman"/>
          <w:sz w:val="24"/>
          <w:szCs w:val="24"/>
        </w:rPr>
      </w:pPr>
    </w:p>
    <w:p w14:paraId="64BFA4DC" w14:textId="77777777" w:rsidR="007941BC" w:rsidRDefault="007941BC" w:rsidP="007941BC">
      <w:pPr>
        <w:spacing w:after="0" w:line="240" w:lineRule="auto"/>
        <w:ind w:left="1416"/>
        <w:jc w:val="both"/>
        <w:rPr>
          <w:rFonts w:ascii="Times New Roman" w:hAnsi="Times New Roman" w:cs="Times New Roman"/>
          <w:b/>
          <w:bCs/>
          <w:sz w:val="24"/>
          <w:szCs w:val="24"/>
        </w:rPr>
      </w:pPr>
      <w:r w:rsidRPr="00643B2F">
        <w:rPr>
          <w:rFonts w:ascii="Times New Roman" w:hAnsi="Times New Roman" w:cs="Times New Roman"/>
          <w:b/>
          <w:bCs/>
          <w:sz w:val="24"/>
          <w:szCs w:val="24"/>
        </w:rPr>
        <w:t>2.</w:t>
      </w:r>
      <w:r>
        <w:rPr>
          <w:rFonts w:ascii="Times New Roman" w:hAnsi="Times New Roman" w:cs="Times New Roman"/>
          <w:b/>
          <w:bCs/>
          <w:sz w:val="24"/>
          <w:szCs w:val="24"/>
        </w:rPr>
        <w:t>7</w:t>
      </w:r>
      <w:r w:rsidRPr="00643B2F">
        <w:rPr>
          <w:rFonts w:ascii="Times New Roman" w:hAnsi="Times New Roman" w:cs="Times New Roman"/>
          <w:b/>
          <w:bCs/>
          <w:sz w:val="24"/>
          <w:szCs w:val="24"/>
        </w:rPr>
        <w:t>.2.</w:t>
      </w:r>
      <w:r>
        <w:rPr>
          <w:rFonts w:ascii="Times New Roman" w:hAnsi="Times New Roman" w:cs="Times New Roman"/>
          <w:sz w:val="24"/>
          <w:szCs w:val="24"/>
        </w:rPr>
        <w:t xml:space="preserve"> </w:t>
      </w:r>
      <w:r>
        <w:rPr>
          <w:rFonts w:ascii="Times New Roman" w:hAnsi="Times New Roman" w:cs="Times New Roman"/>
          <w:b/>
          <w:bCs/>
          <w:sz w:val="24"/>
          <w:szCs w:val="24"/>
        </w:rPr>
        <w:t>E</w:t>
      </w:r>
      <w:r w:rsidRPr="00F77F2B">
        <w:rPr>
          <w:rFonts w:ascii="Times New Roman" w:hAnsi="Times New Roman" w:cs="Times New Roman"/>
          <w:b/>
          <w:bCs/>
          <w:sz w:val="24"/>
          <w:szCs w:val="24"/>
        </w:rPr>
        <w:t>elnõuga kaasnevad peamised muudatused</w:t>
      </w:r>
    </w:p>
    <w:p w14:paraId="2724823C" w14:textId="77777777" w:rsidR="007941BC" w:rsidRDefault="007941BC" w:rsidP="007941BC">
      <w:pPr>
        <w:spacing w:after="0" w:line="240" w:lineRule="auto"/>
        <w:ind w:left="1416"/>
        <w:jc w:val="both"/>
        <w:rPr>
          <w:rFonts w:ascii="Times New Roman" w:hAnsi="Times New Roman" w:cs="Times New Roman"/>
          <w:b/>
          <w:bCs/>
          <w:sz w:val="24"/>
          <w:szCs w:val="24"/>
        </w:rPr>
      </w:pPr>
    </w:p>
    <w:p w14:paraId="3EA50A5E"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Vabatahtliku lõpetamise praktika ühtlustamiseks on sätete koostamisel võetud aluseks KAVS §-d 17 ja 64, </w:t>
      </w:r>
      <w:proofErr w:type="spellStart"/>
      <w:r>
        <w:rPr>
          <w:rFonts w:ascii="Times New Roman" w:hAnsi="Times New Roman" w:cs="Times New Roman"/>
          <w:sz w:val="24"/>
          <w:szCs w:val="24"/>
        </w:rPr>
        <w:t>KindlTS</w:t>
      </w:r>
      <w:proofErr w:type="spellEnd"/>
      <w:r>
        <w:rPr>
          <w:rFonts w:ascii="Times New Roman" w:hAnsi="Times New Roman" w:cs="Times New Roman"/>
          <w:sz w:val="24"/>
          <w:szCs w:val="24"/>
        </w:rPr>
        <w:t xml:space="preserve"> § 22 ja KAS § 16, mis sätestavad järelevalve subjektile kohustuse saada Finantsinspektsioonilt lõpetamiseks vastav luba. Loa saamiseks peab subjekt esitama avalduse koos üldkoosoleku otsusega ühingu või asutuse tegevuse lõpetamise kohta ning subjekti enda hinnangu, kuidas mõjutab lõpetamine tema klientide, võlausaldajate või investorite huve. Loa andmise või andmisest keeldumise peab järelevalveasutus otsustama ühe kuu jooksul ning teavitama sellest subjekti kirjalikult. Finantsinspektsioon võib keelduda loa andmisest, kui lõpetamine läheb vastuollu puudutatud isikute huvidega. </w:t>
      </w:r>
    </w:p>
    <w:p w14:paraId="5C8B986E" w14:textId="77777777" w:rsidR="007941BC" w:rsidRDefault="007941BC" w:rsidP="007941BC">
      <w:pPr>
        <w:spacing w:after="0" w:line="240" w:lineRule="auto"/>
        <w:jc w:val="both"/>
        <w:rPr>
          <w:rFonts w:ascii="Times New Roman" w:hAnsi="Times New Roman" w:cs="Times New Roman"/>
          <w:sz w:val="24"/>
          <w:szCs w:val="24"/>
        </w:rPr>
      </w:pPr>
    </w:p>
    <w:p w14:paraId="72639D75"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Vabatahtliku lõpetamise regulatsiooni ühtlustamiseks muudetakse eelnõuga </w:t>
      </w:r>
      <w:proofErr w:type="spellStart"/>
      <w:r>
        <w:rPr>
          <w:rFonts w:ascii="Times New Roman" w:hAnsi="Times New Roman" w:cs="Times New Roman"/>
          <w:sz w:val="24"/>
          <w:szCs w:val="24"/>
        </w:rPr>
        <w:t>MERAS-e</w:t>
      </w:r>
      <w:proofErr w:type="spellEnd"/>
      <w:r>
        <w:rPr>
          <w:rFonts w:ascii="Times New Roman" w:hAnsi="Times New Roman" w:cs="Times New Roman"/>
          <w:sz w:val="24"/>
          <w:szCs w:val="24"/>
        </w:rPr>
        <w:t xml:space="preserve"> §-i 21, lisatakse VPTS §-i 57 punkt 1 ning § 57</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p>
    <w:p w14:paraId="729C881D" w14:textId="77777777" w:rsidR="007941BC" w:rsidRPr="00674BAC" w:rsidRDefault="007941BC" w:rsidP="007941BC">
      <w:pPr>
        <w:spacing w:after="0" w:line="240" w:lineRule="auto"/>
        <w:rPr>
          <w:rFonts w:ascii="Times New Roman" w:hAnsi="Times New Roman" w:cs="Times New Roman"/>
          <w:sz w:val="24"/>
          <w:szCs w:val="24"/>
        </w:rPr>
      </w:pPr>
    </w:p>
    <w:p w14:paraId="7A1EAF0D" w14:textId="77777777" w:rsidR="007941BC" w:rsidRPr="00674BAC" w:rsidRDefault="007941BC" w:rsidP="007941BC">
      <w:pPr>
        <w:spacing w:after="0" w:line="240" w:lineRule="auto"/>
        <w:rPr>
          <w:rFonts w:ascii="Times New Roman" w:hAnsi="Times New Roman" w:cs="Times New Roman"/>
          <w:b/>
          <w:bCs/>
          <w:sz w:val="24"/>
          <w:szCs w:val="24"/>
        </w:rPr>
      </w:pPr>
      <w:r w:rsidRPr="00674BAC">
        <w:rPr>
          <w:rFonts w:ascii="Times New Roman" w:hAnsi="Times New Roman" w:cs="Times New Roman"/>
          <w:b/>
          <w:bCs/>
          <w:sz w:val="24"/>
          <w:szCs w:val="24"/>
        </w:rPr>
        <w:t xml:space="preserve">3. Eelnõu sisu ja võrdlev analüüs </w:t>
      </w:r>
    </w:p>
    <w:p w14:paraId="062E82EF" w14:textId="77777777" w:rsidR="007941BC" w:rsidRPr="00674BAC" w:rsidRDefault="007941BC" w:rsidP="007941BC">
      <w:pPr>
        <w:spacing w:after="0" w:line="240" w:lineRule="auto"/>
        <w:rPr>
          <w:rFonts w:ascii="Times New Roman" w:hAnsi="Times New Roman" w:cs="Times New Roman"/>
          <w:b/>
          <w:bCs/>
          <w:sz w:val="24"/>
          <w:szCs w:val="24"/>
        </w:rPr>
      </w:pPr>
    </w:p>
    <w:p w14:paraId="4161AC05" w14:textId="77777777" w:rsidR="007941BC" w:rsidRPr="00674BAC" w:rsidRDefault="007941BC" w:rsidP="007941BC">
      <w:pPr>
        <w:spacing w:after="0" w:line="240" w:lineRule="auto"/>
        <w:ind w:left="708"/>
        <w:rPr>
          <w:rFonts w:ascii="Times New Roman" w:hAnsi="Times New Roman" w:cs="Times New Roman"/>
          <w:b/>
          <w:bCs/>
          <w:sz w:val="24"/>
          <w:szCs w:val="24"/>
        </w:rPr>
      </w:pPr>
      <w:r w:rsidRPr="00674BAC">
        <w:rPr>
          <w:rFonts w:ascii="Times New Roman" w:hAnsi="Times New Roman" w:cs="Times New Roman"/>
          <w:b/>
          <w:bCs/>
          <w:sz w:val="24"/>
          <w:szCs w:val="24"/>
        </w:rPr>
        <w:t>3.1. Eelnõu ülesehitus</w:t>
      </w:r>
    </w:p>
    <w:p w14:paraId="5B110133" w14:textId="77777777" w:rsidR="007941BC" w:rsidRPr="00674BAC" w:rsidRDefault="007941BC" w:rsidP="007941BC">
      <w:pPr>
        <w:spacing w:after="0" w:line="240" w:lineRule="auto"/>
        <w:rPr>
          <w:rFonts w:ascii="Times New Roman" w:hAnsi="Times New Roman" w:cs="Times New Roman"/>
          <w:b/>
          <w:bCs/>
          <w:sz w:val="24"/>
          <w:szCs w:val="24"/>
        </w:rPr>
      </w:pPr>
    </w:p>
    <w:p w14:paraId="3667E303"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Eelnõu koosneb 1</w:t>
      </w:r>
      <w:r>
        <w:rPr>
          <w:rFonts w:ascii="Times New Roman" w:hAnsi="Times New Roman" w:cs="Times New Roman"/>
          <w:sz w:val="24"/>
          <w:szCs w:val="24"/>
        </w:rPr>
        <w:t>3</w:t>
      </w:r>
      <w:r w:rsidRPr="00674BAC">
        <w:rPr>
          <w:rFonts w:ascii="Times New Roman" w:hAnsi="Times New Roman" w:cs="Times New Roman"/>
          <w:sz w:val="24"/>
          <w:szCs w:val="24"/>
        </w:rPr>
        <w:t xml:space="preserve"> paragrahvist, </w:t>
      </w:r>
      <w:r>
        <w:rPr>
          <w:rFonts w:ascii="Times New Roman" w:hAnsi="Times New Roman" w:cs="Times New Roman"/>
          <w:sz w:val="24"/>
          <w:szCs w:val="24"/>
        </w:rPr>
        <w:t xml:space="preserve">mis kõik käsitlevad muudatusi erinevates seadustes. </w:t>
      </w:r>
      <w:r w:rsidRPr="00674BAC">
        <w:rPr>
          <w:rFonts w:ascii="Times New Roman" w:hAnsi="Times New Roman" w:cs="Times New Roman"/>
          <w:sz w:val="24"/>
          <w:szCs w:val="24"/>
        </w:rPr>
        <w:t xml:space="preserve">Eelnõus on esikohal </w:t>
      </w:r>
      <w:r>
        <w:rPr>
          <w:rFonts w:ascii="Times New Roman" w:hAnsi="Times New Roman" w:cs="Times New Roman"/>
          <w:sz w:val="24"/>
          <w:szCs w:val="24"/>
        </w:rPr>
        <w:t xml:space="preserve">VPTS-i </w:t>
      </w:r>
      <w:r w:rsidRPr="00674BAC">
        <w:rPr>
          <w:rFonts w:ascii="Times New Roman" w:hAnsi="Times New Roman" w:cs="Times New Roman"/>
          <w:sz w:val="24"/>
          <w:szCs w:val="24"/>
        </w:rPr>
        <w:t xml:space="preserve"> muudatused põhjusel, et eelnõu põhituum asub tuletis-</w:t>
      </w:r>
      <w:r>
        <w:rPr>
          <w:rFonts w:ascii="Times New Roman" w:hAnsi="Times New Roman" w:cs="Times New Roman"/>
          <w:sz w:val="24"/>
          <w:szCs w:val="24"/>
        </w:rPr>
        <w:t xml:space="preserve"> </w:t>
      </w:r>
      <w:r w:rsidRPr="00674BAC">
        <w:rPr>
          <w:rFonts w:ascii="Times New Roman" w:hAnsi="Times New Roman" w:cs="Times New Roman"/>
          <w:sz w:val="24"/>
          <w:szCs w:val="24"/>
        </w:rPr>
        <w:t xml:space="preserve">ja </w:t>
      </w:r>
      <w:proofErr w:type="spellStart"/>
      <w:r w:rsidRPr="00674BAC">
        <w:rPr>
          <w:rFonts w:ascii="Times New Roman" w:hAnsi="Times New Roman" w:cs="Times New Roman"/>
          <w:sz w:val="24"/>
          <w:szCs w:val="24"/>
        </w:rPr>
        <w:t>repotehingute</w:t>
      </w:r>
      <w:proofErr w:type="spellEnd"/>
      <w:r w:rsidRPr="00674BAC">
        <w:rPr>
          <w:rFonts w:ascii="Times New Roman" w:hAnsi="Times New Roman" w:cs="Times New Roman"/>
          <w:sz w:val="24"/>
          <w:szCs w:val="24"/>
        </w:rPr>
        <w:t xml:space="preserve"> regulatsioonist tulenevatel muudatustel. Seega on väärtpaberituru seaduse muudatused eelnõu peaeesmärk, mistõttu on selle eelnõu muudatused paigutatud esikohale ning alles seejärel on reastatud teised muudetavad seadused pealkirjade tähestikulises järjekorras. </w:t>
      </w:r>
    </w:p>
    <w:p w14:paraId="4A7CA9A1" w14:textId="77777777" w:rsidR="007941BC" w:rsidRPr="00674BAC" w:rsidRDefault="007941BC" w:rsidP="007941BC">
      <w:pPr>
        <w:spacing w:after="0" w:line="240" w:lineRule="auto"/>
        <w:jc w:val="both"/>
        <w:rPr>
          <w:rFonts w:ascii="Times New Roman" w:hAnsi="Times New Roman" w:cs="Times New Roman"/>
          <w:sz w:val="24"/>
          <w:szCs w:val="24"/>
        </w:rPr>
      </w:pPr>
    </w:p>
    <w:p w14:paraId="2B846087" w14:textId="77777777" w:rsidR="007941BC" w:rsidRPr="00674BAC" w:rsidRDefault="007941BC" w:rsidP="007941BC">
      <w:pPr>
        <w:pStyle w:val="SLONormal"/>
        <w:spacing w:before="0" w:after="0"/>
        <w:rPr>
          <w:lang w:val="et-EE"/>
        </w:rPr>
      </w:pPr>
      <w:r w:rsidRPr="00643B2F">
        <w:rPr>
          <w:lang w:val="et-EE"/>
        </w:rPr>
        <w:t>Tuletis-</w:t>
      </w:r>
      <w:r>
        <w:rPr>
          <w:lang w:val="et-EE"/>
        </w:rPr>
        <w:t xml:space="preserve"> </w:t>
      </w:r>
      <w:r w:rsidRPr="00643B2F">
        <w:rPr>
          <w:lang w:val="et-EE"/>
        </w:rPr>
        <w:t xml:space="preserve">ja </w:t>
      </w:r>
      <w:proofErr w:type="spellStart"/>
      <w:r w:rsidRPr="00643B2F">
        <w:rPr>
          <w:lang w:val="et-EE"/>
        </w:rPr>
        <w:t>repotehinguid</w:t>
      </w:r>
      <w:proofErr w:type="spellEnd"/>
      <w:r w:rsidRPr="00643B2F">
        <w:rPr>
          <w:lang w:val="et-EE"/>
        </w:rPr>
        <w:t xml:space="preserve"> puudutav eelnõu osa jaguneb sisuliselt kaheks. </w:t>
      </w:r>
      <w:r>
        <w:rPr>
          <w:lang w:val="et-EE"/>
        </w:rPr>
        <w:t xml:space="preserve">VPTS </w:t>
      </w:r>
      <w:r w:rsidRPr="00674BAC">
        <w:rPr>
          <w:lang w:val="et-EE"/>
        </w:rPr>
        <w:t>muudatused sisaldavad seaduse eesmärgi ja selle kohaldamisala täpsustamist, asjakohaseid mõisteid ja nende kasutamise tingimusi, režiimiga hõlmatud tehinguid ning osapooli</w:t>
      </w:r>
      <w:r>
        <w:rPr>
          <w:lang w:val="et-EE"/>
        </w:rPr>
        <w:t xml:space="preserve"> (eelnõus isikuid)</w:t>
      </w:r>
      <w:r w:rsidRPr="00674BAC">
        <w:rPr>
          <w:lang w:val="et-EE"/>
        </w:rPr>
        <w:t xml:space="preserve">. Teiste seaduste muutmisega ühtlustatakse erinevate mõistete kasutus ning ühtlustatakse tasaarvestuse režiimile kohalduvad erisused erinevates menetlustes. </w:t>
      </w:r>
    </w:p>
    <w:p w14:paraId="1077E91F" w14:textId="77777777" w:rsidR="007941BC" w:rsidRPr="00674BAC" w:rsidRDefault="007941BC" w:rsidP="007941BC">
      <w:pPr>
        <w:pStyle w:val="SLONormal"/>
        <w:spacing w:before="0" w:after="0"/>
        <w:rPr>
          <w:lang w:val="et-EE"/>
        </w:rPr>
      </w:pPr>
    </w:p>
    <w:p w14:paraId="63370813" w14:textId="77777777" w:rsidR="007941BC" w:rsidRPr="00674BAC" w:rsidRDefault="007941BC" w:rsidP="007941BC">
      <w:pPr>
        <w:pStyle w:val="SLONormal"/>
        <w:spacing w:before="0" w:after="0"/>
        <w:rPr>
          <w:lang w:val="et-EE"/>
        </w:rPr>
      </w:pPr>
      <w:r w:rsidRPr="00674BAC">
        <w:rPr>
          <w:lang w:val="et-EE"/>
        </w:rPr>
        <w:t>Mit</w:t>
      </w:r>
      <w:r>
        <w:rPr>
          <w:lang w:val="et-EE"/>
        </w:rPr>
        <w:t>u</w:t>
      </w:r>
      <w:r w:rsidRPr="00674BAC">
        <w:rPr>
          <w:lang w:val="et-EE"/>
        </w:rPr>
        <w:t xml:space="preserve"> eelnõus sätestatud mõiste</w:t>
      </w:r>
      <w:r>
        <w:rPr>
          <w:lang w:val="et-EE"/>
        </w:rPr>
        <w:t>t</w:t>
      </w:r>
      <w:r w:rsidRPr="00674BAC">
        <w:rPr>
          <w:lang w:val="et-EE"/>
        </w:rPr>
        <w:t xml:space="preserve"> on kasutusel ka kehtivas õiguses, kuid nende definitsioonid ei ole ühtlustatud ning neid kasutatakse erinevates kontekstides, n</w:t>
      </w:r>
      <w:r>
        <w:rPr>
          <w:lang w:val="et-EE"/>
        </w:rPr>
        <w:t>äiteks</w:t>
      </w:r>
      <w:r w:rsidRPr="00674BAC">
        <w:rPr>
          <w:lang w:val="et-EE"/>
        </w:rPr>
        <w:t xml:space="preserve"> on Eesti õiguses </w:t>
      </w:r>
      <w:r w:rsidRPr="00674BAC">
        <w:rPr>
          <w:i/>
          <w:iCs/>
          <w:lang w:val="et-EE"/>
        </w:rPr>
        <w:t>netting</w:t>
      </w:r>
      <w:r w:rsidRPr="00674BAC">
        <w:rPr>
          <w:lang w:val="et-EE"/>
        </w:rPr>
        <w:t xml:space="preserve"> hetkel defineeritud vaid </w:t>
      </w:r>
      <w:bookmarkStart w:id="5" w:name="_Hlk140595348"/>
      <w:r w:rsidRPr="00674BAC">
        <w:rPr>
          <w:lang w:val="et-EE"/>
        </w:rPr>
        <w:t xml:space="preserve">finantskriisi ennetamise ja lahendamise seaduse </w:t>
      </w:r>
      <w:bookmarkEnd w:id="5"/>
      <w:r w:rsidRPr="00674BAC">
        <w:rPr>
          <w:lang w:val="et-EE"/>
        </w:rPr>
        <w:t>(mis võtab kohalikku õigusesse üle direktiivi 2014/59/EL</w:t>
      </w:r>
      <w:r>
        <w:rPr>
          <w:lang w:val="et-EE"/>
        </w:rPr>
        <w:t xml:space="preserve"> ehk BRRD</w:t>
      </w:r>
      <w:r w:rsidRPr="00674BAC">
        <w:rPr>
          <w:lang w:val="et-EE"/>
        </w:rPr>
        <w:t xml:space="preserve">) ning </w:t>
      </w:r>
      <w:bookmarkStart w:id="6" w:name="_Hlk140595389"/>
      <w:r w:rsidRPr="00674BAC">
        <w:rPr>
          <w:i/>
          <w:iCs/>
          <w:lang w:val="et-EE"/>
        </w:rPr>
        <w:t xml:space="preserve">netting </w:t>
      </w:r>
      <w:r w:rsidRPr="00674BAC">
        <w:rPr>
          <w:lang w:val="et-EE"/>
        </w:rPr>
        <w:t xml:space="preserve">on reguleeritud ka makse- ja arveldussüsteemide </w:t>
      </w:r>
      <w:bookmarkEnd w:id="6"/>
      <w:r w:rsidRPr="00674BAC">
        <w:rPr>
          <w:lang w:val="et-EE"/>
        </w:rPr>
        <w:t>seaduses (mis võtab üle direktiivi 98/26/EÜ).</w:t>
      </w:r>
      <w:r w:rsidRPr="00674BAC">
        <w:rPr>
          <w:rStyle w:val="Allmrkuseviide"/>
          <w:lang w:val="et-EE"/>
        </w:rPr>
        <w:footnoteReference w:id="41"/>
      </w:r>
      <w:r w:rsidRPr="00674BAC">
        <w:rPr>
          <w:lang w:val="et-EE"/>
        </w:rPr>
        <w:t xml:space="preserve"> Muudes seadustes ei ole (lõpetamisel toimuvat) tasaarvestust Eesti õiguses käsitletud ega defineeritud. Samuti puudub selge eristus tasaarvestuse mõistest võlaõigusseaduse § 197 tähenduses. </w:t>
      </w:r>
      <w:r>
        <w:rPr>
          <w:lang w:val="et-EE"/>
        </w:rPr>
        <w:t>E</w:t>
      </w:r>
      <w:r w:rsidRPr="00674BAC">
        <w:rPr>
          <w:lang w:val="et-EE"/>
        </w:rPr>
        <w:t xml:space="preserve">elnõuga defineeritakse lõpetamisel toimuva tasaarvestuse ja tasaarvestuskokkuleppe mõisted ning teiste seaduste muutmisel ühtlustatakse viited nendele mõistetele. </w:t>
      </w:r>
    </w:p>
    <w:p w14:paraId="513DBB7C" w14:textId="77777777" w:rsidR="007941BC" w:rsidRPr="00674BAC" w:rsidRDefault="007941BC" w:rsidP="007941BC">
      <w:pPr>
        <w:pStyle w:val="SLONormal"/>
        <w:spacing w:before="0" w:after="0"/>
        <w:rPr>
          <w:lang w:val="et-EE"/>
        </w:rPr>
      </w:pPr>
    </w:p>
    <w:p w14:paraId="484E642E"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Kriisilahendusega seotud muudatused </w:t>
      </w:r>
      <w:r>
        <w:rPr>
          <w:rFonts w:ascii="Times New Roman" w:hAnsi="Times New Roman" w:cs="Times New Roman"/>
          <w:sz w:val="24"/>
          <w:szCs w:val="24"/>
        </w:rPr>
        <w:t>on sätestatud peamiselt</w:t>
      </w:r>
      <w:r w:rsidRPr="00674BAC">
        <w:rPr>
          <w:rFonts w:ascii="Times New Roman" w:hAnsi="Times New Roman" w:cs="Times New Roman"/>
          <w:sz w:val="24"/>
          <w:szCs w:val="24"/>
        </w:rPr>
        <w:t xml:space="preserve"> </w:t>
      </w:r>
      <w:r>
        <w:rPr>
          <w:rFonts w:ascii="Times New Roman" w:hAnsi="Times New Roman" w:cs="Times New Roman"/>
          <w:sz w:val="24"/>
          <w:szCs w:val="24"/>
        </w:rPr>
        <w:t>FELS-</w:t>
      </w:r>
      <w:proofErr w:type="spellStart"/>
      <w:r>
        <w:rPr>
          <w:rFonts w:ascii="Times New Roman" w:hAnsi="Times New Roman" w:cs="Times New Roman"/>
          <w:sz w:val="24"/>
          <w:szCs w:val="24"/>
        </w:rPr>
        <w:t>is</w:t>
      </w:r>
      <w:proofErr w:type="spellEnd"/>
      <w:r w:rsidRPr="00674BAC">
        <w:rPr>
          <w:rFonts w:ascii="Times New Roman" w:hAnsi="Times New Roman" w:cs="Times New Roman"/>
          <w:sz w:val="24"/>
          <w:szCs w:val="24"/>
        </w:rPr>
        <w:t>, kus täpsustatakse Finantsinspektsiooni rolli, kõlblike kohustuste skeemi, kriisilahendusele alluvate subjektide ringi</w:t>
      </w:r>
      <w:r>
        <w:rPr>
          <w:rFonts w:ascii="Times New Roman" w:hAnsi="Times New Roman" w:cs="Times New Roman"/>
          <w:sz w:val="24"/>
          <w:szCs w:val="24"/>
        </w:rPr>
        <w:t xml:space="preserve"> ning </w:t>
      </w:r>
      <w:r w:rsidRPr="00674BAC">
        <w:rPr>
          <w:rFonts w:ascii="Times New Roman" w:hAnsi="Times New Roman" w:cs="Times New Roman"/>
          <w:sz w:val="24"/>
          <w:szCs w:val="24"/>
        </w:rPr>
        <w:t xml:space="preserve">krediidiasutuste aruandlus- ja avaldamiskohustust. Krediidiasutuste seaduse muutmisega täpsustatakse omakapitali jaotamise piiranguid ja nõuete rahuldamisjärkude erisusi. </w:t>
      </w:r>
      <w:r>
        <w:rPr>
          <w:rFonts w:ascii="Times New Roman" w:hAnsi="Times New Roman" w:cs="Times New Roman"/>
          <w:sz w:val="24"/>
          <w:szCs w:val="24"/>
        </w:rPr>
        <w:t>VPTS</w:t>
      </w:r>
      <w:r w:rsidRPr="00674BAC">
        <w:rPr>
          <w:rFonts w:ascii="Times New Roman" w:hAnsi="Times New Roman" w:cs="Times New Roman"/>
          <w:sz w:val="24"/>
          <w:szCs w:val="24"/>
        </w:rPr>
        <w:t xml:space="preserve"> muudatustega täpsustatakse sama seaduse § 87</w:t>
      </w:r>
      <w:r w:rsidRPr="00674BAC">
        <w:rPr>
          <w:rFonts w:ascii="Times New Roman" w:hAnsi="Times New Roman" w:cs="Times New Roman"/>
          <w:sz w:val="24"/>
          <w:szCs w:val="24"/>
          <w:vertAlign w:val="superscript"/>
        </w:rPr>
        <w:t>7</w:t>
      </w:r>
      <w:r w:rsidRPr="00674BAC">
        <w:rPr>
          <w:rFonts w:ascii="Times New Roman" w:hAnsi="Times New Roman" w:cs="Times New Roman"/>
          <w:sz w:val="24"/>
          <w:szCs w:val="24"/>
        </w:rPr>
        <w:t xml:space="preserve"> kohaldamise tingimusi. </w:t>
      </w:r>
    </w:p>
    <w:p w14:paraId="02661447" w14:textId="77777777" w:rsidR="007941BC" w:rsidRPr="00674BAC" w:rsidRDefault="007941BC" w:rsidP="007941BC">
      <w:pPr>
        <w:spacing w:after="0" w:line="240" w:lineRule="auto"/>
        <w:jc w:val="both"/>
        <w:rPr>
          <w:rFonts w:ascii="Times New Roman" w:hAnsi="Times New Roman" w:cs="Times New Roman"/>
          <w:sz w:val="24"/>
          <w:szCs w:val="24"/>
        </w:rPr>
      </w:pPr>
    </w:p>
    <w:p w14:paraId="212499EC"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Rohevõlakirjadega seonduvas eelnõu osas muudetakse väärtpaberituru seaduses Finantsinspektsiooni järelevalve teostamisega ning karistuste määramisega seonduvaid sätteid, andes Finantsinspektsioonile vajalikud volitused ka Euroopa rohevõlakirjade määruses sisalduvate nõuete täitmise üle järelevalve teostamiseks. </w:t>
      </w:r>
    </w:p>
    <w:p w14:paraId="1431BA12" w14:textId="77777777" w:rsidR="007941BC" w:rsidRPr="00674BAC" w:rsidRDefault="007941BC" w:rsidP="007941BC">
      <w:pPr>
        <w:spacing w:after="0" w:line="240" w:lineRule="auto"/>
        <w:jc w:val="both"/>
        <w:rPr>
          <w:rFonts w:ascii="Times New Roman" w:hAnsi="Times New Roman" w:cs="Times New Roman"/>
          <w:sz w:val="24"/>
          <w:szCs w:val="24"/>
        </w:rPr>
      </w:pPr>
    </w:p>
    <w:p w14:paraId="52BC0C05" w14:textId="77777777" w:rsidR="007941B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Elamukinnisvaraga seotud tarbijakrediidilepingu tagatiseks oleva kinnisvara hindamise nõuete </w:t>
      </w:r>
      <w:r>
        <w:rPr>
          <w:rFonts w:ascii="Times New Roman" w:hAnsi="Times New Roman" w:cs="Times New Roman"/>
          <w:sz w:val="24"/>
          <w:szCs w:val="24"/>
        </w:rPr>
        <w:t xml:space="preserve">ja tarbijakrediiti puudutavate sätete muudatused kajastuvad </w:t>
      </w:r>
      <w:proofErr w:type="spellStart"/>
      <w:r>
        <w:rPr>
          <w:rFonts w:ascii="Times New Roman" w:hAnsi="Times New Roman" w:cs="Times New Roman"/>
          <w:sz w:val="24"/>
          <w:szCs w:val="24"/>
        </w:rPr>
        <w:t>KAVS-is</w:t>
      </w:r>
      <w:proofErr w:type="spellEnd"/>
      <w:r w:rsidRPr="00674BAC">
        <w:rPr>
          <w:rFonts w:ascii="Times New Roman" w:hAnsi="Times New Roman" w:cs="Times New Roman"/>
          <w:sz w:val="24"/>
          <w:szCs w:val="24"/>
        </w:rPr>
        <w:t>.</w:t>
      </w:r>
    </w:p>
    <w:p w14:paraId="13260099" w14:textId="77777777" w:rsidR="007941BC" w:rsidRDefault="007941BC" w:rsidP="007941BC">
      <w:pPr>
        <w:spacing w:after="0" w:line="240" w:lineRule="auto"/>
        <w:jc w:val="both"/>
        <w:rPr>
          <w:rFonts w:ascii="Times New Roman" w:hAnsi="Times New Roman" w:cs="Times New Roman"/>
          <w:sz w:val="24"/>
          <w:szCs w:val="24"/>
        </w:rPr>
      </w:pPr>
    </w:p>
    <w:p w14:paraId="33F1ACD3" w14:textId="77777777" w:rsidR="007941BC" w:rsidRPr="00674BA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Seadused, milles muudetakse kohapealse kontrolli läbiviimise ning kontrollakti koostamise regulatsiooni, on VPTS, IFS, </w:t>
      </w:r>
      <w:proofErr w:type="spellStart"/>
      <w:r>
        <w:rPr>
          <w:rFonts w:ascii="Times New Roman" w:hAnsi="Times New Roman" w:cs="Times New Roman"/>
          <w:sz w:val="24"/>
          <w:szCs w:val="24"/>
        </w:rPr>
        <w:t>KindlTS</w:t>
      </w:r>
      <w:proofErr w:type="spellEnd"/>
      <w:r>
        <w:rPr>
          <w:rFonts w:ascii="Times New Roman" w:hAnsi="Times New Roman" w:cs="Times New Roman"/>
          <w:sz w:val="24"/>
          <w:szCs w:val="24"/>
        </w:rPr>
        <w:t xml:space="preserve">, KAS, KAVS ja MERAS. Investeerimisühingu ning makseasutuse ja e-raha asutuse lõpetamist käsitlevad sätted lisatakse vastavalt VPTS-i ja </w:t>
      </w:r>
      <w:proofErr w:type="spellStart"/>
      <w:r>
        <w:rPr>
          <w:rFonts w:ascii="Times New Roman" w:hAnsi="Times New Roman" w:cs="Times New Roman"/>
          <w:sz w:val="24"/>
          <w:szCs w:val="24"/>
        </w:rPr>
        <w:t>MERAS-esse</w:t>
      </w:r>
      <w:proofErr w:type="spellEnd"/>
      <w:r>
        <w:rPr>
          <w:rFonts w:ascii="Times New Roman" w:hAnsi="Times New Roman" w:cs="Times New Roman"/>
          <w:sz w:val="24"/>
          <w:szCs w:val="24"/>
        </w:rPr>
        <w:t>.</w:t>
      </w:r>
    </w:p>
    <w:p w14:paraId="597FD9D1" w14:textId="77777777" w:rsidR="007941BC" w:rsidRPr="00674BAC" w:rsidRDefault="007941BC" w:rsidP="007941BC">
      <w:pPr>
        <w:spacing w:after="0" w:line="240" w:lineRule="auto"/>
        <w:jc w:val="both"/>
        <w:rPr>
          <w:rFonts w:ascii="Times New Roman" w:hAnsi="Times New Roman" w:cs="Times New Roman"/>
          <w:sz w:val="24"/>
          <w:szCs w:val="24"/>
        </w:rPr>
      </w:pPr>
    </w:p>
    <w:p w14:paraId="18D4057D" w14:textId="77777777" w:rsidR="007941BC" w:rsidRPr="00674BAC" w:rsidRDefault="007941BC" w:rsidP="007941BC">
      <w:pPr>
        <w:spacing w:after="0" w:line="240" w:lineRule="auto"/>
        <w:ind w:left="708"/>
        <w:rPr>
          <w:rFonts w:ascii="Times New Roman" w:hAnsi="Times New Roman" w:cs="Times New Roman"/>
          <w:b/>
          <w:bCs/>
          <w:sz w:val="24"/>
          <w:szCs w:val="24"/>
        </w:rPr>
      </w:pPr>
      <w:r w:rsidRPr="00674BAC">
        <w:rPr>
          <w:rFonts w:ascii="Times New Roman" w:hAnsi="Times New Roman" w:cs="Times New Roman"/>
          <w:b/>
          <w:bCs/>
          <w:sz w:val="24"/>
          <w:szCs w:val="24"/>
        </w:rPr>
        <w:t>3.2. Eelnõu § 1 – muudatused väärtpaberituru seaduses</w:t>
      </w:r>
    </w:p>
    <w:p w14:paraId="18E348BB" w14:textId="77777777" w:rsidR="007941BC" w:rsidRPr="00674BAC" w:rsidRDefault="007941BC" w:rsidP="007941BC">
      <w:pPr>
        <w:pStyle w:val="SLONormal"/>
        <w:spacing w:before="0" w:after="0"/>
        <w:rPr>
          <w:bCs/>
          <w:lang w:val="et-EE"/>
        </w:rPr>
      </w:pPr>
    </w:p>
    <w:p w14:paraId="6269E9E0" w14:textId="77777777" w:rsidR="007941BC" w:rsidRPr="00674BAC" w:rsidRDefault="007941BC" w:rsidP="007941BC">
      <w:pPr>
        <w:pStyle w:val="SLONormal"/>
        <w:spacing w:before="0" w:after="0"/>
        <w:rPr>
          <w:bCs/>
          <w:lang w:val="et-EE"/>
        </w:rPr>
      </w:pPr>
      <w:r w:rsidRPr="00674BAC">
        <w:rPr>
          <w:b/>
          <w:lang w:val="et-EE"/>
        </w:rPr>
        <w:t xml:space="preserve">Paragrahv 1. </w:t>
      </w:r>
      <w:r w:rsidRPr="00674BAC">
        <w:rPr>
          <w:bCs/>
          <w:lang w:val="et-EE"/>
        </w:rPr>
        <w:t xml:space="preserve">Kehtiv § 1 sätestab seaduse reguleerimisala. </w:t>
      </w:r>
    </w:p>
    <w:p w14:paraId="143E1C35" w14:textId="77777777" w:rsidR="007941BC" w:rsidRPr="00674BAC" w:rsidRDefault="007941BC" w:rsidP="007941BC">
      <w:pPr>
        <w:pStyle w:val="SLONormal"/>
        <w:spacing w:before="0" w:after="0"/>
        <w:rPr>
          <w:bCs/>
          <w:lang w:val="et-EE"/>
        </w:rPr>
      </w:pPr>
    </w:p>
    <w:p w14:paraId="2DCCCAF6" w14:textId="77777777" w:rsidR="007941BC" w:rsidRDefault="007941BC" w:rsidP="007941BC">
      <w:pPr>
        <w:pStyle w:val="SLONormal"/>
        <w:spacing w:before="0" w:after="0"/>
        <w:rPr>
          <w:lang w:val="et-EE"/>
        </w:rPr>
      </w:pPr>
      <w:r w:rsidRPr="00674BAC">
        <w:rPr>
          <w:b/>
          <w:lang w:val="et-EE"/>
        </w:rPr>
        <w:t xml:space="preserve">Lõike 1 muutmine. </w:t>
      </w:r>
      <w:r w:rsidRPr="00674BAC">
        <w:rPr>
          <w:bCs/>
          <w:lang w:val="et-EE"/>
        </w:rPr>
        <w:t xml:space="preserve">Kehtiv § 1 sätestab seaduse reguleerimisala. </w:t>
      </w:r>
      <w:r w:rsidRPr="00674BAC">
        <w:rPr>
          <w:lang w:val="et-EE"/>
        </w:rPr>
        <w:t xml:space="preserve">Seaduse reguleerimisala laiendatakse tulenevalt regulatsiooni täiendamisest, millega sätestatakse lõpetamisel toimuva tasaarvestuse režiimi kohaldamine. Täiendavalt eemaldatakse viide väärtpaberiarveldussüsteemi toimimise reguleerimisele, kuna vastav regulatsioon väärtpaberituru seaduses on kehtetuks tunnistatud seoses makse- ja arveldussüsteemide seaduse kehtestamisega. </w:t>
      </w:r>
    </w:p>
    <w:p w14:paraId="24931191" w14:textId="77777777" w:rsidR="007941BC" w:rsidRPr="00643B2F" w:rsidRDefault="007941BC" w:rsidP="007941BC">
      <w:pPr>
        <w:pStyle w:val="SLONormal"/>
        <w:spacing w:before="0" w:after="0"/>
        <w:rPr>
          <w:b/>
          <w:bCs/>
          <w:lang w:val="et-EE"/>
        </w:rPr>
      </w:pPr>
    </w:p>
    <w:p w14:paraId="3915A51E" w14:textId="77777777" w:rsidR="007941BC" w:rsidRDefault="007941BC" w:rsidP="007941BC">
      <w:pPr>
        <w:pStyle w:val="SLONormal"/>
        <w:spacing w:before="0" w:after="0"/>
        <w:rPr>
          <w:lang w:val="et-EE"/>
        </w:rPr>
      </w:pPr>
      <w:r w:rsidRPr="00643B2F">
        <w:rPr>
          <w:b/>
          <w:bCs/>
          <w:lang w:val="et-EE"/>
        </w:rPr>
        <w:t>Paragrahv 52.</w:t>
      </w:r>
      <w:r>
        <w:rPr>
          <w:lang w:val="et-EE"/>
        </w:rPr>
        <w:t xml:space="preserve"> Kehtiv § 52 reguleerib tegevusloa andmise ja keeldumise otsusest teavitamist. </w:t>
      </w:r>
    </w:p>
    <w:p w14:paraId="0E6C47A5" w14:textId="77777777" w:rsidR="007941BC" w:rsidRDefault="007941BC" w:rsidP="007941BC">
      <w:pPr>
        <w:pStyle w:val="SLONormal"/>
        <w:spacing w:before="0" w:after="0"/>
        <w:rPr>
          <w:lang w:val="et-EE"/>
        </w:rPr>
      </w:pPr>
    </w:p>
    <w:p w14:paraId="6B052CF3" w14:textId="77777777" w:rsidR="007941BC" w:rsidRDefault="007941BC" w:rsidP="007941BC">
      <w:pPr>
        <w:pStyle w:val="SLONormal"/>
        <w:spacing w:before="0" w:after="0"/>
        <w:rPr>
          <w:lang w:val="et-EE"/>
        </w:rPr>
      </w:pPr>
      <w:r w:rsidRPr="00643B2F">
        <w:rPr>
          <w:b/>
          <w:bCs/>
          <w:lang w:val="et-EE"/>
        </w:rPr>
        <w:t>Lõi</w:t>
      </w:r>
      <w:r>
        <w:rPr>
          <w:b/>
          <w:bCs/>
          <w:lang w:val="et-EE"/>
        </w:rPr>
        <w:t xml:space="preserve">get 3 muudetakse </w:t>
      </w:r>
      <w:r>
        <w:rPr>
          <w:lang w:val="et-EE"/>
        </w:rPr>
        <w:t>selliselt, et üleriigilise levikuga päevalehes teavitamise asemel peab Finantsinspektsioon teavitama avalikkust investeerimisühingule tegevusloa andmisest, sellest keeldumisest või loa kehtetuks tunnistamisest üleriigilise levikuga meediaväljaandes. Finantsinspektsiooni hinnangul saavad inimesed oma uudisvajaduse kätte pigem veebiväljaannetest kui paberlehtedest. Selleks, et võimaldada teabe levik võimalikult suurele hulgale inimestest, tuleks järelevalveasutusel lubada tegevusloaga seotud otsustest teavitamist ka interneti teel. Samalaadsed muudatused tehakse eelnõu §-des 7</w:t>
      </w:r>
      <w:r w:rsidRPr="00FC119C">
        <w:rPr>
          <w:lang w:val="et-EE"/>
        </w:rPr>
        <w:t>–</w:t>
      </w:r>
      <w:r>
        <w:rPr>
          <w:lang w:val="et-EE"/>
        </w:rPr>
        <w:t>9, kus muudetakse vastavalt KAVS § 19 lõiget 2, KAS § 18 lõiget 2 ja MERAS § 23 lõiget 2.</w:t>
      </w:r>
    </w:p>
    <w:p w14:paraId="409A6655" w14:textId="77777777" w:rsidR="007941BC" w:rsidRDefault="007941BC" w:rsidP="007941BC">
      <w:pPr>
        <w:pStyle w:val="SLONormal"/>
        <w:spacing w:before="0" w:after="0"/>
        <w:rPr>
          <w:lang w:val="et-EE"/>
        </w:rPr>
      </w:pPr>
    </w:p>
    <w:p w14:paraId="7E548EAF" w14:textId="77777777" w:rsidR="007941BC" w:rsidRDefault="007941BC" w:rsidP="007941BC">
      <w:pPr>
        <w:pStyle w:val="SLONormal"/>
        <w:spacing w:before="0" w:after="0"/>
        <w:rPr>
          <w:lang w:val="et-EE"/>
        </w:rPr>
      </w:pPr>
      <w:r w:rsidRPr="00643B2F">
        <w:rPr>
          <w:b/>
          <w:bCs/>
          <w:lang w:val="et-EE"/>
        </w:rPr>
        <w:t>Paragrahv 54.</w:t>
      </w:r>
      <w:r>
        <w:rPr>
          <w:lang w:val="et-EE"/>
        </w:rPr>
        <w:t xml:space="preserve"> Kehtiv § 54 sätestab tegevusloa taotlemisel esitatavate andmete nõuded.</w:t>
      </w:r>
    </w:p>
    <w:p w14:paraId="0CF2DE8A" w14:textId="77777777" w:rsidR="007941BC" w:rsidRDefault="007941BC" w:rsidP="007941BC">
      <w:pPr>
        <w:pStyle w:val="SLONormal"/>
        <w:spacing w:before="0" w:after="0"/>
        <w:rPr>
          <w:lang w:val="et-EE"/>
        </w:rPr>
      </w:pPr>
    </w:p>
    <w:p w14:paraId="5C501D7C" w14:textId="77777777" w:rsidR="007941BC" w:rsidRPr="00643B2F" w:rsidRDefault="007941BC" w:rsidP="007941BC">
      <w:pPr>
        <w:pStyle w:val="SLONormal"/>
        <w:spacing w:before="0" w:after="0"/>
        <w:rPr>
          <w:lang w:val="et-EE"/>
        </w:rPr>
      </w:pPr>
      <w:r w:rsidRPr="00643B2F">
        <w:rPr>
          <w:b/>
          <w:bCs/>
          <w:lang w:val="et-EE"/>
        </w:rPr>
        <w:t>Lõiget 1</w:t>
      </w:r>
      <w:r>
        <w:rPr>
          <w:lang w:val="et-EE"/>
        </w:rPr>
        <w:t xml:space="preserve"> </w:t>
      </w:r>
      <w:r w:rsidRPr="00643B2F">
        <w:rPr>
          <w:b/>
          <w:bCs/>
          <w:lang w:val="et-EE"/>
        </w:rPr>
        <w:t>täiendatakse punktiga 16</w:t>
      </w:r>
      <w:r>
        <w:rPr>
          <w:lang w:val="et-EE"/>
        </w:rPr>
        <w:t>, mille kohaselt peab investeerimisühing loa taotlemisel esitama Finantsinspektsioonile ühingu asukoha aadressi. Punkti lisamine on tingitud § 58</w:t>
      </w:r>
      <w:r>
        <w:rPr>
          <w:vertAlign w:val="superscript"/>
          <w:lang w:val="et-EE"/>
        </w:rPr>
        <w:t>1</w:t>
      </w:r>
      <w:r>
        <w:rPr>
          <w:lang w:val="et-EE"/>
        </w:rPr>
        <w:t xml:space="preserve"> kehtetuks tunnistamisest (vt § 58</w:t>
      </w:r>
      <w:r>
        <w:rPr>
          <w:vertAlign w:val="superscript"/>
          <w:lang w:val="et-EE"/>
        </w:rPr>
        <w:t>1</w:t>
      </w:r>
      <w:r>
        <w:rPr>
          <w:lang w:val="et-EE"/>
        </w:rPr>
        <w:t xml:space="preserve"> kehtetuks tunnistamise selgitusi). </w:t>
      </w:r>
    </w:p>
    <w:p w14:paraId="08881796" w14:textId="77777777" w:rsidR="007941BC" w:rsidRDefault="007941BC" w:rsidP="007941BC">
      <w:pPr>
        <w:pStyle w:val="SLONormal"/>
        <w:spacing w:before="0" w:after="0"/>
        <w:rPr>
          <w:b/>
          <w:bCs/>
          <w:lang w:val="et-EE"/>
        </w:rPr>
      </w:pPr>
    </w:p>
    <w:p w14:paraId="67FD7A6E" w14:textId="77777777" w:rsidR="007941BC" w:rsidRPr="00643B2F" w:rsidRDefault="007941BC" w:rsidP="007941BC">
      <w:pPr>
        <w:pStyle w:val="SLONormal"/>
        <w:spacing w:before="0" w:after="0"/>
        <w:rPr>
          <w:lang w:val="et-EE"/>
        </w:rPr>
      </w:pPr>
      <w:r>
        <w:rPr>
          <w:b/>
          <w:bCs/>
          <w:lang w:val="et-EE"/>
        </w:rPr>
        <w:t xml:space="preserve">Paragrahv 57. </w:t>
      </w:r>
      <w:r>
        <w:rPr>
          <w:lang w:val="et-EE"/>
        </w:rPr>
        <w:t>Kehtiv § 57 sätestab tegevusloa lõppemise alused.</w:t>
      </w:r>
    </w:p>
    <w:p w14:paraId="024EBCDC" w14:textId="77777777" w:rsidR="007941BC" w:rsidRDefault="007941BC" w:rsidP="007941BC">
      <w:pPr>
        <w:pStyle w:val="SLONormal"/>
        <w:spacing w:before="0" w:after="0"/>
        <w:rPr>
          <w:b/>
          <w:bCs/>
          <w:lang w:val="et-EE"/>
        </w:rPr>
      </w:pPr>
    </w:p>
    <w:p w14:paraId="21AFF0CE" w14:textId="77777777" w:rsidR="007941BC" w:rsidRPr="0063329B" w:rsidRDefault="007941BC" w:rsidP="007941BC">
      <w:pPr>
        <w:pStyle w:val="SLONormal"/>
        <w:spacing w:before="0" w:after="0"/>
        <w:rPr>
          <w:lang w:val="et-EE"/>
        </w:rPr>
      </w:pPr>
      <w:r>
        <w:rPr>
          <w:b/>
          <w:bCs/>
          <w:lang w:val="et-EE"/>
        </w:rPr>
        <w:t xml:space="preserve">Punkt 1 muudetakse </w:t>
      </w:r>
      <w:r>
        <w:rPr>
          <w:lang w:val="et-EE"/>
        </w:rPr>
        <w:t>ja sätestatakse, et investeerimisühingu tegevusluba lõpeb ühingu vabatahtliku lõpetamise korral Finantsinspektsioonilt loa saamisel. Seega ei sõltu lõpetamine sellest, kui ühingu juhatuses tehakse otsus tegevus lõpetada, vaid vastava loa saamisest järelevalveasutuselt. Punkti muutmine tuleneb vajadusest kaitsta investorite ja teiste klientide huve, sest kui investeerimisühing on otsustanud oma tegevuse lõpetada, kaasneb sellega lepingute lõpetamine, üleandmine ja kehtivate nõuete täitmine. Kuivõrd eelnõuga reguleeritakse täpsemalt investeerimisühingu lõpetamist, on õigusselguse huvides vaja täpsustada, et ühingu lõpetamiseks on vajalik Finantsinspektsiooni luba (vt § 57</w:t>
      </w:r>
      <w:r>
        <w:rPr>
          <w:vertAlign w:val="superscript"/>
          <w:lang w:val="et-EE"/>
        </w:rPr>
        <w:t>1</w:t>
      </w:r>
      <w:r>
        <w:rPr>
          <w:lang w:val="et-EE"/>
        </w:rPr>
        <w:t xml:space="preserve"> lisamise selgitusi). </w:t>
      </w:r>
    </w:p>
    <w:p w14:paraId="75B5E11B" w14:textId="77777777" w:rsidR="007941BC" w:rsidRDefault="007941BC" w:rsidP="007941BC">
      <w:pPr>
        <w:pStyle w:val="SLONormal"/>
        <w:spacing w:before="0" w:after="0"/>
        <w:rPr>
          <w:b/>
          <w:bCs/>
          <w:lang w:val="et-EE"/>
        </w:rPr>
      </w:pPr>
    </w:p>
    <w:p w14:paraId="5D89CA95" w14:textId="77777777" w:rsidR="007941BC" w:rsidRDefault="007941BC" w:rsidP="007941BC">
      <w:pPr>
        <w:pStyle w:val="SLONormal"/>
        <w:spacing w:before="0" w:after="0"/>
        <w:rPr>
          <w:lang w:val="et-EE"/>
        </w:rPr>
      </w:pPr>
      <w:r>
        <w:rPr>
          <w:b/>
          <w:bCs/>
          <w:lang w:val="et-EE"/>
        </w:rPr>
        <w:t>Seaduse täiendamine §-ga 57</w:t>
      </w:r>
      <w:r>
        <w:rPr>
          <w:b/>
          <w:bCs/>
          <w:vertAlign w:val="superscript"/>
          <w:lang w:val="et-EE"/>
        </w:rPr>
        <w:t>1</w:t>
      </w:r>
      <w:r>
        <w:rPr>
          <w:b/>
          <w:bCs/>
          <w:lang w:val="et-EE"/>
        </w:rPr>
        <w:t xml:space="preserve">. </w:t>
      </w:r>
      <w:r>
        <w:rPr>
          <w:lang w:val="et-EE"/>
        </w:rPr>
        <w:t xml:space="preserve">Uue paragrahviga sätestatakse tingimused investeerimisühingu vabatahtlikuks lõpetamiseks. </w:t>
      </w:r>
    </w:p>
    <w:p w14:paraId="0A2DA70D" w14:textId="77777777" w:rsidR="007941BC" w:rsidRDefault="007941BC" w:rsidP="007941BC">
      <w:pPr>
        <w:pStyle w:val="SLONormal"/>
        <w:spacing w:before="0" w:after="0"/>
        <w:rPr>
          <w:lang w:val="et-EE"/>
        </w:rPr>
      </w:pPr>
    </w:p>
    <w:p w14:paraId="146E46F0" w14:textId="77777777" w:rsidR="007941BC" w:rsidRPr="002257DE" w:rsidRDefault="007941BC" w:rsidP="007941BC">
      <w:pPr>
        <w:pStyle w:val="SLONormal"/>
        <w:spacing w:before="0" w:after="0"/>
        <w:rPr>
          <w:lang w:val="et-EE"/>
        </w:rPr>
      </w:pPr>
      <w:r>
        <w:rPr>
          <w:lang w:val="et-EE"/>
        </w:rPr>
        <w:t xml:space="preserve">Uue paragrahvi lisamise eesmärk on ühtlustada investeerimisühingu vabatahtliku lõpetamise tingimusi nagu on sätestatud </w:t>
      </w:r>
      <w:proofErr w:type="spellStart"/>
      <w:r>
        <w:rPr>
          <w:lang w:val="et-EE"/>
        </w:rPr>
        <w:t>KAS-is</w:t>
      </w:r>
      <w:proofErr w:type="spellEnd"/>
      <w:r>
        <w:rPr>
          <w:lang w:val="et-EE"/>
        </w:rPr>
        <w:t xml:space="preserve">, </w:t>
      </w:r>
      <w:proofErr w:type="spellStart"/>
      <w:r>
        <w:rPr>
          <w:lang w:val="et-EE"/>
        </w:rPr>
        <w:t>KAVS-is</w:t>
      </w:r>
      <w:proofErr w:type="spellEnd"/>
      <w:r>
        <w:rPr>
          <w:lang w:val="et-EE"/>
        </w:rPr>
        <w:t xml:space="preserve"> ja </w:t>
      </w:r>
      <w:proofErr w:type="spellStart"/>
      <w:r>
        <w:rPr>
          <w:lang w:val="et-EE"/>
        </w:rPr>
        <w:t>KindlTS-is</w:t>
      </w:r>
      <w:proofErr w:type="spellEnd"/>
      <w:r>
        <w:rPr>
          <w:lang w:val="et-EE"/>
        </w:rPr>
        <w:t xml:space="preserve">, kuid mis hetkel puuduvad VPTS-ist. </w:t>
      </w:r>
      <w:r w:rsidRPr="00643B2F">
        <w:rPr>
          <w:b/>
          <w:bCs/>
          <w:lang w:val="et-EE"/>
        </w:rPr>
        <w:t>Lõikega 1</w:t>
      </w:r>
      <w:r>
        <w:rPr>
          <w:lang w:val="et-EE"/>
        </w:rPr>
        <w:t xml:space="preserve"> sätestatakse tingimus, et investeerimisühingu lõpetamiseks on vajalik Finantsinspektsiooni luba. </w:t>
      </w:r>
      <w:r w:rsidRPr="00643B2F">
        <w:rPr>
          <w:lang w:val="et-EE"/>
        </w:rPr>
        <w:t>Loa saamine sõltub sellest, kas täidetud on formaalsed nõuded (</w:t>
      </w:r>
      <w:r w:rsidRPr="00643B2F">
        <w:rPr>
          <w:b/>
          <w:bCs/>
          <w:lang w:val="et-EE"/>
        </w:rPr>
        <w:t>lõige 3</w:t>
      </w:r>
      <w:r w:rsidRPr="00643B2F">
        <w:rPr>
          <w:lang w:val="et-EE"/>
        </w:rPr>
        <w:t>) ning kas esineb vastuolusid investeerimisühingu üldkoosoleku otsuse ja klientide või teiste võlausaldajate huvidega (</w:t>
      </w:r>
      <w:r w:rsidRPr="00643B2F">
        <w:rPr>
          <w:b/>
          <w:bCs/>
          <w:lang w:val="et-EE"/>
        </w:rPr>
        <w:t>lõige 6</w:t>
      </w:r>
      <w:r w:rsidRPr="00643B2F">
        <w:rPr>
          <w:lang w:val="et-EE"/>
        </w:rPr>
        <w:t>). Peale seda, kui lõpetamist taotlev ühing on esitanud Finantsinspektsioonile vajalikud andmed ja dokumendid, on järelevalveasutusel üks kuu, kuid äärmiselt kaks kuud aega otsustada, kas vastav luba anda või mitte (</w:t>
      </w:r>
      <w:r w:rsidRPr="00643B2F">
        <w:rPr>
          <w:b/>
          <w:bCs/>
          <w:lang w:val="et-EE"/>
        </w:rPr>
        <w:t>lõige 5</w:t>
      </w:r>
      <w:r w:rsidRPr="00643B2F">
        <w:rPr>
          <w:lang w:val="et-EE"/>
        </w:rPr>
        <w:t>). Loa menetlemisel juhindutakse §-s 5</w:t>
      </w:r>
      <w:r>
        <w:rPr>
          <w:lang w:val="et-EE"/>
        </w:rPr>
        <w:t>5</w:t>
      </w:r>
      <w:r w:rsidRPr="00643B2F">
        <w:rPr>
          <w:lang w:val="et-EE"/>
        </w:rPr>
        <w:t xml:space="preserve"> sätestatust ehk rakenduvad samad menetlusreeglid nagu tegevusloa taotlemisel (</w:t>
      </w:r>
      <w:r w:rsidRPr="00643B2F">
        <w:rPr>
          <w:b/>
          <w:bCs/>
          <w:lang w:val="et-EE"/>
        </w:rPr>
        <w:t>lõige 4</w:t>
      </w:r>
      <w:r w:rsidRPr="00643B2F">
        <w:rPr>
          <w:lang w:val="et-EE"/>
        </w:rPr>
        <w:t>), kuid ühingu lõpetamisele kohalduvad äriseadustiku sätted, kui VPTS ei sätesta teisiti (</w:t>
      </w:r>
      <w:r w:rsidRPr="00643B2F">
        <w:rPr>
          <w:b/>
          <w:bCs/>
          <w:lang w:val="et-EE"/>
        </w:rPr>
        <w:t>lõige 2</w:t>
      </w:r>
      <w:r w:rsidRPr="00643B2F">
        <w:rPr>
          <w:lang w:val="et-EE"/>
        </w:rPr>
        <w:t xml:space="preserve">). Investeerimisühingule teatatakse loa saamisest või sellest keeldumisest viivitamata </w:t>
      </w:r>
      <w:r w:rsidRPr="00643B2F">
        <w:rPr>
          <w:b/>
          <w:bCs/>
          <w:lang w:val="et-EE"/>
        </w:rPr>
        <w:t>lõike 7</w:t>
      </w:r>
      <w:r w:rsidRPr="00643B2F">
        <w:rPr>
          <w:lang w:val="et-EE"/>
        </w:rPr>
        <w:t xml:space="preserve"> kohaselt. Sarnaselt investeerimisühingu lõpetamisele, täiendatakse eelnõuga analoogselt MERAS §-</w:t>
      </w:r>
      <w:bookmarkStart w:id="8" w:name="_Hlk175734482"/>
      <w:r w:rsidRPr="00643B2F">
        <w:rPr>
          <w:lang w:val="et-EE"/>
        </w:rPr>
        <w:t>i 87 ning lisatakse lõiked 1</w:t>
      </w:r>
      <w:r w:rsidRPr="00643B2F">
        <w:rPr>
          <w:vertAlign w:val="superscript"/>
          <w:lang w:val="et-EE"/>
        </w:rPr>
        <w:t>1</w:t>
      </w:r>
      <w:r w:rsidRPr="00643B2F">
        <w:rPr>
          <w:lang w:val="et-EE"/>
        </w:rPr>
        <w:t>–1</w:t>
      </w:r>
      <w:r w:rsidRPr="00643B2F">
        <w:rPr>
          <w:vertAlign w:val="superscript"/>
          <w:lang w:val="et-EE"/>
        </w:rPr>
        <w:t>6</w:t>
      </w:r>
      <w:bookmarkEnd w:id="8"/>
      <w:r w:rsidRPr="00643B2F">
        <w:rPr>
          <w:lang w:val="et-EE"/>
        </w:rPr>
        <w:t>, mis reguleerivad makseasutuse ja e-raha asutuse lõpetamist.</w:t>
      </w:r>
    </w:p>
    <w:p w14:paraId="65A414EA" w14:textId="77777777" w:rsidR="007941BC" w:rsidRDefault="007941BC" w:rsidP="007941BC">
      <w:pPr>
        <w:pStyle w:val="SLONormal"/>
        <w:spacing w:before="0" w:after="0"/>
        <w:rPr>
          <w:lang w:val="et-EE"/>
        </w:rPr>
      </w:pPr>
    </w:p>
    <w:p w14:paraId="62C349E5" w14:textId="77777777" w:rsidR="007941BC" w:rsidRPr="009724E4" w:rsidRDefault="007941BC" w:rsidP="007941BC">
      <w:pPr>
        <w:pStyle w:val="SLONormal"/>
        <w:spacing w:before="0" w:after="0"/>
        <w:rPr>
          <w:lang w:val="et-EE"/>
        </w:rPr>
      </w:pPr>
      <w:r w:rsidRPr="00643B2F">
        <w:rPr>
          <w:b/>
          <w:bCs/>
          <w:lang w:val="et-EE"/>
        </w:rPr>
        <w:t>Paragrahv 58</w:t>
      </w:r>
      <w:r>
        <w:rPr>
          <w:b/>
          <w:bCs/>
          <w:vertAlign w:val="superscript"/>
          <w:lang w:val="et-EE"/>
        </w:rPr>
        <w:t>1</w:t>
      </w:r>
      <w:r w:rsidRPr="00643B2F">
        <w:rPr>
          <w:b/>
          <w:bCs/>
          <w:lang w:val="et-EE"/>
        </w:rPr>
        <w:t xml:space="preserve"> </w:t>
      </w:r>
      <w:r>
        <w:rPr>
          <w:b/>
          <w:bCs/>
          <w:lang w:val="et-EE"/>
        </w:rPr>
        <w:t xml:space="preserve">tunnistatakse kehtetuks </w:t>
      </w:r>
      <w:r>
        <w:rPr>
          <w:lang w:val="et-EE"/>
        </w:rPr>
        <w:t>põhjusel, et selle lõiked 2 ja 3 on minetanud oma praktilise vajaduse. Paragrahv reguleerib investeerimisühingu tegevusloa andmise otsuse muutmist Finantsinspektsiooni poolt, kui ühing on muutnud enda ärinime või asukohta. Finantsinspektsiooni hinnangul on pelgalt nime või asukoha muutmise pärast ebamõistlik teha vastav otsus, kui piisab sellest, et investeerimisühing teavitab järelevalveasutust andmete muutmisest. Lisaks puudub teistes eriseadustes samalaadne säte. Lõikes 1 sätestatud teavitamiskohustuse sisu on juba leitav VPTS § 55</w:t>
      </w:r>
      <w:r>
        <w:rPr>
          <w:vertAlign w:val="superscript"/>
          <w:lang w:val="et-EE"/>
        </w:rPr>
        <w:t>1</w:t>
      </w:r>
      <w:r>
        <w:rPr>
          <w:lang w:val="et-EE"/>
        </w:rPr>
        <w:t xml:space="preserve"> lõikest 5, mille kohaselt peab tegevusluba omav investeerimisühing teatama inspektsioonile viivitamata olulistest muutustest tegevusloa andmise otsuse aluseks olnud taotleja poolt inspektsioonile esitatud asjaoludes nendest teadasaamisel. Juhul, kui loa taotlemise ajal tehakse VPTS § 54 lõikes 1 esitatud andmetes muudatusi, peab ühing esitama Finantsinspektsioonile viivitamata vastavad andmed või dokumendid uuendatud kujul VPTS § 55 lõike 1 lause 1 kohaselt. Eelnõu koostajate hinnangul ei kata § 55 lõige 1 lause 1 ja § 55</w:t>
      </w:r>
      <w:r>
        <w:rPr>
          <w:vertAlign w:val="superscript"/>
          <w:lang w:val="et-EE"/>
        </w:rPr>
        <w:t>1</w:t>
      </w:r>
      <w:r>
        <w:rPr>
          <w:lang w:val="et-EE"/>
        </w:rPr>
        <w:t xml:space="preserve"> lõige 5 ära ainult olukorda, kus investeerimisühingu asukoha aadress muutub, sest § 54 lõike 1 kohaselt ei ole ühingul kohustust esitada lisaks ärinimele ka enda asukoha aadressi. Seetõttu täiendatakse tegevusloa taotlemiseks esitatavate andmete loetelu ning lisatakse § 54 lõikesse 1 punkt 16.</w:t>
      </w:r>
    </w:p>
    <w:p w14:paraId="78F6BDD0" w14:textId="77777777" w:rsidR="007941BC" w:rsidRDefault="007941BC" w:rsidP="007941BC">
      <w:pPr>
        <w:pStyle w:val="SLONormal"/>
        <w:spacing w:before="0" w:after="0"/>
        <w:rPr>
          <w:lang w:val="et-EE"/>
        </w:rPr>
      </w:pPr>
    </w:p>
    <w:p w14:paraId="2CDCDCC9" w14:textId="77777777" w:rsidR="007941BC" w:rsidRDefault="007941BC" w:rsidP="007941BC">
      <w:pPr>
        <w:pStyle w:val="SLONormal"/>
        <w:spacing w:before="0" w:after="0"/>
        <w:rPr>
          <w:lang w:val="et-EE"/>
        </w:rPr>
      </w:pPr>
      <w:r w:rsidRPr="00643B2F">
        <w:rPr>
          <w:b/>
          <w:bCs/>
          <w:lang w:val="et-EE"/>
        </w:rPr>
        <w:t>Paragrahv</w:t>
      </w:r>
      <w:r>
        <w:rPr>
          <w:lang w:val="et-EE"/>
        </w:rPr>
        <w:t xml:space="preserve"> </w:t>
      </w:r>
      <w:r>
        <w:rPr>
          <w:b/>
          <w:bCs/>
          <w:lang w:val="et-EE"/>
        </w:rPr>
        <w:t xml:space="preserve">80. </w:t>
      </w:r>
      <w:r>
        <w:rPr>
          <w:lang w:val="et-EE"/>
        </w:rPr>
        <w:t xml:space="preserve">Kehtiv § 80 reguleerib investeerimisühingu juhtidest ja audiitorist teavitamist. </w:t>
      </w:r>
    </w:p>
    <w:p w14:paraId="300EC730" w14:textId="77777777" w:rsidR="007941BC" w:rsidRDefault="007941BC" w:rsidP="007941BC">
      <w:pPr>
        <w:pStyle w:val="SLONormal"/>
        <w:spacing w:before="0" w:after="0"/>
        <w:rPr>
          <w:lang w:val="et-EE"/>
        </w:rPr>
      </w:pPr>
    </w:p>
    <w:p w14:paraId="41FC50CF" w14:textId="77777777" w:rsidR="007941BC" w:rsidRPr="00643B2F" w:rsidRDefault="007941BC" w:rsidP="007941BC">
      <w:pPr>
        <w:pStyle w:val="SLONormal"/>
        <w:spacing w:before="0" w:after="0"/>
        <w:rPr>
          <w:b/>
          <w:bCs/>
          <w:lang w:val="et-EE"/>
        </w:rPr>
      </w:pPr>
      <w:r w:rsidRPr="00643B2F">
        <w:rPr>
          <w:b/>
          <w:bCs/>
          <w:lang w:val="et-EE"/>
        </w:rPr>
        <w:t xml:space="preserve">Lõike 2 </w:t>
      </w:r>
      <w:r>
        <w:rPr>
          <w:b/>
          <w:bCs/>
          <w:lang w:val="et-EE"/>
        </w:rPr>
        <w:t xml:space="preserve">muutmisega </w:t>
      </w:r>
      <w:r>
        <w:rPr>
          <w:lang w:val="et-EE"/>
        </w:rPr>
        <w:t>parandatakse viide ning § 79 lõigete 5</w:t>
      </w:r>
      <w:r w:rsidRPr="00361957">
        <w:rPr>
          <w:lang w:val="et-EE"/>
        </w:rPr>
        <w:t>–</w:t>
      </w:r>
      <w:r>
        <w:rPr>
          <w:lang w:val="et-EE"/>
        </w:rPr>
        <w:t>7 asemel tehakse viide § 79 lõigetele 1, 2, 3 ja 9. Lõiked 5</w:t>
      </w:r>
      <w:r w:rsidRPr="00361957">
        <w:rPr>
          <w:lang w:val="et-EE"/>
        </w:rPr>
        <w:t>–</w:t>
      </w:r>
      <w:r>
        <w:rPr>
          <w:lang w:val="et-EE"/>
        </w:rPr>
        <w:t>7 reguleerivad investeerimisühingu juhtidel lasuvaid kohustusi, kuid võttes arvesse § 80 lõike 2 konteksti, mille kohaselt peab ühing teavitama Finantsinspektsiooni ühingu juhi ja audiitori valimisest või määramisest ning vastavusest seaduses esitatud nõuetele, ei ole lõiked 5</w:t>
      </w:r>
      <w:r w:rsidRPr="00361957">
        <w:rPr>
          <w:lang w:val="et-EE"/>
        </w:rPr>
        <w:t>–</w:t>
      </w:r>
      <w:r>
        <w:rPr>
          <w:lang w:val="et-EE"/>
        </w:rPr>
        <w:t xml:space="preserve">7 asjakohased.  </w:t>
      </w:r>
      <w:r w:rsidRPr="00643B2F">
        <w:rPr>
          <w:b/>
          <w:bCs/>
          <w:lang w:val="et-EE"/>
        </w:rPr>
        <w:t xml:space="preserve"> </w:t>
      </w:r>
    </w:p>
    <w:p w14:paraId="07B4DCE9" w14:textId="77777777" w:rsidR="007941BC" w:rsidRPr="00674BAC" w:rsidRDefault="007941BC" w:rsidP="007941BC">
      <w:pPr>
        <w:pStyle w:val="SLONormal"/>
        <w:spacing w:before="0" w:after="0"/>
        <w:rPr>
          <w:lang w:val="et-EE"/>
        </w:rPr>
      </w:pPr>
    </w:p>
    <w:p w14:paraId="408B839A" w14:textId="77777777" w:rsidR="007941BC" w:rsidRPr="00674BAC" w:rsidRDefault="007941BC" w:rsidP="007941BC">
      <w:pPr>
        <w:pStyle w:val="SLONormal"/>
        <w:spacing w:before="0" w:after="0"/>
        <w:rPr>
          <w:lang w:val="et-EE"/>
        </w:rPr>
      </w:pPr>
      <w:r w:rsidRPr="00674BAC">
        <w:rPr>
          <w:b/>
          <w:bCs/>
          <w:lang w:val="et-EE"/>
        </w:rPr>
        <w:t>Seaduse täiendamine osaga 5</w:t>
      </w:r>
      <w:r w:rsidRPr="00674BAC">
        <w:rPr>
          <w:b/>
          <w:bCs/>
          <w:vertAlign w:val="superscript"/>
          <w:lang w:val="et-EE"/>
        </w:rPr>
        <w:t xml:space="preserve">1 </w:t>
      </w:r>
      <w:r w:rsidRPr="00674BAC">
        <w:rPr>
          <w:b/>
          <w:bCs/>
          <w:lang w:val="et-EE"/>
        </w:rPr>
        <w:t>ja peatükiga 23</w:t>
      </w:r>
      <w:r w:rsidRPr="00674BAC">
        <w:rPr>
          <w:b/>
          <w:bCs/>
          <w:vertAlign w:val="superscript"/>
          <w:lang w:val="et-EE"/>
        </w:rPr>
        <w:t>1</w:t>
      </w:r>
      <w:r w:rsidRPr="00674BAC">
        <w:rPr>
          <w:b/>
          <w:bCs/>
          <w:lang w:val="et-EE"/>
        </w:rPr>
        <w:t xml:space="preserve">. </w:t>
      </w:r>
      <w:r w:rsidRPr="00674BAC">
        <w:rPr>
          <w:lang w:val="et-EE"/>
        </w:rPr>
        <w:t xml:space="preserve">Väärtpaberituru seadust täiendatakse uue osa ja peatükiga, et määratleda tasaarvestuse režiimi kontekstis asjakohased mõisted ning neile kohalduv regulatsioon. Eraldi osa seaduses tagab mõistete ühtlase kasutuse erinevates maksejõuetusmenetlustes. </w:t>
      </w:r>
    </w:p>
    <w:p w14:paraId="4344842F" w14:textId="77777777" w:rsidR="007941BC" w:rsidRPr="00674BAC" w:rsidRDefault="007941BC" w:rsidP="007941BC">
      <w:pPr>
        <w:pStyle w:val="SLONormal"/>
        <w:spacing w:before="0" w:after="0"/>
        <w:rPr>
          <w:lang w:val="et-EE"/>
        </w:rPr>
      </w:pPr>
    </w:p>
    <w:p w14:paraId="368FE5BA" w14:textId="77777777" w:rsidR="007941BC" w:rsidRPr="00674BAC" w:rsidRDefault="007941BC" w:rsidP="007941BC">
      <w:pPr>
        <w:pStyle w:val="SLONormal"/>
        <w:spacing w:before="0" w:after="0"/>
        <w:rPr>
          <w:lang w:val="et-EE"/>
        </w:rPr>
      </w:pPr>
      <w:r w:rsidRPr="00674BAC">
        <w:rPr>
          <w:b/>
          <w:bCs/>
          <w:lang w:val="et-EE"/>
        </w:rPr>
        <w:t>Seaduse täiendamine §-ga 229</w:t>
      </w:r>
      <w:r w:rsidRPr="00674BAC">
        <w:rPr>
          <w:b/>
          <w:bCs/>
          <w:vertAlign w:val="superscript"/>
          <w:lang w:val="et-EE"/>
        </w:rPr>
        <w:t>1</w:t>
      </w:r>
      <w:r w:rsidRPr="00674BAC">
        <w:rPr>
          <w:b/>
          <w:bCs/>
          <w:lang w:val="et-EE"/>
        </w:rPr>
        <w:t xml:space="preserve">. </w:t>
      </w:r>
      <w:r w:rsidRPr="00674BAC">
        <w:rPr>
          <w:lang w:val="et-EE"/>
        </w:rPr>
        <w:t>Uue paragrahviga sätestatakse uue osa 5</w:t>
      </w:r>
      <w:r w:rsidRPr="00674BAC">
        <w:rPr>
          <w:vertAlign w:val="superscript"/>
          <w:lang w:val="et-EE"/>
        </w:rPr>
        <w:t>1</w:t>
      </w:r>
      <w:r w:rsidRPr="00674BAC">
        <w:rPr>
          <w:lang w:val="et-EE"/>
        </w:rPr>
        <w:t xml:space="preserve"> reguleerimisala, st et osa reguleerib lõpetamisel toimuva tasaarvestuse kohaldamist. Lõpetamisel toimuv tasaarvestus on lühivorm ning tähendab tasaarvestuse kohaldamist kvalifitseeruvatest finantstehingutest tulevate makse- või </w:t>
      </w:r>
      <w:r>
        <w:rPr>
          <w:lang w:val="et-EE"/>
        </w:rPr>
        <w:t xml:space="preserve">eseme üleandmise </w:t>
      </w:r>
      <w:r w:rsidRPr="00674BAC">
        <w:rPr>
          <w:lang w:val="et-EE"/>
        </w:rPr>
        <w:t>õiguste või -kohustuste kiirendamisel või lõpetamisel.</w:t>
      </w:r>
    </w:p>
    <w:p w14:paraId="496CE491" w14:textId="77777777" w:rsidR="007941BC" w:rsidRPr="00674BAC" w:rsidRDefault="007941BC" w:rsidP="007941BC">
      <w:pPr>
        <w:pStyle w:val="SLONormal"/>
        <w:spacing w:before="0" w:after="0"/>
        <w:rPr>
          <w:lang w:val="et-EE"/>
        </w:rPr>
      </w:pPr>
    </w:p>
    <w:p w14:paraId="718959E7" w14:textId="77777777" w:rsidR="007941BC" w:rsidRPr="00674BAC" w:rsidRDefault="007941BC" w:rsidP="007941BC">
      <w:pPr>
        <w:pStyle w:val="SLONormal"/>
        <w:spacing w:before="0" w:after="0"/>
        <w:rPr>
          <w:lang w:val="et-EE"/>
        </w:rPr>
      </w:pPr>
      <w:r w:rsidRPr="00643B2F">
        <w:rPr>
          <w:b/>
          <w:bCs/>
          <w:lang w:val="et-EE"/>
        </w:rPr>
        <w:t>Lõige 2</w:t>
      </w:r>
      <w:r w:rsidRPr="00674BAC">
        <w:rPr>
          <w:lang w:val="et-EE"/>
        </w:rPr>
        <w:t xml:space="preserve"> täpsustab selguse huvides, et arveldussüsteemis osalemisest tulenevate nõuete tasaarvestamisele (ingl. k. </w:t>
      </w:r>
      <w:r w:rsidRPr="00674BAC">
        <w:rPr>
          <w:i/>
          <w:lang w:val="et-EE"/>
        </w:rPr>
        <w:t>netting</w:t>
      </w:r>
      <w:r w:rsidRPr="00674BAC">
        <w:rPr>
          <w:lang w:val="et-EE"/>
        </w:rPr>
        <w:t>) kohaldub makse- ja arveldussüsteemide seadus (s</w:t>
      </w:r>
      <w:r>
        <w:rPr>
          <w:lang w:val="et-EE"/>
        </w:rPr>
        <w:t>ealhulgas</w:t>
      </w:r>
      <w:r w:rsidRPr="00674BAC">
        <w:rPr>
          <w:lang w:val="et-EE"/>
        </w:rPr>
        <w:t xml:space="preserve"> selle seaduse § 8). Kui makse- või arveldussüsteemis osalejate või kaudsete osalejate poolt sõlmitav tasaarvestuskokkulepe ei sisaldu süsteemi reeglites, vaid sõlmitakse selliste osalejate vahel makse- või arveldussüsteemi väliselt, siis kohaldub selliste nõuete lõpetamisel toimuvale tasaarvestusele käesolev osa (st väärtpaberituru seadusesse eelnõuga lisatav osa 5</w:t>
      </w:r>
      <w:r w:rsidRPr="00674BAC">
        <w:rPr>
          <w:vertAlign w:val="superscript"/>
          <w:lang w:val="et-EE"/>
        </w:rPr>
        <w:t>1</w:t>
      </w:r>
      <w:r w:rsidRPr="00674BAC">
        <w:rPr>
          <w:lang w:val="et-EE"/>
        </w:rPr>
        <w:t>).</w:t>
      </w:r>
    </w:p>
    <w:p w14:paraId="3D4ADAD8" w14:textId="77777777" w:rsidR="007941BC" w:rsidRPr="00674BAC" w:rsidRDefault="007941BC" w:rsidP="007941BC">
      <w:pPr>
        <w:pStyle w:val="SLONormal"/>
        <w:spacing w:before="0" w:after="0"/>
        <w:rPr>
          <w:lang w:val="et-EE"/>
        </w:rPr>
      </w:pPr>
    </w:p>
    <w:p w14:paraId="7BBA67E8"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Seaduse täiendamine §-ga 229</w:t>
      </w:r>
      <w:r w:rsidRPr="00674BAC">
        <w:rPr>
          <w:rFonts w:ascii="Times New Roman" w:hAnsi="Times New Roman" w:cs="Times New Roman"/>
          <w:b/>
          <w:bCs/>
          <w:sz w:val="24"/>
          <w:szCs w:val="24"/>
          <w:vertAlign w:val="superscript"/>
        </w:rPr>
        <w:t>2</w:t>
      </w:r>
      <w:r w:rsidRPr="00674BAC">
        <w:rPr>
          <w:rFonts w:ascii="Times New Roman" w:hAnsi="Times New Roman" w:cs="Times New Roman"/>
          <w:b/>
          <w:bCs/>
          <w:sz w:val="24"/>
          <w:szCs w:val="24"/>
        </w:rPr>
        <w:t>.</w:t>
      </w:r>
      <w:r w:rsidRPr="00674BAC">
        <w:rPr>
          <w:rFonts w:ascii="Times New Roman" w:hAnsi="Times New Roman" w:cs="Times New Roman"/>
          <w:sz w:val="24"/>
          <w:szCs w:val="24"/>
        </w:rPr>
        <w:t xml:space="preserve"> Uue paragrahviga sätestatakse lõpetamisel toimuva tasaarvestuse </w:t>
      </w:r>
      <w:r>
        <w:rPr>
          <w:rFonts w:ascii="Times New Roman" w:hAnsi="Times New Roman" w:cs="Times New Roman"/>
          <w:sz w:val="24"/>
          <w:szCs w:val="24"/>
        </w:rPr>
        <w:t>eeldused ja tagajärjed.</w:t>
      </w:r>
    </w:p>
    <w:p w14:paraId="39312E83" w14:textId="77777777" w:rsidR="007941BC" w:rsidRPr="00674BAC" w:rsidRDefault="007941BC" w:rsidP="007941BC">
      <w:pPr>
        <w:spacing w:after="0" w:line="240" w:lineRule="auto"/>
        <w:jc w:val="both"/>
        <w:rPr>
          <w:rFonts w:ascii="Times New Roman" w:hAnsi="Times New Roman" w:cs="Times New Roman"/>
          <w:sz w:val="24"/>
          <w:szCs w:val="24"/>
        </w:rPr>
      </w:pPr>
    </w:p>
    <w:p w14:paraId="2ED21B8D" w14:textId="77777777" w:rsidR="007941B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Paragrahvi eesmärgiks on sätestada lõpetamisel toimuva tasaarvestuse definitsioon, mis on seotud tasaarvestuskokkuleppe ning kvalifitseeruvate finantstehingute mõistetega. Tasaarvestusrežiimi õigusaktide esmane eesmärk on tagada </w:t>
      </w:r>
      <w:r>
        <w:rPr>
          <w:rFonts w:ascii="Times New Roman" w:hAnsi="Times New Roman" w:cs="Times New Roman"/>
          <w:sz w:val="24"/>
          <w:szCs w:val="24"/>
        </w:rPr>
        <w:t>lõpetamist tingiva juhtumi</w:t>
      </w:r>
      <w:r w:rsidRPr="00674BAC">
        <w:rPr>
          <w:rFonts w:ascii="Times New Roman" w:hAnsi="Times New Roman" w:cs="Times New Roman"/>
          <w:sz w:val="24"/>
          <w:szCs w:val="24"/>
        </w:rPr>
        <w:t xml:space="preserve"> esinemisel lõpetamisel toimuva tasaarvestuse kohaldamine vastavalt tasaarvestuskokkuleppe tingimustele nii enne kui ka pärast maksejõuetusmenetluse algatamist. Kuigi võlaõigusseaduse § 197 tasaarvestuse (ingl. k. </w:t>
      </w:r>
      <w:proofErr w:type="spellStart"/>
      <w:r w:rsidRPr="00674BAC">
        <w:rPr>
          <w:rFonts w:ascii="Times New Roman" w:hAnsi="Times New Roman" w:cs="Times New Roman"/>
          <w:i/>
          <w:sz w:val="24"/>
          <w:szCs w:val="24"/>
        </w:rPr>
        <w:t>set</w:t>
      </w:r>
      <w:r w:rsidRPr="00674BAC">
        <w:rPr>
          <w:rFonts w:ascii="Times New Roman" w:hAnsi="Times New Roman" w:cs="Times New Roman"/>
          <w:i/>
          <w:iCs/>
          <w:sz w:val="24"/>
          <w:szCs w:val="24"/>
        </w:rPr>
        <w:t>-off</w:t>
      </w:r>
      <w:proofErr w:type="spellEnd"/>
      <w:r w:rsidRPr="00674BAC">
        <w:rPr>
          <w:rFonts w:ascii="Times New Roman" w:hAnsi="Times New Roman" w:cs="Times New Roman"/>
          <w:sz w:val="24"/>
          <w:szCs w:val="24"/>
        </w:rPr>
        <w:t xml:space="preserve">) ja lõpetamisel toimuva tasaarvestuse (ingl. k. </w:t>
      </w:r>
      <w:proofErr w:type="spellStart"/>
      <w:r w:rsidRPr="00674BAC">
        <w:rPr>
          <w:rFonts w:ascii="Times New Roman" w:hAnsi="Times New Roman" w:cs="Times New Roman"/>
          <w:i/>
          <w:iCs/>
          <w:sz w:val="24"/>
          <w:szCs w:val="24"/>
        </w:rPr>
        <w:t>close-out</w:t>
      </w:r>
      <w:proofErr w:type="spellEnd"/>
      <w:r w:rsidRPr="00674BAC">
        <w:rPr>
          <w:rFonts w:ascii="Times New Roman" w:hAnsi="Times New Roman" w:cs="Times New Roman"/>
          <w:i/>
          <w:iCs/>
          <w:sz w:val="24"/>
          <w:szCs w:val="24"/>
        </w:rPr>
        <w:t xml:space="preserve"> netting</w:t>
      </w:r>
      <w:r w:rsidRPr="00674BAC">
        <w:rPr>
          <w:rFonts w:ascii="Times New Roman" w:hAnsi="Times New Roman" w:cs="Times New Roman"/>
          <w:sz w:val="24"/>
          <w:szCs w:val="24"/>
        </w:rPr>
        <w:t xml:space="preserve">) kontseptsioonid võivad näida teatud </w:t>
      </w:r>
      <w:r>
        <w:rPr>
          <w:rFonts w:ascii="Times New Roman" w:hAnsi="Times New Roman" w:cs="Times New Roman"/>
          <w:sz w:val="24"/>
          <w:szCs w:val="24"/>
        </w:rPr>
        <w:t>määral</w:t>
      </w:r>
      <w:r w:rsidRPr="00674BAC">
        <w:rPr>
          <w:rFonts w:ascii="Times New Roman" w:hAnsi="Times New Roman" w:cs="Times New Roman"/>
          <w:sz w:val="24"/>
          <w:szCs w:val="24"/>
        </w:rPr>
        <w:t xml:space="preserve"> kattuvat, ei ole need õiguslikud institutsioonid ei funktsionaalselt ega kontseptuaalselt identsed</w:t>
      </w:r>
      <w:r>
        <w:rPr>
          <w:rFonts w:ascii="Times New Roman" w:hAnsi="Times New Roman" w:cs="Times New Roman"/>
          <w:sz w:val="24"/>
          <w:szCs w:val="24"/>
        </w:rPr>
        <w:t>.</w:t>
      </w:r>
    </w:p>
    <w:p w14:paraId="4D77C065" w14:textId="77777777" w:rsidR="007941BC" w:rsidRDefault="007941BC" w:rsidP="007941BC">
      <w:pPr>
        <w:spacing w:after="0" w:line="240" w:lineRule="auto"/>
        <w:jc w:val="both"/>
        <w:rPr>
          <w:rFonts w:ascii="Times New Roman" w:hAnsi="Times New Roman" w:cs="Times New Roman"/>
          <w:sz w:val="24"/>
          <w:szCs w:val="24"/>
        </w:rPr>
      </w:pPr>
    </w:p>
    <w:p w14:paraId="061CCA2C" w14:textId="77777777" w:rsidR="007941BC" w:rsidRPr="00674BA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Lõpetamisel toimuva tasaarvestamise</w:t>
      </w:r>
      <w:r w:rsidRPr="00674BAC">
        <w:rPr>
          <w:rFonts w:ascii="Times New Roman" w:hAnsi="Times New Roman" w:cs="Times New Roman"/>
          <w:sz w:val="24"/>
          <w:szCs w:val="24"/>
        </w:rPr>
        <w:t xml:space="preserve"> mehhanism hõlmab täiendavaid elemente, võimaldades näiteks kohustuste automaatset lõpetamist, sissenõutavaks muutumist ja tasaarvestamist. Ka </w:t>
      </w:r>
      <w:r>
        <w:rPr>
          <w:rFonts w:ascii="Times New Roman" w:hAnsi="Times New Roman" w:cs="Times New Roman"/>
          <w:sz w:val="24"/>
          <w:szCs w:val="24"/>
        </w:rPr>
        <w:t xml:space="preserve">CRD </w:t>
      </w:r>
      <w:r w:rsidRPr="00674BAC">
        <w:rPr>
          <w:rFonts w:ascii="Times New Roman" w:hAnsi="Times New Roman" w:cs="Times New Roman"/>
          <w:sz w:val="24"/>
          <w:szCs w:val="24"/>
        </w:rPr>
        <w:t xml:space="preserve">artikli 295 punkti a kohaselt peaks </w:t>
      </w:r>
      <w:r w:rsidRPr="00674BAC">
        <w:rPr>
          <w:rFonts w:ascii="Times New Roman" w:hAnsi="Times New Roman" w:cs="Times New Roman"/>
          <w:i/>
          <w:iCs/>
          <w:sz w:val="24"/>
          <w:szCs w:val="24"/>
        </w:rPr>
        <w:t>netting</w:t>
      </w:r>
      <w:r w:rsidRPr="00674BAC">
        <w:rPr>
          <w:rFonts w:ascii="Times New Roman" w:hAnsi="Times New Roman" w:cs="Times New Roman"/>
          <w:sz w:val="24"/>
          <w:szCs w:val="24"/>
        </w:rPr>
        <w:t xml:space="preserve"> olema automaatne, mitte toimuma spetsiaalse tahteavalduse alusel nagu seda nõuab </w:t>
      </w:r>
      <w:r>
        <w:rPr>
          <w:rFonts w:ascii="Times New Roman" w:hAnsi="Times New Roman" w:cs="Times New Roman"/>
          <w:sz w:val="24"/>
          <w:szCs w:val="24"/>
        </w:rPr>
        <w:t>VÕS</w:t>
      </w:r>
      <w:r w:rsidRPr="00674BAC">
        <w:rPr>
          <w:rFonts w:ascii="Times New Roman" w:hAnsi="Times New Roman" w:cs="Times New Roman"/>
          <w:sz w:val="24"/>
          <w:szCs w:val="24"/>
        </w:rPr>
        <w:t xml:space="preserve"> § 198. </w:t>
      </w:r>
    </w:p>
    <w:p w14:paraId="1984A78B" w14:textId="77777777" w:rsidR="007941BC" w:rsidRPr="00674BAC" w:rsidRDefault="007941BC" w:rsidP="007941BC">
      <w:pPr>
        <w:spacing w:after="0" w:line="240" w:lineRule="auto"/>
        <w:jc w:val="both"/>
        <w:rPr>
          <w:rFonts w:ascii="Times New Roman" w:hAnsi="Times New Roman" w:cs="Times New Roman"/>
          <w:sz w:val="24"/>
          <w:szCs w:val="24"/>
        </w:rPr>
      </w:pPr>
    </w:p>
    <w:p w14:paraId="111C43C2" w14:textId="77777777" w:rsidR="007941BC" w:rsidRPr="00674BAC" w:rsidRDefault="007941BC" w:rsidP="007941BC">
      <w:pPr>
        <w:pStyle w:val="SLONormal"/>
        <w:spacing w:before="0" w:after="0"/>
        <w:rPr>
          <w:rFonts w:eastAsiaTheme="minorHAnsi"/>
          <w:lang w:val="et-EE"/>
        </w:rPr>
      </w:pPr>
      <w:r w:rsidRPr="00674BAC">
        <w:rPr>
          <w:rFonts w:eastAsiaTheme="minorHAnsi"/>
          <w:lang w:val="et-EE"/>
        </w:rPr>
        <w:t>Direktiivi 2014/59/EL kohaselt lõpetamisel toimuva tasaarvestuse puhul (mis tahes viisil määratletud) täitmist tingiva juhtumi toimumisel poolte kohustusi kiirendatakse, nii et need kuuluvad kohesele täitmisele, või need lõpetatakse, ning kummalgi juhul konverteeritakse kohustused üheks netonõudeks või asendatakse ühe netonõudega. Nimetatud definitsioon on Eesti õigusesse üle võetud finantskriisi ennetamise ja lahendamise seaduse § 17 lõikega 10.</w:t>
      </w:r>
      <w:r>
        <w:rPr>
          <w:rFonts w:eastAsiaTheme="minorHAnsi"/>
          <w:lang w:val="et-EE"/>
        </w:rPr>
        <w:t xml:space="preserve"> Lihtsustatult tähendab eelnimetatud juhul kiirendamine kohustuste täitmist nö kiirendatud korras ehk ennetähtaegselt (ingl. k. </w:t>
      </w:r>
      <w:proofErr w:type="spellStart"/>
      <w:r w:rsidRPr="000E4CD6">
        <w:rPr>
          <w:rFonts w:eastAsiaTheme="minorHAnsi"/>
          <w:i/>
          <w:iCs/>
          <w:lang w:val="et-EE"/>
        </w:rPr>
        <w:t>the</w:t>
      </w:r>
      <w:proofErr w:type="spellEnd"/>
      <w:r w:rsidRPr="000E4CD6">
        <w:rPr>
          <w:rFonts w:eastAsiaTheme="minorHAnsi"/>
          <w:i/>
          <w:iCs/>
          <w:lang w:val="et-EE"/>
        </w:rPr>
        <w:t xml:space="preserve"> </w:t>
      </w:r>
      <w:proofErr w:type="spellStart"/>
      <w:r w:rsidRPr="000E4CD6">
        <w:rPr>
          <w:rFonts w:eastAsiaTheme="minorHAnsi"/>
          <w:i/>
          <w:iCs/>
          <w:lang w:val="et-EE"/>
        </w:rPr>
        <w:t>obligations</w:t>
      </w:r>
      <w:proofErr w:type="spellEnd"/>
      <w:r w:rsidRPr="000E4CD6">
        <w:rPr>
          <w:rFonts w:eastAsiaTheme="minorHAnsi"/>
          <w:i/>
          <w:iCs/>
          <w:lang w:val="et-EE"/>
        </w:rPr>
        <w:t xml:space="preserve"> of </w:t>
      </w:r>
      <w:proofErr w:type="spellStart"/>
      <w:r w:rsidRPr="000E4CD6">
        <w:rPr>
          <w:rFonts w:eastAsiaTheme="minorHAnsi"/>
          <w:i/>
          <w:iCs/>
          <w:lang w:val="et-EE"/>
        </w:rPr>
        <w:t>the</w:t>
      </w:r>
      <w:proofErr w:type="spellEnd"/>
      <w:r w:rsidRPr="000E4CD6">
        <w:rPr>
          <w:rFonts w:eastAsiaTheme="minorHAnsi"/>
          <w:i/>
          <w:iCs/>
          <w:lang w:val="et-EE"/>
        </w:rPr>
        <w:t xml:space="preserve"> </w:t>
      </w:r>
      <w:proofErr w:type="spellStart"/>
      <w:r w:rsidRPr="000E4CD6">
        <w:rPr>
          <w:rFonts w:eastAsiaTheme="minorHAnsi"/>
          <w:i/>
          <w:iCs/>
          <w:lang w:val="et-EE"/>
        </w:rPr>
        <w:t>parties</w:t>
      </w:r>
      <w:proofErr w:type="spellEnd"/>
      <w:r w:rsidRPr="000E4CD6">
        <w:rPr>
          <w:rFonts w:eastAsiaTheme="minorHAnsi"/>
          <w:i/>
          <w:iCs/>
          <w:lang w:val="et-EE"/>
        </w:rPr>
        <w:t xml:space="preserve"> are </w:t>
      </w:r>
      <w:proofErr w:type="spellStart"/>
      <w:r w:rsidRPr="000E4CD6">
        <w:rPr>
          <w:rFonts w:eastAsiaTheme="minorHAnsi"/>
          <w:i/>
          <w:iCs/>
          <w:lang w:val="et-EE"/>
        </w:rPr>
        <w:t>accelerated</w:t>
      </w:r>
      <w:proofErr w:type="spellEnd"/>
      <w:r>
        <w:rPr>
          <w:rFonts w:eastAsiaTheme="minorHAnsi"/>
          <w:lang w:val="et-EE"/>
        </w:rPr>
        <w:t>).</w:t>
      </w:r>
    </w:p>
    <w:p w14:paraId="04602F2A" w14:textId="77777777" w:rsidR="007941BC" w:rsidRPr="00674BAC" w:rsidRDefault="007941BC" w:rsidP="007941BC">
      <w:pPr>
        <w:pStyle w:val="SLONormal"/>
        <w:spacing w:before="0" w:after="0"/>
        <w:rPr>
          <w:rFonts w:eastAsiaTheme="minorHAnsi"/>
          <w:lang w:val="et-EE"/>
        </w:rPr>
      </w:pPr>
    </w:p>
    <w:p w14:paraId="78FE0EE2" w14:textId="77777777" w:rsidR="007941BC" w:rsidRPr="00674BAC" w:rsidRDefault="007941BC" w:rsidP="007941BC">
      <w:pPr>
        <w:pStyle w:val="SLONormal"/>
        <w:spacing w:before="0" w:after="0"/>
        <w:rPr>
          <w:lang w:val="et-EE"/>
        </w:rPr>
      </w:pPr>
      <w:r w:rsidRPr="00674BAC">
        <w:rPr>
          <w:rFonts w:eastAsiaTheme="minorHAnsi"/>
          <w:lang w:val="et-EE"/>
        </w:rPr>
        <w:t>UNIDROIT põhimõtetes on lõpetamisel toimuvat tasaarvestust defineeritud kui lepingulist sätet, mille alusel teatud poolte vahel eelnevalt kokkulepitud sündmuse toimumisel kas uuendamise, lõpetamise või muul viisil, lepingupoolte omavahelised kohustused, mis on antud sättega kaetud, olenemata sellest, kas need on selleks ajahetkeks sissenõutavaks muutunud, on automaatselt või ühe lepingupoole valikul vähendatud või asendatud üheks netokohustuseks, mis väljendab vastastikuste kohustuste kombineeritud koguväärtust, mille üks pool peab teisele välja maksma.</w:t>
      </w:r>
      <w:r w:rsidRPr="00674BAC">
        <w:rPr>
          <w:rStyle w:val="Allmrkuseviide"/>
          <w:lang w:val="et-EE"/>
        </w:rPr>
        <w:footnoteReference w:id="42"/>
      </w:r>
      <w:r w:rsidRPr="00674BAC">
        <w:rPr>
          <w:lang w:val="et-EE"/>
        </w:rPr>
        <w:t xml:space="preserve"> </w:t>
      </w:r>
    </w:p>
    <w:p w14:paraId="458DEFE2" w14:textId="77777777" w:rsidR="007941BC" w:rsidRPr="00674BAC" w:rsidRDefault="007941BC" w:rsidP="007941BC">
      <w:pPr>
        <w:pStyle w:val="SLONormal"/>
        <w:spacing w:before="0" w:after="0"/>
        <w:rPr>
          <w:lang w:val="et-EE"/>
        </w:rPr>
      </w:pPr>
    </w:p>
    <w:p w14:paraId="71388DA3"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2018. aasta ISDA MNA kohaselt on tasaarvestus (ingl. k. </w:t>
      </w:r>
      <w:r w:rsidRPr="00674BAC">
        <w:rPr>
          <w:rFonts w:ascii="Times New Roman" w:hAnsi="Times New Roman" w:cs="Times New Roman"/>
          <w:i/>
          <w:iCs/>
          <w:sz w:val="24"/>
          <w:szCs w:val="24"/>
        </w:rPr>
        <w:t>netting</w:t>
      </w:r>
      <w:r w:rsidRPr="00674BAC">
        <w:rPr>
          <w:rFonts w:ascii="Times New Roman" w:hAnsi="Times New Roman" w:cs="Times New Roman"/>
          <w:sz w:val="24"/>
          <w:szCs w:val="24"/>
        </w:rPr>
        <w:t>) lepingusätete kohaldamine kahe isiku vahel, mille algatamine on võimalik ühe poole tahteavaldusega teisele lepingurikkumise korral või muu lõpetamise aluseks oleva sündmuse korral ning mis võivad teatud juhtudel toimuda automaatselt, kui lepingus on selliselt ette nähtud, ning mille tulemuseks on (i) mis tahes praeguste või tulevikus tekkida võivate makse- või tarneõiguste või -kohustuste lõpetamine, likvideerimine või kiirendamine, mis tulenevad ühest või mitmest kvalifitseeruvast finantslepingust, millele tasaarvestusrežiim kohaldub; (ii) iga punkti i alusel lõpetatud, likvideeritud ja/või kiirendatud õiguste ja kohustuste või õiguste ja kohustuste rühma sulgemisväärtuse, turuväärtuse, likvideerimisväärtuse või asendusväärtuse arvutamine või hindamine ning iga sellise väärtuse konverteerimine üheks valuutaks; ning (iii) punkti ii alusel arvutatud väärtuste netojäägi kindlaksmääramine, kas tasaarvestuse teel või muul viisil, mis toob kaasa ühe isiku kohustuse maksta teisele isikule netojäägiga võrdne summa.</w:t>
      </w:r>
      <w:r w:rsidRPr="00674BAC">
        <w:rPr>
          <w:rStyle w:val="Allmrkuseviide"/>
          <w:rFonts w:ascii="Times New Roman" w:hAnsi="Times New Roman" w:cs="Times New Roman"/>
        </w:rPr>
        <w:footnoteReference w:id="43"/>
      </w:r>
    </w:p>
    <w:p w14:paraId="219E8C92" w14:textId="77777777" w:rsidR="007941BC" w:rsidRDefault="007941BC" w:rsidP="007941BC">
      <w:pPr>
        <w:spacing w:after="0" w:line="240" w:lineRule="auto"/>
        <w:jc w:val="both"/>
        <w:rPr>
          <w:rFonts w:ascii="Times New Roman" w:hAnsi="Times New Roman" w:cs="Times New Roman"/>
          <w:sz w:val="24"/>
          <w:szCs w:val="24"/>
        </w:rPr>
      </w:pPr>
    </w:p>
    <w:p w14:paraId="5A83754F"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VÕS</w:t>
      </w:r>
      <w:r w:rsidRPr="00674BAC">
        <w:rPr>
          <w:rFonts w:ascii="Times New Roman" w:hAnsi="Times New Roman" w:cs="Times New Roman"/>
          <w:sz w:val="24"/>
          <w:szCs w:val="24"/>
        </w:rPr>
        <w:t xml:space="preserve"> § 197 tasaarvestus</w:t>
      </w:r>
      <w:r>
        <w:rPr>
          <w:rFonts w:ascii="Times New Roman" w:hAnsi="Times New Roman" w:cs="Times New Roman"/>
          <w:sz w:val="24"/>
          <w:szCs w:val="24"/>
        </w:rPr>
        <w:t>t on õiguskirjanduse kohaselt võimalik vormistada ka lepinguna</w:t>
      </w:r>
      <w:r>
        <w:rPr>
          <w:rStyle w:val="Allmrkuseviide"/>
          <w:rFonts w:ascii="Times New Roman" w:hAnsi="Times New Roman" w:cs="Times New Roman"/>
          <w:sz w:val="24"/>
          <w:szCs w:val="24"/>
        </w:rPr>
        <w:footnoteReference w:id="44"/>
      </w:r>
      <w:r>
        <w:rPr>
          <w:rFonts w:ascii="Times New Roman" w:hAnsi="Times New Roman" w:cs="Times New Roman"/>
          <w:sz w:val="24"/>
          <w:szCs w:val="24"/>
        </w:rPr>
        <w:t xml:space="preserve"> ning seeläbi kõrvale kalduda seaduses sätestatust, näiteks näha ette tasaarvestuse toimumise automaatselt.</w:t>
      </w:r>
      <w:r>
        <w:rPr>
          <w:rStyle w:val="Allmrkuseviide"/>
          <w:rFonts w:ascii="Times New Roman" w:hAnsi="Times New Roman" w:cs="Times New Roman"/>
          <w:sz w:val="24"/>
          <w:szCs w:val="24"/>
        </w:rPr>
        <w:footnoteReference w:id="45"/>
      </w:r>
      <w:r>
        <w:rPr>
          <w:rFonts w:ascii="Times New Roman" w:hAnsi="Times New Roman" w:cs="Times New Roman"/>
          <w:sz w:val="24"/>
          <w:szCs w:val="24"/>
        </w:rPr>
        <w:t xml:space="preserve"> Seetõttu on kehtiva seaduse alusel võimalik tasaarvestust analoogia korras lünklikult kohaldada ka lõpetamisel toimuvale tasaarvestusele. Nagu eelpool viidatud, on eelnõu eesmärk täiendava õigusselguse loomine, et seaduse tekstis oleks selgelt välja toodud võimalused, mis rakenduvad tasaarvestuskokkuleppe puhul.</w:t>
      </w:r>
    </w:p>
    <w:p w14:paraId="0038415A" w14:textId="77777777" w:rsidR="007941BC" w:rsidRPr="00674BAC" w:rsidRDefault="007941BC" w:rsidP="007941BC">
      <w:pPr>
        <w:spacing w:after="0" w:line="240" w:lineRule="auto"/>
        <w:jc w:val="both"/>
        <w:rPr>
          <w:rFonts w:ascii="Times New Roman" w:hAnsi="Times New Roman" w:cs="Times New Roman"/>
          <w:sz w:val="24"/>
          <w:szCs w:val="24"/>
        </w:rPr>
      </w:pPr>
    </w:p>
    <w:p w14:paraId="092FD185" w14:textId="77777777" w:rsidR="007941BC" w:rsidRPr="00674BAC" w:rsidRDefault="007941BC" w:rsidP="007941BC">
      <w:pPr>
        <w:spacing w:after="0" w:line="240" w:lineRule="auto"/>
        <w:jc w:val="both"/>
        <w:rPr>
          <w:rFonts w:ascii="Times New Roman" w:hAnsi="Times New Roman" w:cs="Times New Roman"/>
          <w:sz w:val="24"/>
          <w:szCs w:val="24"/>
        </w:rPr>
      </w:pPr>
      <w:r w:rsidRPr="00643B2F">
        <w:rPr>
          <w:rFonts w:ascii="Times New Roman" w:hAnsi="Times New Roman" w:cs="Times New Roman"/>
          <w:b/>
          <w:bCs/>
          <w:sz w:val="24"/>
          <w:szCs w:val="24"/>
        </w:rPr>
        <w:t>Lõikes 1</w:t>
      </w:r>
      <w:r w:rsidRPr="00674BAC">
        <w:rPr>
          <w:rFonts w:ascii="Times New Roman" w:hAnsi="Times New Roman" w:cs="Times New Roman"/>
          <w:sz w:val="24"/>
          <w:szCs w:val="24"/>
        </w:rPr>
        <w:t xml:space="preserve"> toodud lõpetamisel toimuva tasaarvestuse definitsioon tugineb eeltoodud 2018. aasta ISDA MNA definitsioonile, olles seejuures ka kooskõlas direktiivis 2014/59/EL ja </w:t>
      </w:r>
      <w:r>
        <w:rPr>
          <w:rFonts w:ascii="Times New Roman" w:hAnsi="Times New Roman" w:cs="Times New Roman"/>
          <w:sz w:val="24"/>
          <w:szCs w:val="24"/>
        </w:rPr>
        <w:t>FELS</w:t>
      </w:r>
      <w:r w:rsidRPr="00674BAC">
        <w:rPr>
          <w:rFonts w:ascii="Times New Roman" w:hAnsi="Times New Roman" w:cs="Times New Roman"/>
          <w:sz w:val="24"/>
          <w:szCs w:val="24"/>
        </w:rPr>
        <w:t xml:space="preserve"> § 17 lõikes 10 toodud sätetega. Lõikes 1 toodud mõiste on ka sisuliselt samasugune nagu lõpetamisel toimuva tasaarvestuse mõiste Läti kvalifitseeruvate finantstehingute lõpetamisel toimuva tasaarvestuse seaduses.</w:t>
      </w:r>
    </w:p>
    <w:p w14:paraId="0A859B29" w14:textId="77777777" w:rsidR="007941BC" w:rsidRPr="00674BAC" w:rsidRDefault="007941BC" w:rsidP="007941BC">
      <w:pPr>
        <w:spacing w:after="0" w:line="240" w:lineRule="auto"/>
        <w:jc w:val="both"/>
        <w:rPr>
          <w:rFonts w:ascii="Times New Roman" w:hAnsi="Times New Roman" w:cs="Times New Roman"/>
          <w:sz w:val="24"/>
          <w:szCs w:val="24"/>
        </w:rPr>
      </w:pPr>
    </w:p>
    <w:p w14:paraId="429E2C75"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Lõike 1 kohaselt võib lõpetamisel toimuv tasaarvestus toimuda nii ühe poole tahteavaldusega</w:t>
      </w:r>
      <w:r w:rsidRPr="00674BAC" w:rsidDel="00FB5336">
        <w:rPr>
          <w:rFonts w:ascii="Times New Roman" w:hAnsi="Times New Roman" w:cs="Times New Roman"/>
          <w:sz w:val="24"/>
          <w:szCs w:val="24"/>
        </w:rPr>
        <w:t xml:space="preserve"> </w:t>
      </w:r>
      <w:r w:rsidRPr="00674BAC">
        <w:rPr>
          <w:rFonts w:ascii="Times New Roman" w:hAnsi="Times New Roman" w:cs="Times New Roman"/>
          <w:sz w:val="24"/>
          <w:szCs w:val="24"/>
        </w:rPr>
        <w:t>kui ka automaatselt kokku lepitud sündmuse aset leidmisel, kui selliselt on lepingus kokku lepitud (näiteks ISDA raamlepingu sõlmimisel on pooltel võimalik valida, kas kohaldada automaatset</w:t>
      </w:r>
      <w:r>
        <w:rPr>
          <w:rFonts w:ascii="Times New Roman" w:hAnsi="Times New Roman" w:cs="Times New Roman"/>
          <w:sz w:val="24"/>
          <w:szCs w:val="24"/>
        </w:rPr>
        <w:t xml:space="preserve"> tehingute</w:t>
      </w:r>
      <w:r w:rsidRPr="00674BAC">
        <w:rPr>
          <w:rFonts w:ascii="Times New Roman" w:hAnsi="Times New Roman" w:cs="Times New Roman"/>
          <w:sz w:val="24"/>
          <w:szCs w:val="24"/>
        </w:rPr>
        <w:t xml:space="preserve"> ennetähtaegset lõpetamist (ingl. k. </w:t>
      </w:r>
      <w:proofErr w:type="spellStart"/>
      <w:r w:rsidRPr="00674BAC">
        <w:rPr>
          <w:rFonts w:ascii="Times New Roman" w:hAnsi="Times New Roman" w:cs="Times New Roman"/>
          <w:i/>
          <w:sz w:val="24"/>
          <w:szCs w:val="24"/>
        </w:rPr>
        <w:t>automatic</w:t>
      </w:r>
      <w:proofErr w:type="spellEnd"/>
      <w:r w:rsidRPr="00674BAC">
        <w:rPr>
          <w:rFonts w:ascii="Times New Roman" w:hAnsi="Times New Roman" w:cs="Times New Roman"/>
          <w:i/>
          <w:sz w:val="24"/>
          <w:szCs w:val="24"/>
        </w:rPr>
        <w:t xml:space="preserve"> </w:t>
      </w:r>
      <w:proofErr w:type="spellStart"/>
      <w:r w:rsidRPr="00674BAC">
        <w:rPr>
          <w:rFonts w:ascii="Times New Roman" w:hAnsi="Times New Roman" w:cs="Times New Roman"/>
          <w:i/>
          <w:sz w:val="24"/>
          <w:szCs w:val="24"/>
        </w:rPr>
        <w:t>early</w:t>
      </w:r>
      <w:proofErr w:type="spellEnd"/>
      <w:r w:rsidRPr="00674BAC">
        <w:rPr>
          <w:rFonts w:ascii="Times New Roman" w:hAnsi="Times New Roman" w:cs="Times New Roman"/>
          <w:i/>
          <w:sz w:val="24"/>
          <w:szCs w:val="24"/>
        </w:rPr>
        <w:t xml:space="preserve"> </w:t>
      </w:r>
      <w:proofErr w:type="spellStart"/>
      <w:r w:rsidRPr="00674BAC">
        <w:rPr>
          <w:rFonts w:ascii="Times New Roman" w:hAnsi="Times New Roman" w:cs="Times New Roman"/>
          <w:i/>
          <w:sz w:val="24"/>
          <w:szCs w:val="24"/>
        </w:rPr>
        <w:t>termination</w:t>
      </w:r>
      <w:proofErr w:type="spellEnd"/>
      <w:r w:rsidRPr="00674BAC">
        <w:rPr>
          <w:rFonts w:ascii="Times New Roman" w:hAnsi="Times New Roman" w:cs="Times New Roman"/>
          <w:sz w:val="24"/>
          <w:szCs w:val="24"/>
        </w:rPr>
        <w:t xml:space="preserve">) või mitte). </w:t>
      </w:r>
    </w:p>
    <w:p w14:paraId="491C5468" w14:textId="77777777" w:rsidR="007941BC" w:rsidRPr="00674BAC" w:rsidRDefault="007941BC" w:rsidP="007941BC">
      <w:pPr>
        <w:spacing w:after="0" w:line="240" w:lineRule="auto"/>
        <w:jc w:val="both"/>
        <w:rPr>
          <w:rFonts w:ascii="Times New Roman" w:hAnsi="Times New Roman" w:cs="Times New Roman"/>
          <w:sz w:val="24"/>
          <w:szCs w:val="24"/>
        </w:rPr>
      </w:pPr>
    </w:p>
    <w:p w14:paraId="5EDEECCD"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Lõikes 1 toodud regulatsioon kohaldub kvalifitseeruvatele finantstehingutele § 229</w:t>
      </w:r>
      <w:r w:rsidRPr="00674BAC">
        <w:rPr>
          <w:rFonts w:ascii="Times New Roman" w:hAnsi="Times New Roman" w:cs="Times New Roman"/>
          <w:sz w:val="24"/>
          <w:szCs w:val="24"/>
          <w:vertAlign w:val="superscript"/>
        </w:rPr>
        <w:t>3</w:t>
      </w:r>
      <w:r w:rsidRPr="00674BAC">
        <w:rPr>
          <w:rFonts w:ascii="Times New Roman" w:hAnsi="Times New Roman" w:cs="Times New Roman"/>
          <w:sz w:val="24"/>
          <w:szCs w:val="24"/>
        </w:rPr>
        <w:t xml:space="preserve"> tähenduses. Lõpetamisel toimuva tasaarvestuse eelduseks on tasaarvestuskokkuleppe olemasolu, mille eeldused on omakorda loetletud §-s 229</w:t>
      </w:r>
      <w:r w:rsidRPr="00674BAC">
        <w:rPr>
          <w:rFonts w:ascii="Times New Roman" w:hAnsi="Times New Roman" w:cs="Times New Roman"/>
          <w:sz w:val="24"/>
          <w:szCs w:val="24"/>
          <w:vertAlign w:val="superscript"/>
        </w:rPr>
        <w:t>4</w:t>
      </w:r>
      <w:r w:rsidRPr="00674BAC">
        <w:rPr>
          <w:rFonts w:ascii="Times New Roman" w:hAnsi="Times New Roman" w:cs="Times New Roman"/>
          <w:sz w:val="24"/>
          <w:szCs w:val="24"/>
        </w:rPr>
        <w:t xml:space="preserve"> ning mille tagajärjel toimuvad kõik lõike 1 alapunktides nimetatud sündmused kumulatiivselt.</w:t>
      </w:r>
    </w:p>
    <w:p w14:paraId="292F5834" w14:textId="77777777" w:rsidR="007941BC" w:rsidRPr="00674BAC" w:rsidRDefault="007941BC" w:rsidP="007941BC">
      <w:pPr>
        <w:spacing w:after="0" w:line="240" w:lineRule="auto"/>
        <w:jc w:val="both"/>
        <w:rPr>
          <w:rFonts w:ascii="Times New Roman" w:hAnsi="Times New Roman" w:cs="Times New Roman"/>
          <w:sz w:val="24"/>
          <w:szCs w:val="24"/>
        </w:rPr>
      </w:pPr>
    </w:p>
    <w:p w14:paraId="185793AB" w14:textId="77777777" w:rsidR="007941BC" w:rsidRPr="00674BAC" w:rsidRDefault="007941BC" w:rsidP="007941BC">
      <w:pPr>
        <w:spacing w:after="0" w:line="240" w:lineRule="auto"/>
        <w:jc w:val="both"/>
        <w:rPr>
          <w:rFonts w:ascii="Times New Roman" w:hAnsi="Times New Roman" w:cs="Times New Roman"/>
          <w:sz w:val="24"/>
          <w:szCs w:val="24"/>
        </w:rPr>
      </w:pPr>
      <w:r w:rsidRPr="00643B2F">
        <w:rPr>
          <w:rFonts w:ascii="Times New Roman" w:hAnsi="Times New Roman" w:cs="Times New Roman"/>
          <w:sz w:val="24"/>
          <w:szCs w:val="24"/>
        </w:rPr>
        <w:t>Esiteks</w:t>
      </w:r>
      <w:r w:rsidRPr="00FB0E9F">
        <w:rPr>
          <w:rFonts w:ascii="Times New Roman" w:hAnsi="Times New Roman" w:cs="Times New Roman"/>
          <w:sz w:val="24"/>
          <w:szCs w:val="24"/>
        </w:rPr>
        <w:t xml:space="preserve"> </w:t>
      </w:r>
      <w:r w:rsidRPr="00674BAC">
        <w:rPr>
          <w:rFonts w:ascii="Times New Roman" w:hAnsi="Times New Roman" w:cs="Times New Roman"/>
          <w:sz w:val="24"/>
          <w:szCs w:val="24"/>
        </w:rPr>
        <w:t xml:space="preserve">toimub tasaarvestuskokkuleppega hõlmatud kvalifitseeruvatest finantstehingutest tulenevate makse- või </w:t>
      </w:r>
      <w:r>
        <w:rPr>
          <w:rFonts w:ascii="Times New Roman" w:hAnsi="Times New Roman" w:cs="Times New Roman"/>
          <w:sz w:val="24"/>
          <w:szCs w:val="24"/>
        </w:rPr>
        <w:t xml:space="preserve">eseme üleandmise </w:t>
      </w:r>
      <w:r w:rsidRPr="00674BAC">
        <w:rPr>
          <w:rFonts w:ascii="Times New Roman" w:hAnsi="Times New Roman" w:cs="Times New Roman"/>
          <w:sz w:val="24"/>
          <w:szCs w:val="24"/>
        </w:rPr>
        <w:t xml:space="preserve">õiguste ja – kohustuste lõpetamine või </w:t>
      </w:r>
      <w:r>
        <w:rPr>
          <w:rFonts w:ascii="Times New Roman" w:hAnsi="Times New Roman" w:cs="Times New Roman"/>
          <w:sz w:val="24"/>
          <w:szCs w:val="24"/>
        </w:rPr>
        <w:t xml:space="preserve">eelnimetatud kohustuste </w:t>
      </w:r>
      <w:r w:rsidRPr="00674BAC">
        <w:rPr>
          <w:rFonts w:ascii="Times New Roman" w:hAnsi="Times New Roman" w:cs="Times New Roman"/>
          <w:sz w:val="24"/>
          <w:szCs w:val="24"/>
        </w:rPr>
        <w:t>kiirendamine nii, et need muutuvad kohe sissenõutavaks.</w:t>
      </w:r>
      <w:r>
        <w:rPr>
          <w:rFonts w:ascii="Times New Roman" w:hAnsi="Times New Roman" w:cs="Times New Roman"/>
          <w:sz w:val="24"/>
          <w:szCs w:val="24"/>
        </w:rPr>
        <w:t xml:space="preserve"> Mõiste „kiirendamine“ on defineeritud lõikes 2.</w:t>
      </w:r>
      <w:r w:rsidRPr="00674BAC">
        <w:rPr>
          <w:rFonts w:ascii="Times New Roman" w:hAnsi="Times New Roman" w:cs="Times New Roman"/>
          <w:sz w:val="24"/>
          <w:szCs w:val="24"/>
        </w:rPr>
        <w:t xml:space="preserve"> </w:t>
      </w:r>
    </w:p>
    <w:p w14:paraId="72C8B340" w14:textId="77777777" w:rsidR="007941BC" w:rsidRPr="00674BAC" w:rsidRDefault="007941BC" w:rsidP="007941BC">
      <w:pPr>
        <w:spacing w:after="0" w:line="240" w:lineRule="auto"/>
        <w:jc w:val="both"/>
        <w:rPr>
          <w:rFonts w:ascii="Times New Roman" w:hAnsi="Times New Roman" w:cs="Times New Roman"/>
          <w:sz w:val="24"/>
          <w:szCs w:val="24"/>
        </w:rPr>
      </w:pPr>
    </w:p>
    <w:p w14:paraId="18919DEE"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Tasaarvestuskokkulepe on Eesti õiguse alusel tüüpiliselt kestvusleping võlaõigusseaduse tähenduses</w:t>
      </w:r>
      <w:r>
        <w:rPr>
          <w:rStyle w:val="Allmrkuseviide"/>
          <w:rFonts w:ascii="Times New Roman" w:hAnsi="Times New Roman" w:cs="Times New Roman"/>
          <w:sz w:val="24"/>
          <w:szCs w:val="24"/>
        </w:rPr>
        <w:footnoteReference w:id="46"/>
      </w:r>
      <w:r w:rsidRPr="00674BAC">
        <w:rPr>
          <w:rFonts w:ascii="Times New Roman" w:hAnsi="Times New Roman" w:cs="Times New Roman"/>
          <w:sz w:val="24"/>
          <w:szCs w:val="24"/>
        </w:rPr>
        <w:t>, kuna üldjuhul on tegemist raamlepinguga, mille alusel kvalifitseeruvaid finantstehinguid teostatakse</w:t>
      </w:r>
      <w:r w:rsidRPr="00282A2D">
        <w:rPr>
          <w:rFonts w:ascii="Times New Roman" w:hAnsi="Times New Roman" w:cs="Times New Roman"/>
          <w:sz w:val="24"/>
          <w:szCs w:val="24"/>
        </w:rPr>
        <w:t xml:space="preserve"> </w:t>
      </w:r>
      <w:r>
        <w:rPr>
          <w:rFonts w:ascii="Times New Roman" w:hAnsi="Times New Roman" w:cs="Times New Roman"/>
          <w:sz w:val="24"/>
          <w:szCs w:val="24"/>
        </w:rPr>
        <w:t>ning mille alusel sellistele tehingutele lõpetamisel toimuvat tasaarvestust teostatakse</w:t>
      </w:r>
      <w:r w:rsidRPr="00674BAC">
        <w:rPr>
          <w:rFonts w:ascii="Times New Roman" w:hAnsi="Times New Roman" w:cs="Times New Roman"/>
          <w:sz w:val="24"/>
          <w:szCs w:val="24"/>
        </w:rPr>
        <w:t xml:space="preserve">. Kestvuslepingu ülesütlemisele kohaldub võlaõigusseaduse 10. peatüki 3. jagu, mille kohaselt tuleb üldreeglina anda teisele poolele võimalus rikkumine heastada. Samas on pooltel õigus võlaõigusseaduse §-s 196 sätestatust teisiti kokku leppida, st kokku leppida muudes ülesütlemise alustes ja samuti selles, et heastamisperioodi ei kohaldata. Seetõttu on pooltel õigus tasaarvestuskokkuleppes kokku leppida makse- või </w:t>
      </w:r>
      <w:r>
        <w:rPr>
          <w:rFonts w:ascii="Times New Roman" w:hAnsi="Times New Roman" w:cs="Times New Roman"/>
          <w:sz w:val="24"/>
          <w:szCs w:val="24"/>
        </w:rPr>
        <w:t xml:space="preserve">eseme üleandmise </w:t>
      </w:r>
      <w:r w:rsidRPr="00674BAC">
        <w:rPr>
          <w:rFonts w:ascii="Times New Roman" w:hAnsi="Times New Roman" w:cs="Times New Roman"/>
          <w:sz w:val="24"/>
          <w:szCs w:val="24"/>
        </w:rPr>
        <w:t>õiguste lõpetamises või kiirendamises nii, et need muutuvad kohe sissenõutavaks.</w:t>
      </w:r>
    </w:p>
    <w:p w14:paraId="25647AB8" w14:textId="77777777" w:rsidR="007941BC" w:rsidRPr="00674BAC" w:rsidRDefault="007941BC" w:rsidP="007941BC">
      <w:pPr>
        <w:spacing w:after="0" w:line="240" w:lineRule="auto"/>
        <w:jc w:val="both"/>
        <w:rPr>
          <w:rFonts w:ascii="Times New Roman" w:hAnsi="Times New Roman" w:cs="Times New Roman"/>
          <w:sz w:val="24"/>
          <w:szCs w:val="24"/>
        </w:rPr>
      </w:pPr>
    </w:p>
    <w:p w14:paraId="1AC4B4B8" w14:textId="77777777" w:rsidR="007941BC" w:rsidRPr="00674BAC" w:rsidRDefault="007941BC" w:rsidP="007941BC">
      <w:pPr>
        <w:spacing w:after="0" w:line="240" w:lineRule="auto"/>
        <w:jc w:val="both"/>
        <w:rPr>
          <w:rFonts w:ascii="Times New Roman" w:hAnsi="Times New Roman" w:cs="Times New Roman"/>
          <w:sz w:val="24"/>
          <w:szCs w:val="24"/>
        </w:rPr>
      </w:pPr>
      <w:r w:rsidRPr="00643B2F">
        <w:rPr>
          <w:rFonts w:ascii="Times New Roman" w:hAnsi="Times New Roman" w:cs="Times New Roman"/>
          <w:sz w:val="24"/>
          <w:szCs w:val="24"/>
        </w:rPr>
        <w:t>Teiseks</w:t>
      </w:r>
      <w:r w:rsidRPr="00FB0E9F">
        <w:rPr>
          <w:rFonts w:ascii="Times New Roman" w:hAnsi="Times New Roman" w:cs="Times New Roman"/>
          <w:sz w:val="24"/>
          <w:szCs w:val="24"/>
        </w:rPr>
        <w:t xml:space="preserve"> </w:t>
      </w:r>
      <w:r w:rsidRPr="00674BAC">
        <w:rPr>
          <w:rFonts w:ascii="Times New Roman" w:hAnsi="Times New Roman" w:cs="Times New Roman"/>
          <w:sz w:val="24"/>
          <w:szCs w:val="24"/>
        </w:rPr>
        <w:t>arvutatakse või hinnatakse vastavalt tasaarvestuskokkuleppes kokku lepitule mõlema lepingupoole lõpetatud või kiirendatud õiguste ja kohustuste väärtused ning konverteeritakse need samasse valuutasse.</w:t>
      </w:r>
    </w:p>
    <w:p w14:paraId="0755C273" w14:textId="77777777" w:rsidR="007941BC" w:rsidRPr="00674BAC" w:rsidRDefault="007941BC" w:rsidP="007941BC">
      <w:pPr>
        <w:spacing w:after="0" w:line="240" w:lineRule="auto"/>
        <w:jc w:val="both"/>
        <w:rPr>
          <w:rFonts w:ascii="Times New Roman" w:hAnsi="Times New Roman" w:cs="Times New Roman"/>
          <w:sz w:val="24"/>
          <w:szCs w:val="24"/>
        </w:rPr>
      </w:pPr>
    </w:p>
    <w:p w14:paraId="001173D2" w14:textId="77777777" w:rsidR="007941BC" w:rsidRPr="00674BAC" w:rsidRDefault="007941BC" w:rsidP="007941BC">
      <w:pPr>
        <w:spacing w:after="0" w:line="240" w:lineRule="auto"/>
        <w:jc w:val="both"/>
        <w:rPr>
          <w:rFonts w:ascii="Times New Roman" w:hAnsi="Times New Roman" w:cs="Times New Roman"/>
          <w:sz w:val="24"/>
          <w:szCs w:val="24"/>
        </w:rPr>
      </w:pPr>
      <w:r w:rsidRPr="00643B2F">
        <w:rPr>
          <w:rFonts w:ascii="Times New Roman" w:hAnsi="Times New Roman" w:cs="Times New Roman"/>
          <w:sz w:val="24"/>
          <w:szCs w:val="24"/>
        </w:rPr>
        <w:t>Kolmandaks</w:t>
      </w:r>
      <w:r w:rsidRPr="00674BAC">
        <w:rPr>
          <w:rFonts w:ascii="Times New Roman" w:hAnsi="Times New Roman" w:cs="Times New Roman"/>
          <w:sz w:val="24"/>
          <w:szCs w:val="24"/>
        </w:rPr>
        <w:t xml:space="preserve"> määratakse eelmise sammuna arvutatud summade põhjal kindlaks netosumma, mille lepingupool, kelle poolt tasumisele kuuluv summa on suurem, võlgneb teisele lepingupoolele. </w:t>
      </w:r>
    </w:p>
    <w:p w14:paraId="3895020D" w14:textId="77777777" w:rsidR="007941BC" w:rsidRDefault="007941BC" w:rsidP="007941BC">
      <w:pPr>
        <w:spacing w:after="0" w:line="240" w:lineRule="auto"/>
        <w:jc w:val="both"/>
        <w:rPr>
          <w:rFonts w:ascii="Times New Roman" w:hAnsi="Times New Roman" w:cs="Times New Roman"/>
          <w:sz w:val="24"/>
          <w:szCs w:val="24"/>
        </w:rPr>
      </w:pPr>
    </w:p>
    <w:p w14:paraId="477C807E" w14:textId="77777777" w:rsidR="007941BC" w:rsidRDefault="007941BC" w:rsidP="007941BC">
      <w:pPr>
        <w:spacing w:after="0" w:line="240" w:lineRule="auto"/>
        <w:jc w:val="both"/>
        <w:rPr>
          <w:rFonts w:ascii="Times New Roman" w:hAnsi="Times New Roman" w:cs="Times New Roman"/>
          <w:sz w:val="24"/>
          <w:szCs w:val="24"/>
        </w:rPr>
      </w:pPr>
      <w:r w:rsidRPr="00643B2F">
        <w:rPr>
          <w:rFonts w:ascii="Times New Roman" w:hAnsi="Times New Roman" w:cs="Times New Roman"/>
          <w:b/>
          <w:bCs/>
          <w:sz w:val="24"/>
          <w:szCs w:val="24"/>
        </w:rPr>
        <w:t>Lõike 2</w:t>
      </w:r>
      <w:r>
        <w:rPr>
          <w:rFonts w:ascii="Times New Roman" w:hAnsi="Times New Roman" w:cs="Times New Roman"/>
          <w:sz w:val="24"/>
          <w:szCs w:val="24"/>
        </w:rPr>
        <w:t xml:space="preserve"> eesmärgiks on defineerida mõiste „tehingust tulenevate kohustuste kiirendamise kokkulepe“. </w:t>
      </w:r>
      <w:r w:rsidRPr="00674BAC">
        <w:rPr>
          <w:rFonts w:ascii="Times New Roman" w:hAnsi="Times New Roman" w:cs="Times New Roman"/>
          <w:sz w:val="24"/>
          <w:szCs w:val="24"/>
        </w:rPr>
        <w:t>Mõistet „kiirendamine“ on varasemalt kasutatud nii finantskriisi ennetamise ja lahendamise seaduse tasaarvestuskokkuleppe mõistes (§ 17 lõige 10 – kohustuste kiirendamine, nii et need tuleb kohe täita)  kui ka saneerimisseaduses (§ 6 lõige 1 ja § 11</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lõige 1 – lepingu täitmise kiirendamine), kuid kummaski seaduses ega vastavate eelnõude seletuskirjades pole mõistet „kiirendamine“ sisustatud. Võlaõigusseadus lepingu, kohustuse või õiguse kiirendamist õiguskaitsevahendina ei sisalda. Et tagada kooskõla finantskriisi ennetamise ja lahendamise seaduses juba kasutusel olevate mõistetega, kasutatakse ka eelnõus mõistet „kiirendamine“, et tähistada olukorda, kus </w:t>
      </w:r>
      <w:r>
        <w:rPr>
          <w:rFonts w:ascii="Times New Roman" w:hAnsi="Times New Roman" w:cs="Times New Roman"/>
          <w:sz w:val="24"/>
          <w:szCs w:val="24"/>
        </w:rPr>
        <w:t xml:space="preserve">kokkuleppeliselt loetakse </w:t>
      </w:r>
      <w:r w:rsidRPr="00674BAC">
        <w:rPr>
          <w:rFonts w:ascii="Times New Roman" w:hAnsi="Times New Roman" w:cs="Times New Roman"/>
          <w:sz w:val="24"/>
          <w:szCs w:val="24"/>
        </w:rPr>
        <w:t xml:space="preserve">kohustuse täitmise </w:t>
      </w:r>
      <w:r>
        <w:rPr>
          <w:rFonts w:ascii="Times New Roman" w:hAnsi="Times New Roman" w:cs="Times New Roman"/>
          <w:sz w:val="24"/>
          <w:szCs w:val="24"/>
        </w:rPr>
        <w:t>tähtpäev</w:t>
      </w:r>
      <w:r w:rsidRPr="00674BAC">
        <w:rPr>
          <w:rFonts w:ascii="Times New Roman" w:hAnsi="Times New Roman" w:cs="Times New Roman"/>
          <w:sz w:val="24"/>
          <w:szCs w:val="24"/>
        </w:rPr>
        <w:t xml:space="preserve"> </w:t>
      </w:r>
      <w:r>
        <w:rPr>
          <w:rFonts w:ascii="Times New Roman" w:hAnsi="Times New Roman" w:cs="Times New Roman"/>
          <w:sz w:val="24"/>
          <w:szCs w:val="24"/>
        </w:rPr>
        <w:t xml:space="preserve">ennetähtaegselt </w:t>
      </w:r>
      <w:r w:rsidRPr="00674BAC">
        <w:rPr>
          <w:rFonts w:ascii="Times New Roman" w:hAnsi="Times New Roman" w:cs="Times New Roman"/>
          <w:sz w:val="24"/>
          <w:szCs w:val="24"/>
        </w:rPr>
        <w:t>saabunuks</w:t>
      </w:r>
      <w:r>
        <w:rPr>
          <w:rFonts w:ascii="Times New Roman" w:hAnsi="Times New Roman" w:cs="Times New Roman"/>
          <w:sz w:val="24"/>
          <w:szCs w:val="24"/>
        </w:rPr>
        <w:t xml:space="preserve"> ja kohustus seega</w:t>
      </w:r>
      <w:r w:rsidRPr="00674BAC">
        <w:rPr>
          <w:rFonts w:ascii="Times New Roman" w:hAnsi="Times New Roman" w:cs="Times New Roman"/>
          <w:sz w:val="24"/>
          <w:szCs w:val="24"/>
        </w:rPr>
        <w:t xml:space="preserve"> sissenõutavaks</w:t>
      </w:r>
      <w:r>
        <w:rPr>
          <w:rFonts w:ascii="Times New Roman" w:hAnsi="Times New Roman" w:cs="Times New Roman"/>
          <w:sz w:val="24"/>
          <w:szCs w:val="24"/>
        </w:rPr>
        <w:t xml:space="preserve"> muutunuks.</w:t>
      </w:r>
    </w:p>
    <w:p w14:paraId="0E5A4C1A" w14:textId="77777777" w:rsidR="007941BC" w:rsidRDefault="007941BC" w:rsidP="007941BC">
      <w:pPr>
        <w:spacing w:after="0" w:line="240" w:lineRule="auto"/>
        <w:jc w:val="both"/>
        <w:rPr>
          <w:rFonts w:ascii="Times New Roman" w:hAnsi="Times New Roman" w:cs="Times New Roman"/>
          <w:sz w:val="24"/>
          <w:szCs w:val="24"/>
        </w:rPr>
      </w:pPr>
    </w:p>
    <w:p w14:paraId="39262B42" w14:textId="77777777" w:rsidR="007941BC" w:rsidRDefault="007941BC" w:rsidP="007941BC">
      <w:pPr>
        <w:spacing w:after="0" w:line="240" w:lineRule="auto"/>
        <w:jc w:val="both"/>
        <w:rPr>
          <w:rFonts w:ascii="Times New Roman" w:hAnsi="Times New Roman" w:cs="Times New Roman"/>
          <w:sz w:val="24"/>
          <w:szCs w:val="24"/>
        </w:rPr>
      </w:pPr>
      <w:r w:rsidRPr="00643B2F">
        <w:rPr>
          <w:rFonts w:ascii="Times New Roman" w:hAnsi="Times New Roman" w:cs="Times New Roman"/>
          <w:b/>
          <w:bCs/>
          <w:sz w:val="24"/>
          <w:szCs w:val="24"/>
        </w:rPr>
        <w:t>Lõige 3</w:t>
      </w:r>
      <w:r>
        <w:rPr>
          <w:rFonts w:ascii="Times New Roman" w:hAnsi="Times New Roman" w:cs="Times New Roman"/>
          <w:sz w:val="24"/>
          <w:szCs w:val="24"/>
        </w:rPr>
        <w:t xml:space="preserve"> defineerib „lõpetamist tingiva juhtumi“ mõiste, mida kasutatakse lõikes 1. Lõpetamist tingivaks juhtumiks on eelkõige lepingurikkumine, aga ka muu tasaarvestuskokkuleppes kokku lepitud lõpetamise aluseks olev asjaolu.</w:t>
      </w:r>
    </w:p>
    <w:p w14:paraId="08564418" w14:textId="77777777" w:rsidR="007941BC" w:rsidRPr="00674BAC" w:rsidRDefault="007941BC" w:rsidP="007941BC">
      <w:pPr>
        <w:spacing w:after="0" w:line="240" w:lineRule="auto"/>
        <w:jc w:val="both"/>
        <w:rPr>
          <w:rFonts w:ascii="Times New Roman" w:hAnsi="Times New Roman" w:cs="Times New Roman"/>
          <w:sz w:val="24"/>
          <w:szCs w:val="24"/>
        </w:rPr>
      </w:pPr>
    </w:p>
    <w:p w14:paraId="707EFA46" w14:textId="77777777" w:rsidR="007941BC" w:rsidRPr="00674BAC" w:rsidRDefault="007941BC" w:rsidP="007941BC">
      <w:pPr>
        <w:spacing w:after="0" w:line="240" w:lineRule="auto"/>
        <w:jc w:val="both"/>
        <w:rPr>
          <w:rFonts w:ascii="Times New Roman" w:hAnsi="Times New Roman" w:cs="Times New Roman"/>
          <w:sz w:val="24"/>
          <w:szCs w:val="24"/>
        </w:rPr>
      </w:pPr>
      <w:r w:rsidRPr="00643B2F">
        <w:rPr>
          <w:rFonts w:ascii="Times New Roman" w:hAnsi="Times New Roman" w:cs="Times New Roman"/>
          <w:b/>
          <w:bCs/>
          <w:sz w:val="24"/>
          <w:szCs w:val="24"/>
        </w:rPr>
        <w:t>Lõike 4</w:t>
      </w:r>
      <w:r w:rsidRPr="00674BAC">
        <w:rPr>
          <w:rFonts w:ascii="Times New Roman" w:hAnsi="Times New Roman" w:cs="Times New Roman"/>
          <w:sz w:val="24"/>
          <w:szCs w:val="24"/>
        </w:rPr>
        <w:t xml:space="preserve"> eesmärgiks on üle võtta finantstagatise direktiivi artikli 2 lõike 1 punktis n toodud lõpetamisel toimuvat tasaarvestust käsitlev säte. Direktiivi nimetatud punkti kohaselt tähendab lõpetamisel toimuvat tasaarvestust käsitlev säte</w:t>
      </w:r>
      <w:r w:rsidRPr="00674BAC" w:rsidDel="00EF402C">
        <w:rPr>
          <w:rFonts w:ascii="Times New Roman" w:hAnsi="Times New Roman" w:cs="Times New Roman"/>
          <w:sz w:val="24"/>
          <w:szCs w:val="24"/>
        </w:rPr>
        <w:t xml:space="preserve"> </w:t>
      </w:r>
      <w:r w:rsidRPr="00674BAC">
        <w:rPr>
          <w:rFonts w:ascii="Times New Roman" w:hAnsi="Times New Roman" w:cs="Times New Roman"/>
          <w:sz w:val="24"/>
          <w:szCs w:val="24"/>
        </w:rPr>
        <w:t>finantstagatiskokkuleppe või finantstagatiskokkulepet sisaldava kokkuleppe sätet või sellise sätte puudumise korral õigusnormi, mille alusel täitmist tingiva juhtumi ilmnemise korral kas tasaarvelduse või tasaarvestuse teel või muul viisil: (i) muudetakse osaliste kohustused kohe täitmisele kuuluvaks ja väljendatakse need kohustusena maksta summa, mis esindab nende hinnangulist jooksvat väärtust, või kustutatakse need ja asendatakse kohustusega maksta selline summa; ja/või (ii) tehakse kindlaks, kui palju kumbki osaline teisele selliste kohustuste alusel võlgneb, kusjuures osaline, kes võlgneb teisele osalisele suurema summa, peab maksma talle vahega võrdse netosumma.</w:t>
      </w:r>
      <w:r w:rsidRPr="00674BAC">
        <w:rPr>
          <w:rStyle w:val="Allmrkuseviide"/>
          <w:rFonts w:ascii="Times New Roman" w:hAnsi="Times New Roman" w:cs="Times New Roman"/>
        </w:rPr>
        <w:footnoteReference w:id="47"/>
      </w:r>
    </w:p>
    <w:p w14:paraId="52543A0D" w14:textId="77777777" w:rsidR="007941BC" w:rsidRPr="00674BAC" w:rsidRDefault="007941BC" w:rsidP="007941BC">
      <w:pPr>
        <w:spacing w:after="0" w:line="240" w:lineRule="auto"/>
        <w:jc w:val="both"/>
        <w:rPr>
          <w:rFonts w:ascii="Times New Roman" w:hAnsi="Times New Roman" w:cs="Times New Roman"/>
          <w:sz w:val="24"/>
          <w:szCs w:val="24"/>
        </w:rPr>
      </w:pPr>
    </w:p>
    <w:p w14:paraId="0443F0D9"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Lõikes 1 toodud definitsioon ei ole piisav võtmaks üle finantstagatise direktiivi lõpetamisel toimuvat tasaarvestust käsitleva sätte definitsiooni, kuna lõige 1 käsitleb vaid kvalifitseeruvatest finantstehingutest (defineeritud väärtpaberituru seaduse §-s 229</w:t>
      </w:r>
      <w:r w:rsidRPr="00674BAC">
        <w:rPr>
          <w:rFonts w:ascii="Times New Roman" w:hAnsi="Times New Roman" w:cs="Times New Roman"/>
          <w:sz w:val="24"/>
          <w:szCs w:val="24"/>
          <w:vertAlign w:val="superscript"/>
        </w:rPr>
        <w:t>3</w:t>
      </w:r>
      <w:r w:rsidRPr="00674BAC">
        <w:rPr>
          <w:rFonts w:ascii="Times New Roman" w:hAnsi="Times New Roman" w:cs="Times New Roman"/>
          <w:sz w:val="24"/>
          <w:szCs w:val="24"/>
        </w:rPr>
        <w:t>) tulenevate nõuete tasaarvestamist. Finantstagatise direktiivi kohaselt võib lõpetamisel toimuva tasaarvestuse säte sisalduda mitte üksnes finantstagatiskokkuleppes, vaid ka finantstagatiskokkulepet sisaldavas kokkuleppes. Selline finantstagatiskokkulepet sisaldav kokkulepe (n</w:t>
      </w:r>
      <w:r>
        <w:rPr>
          <w:rFonts w:ascii="Times New Roman" w:hAnsi="Times New Roman" w:cs="Times New Roman"/>
          <w:sz w:val="24"/>
          <w:szCs w:val="24"/>
        </w:rPr>
        <w:t>äiteks</w:t>
      </w:r>
      <w:r w:rsidRPr="00674BAC">
        <w:rPr>
          <w:rFonts w:ascii="Times New Roman" w:hAnsi="Times New Roman" w:cs="Times New Roman"/>
          <w:sz w:val="24"/>
          <w:szCs w:val="24"/>
        </w:rPr>
        <w:t xml:space="preserve"> kokkulepe, mis on tagatud finantstagatisega) ei pruugi aga olla kvalifitseeruv finantstehing väärtpaberituru seaduse §-i 229</w:t>
      </w:r>
      <w:r w:rsidRPr="00674BAC">
        <w:rPr>
          <w:rFonts w:ascii="Times New Roman" w:hAnsi="Times New Roman" w:cs="Times New Roman"/>
          <w:sz w:val="24"/>
          <w:szCs w:val="24"/>
          <w:vertAlign w:val="superscript"/>
        </w:rPr>
        <w:t>3</w:t>
      </w:r>
      <w:r w:rsidRPr="00674BAC">
        <w:rPr>
          <w:rFonts w:ascii="Times New Roman" w:hAnsi="Times New Roman" w:cs="Times New Roman"/>
          <w:sz w:val="24"/>
          <w:szCs w:val="24"/>
        </w:rPr>
        <w:t xml:space="preserve"> tähenduses. Seetõttu on finantstagatise direktiivi lõpetamisel toimuvat tasaarvestust käsitleva sätte definitsioon üle võetud eraldi, lõikega 2.</w:t>
      </w:r>
    </w:p>
    <w:p w14:paraId="3D7B6C6E" w14:textId="77777777" w:rsidR="007941BC" w:rsidRPr="00674BAC" w:rsidRDefault="007941BC" w:rsidP="007941BC">
      <w:pPr>
        <w:spacing w:after="0" w:line="240" w:lineRule="auto"/>
        <w:jc w:val="both"/>
        <w:rPr>
          <w:rFonts w:ascii="Times New Roman" w:hAnsi="Times New Roman" w:cs="Times New Roman"/>
          <w:sz w:val="24"/>
          <w:szCs w:val="24"/>
        </w:rPr>
      </w:pPr>
    </w:p>
    <w:p w14:paraId="42FB8942" w14:textId="77777777" w:rsidR="007941BC" w:rsidRPr="00674BAC" w:rsidRDefault="007941BC" w:rsidP="007941BC">
      <w:pPr>
        <w:spacing w:after="0" w:line="240" w:lineRule="auto"/>
        <w:jc w:val="both"/>
        <w:rPr>
          <w:rFonts w:ascii="Times New Roman" w:hAnsi="Times New Roman" w:cs="Times New Roman"/>
          <w:sz w:val="24"/>
          <w:szCs w:val="24"/>
        </w:rPr>
      </w:pPr>
      <w:r w:rsidRPr="00643B2F">
        <w:rPr>
          <w:rFonts w:ascii="Times New Roman" w:hAnsi="Times New Roman" w:cs="Times New Roman"/>
          <w:b/>
          <w:bCs/>
          <w:sz w:val="24"/>
          <w:szCs w:val="24"/>
        </w:rPr>
        <w:t>Lõikes 5</w:t>
      </w:r>
      <w:r w:rsidRPr="00674BAC">
        <w:rPr>
          <w:rFonts w:ascii="Times New Roman" w:hAnsi="Times New Roman" w:cs="Times New Roman"/>
          <w:sz w:val="24"/>
          <w:szCs w:val="24"/>
        </w:rPr>
        <w:t xml:space="preserve"> defineeritakse lõike </w:t>
      </w:r>
      <w:r>
        <w:rPr>
          <w:rFonts w:ascii="Times New Roman" w:hAnsi="Times New Roman" w:cs="Times New Roman"/>
          <w:sz w:val="24"/>
          <w:szCs w:val="24"/>
        </w:rPr>
        <w:t>4</w:t>
      </w:r>
      <w:r w:rsidRPr="00674BAC">
        <w:rPr>
          <w:rFonts w:ascii="Times New Roman" w:hAnsi="Times New Roman" w:cs="Times New Roman"/>
          <w:sz w:val="24"/>
          <w:szCs w:val="24"/>
        </w:rPr>
        <w:t xml:space="preserve"> tarbeks täitmist tingiva juhtumi mõiste. Mõiste vastab finantstagatise direktiivi artikli 2 lõike 1 punktis l toodud definitsioonile.</w:t>
      </w:r>
    </w:p>
    <w:p w14:paraId="46CD85E3" w14:textId="77777777" w:rsidR="007941BC" w:rsidRPr="00674BAC" w:rsidRDefault="007941BC" w:rsidP="007941BC">
      <w:pPr>
        <w:spacing w:after="0" w:line="240" w:lineRule="auto"/>
        <w:jc w:val="both"/>
        <w:rPr>
          <w:rFonts w:ascii="Times New Roman" w:hAnsi="Times New Roman" w:cs="Times New Roman"/>
          <w:sz w:val="24"/>
          <w:szCs w:val="24"/>
        </w:rPr>
      </w:pPr>
    </w:p>
    <w:p w14:paraId="5596384B"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Seaduse täiendamine §-ga 229</w:t>
      </w:r>
      <w:r w:rsidRPr="00674BAC">
        <w:rPr>
          <w:rFonts w:ascii="Times New Roman" w:hAnsi="Times New Roman" w:cs="Times New Roman"/>
          <w:b/>
          <w:bCs/>
          <w:sz w:val="24"/>
          <w:szCs w:val="24"/>
          <w:vertAlign w:val="superscript"/>
        </w:rPr>
        <w:t>3</w:t>
      </w:r>
      <w:r w:rsidRPr="00674BAC">
        <w:rPr>
          <w:rFonts w:ascii="Times New Roman" w:hAnsi="Times New Roman" w:cs="Times New Roman"/>
          <w:b/>
          <w:bCs/>
          <w:sz w:val="24"/>
          <w:szCs w:val="24"/>
        </w:rPr>
        <w:t>.</w:t>
      </w:r>
      <w:r w:rsidRPr="00674BAC">
        <w:rPr>
          <w:rFonts w:ascii="Times New Roman" w:hAnsi="Times New Roman" w:cs="Times New Roman"/>
          <w:sz w:val="24"/>
          <w:szCs w:val="24"/>
        </w:rPr>
        <w:t xml:space="preserve"> Uue paragrahviga sätestatakse kvalifitseeruva finantstehingu tunnused.</w:t>
      </w:r>
    </w:p>
    <w:p w14:paraId="7EFA857C" w14:textId="77777777" w:rsidR="007941BC" w:rsidRPr="00674BAC" w:rsidRDefault="007941BC" w:rsidP="007941BC">
      <w:pPr>
        <w:spacing w:after="0" w:line="240" w:lineRule="auto"/>
        <w:jc w:val="both"/>
        <w:rPr>
          <w:rFonts w:ascii="Times New Roman" w:hAnsi="Times New Roman" w:cs="Times New Roman"/>
          <w:sz w:val="24"/>
          <w:szCs w:val="24"/>
        </w:rPr>
      </w:pPr>
    </w:p>
    <w:p w14:paraId="6BDFE9FE" w14:textId="77777777" w:rsidR="007941BC" w:rsidRPr="00674BAC" w:rsidRDefault="007941BC" w:rsidP="007941BC">
      <w:pPr>
        <w:pStyle w:val="SLONormal"/>
        <w:spacing w:before="0" w:after="0"/>
        <w:rPr>
          <w:lang w:val="et-EE"/>
        </w:rPr>
      </w:pPr>
      <w:r w:rsidRPr="00674BAC">
        <w:rPr>
          <w:lang w:val="et-EE"/>
        </w:rPr>
        <w:t>Paragrahviga 229</w:t>
      </w:r>
      <w:r w:rsidRPr="00674BAC">
        <w:rPr>
          <w:vertAlign w:val="superscript"/>
          <w:lang w:val="et-EE"/>
        </w:rPr>
        <w:t>3</w:t>
      </w:r>
      <w:r w:rsidRPr="00674BAC">
        <w:rPr>
          <w:lang w:val="et-EE"/>
        </w:rPr>
        <w:t xml:space="preserve"> nähakse ette kvalifitseeruva finantstehingu mõiste</w:t>
      </w:r>
      <w:r w:rsidRPr="00674BAC">
        <w:rPr>
          <w:b/>
          <w:bCs/>
          <w:lang w:val="et-EE"/>
        </w:rPr>
        <w:t xml:space="preserve"> </w:t>
      </w:r>
      <w:r w:rsidRPr="00674BAC">
        <w:rPr>
          <w:lang w:val="et-EE"/>
        </w:rPr>
        <w:t>ehk tasaarvestusrežiimiga § 229</w:t>
      </w:r>
      <w:r w:rsidRPr="00674BAC">
        <w:rPr>
          <w:vertAlign w:val="superscript"/>
          <w:lang w:val="et-EE"/>
        </w:rPr>
        <w:t>2</w:t>
      </w:r>
      <w:r w:rsidRPr="00674BAC">
        <w:rPr>
          <w:lang w:val="et-EE"/>
        </w:rPr>
        <w:t xml:space="preserve"> lõike 1 kohaselt hõlmatud tehingute nimekiri.</w:t>
      </w:r>
      <w:r w:rsidRPr="00674BAC">
        <w:rPr>
          <w:b/>
          <w:bCs/>
          <w:lang w:val="et-EE"/>
        </w:rPr>
        <w:t xml:space="preserve"> </w:t>
      </w:r>
      <w:r w:rsidRPr="00674BAC">
        <w:rPr>
          <w:lang w:val="et-EE"/>
        </w:rPr>
        <w:t xml:space="preserve">Pankrotiseaduse kehtiv tasaarvestuse erirežiim kohaldub ainult väärtpaberituru seaduses määratletud tuletisinstrumentidele (pankrotiseaduse § 48 lõige 2 ja § 99 lõige 5) ja muudele vastastikustele nõuetele, millele on seatud finantstagatis (pankrotiseaduse § 99 lõige 6). </w:t>
      </w:r>
    </w:p>
    <w:p w14:paraId="0820B089" w14:textId="77777777" w:rsidR="007941BC" w:rsidRPr="00674BAC" w:rsidRDefault="007941BC" w:rsidP="007941BC">
      <w:pPr>
        <w:pStyle w:val="SLONormal"/>
        <w:spacing w:before="0" w:after="0"/>
        <w:rPr>
          <w:lang w:val="et-EE"/>
        </w:rPr>
      </w:pPr>
    </w:p>
    <w:p w14:paraId="6921239A" w14:textId="77777777" w:rsidR="007941BC" w:rsidRPr="00674BAC" w:rsidRDefault="007941BC" w:rsidP="007941BC">
      <w:pPr>
        <w:pStyle w:val="SLONormal"/>
        <w:spacing w:before="0" w:after="0"/>
        <w:rPr>
          <w:lang w:val="et-EE"/>
        </w:rPr>
      </w:pPr>
      <w:r>
        <w:rPr>
          <w:b/>
          <w:bCs/>
          <w:lang w:val="et-EE"/>
        </w:rPr>
        <w:t>Lõike 1</w:t>
      </w:r>
      <w:r w:rsidRPr="00674BAC">
        <w:rPr>
          <w:b/>
          <w:bCs/>
          <w:lang w:val="et-EE"/>
        </w:rPr>
        <w:t xml:space="preserve"> punktid 1 ja 2</w:t>
      </w:r>
      <w:r w:rsidRPr="00674BAC">
        <w:rPr>
          <w:lang w:val="et-EE"/>
        </w:rPr>
        <w:t xml:space="preserve"> vastavad kehtiva pankrotiseaduse § 48 lõikele 2. Erinevalt pankrotiseadusest </w:t>
      </w:r>
      <w:r>
        <w:rPr>
          <w:lang w:val="et-EE"/>
        </w:rPr>
        <w:t xml:space="preserve">täpsustatakse, et kvalifitseeruvaks finantstehinguks on tuletisväärtpaber ise, mitte üksnes selle omandamise tehing. Lisaks </w:t>
      </w:r>
      <w:r w:rsidRPr="00674BAC">
        <w:rPr>
          <w:lang w:val="et-EE"/>
        </w:rPr>
        <w:t xml:space="preserve">kasutatakse </w:t>
      </w:r>
      <w:r>
        <w:rPr>
          <w:lang w:val="et-EE"/>
        </w:rPr>
        <w:t>lõike 1</w:t>
      </w:r>
      <w:r w:rsidRPr="00674BAC">
        <w:rPr>
          <w:lang w:val="et-EE"/>
        </w:rPr>
        <w:t xml:space="preserve"> punktis 1 mõistet „kauplemiskoht“, mis on defineeritud väärtpaberituru seaduse § 3 lõikes 1 ning on täpsem seni kasutusel olnud mõistest „turg“. Termini täpsustamine ei muuda teksti seni kehtinud sisu, mille kohaselt hõlmavad kvalifitseeruvad finantstehingud nii kauplemiskoha vahendusel tehtavaid tehinguid kui ka OTC tehinguid ehk kahepoolseid tehinguid, mis on mittestandardsed ning mis ei kuulu kauplemisele reguleeritud turul. Nagu viidatud pankrotiseaduse § 48 lõike 2 viimasel muutmisel krediidiasutuste seaduse muutmise ja sellega seonduvalt teiste seaduste muutmise seaduse (559 SE) seletuskirja leheküljel 59, on sõnastuse põhjenduseks asjaolu, et praktiliselt kõik ISDA raamlepingute alusel sõlmitud tehingud on OTC tehingud.  </w:t>
      </w:r>
    </w:p>
    <w:p w14:paraId="375FAEC0" w14:textId="77777777" w:rsidR="007941BC" w:rsidRPr="00674BAC" w:rsidRDefault="007941BC" w:rsidP="007941BC">
      <w:pPr>
        <w:pStyle w:val="SLONormal"/>
        <w:spacing w:before="0" w:after="0"/>
        <w:rPr>
          <w:lang w:val="et-EE"/>
        </w:rPr>
      </w:pPr>
    </w:p>
    <w:p w14:paraId="6CBFD37D" w14:textId="77777777" w:rsidR="007941BC" w:rsidRPr="00674BAC" w:rsidRDefault="007941BC" w:rsidP="007941BC">
      <w:pPr>
        <w:pStyle w:val="SLONormal"/>
        <w:spacing w:before="0" w:after="0"/>
        <w:rPr>
          <w:lang w:val="et-EE"/>
        </w:rPr>
      </w:pPr>
      <w:r w:rsidRPr="00674BAC">
        <w:rPr>
          <w:lang w:val="et-EE"/>
        </w:rPr>
        <w:t>Nii UNIDROIT</w:t>
      </w:r>
      <w:r>
        <w:rPr>
          <w:lang w:val="et-EE"/>
        </w:rPr>
        <w:t xml:space="preserve"> </w:t>
      </w:r>
      <w:r w:rsidRPr="00674BAC">
        <w:rPr>
          <w:lang w:val="et-EE"/>
        </w:rPr>
        <w:t xml:space="preserve">põhimõtete kui ka </w:t>
      </w:r>
      <w:r w:rsidRPr="00674BAC" w:rsidDel="006759F4">
        <w:rPr>
          <w:lang w:val="et-EE"/>
        </w:rPr>
        <w:t xml:space="preserve">2018. </w:t>
      </w:r>
      <w:r w:rsidRPr="00674BAC">
        <w:rPr>
          <w:lang w:val="et-EE"/>
        </w:rPr>
        <w:t xml:space="preserve">aasta ISDA MNA kohaselt on mõistete „kvalifitseeruv kohustus” ja „kvalifitseeruv finantsleping” määratlused laiad ja hõlmavad lisaks erinevatele tuletisinstrumentidele muu hulgas ka teatud </w:t>
      </w:r>
      <w:proofErr w:type="spellStart"/>
      <w:r w:rsidRPr="00674BAC">
        <w:rPr>
          <w:lang w:val="et-EE"/>
        </w:rPr>
        <w:t>repolepinguid</w:t>
      </w:r>
      <w:proofErr w:type="spellEnd"/>
      <w:r w:rsidRPr="00674BAC">
        <w:rPr>
          <w:lang w:val="et-EE"/>
        </w:rPr>
        <w:t>, väärtpaberite laenulepinguid ja muid väärtpaberite finantseerimistehinguid, hetkelepinguid, tagatiskokkuleppeid ja lepinguid teatud varade müügiks, ostmiseks või tarnimiseks, kuivõrd need ei kuulu tuletisinstrumentide määratluse alla.</w:t>
      </w:r>
      <w:r w:rsidRPr="00674BAC">
        <w:rPr>
          <w:rStyle w:val="Allmrkuseviide"/>
          <w:lang w:val="et-EE"/>
        </w:rPr>
        <w:footnoteReference w:id="48"/>
      </w:r>
      <w:r w:rsidRPr="00674BAC">
        <w:rPr>
          <w:lang w:val="et-EE"/>
        </w:rPr>
        <w:t xml:space="preserve"> Seega ei hõlma kehtiv pankrotiõiguse tuletistehingute tasaarvestuse regulatsioon paljusid finantstooteid, mis on UNIDROIT</w:t>
      </w:r>
      <w:r>
        <w:rPr>
          <w:lang w:val="et-EE"/>
        </w:rPr>
        <w:t xml:space="preserve"> </w:t>
      </w:r>
      <w:r w:rsidRPr="00674BAC">
        <w:rPr>
          <w:lang w:val="et-EE"/>
        </w:rPr>
        <w:t xml:space="preserve">põhimõtete ja 2018. aasta ISDA MNA alusel tasaarvestusrežiimiga hõlmatud, nagu hetkelepingud ja </w:t>
      </w:r>
      <w:proofErr w:type="spellStart"/>
      <w:r w:rsidRPr="00674BAC">
        <w:rPr>
          <w:lang w:val="et-EE"/>
        </w:rPr>
        <w:t>repolepingud</w:t>
      </w:r>
      <w:proofErr w:type="spellEnd"/>
      <w:r w:rsidRPr="00674BAC">
        <w:rPr>
          <w:lang w:val="et-EE"/>
        </w:rPr>
        <w:t>.</w:t>
      </w:r>
    </w:p>
    <w:p w14:paraId="16215727" w14:textId="77777777" w:rsidR="007941BC" w:rsidRPr="00674BAC" w:rsidRDefault="007941BC" w:rsidP="007941BC">
      <w:pPr>
        <w:pStyle w:val="SLONormal"/>
        <w:spacing w:before="0" w:after="0"/>
        <w:rPr>
          <w:lang w:val="et-EE"/>
        </w:rPr>
      </w:pPr>
    </w:p>
    <w:p w14:paraId="181926A5" w14:textId="77777777" w:rsidR="007941BC" w:rsidRPr="00674BAC" w:rsidRDefault="007941BC" w:rsidP="007941BC">
      <w:pPr>
        <w:pStyle w:val="SLONormal"/>
        <w:spacing w:before="0" w:after="0"/>
        <w:rPr>
          <w:lang w:val="et-EE"/>
        </w:rPr>
      </w:pPr>
      <w:r w:rsidRPr="00674BAC">
        <w:rPr>
          <w:b/>
          <w:bCs/>
          <w:lang w:val="et-EE"/>
        </w:rPr>
        <w:t>Punkt 3</w:t>
      </w:r>
      <w:r w:rsidRPr="00674BAC">
        <w:rPr>
          <w:lang w:val="et-EE"/>
        </w:rPr>
        <w:t xml:space="preserve"> laiendab seega tasaarvestuse režiimi kohaldumisala hetkelepingule komisjoni delegeeritud määruse (EL) 2017/565 artikli 7 lõike 2 ja artikli 10 lõike 2 tähenduses. Väärtpaberituru seadus ei defineeri eraldi hetkelepingut ning otsekohalduvate Euroopa Liidu õigusaktide valguses ei ole iga hetkelepingu puhul tegemist tuletisinstrumendiga.</w:t>
      </w:r>
      <w:r w:rsidRPr="00674BAC">
        <w:rPr>
          <w:rStyle w:val="Allmrkuseviide"/>
          <w:lang w:val="et-EE"/>
        </w:rPr>
        <w:footnoteReference w:id="49"/>
      </w:r>
      <w:r w:rsidRPr="00674BAC">
        <w:rPr>
          <w:lang w:val="et-EE"/>
        </w:rPr>
        <w:t xml:space="preserve"> Seega ei kohaldu tasaarvestuse erirežiim pankrotiseaduse alusel kõigile hetkelepingutele. Kuna ISDA ning muude sarnaste raamlepingute alusel kaubeldakse ka hetkelepingutega, on eelnõus ette nähtud tasaarvestusrežiimi kohaldumisalasse lisatud ka teatud hetkelepingud ning määratletud hetkelepingu mõiste väärtpaberituru seaduse tähenduses. </w:t>
      </w:r>
    </w:p>
    <w:p w14:paraId="17EC599E" w14:textId="77777777" w:rsidR="007941BC" w:rsidRPr="00674BAC" w:rsidRDefault="007941BC" w:rsidP="007941BC">
      <w:pPr>
        <w:pStyle w:val="SLONormal"/>
        <w:spacing w:before="0" w:after="0"/>
        <w:rPr>
          <w:lang w:val="et-EE"/>
        </w:rPr>
      </w:pPr>
    </w:p>
    <w:p w14:paraId="6136B56C" w14:textId="77777777" w:rsidR="007941BC" w:rsidRPr="00674BAC" w:rsidRDefault="007941BC" w:rsidP="007941BC">
      <w:pPr>
        <w:pStyle w:val="SLONormal"/>
        <w:spacing w:before="0" w:after="0"/>
        <w:rPr>
          <w:lang w:val="et-EE"/>
        </w:rPr>
      </w:pPr>
      <w:r w:rsidRPr="00674BAC">
        <w:rPr>
          <w:lang w:val="et-EE"/>
        </w:rPr>
        <w:t>Hetkelepingud, mida ei käsitleta finantsinstrumentidena direktiivi 2014/65/EL tähenduses, ehk hetkelepingud, mis ei kvalifitseeru tuletisinstrumentideks, on defineeritud otsekohalduvas EL määruses ning seetõttu ei ole eelnõus hetkelepingu mõistet eraldi defineeritud. Oluline on mainida, et eelnõus viidatud hetkelepingu mõiste on seotud konkreetsete direktiivis 2014/65/EL loetletud finantsinstrumentidega.</w:t>
      </w:r>
      <w:r w:rsidRPr="00674BAC">
        <w:rPr>
          <w:rStyle w:val="Allmrkuseviide"/>
          <w:lang w:val="et-EE"/>
        </w:rPr>
        <w:footnoteReference w:id="50"/>
      </w:r>
      <w:r w:rsidRPr="00674BAC">
        <w:rPr>
          <w:lang w:val="et-EE"/>
        </w:rPr>
        <w:t xml:space="preserve"> Samasugust lähenemist (hetkelepingu puhul viitamist otsekohalduvale EL määrusele) on kasutatud ka Läti kvalifitseeruvate finantstehingute lõpetamisel toimuva tasaarvestuse seaduses. </w:t>
      </w:r>
    </w:p>
    <w:p w14:paraId="0ADAE4D4" w14:textId="77777777" w:rsidR="007941BC" w:rsidRPr="00674BAC" w:rsidRDefault="007941BC" w:rsidP="007941BC">
      <w:pPr>
        <w:pStyle w:val="SLONormal"/>
        <w:spacing w:before="0" w:after="0"/>
        <w:rPr>
          <w:lang w:val="et-EE"/>
        </w:rPr>
      </w:pPr>
    </w:p>
    <w:p w14:paraId="0A893E69" w14:textId="77777777" w:rsidR="007941BC" w:rsidRPr="00674BAC" w:rsidRDefault="007941BC" w:rsidP="007941BC">
      <w:pPr>
        <w:pStyle w:val="SLONormal"/>
        <w:spacing w:before="0" w:after="0"/>
        <w:rPr>
          <w:lang w:val="et-EE"/>
        </w:rPr>
      </w:pPr>
      <w:r w:rsidRPr="00674BAC">
        <w:rPr>
          <w:lang w:val="et-EE"/>
        </w:rPr>
        <w:t>Hetkeleping komisjoni delegeeritud määruse (EL) 2017/565 artikkel 7 lõike 2 tähenduses on kauba, vara või õiguse müügileping, mille tingimuste kohaselt toimub üleandmine sellise tähtaja jooksul, mis vastab pikemale kahest järgmisest perioodist:</w:t>
      </w:r>
    </w:p>
    <w:p w14:paraId="4E2BE7C2" w14:textId="77777777" w:rsidR="007941BC" w:rsidRPr="00674BAC" w:rsidRDefault="007941BC" w:rsidP="007941BC">
      <w:pPr>
        <w:pStyle w:val="SLONormal"/>
        <w:numPr>
          <w:ilvl w:val="0"/>
          <w:numId w:val="2"/>
        </w:numPr>
        <w:spacing w:before="0" w:after="0"/>
        <w:ind w:left="360"/>
        <w:rPr>
          <w:lang w:val="et-EE"/>
        </w:rPr>
      </w:pPr>
      <w:r w:rsidRPr="00674BAC">
        <w:rPr>
          <w:lang w:val="et-EE"/>
        </w:rPr>
        <w:t>kaks kauplemispäeva;</w:t>
      </w:r>
    </w:p>
    <w:p w14:paraId="0566DE5D" w14:textId="77777777" w:rsidR="007941BC" w:rsidRPr="00674BAC" w:rsidRDefault="007941BC" w:rsidP="007941BC">
      <w:pPr>
        <w:pStyle w:val="SLONormal"/>
        <w:numPr>
          <w:ilvl w:val="0"/>
          <w:numId w:val="2"/>
        </w:numPr>
        <w:spacing w:before="0" w:after="0"/>
        <w:ind w:left="360"/>
        <w:rPr>
          <w:lang w:val="et-EE"/>
        </w:rPr>
      </w:pPr>
      <w:r w:rsidRPr="00674BAC">
        <w:rPr>
          <w:lang w:val="et-EE"/>
        </w:rPr>
        <w:t>turul asjaomase kauba, vara või õiguse tavapärase üleandmisperioodina üldiselt tunnustatud periood.</w:t>
      </w:r>
    </w:p>
    <w:p w14:paraId="566D43F1" w14:textId="77777777" w:rsidR="007941BC" w:rsidRPr="00674BAC" w:rsidRDefault="007941BC" w:rsidP="007941BC">
      <w:pPr>
        <w:pStyle w:val="SLONormal"/>
        <w:spacing w:before="0" w:after="0"/>
        <w:rPr>
          <w:lang w:val="et-EE"/>
        </w:rPr>
      </w:pPr>
      <w:r w:rsidRPr="00674BAC">
        <w:rPr>
          <w:lang w:val="et-EE"/>
        </w:rPr>
        <w:t>Lepingut ei käsitata hetkelepinguna, olenemata selle selgesõnalistest tingimustest, kui lepingu poolte vahel valitseb arusaamine, et alusvara üleandmine lükatakse edasi ja seda ei tehta ülalnimetatud perioodi jooksul.</w:t>
      </w:r>
    </w:p>
    <w:p w14:paraId="38D44A32" w14:textId="77777777" w:rsidR="007941BC" w:rsidRPr="00674BAC" w:rsidRDefault="007941BC" w:rsidP="007941BC">
      <w:pPr>
        <w:pStyle w:val="SLONormal"/>
        <w:spacing w:before="0" w:after="0"/>
        <w:rPr>
          <w:lang w:val="et-EE"/>
        </w:rPr>
      </w:pPr>
    </w:p>
    <w:p w14:paraId="432F2B3E" w14:textId="77777777" w:rsidR="007941BC" w:rsidRPr="00674BAC" w:rsidRDefault="007941BC" w:rsidP="007941BC">
      <w:pPr>
        <w:pStyle w:val="SLONormal"/>
        <w:spacing w:before="0" w:after="0"/>
        <w:rPr>
          <w:lang w:val="et-EE"/>
        </w:rPr>
      </w:pPr>
      <w:r w:rsidRPr="00674BAC">
        <w:rPr>
          <w:lang w:val="et-EE"/>
        </w:rPr>
        <w:t>Hetkeleping komisjoni delegeeritud määruse (EL) 2017/565 artikli 10 lõike 2 tähenduses on leping ühe valuuta vahetamiseks teise valuuta vastu, mille tingimuste kohaselt toimub üleandmine sellise tähtaja jooksul, mis vastab pikemale kahest järgmisest perioodist:</w:t>
      </w:r>
    </w:p>
    <w:p w14:paraId="039AC384" w14:textId="77777777" w:rsidR="007941BC" w:rsidRPr="00674BAC" w:rsidRDefault="007941BC" w:rsidP="007941BC">
      <w:pPr>
        <w:pStyle w:val="SLONormal"/>
        <w:numPr>
          <w:ilvl w:val="0"/>
          <w:numId w:val="7"/>
        </w:numPr>
        <w:spacing w:before="0" w:after="0"/>
        <w:ind w:left="360"/>
        <w:rPr>
          <w:lang w:val="et-EE"/>
        </w:rPr>
      </w:pPr>
      <w:r w:rsidRPr="00674BAC">
        <w:rPr>
          <w:lang w:val="et-EE"/>
        </w:rPr>
        <w:t>kaks kauplemispäeva mis tahes peamiste valuutade paari puhul: USA dollar, euro, Jaapani jeen, Inglise nael, Austraalia dollar, Šveitsi frank, Kanada dollar, Hongkongi dollar, Rootsi kroon, Uus-Meremaa dollar, Singapuri dollar, Norra kroon, Mehhiko peeso, Horvaatia kuna, Bulgaaria leev, Tšehhi kroon, Taani kroon, Ungari forint, Poola zlott ja Rumeenia leu;</w:t>
      </w:r>
    </w:p>
    <w:p w14:paraId="634B5832" w14:textId="77777777" w:rsidR="007941BC" w:rsidRPr="00674BAC" w:rsidRDefault="007941BC" w:rsidP="007941BC">
      <w:pPr>
        <w:pStyle w:val="SLONormal"/>
        <w:numPr>
          <w:ilvl w:val="0"/>
          <w:numId w:val="7"/>
        </w:numPr>
        <w:spacing w:before="0" w:after="0"/>
        <w:ind w:left="360"/>
        <w:rPr>
          <w:lang w:val="et-EE"/>
        </w:rPr>
      </w:pPr>
      <w:r w:rsidRPr="00674BAC">
        <w:rPr>
          <w:lang w:val="et-EE"/>
        </w:rPr>
        <w:t>selliste valuutade paari puhul, millest vähemalt üks ei ole peamine valuuta, kas kaks kauplemispäeva või selle valuutapaari puhul turul tavapärase üleandmisperioodina üldiselt tunnustatud periood, olenevalt selles, kumb ajavahemik on pikem;</w:t>
      </w:r>
    </w:p>
    <w:p w14:paraId="5C836DAC" w14:textId="77777777" w:rsidR="007941BC" w:rsidRPr="00674BAC" w:rsidRDefault="007941BC" w:rsidP="007941BC">
      <w:pPr>
        <w:pStyle w:val="SLONormal"/>
        <w:numPr>
          <w:ilvl w:val="0"/>
          <w:numId w:val="7"/>
        </w:numPr>
        <w:spacing w:before="0" w:after="0"/>
        <w:ind w:left="360"/>
        <w:rPr>
          <w:lang w:val="et-EE"/>
        </w:rPr>
      </w:pPr>
      <w:r w:rsidRPr="00674BAC">
        <w:rPr>
          <w:lang w:val="et-EE"/>
        </w:rPr>
        <w:t xml:space="preserve">kui nende valuutade vahetamise lepingut kasutatakse peamiselt vabalt võõrandatava väärtpaberi või ühiseks investeerimiseks loodud ettevõtja osaku ostu või müügi eesmärgil, siis kas selle vabalt võõrandatava väärtpaberi või </w:t>
      </w:r>
      <w:proofErr w:type="spellStart"/>
      <w:r w:rsidRPr="00674BAC">
        <w:rPr>
          <w:lang w:val="et-EE"/>
        </w:rPr>
        <w:t>ühisinvesteerimisettevõtja</w:t>
      </w:r>
      <w:proofErr w:type="spellEnd"/>
      <w:r w:rsidRPr="00674BAC">
        <w:rPr>
          <w:lang w:val="et-EE"/>
        </w:rPr>
        <w:t xml:space="preserve"> osaku arveldusperiood, mida tunnustatakse turul üldiselt tavapärase üleandmisperioodina, või viis kauplemispäeva, olenevalt sellest, kumb ajavahemik on lühem.</w:t>
      </w:r>
    </w:p>
    <w:p w14:paraId="391354D3" w14:textId="77777777" w:rsidR="007941BC" w:rsidRPr="00674BAC" w:rsidRDefault="007941BC" w:rsidP="007941BC">
      <w:pPr>
        <w:pStyle w:val="SLONormal"/>
        <w:spacing w:before="0" w:after="0"/>
        <w:ind w:left="720"/>
        <w:rPr>
          <w:lang w:val="et-EE"/>
        </w:rPr>
      </w:pPr>
    </w:p>
    <w:p w14:paraId="35A9E75D" w14:textId="77777777" w:rsidR="007941BC" w:rsidRPr="00674BAC" w:rsidRDefault="007941BC" w:rsidP="007941BC">
      <w:pPr>
        <w:pStyle w:val="SLONormal"/>
        <w:spacing w:before="0" w:after="0"/>
        <w:rPr>
          <w:lang w:val="et-EE"/>
        </w:rPr>
      </w:pPr>
      <w:r w:rsidRPr="00674BAC">
        <w:rPr>
          <w:lang w:val="et-EE"/>
        </w:rPr>
        <w:t>Lepingut ei käsitata hetkelepinguna, kui selle selgesõnalistest tingimustest olenemata valitseb lepingupoolte vahel arusaamine, et valuuta üleandmine lükatakse edasi ja seda ei teostata esimese ülal sätestatud perioodi jooksul.</w:t>
      </w:r>
    </w:p>
    <w:p w14:paraId="521DA3EA" w14:textId="77777777" w:rsidR="007941BC" w:rsidRPr="00674BAC" w:rsidRDefault="007941BC" w:rsidP="007941BC">
      <w:pPr>
        <w:pStyle w:val="SLONormal"/>
        <w:spacing w:before="0" w:after="0"/>
        <w:rPr>
          <w:lang w:val="et-EE"/>
        </w:rPr>
      </w:pPr>
    </w:p>
    <w:p w14:paraId="56262CA3" w14:textId="77777777" w:rsidR="007941BC" w:rsidRPr="00674BAC" w:rsidRDefault="007941BC" w:rsidP="007941BC">
      <w:pPr>
        <w:pStyle w:val="SLONormal"/>
        <w:spacing w:before="0" w:after="0"/>
        <w:rPr>
          <w:lang w:val="et-EE"/>
        </w:rPr>
      </w:pPr>
      <w:r w:rsidRPr="00674BAC">
        <w:rPr>
          <w:lang w:val="et-EE"/>
        </w:rPr>
        <w:t>Kvalifitseeruvate finantstehingute paragrahvi juures on asjakohane lisada, et teatud riikide regulatsioonide alusel on ilmnenud risk, et tuletisinstrumendi spekulatiivsel eesmärgil kasutamisel võib jõuda järeldusele, et tegu on hasartmänguga. Seetõttu on sellise tõlgenduse vältimiseks tehtud nende riikide õigusaktidesse selge välistus, et tuletisinstrument ei kvalifitseeru hasartmänguks. Ka 2018. aasta ISDA MNA soovitavad sellise riski välistada seaduse tasandil. Õigusselguse tagamiseks ongi eelnõuga ette nähtud selgesõnaline välistus, et  tuletisinstrumentidele hasartmänguseadust ei kohaldata.</w:t>
      </w:r>
    </w:p>
    <w:p w14:paraId="118B40E2" w14:textId="77777777" w:rsidR="007941BC" w:rsidRPr="00674BAC" w:rsidRDefault="007941BC" w:rsidP="007941BC">
      <w:pPr>
        <w:pStyle w:val="SLONormal"/>
        <w:spacing w:before="0" w:after="0"/>
        <w:rPr>
          <w:lang w:val="et-EE"/>
        </w:rPr>
      </w:pPr>
    </w:p>
    <w:p w14:paraId="2644E583" w14:textId="77777777" w:rsidR="007941BC" w:rsidRPr="00674BAC" w:rsidRDefault="007941BC" w:rsidP="007941BC">
      <w:pPr>
        <w:pStyle w:val="SLONormal"/>
        <w:spacing w:before="0" w:after="0"/>
        <w:rPr>
          <w:lang w:val="et-EE"/>
        </w:rPr>
      </w:pPr>
      <w:r w:rsidRPr="00674BAC">
        <w:rPr>
          <w:b/>
          <w:bCs/>
          <w:lang w:val="et-EE"/>
        </w:rPr>
        <w:t>Punkt 4</w:t>
      </w:r>
      <w:r w:rsidRPr="00674BAC">
        <w:rPr>
          <w:lang w:val="et-EE"/>
        </w:rPr>
        <w:t xml:space="preserve"> laiendab režiimi kohaldumisala ka </w:t>
      </w:r>
      <w:proofErr w:type="spellStart"/>
      <w:r w:rsidRPr="00674BAC">
        <w:rPr>
          <w:lang w:val="et-EE"/>
        </w:rPr>
        <w:t>repotehingule</w:t>
      </w:r>
      <w:proofErr w:type="spellEnd"/>
      <w:r w:rsidRPr="00674BAC">
        <w:rPr>
          <w:lang w:val="et-EE"/>
        </w:rPr>
        <w:t xml:space="preserve"> ja muule väärtpaberitega finantseerimise tehingule. Kuna ISDA, GMRA ning muude sarnaste raamlepingute alusel kaubeldakse ka </w:t>
      </w:r>
      <w:proofErr w:type="spellStart"/>
      <w:r w:rsidRPr="00674BAC">
        <w:rPr>
          <w:lang w:val="et-EE"/>
        </w:rPr>
        <w:t>repotehingute</w:t>
      </w:r>
      <w:proofErr w:type="spellEnd"/>
      <w:r w:rsidRPr="00674BAC">
        <w:rPr>
          <w:lang w:val="et-EE"/>
        </w:rPr>
        <w:t xml:space="preserve"> ja muude väärtpaberitega finantseerimise tehingutega, on eelnõus ette nähtud tasaarvestusrežiimi kohaldumisalasse lisatud ka </w:t>
      </w:r>
      <w:proofErr w:type="spellStart"/>
      <w:r w:rsidRPr="00674BAC">
        <w:rPr>
          <w:lang w:val="et-EE"/>
        </w:rPr>
        <w:t>repotehingute</w:t>
      </w:r>
      <w:proofErr w:type="spellEnd"/>
      <w:r w:rsidRPr="00674BAC">
        <w:rPr>
          <w:lang w:val="et-EE"/>
        </w:rPr>
        <w:t xml:space="preserve"> ja muude väärtpaberitega finantseerimise tehingute mõiste väärtpaberituru seaduse tähenduses.</w:t>
      </w:r>
    </w:p>
    <w:p w14:paraId="3C258A0A" w14:textId="77777777" w:rsidR="007941BC" w:rsidRPr="00674BAC" w:rsidRDefault="007941BC" w:rsidP="007941BC">
      <w:pPr>
        <w:pStyle w:val="SLONormal"/>
        <w:spacing w:before="0" w:after="0"/>
        <w:rPr>
          <w:lang w:val="et-EE"/>
        </w:rPr>
      </w:pPr>
    </w:p>
    <w:p w14:paraId="072D64FF" w14:textId="77777777" w:rsidR="007941BC" w:rsidRPr="00674BAC" w:rsidRDefault="007941BC" w:rsidP="007941BC">
      <w:pPr>
        <w:pStyle w:val="SLONormal"/>
        <w:spacing w:before="0" w:after="0"/>
        <w:rPr>
          <w:lang w:val="et-EE"/>
        </w:rPr>
      </w:pPr>
      <w:r w:rsidRPr="00674BAC">
        <w:rPr>
          <w:lang w:val="et-EE"/>
        </w:rPr>
        <w:t xml:space="preserve">Ka </w:t>
      </w:r>
      <w:proofErr w:type="spellStart"/>
      <w:r w:rsidRPr="00674BAC">
        <w:rPr>
          <w:lang w:val="et-EE"/>
        </w:rPr>
        <w:t>repotehingu</w:t>
      </w:r>
      <w:proofErr w:type="spellEnd"/>
      <w:r w:rsidRPr="00674BAC">
        <w:rPr>
          <w:lang w:val="et-EE"/>
        </w:rPr>
        <w:t xml:space="preserve"> ja muu väärtpaberitega finantseerimise tehingu mõistet ei ole Eesti õiguses kehtiva seaduse alusel üheselt defineeritud. </w:t>
      </w:r>
      <w:proofErr w:type="spellStart"/>
      <w:r w:rsidRPr="00674BAC">
        <w:rPr>
          <w:lang w:val="et-EE"/>
        </w:rPr>
        <w:t>Repotehingu</w:t>
      </w:r>
      <w:proofErr w:type="spellEnd"/>
      <w:r w:rsidRPr="00674BAC">
        <w:rPr>
          <w:lang w:val="et-EE"/>
        </w:rPr>
        <w:t xml:space="preserve"> mõiste on Eesti õiguses defineeritud vaid eriseadustes ja määrustes kindla konteksti raames.</w:t>
      </w:r>
      <w:r w:rsidRPr="00674BAC">
        <w:rPr>
          <w:rStyle w:val="Allmrkuseviide"/>
          <w:lang w:val="et-EE"/>
        </w:rPr>
        <w:footnoteReference w:id="51"/>
      </w:r>
      <w:r w:rsidRPr="00674BAC">
        <w:rPr>
          <w:lang w:val="et-EE"/>
        </w:rPr>
        <w:t xml:space="preserve"> Kuna </w:t>
      </w:r>
      <w:proofErr w:type="spellStart"/>
      <w:r w:rsidRPr="00674BAC">
        <w:rPr>
          <w:lang w:val="et-EE"/>
        </w:rPr>
        <w:t>repotehingute</w:t>
      </w:r>
      <w:proofErr w:type="spellEnd"/>
      <w:r w:rsidRPr="00674BAC">
        <w:rPr>
          <w:lang w:val="et-EE"/>
        </w:rPr>
        <w:t xml:space="preserve"> definitsioon on toodud ka otsekohalduvates Euroopa Liidu määrustes (määrused (EL) nr 575/2013 (artikli 4 lõike 1 punktid 82 ja 83) ning 2015/2365), on </w:t>
      </w:r>
      <w:proofErr w:type="spellStart"/>
      <w:r w:rsidRPr="00674BAC">
        <w:rPr>
          <w:lang w:val="et-EE"/>
        </w:rPr>
        <w:t>harmoniseerituse</w:t>
      </w:r>
      <w:proofErr w:type="spellEnd"/>
      <w:r w:rsidRPr="00674BAC">
        <w:rPr>
          <w:lang w:val="et-EE"/>
        </w:rPr>
        <w:t xml:space="preserve"> vajadusest tingituna </w:t>
      </w:r>
      <w:proofErr w:type="spellStart"/>
      <w:r w:rsidRPr="00674BAC">
        <w:rPr>
          <w:lang w:val="et-EE"/>
        </w:rPr>
        <w:t>repotehingu</w:t>
      </w:r>
      <w:proofErr w:type="spellEnd"/>
      <w:r w:rsidRPr="00674BAC">
        <w:rPr>
          <w:lang w:val="et-EE"/>
        </w:rPr>
        <w:t xml:space="preserve"> ja muu väärtpaberitega finantseerimise tehingu definitsioon lisatud samuti viitega määruse 2015/2365 tekstile.</w:t>
      </w:r>
    </w:p>
    <w:p w14:paraId="7388496C" w14:textId="77777777" w:rsidR="007941BC" w:rsidRPr="00674BAC" w:rsidRDefault="007941BC" w:rsidP="007941BC">
      <w:pPr>
        <w:pStyle w:val="SLONormal"/>
        <w:spacing w:before="0" w:after="0"/>
        <w:rPr>
          <w:lang w:val="et-EE"/>
        </w:rPr>
      </w:pPr>
    </w:p>
    <w:p w14:paraId="4E75BCAE" w14:textId="77777777" w:rsidR="007941BC" w:rsidRPr="00674BAC" w:rsidRDefault="007941BC" w:rsidP="007941BC">
      <w:pPr>
        <w:pStyle w:val="SLONormal"/>
        <w:spacing w:before="0" w:after="0"/>
        <w:rPr>
          <w:lang w:val="et-EE"/>
        </w:rPr>
      </w:pPr>
      <w:r w:rsidRPr="00674BAC">
        <w:rPr>
          <w:lang w:val="et-EE"/>
        </w:rPr>
        <w:t>E</w:t>
      </w:r>
      <w:r>
        <w:rPr>
          <w:lang w:val="et-EE"/>
        </w:rPr>
        <w:t>uroopa Parlamendi ja nõukogu</w:t>
      </w:r>
      <w:r w:rsidRPr="00674BAC">
        <w:rPr>
          <w:lang w:val="et-EE"/>
        </w:rPr>
        <w:t xml:space="preserve"> määruse 2015/2365 artikli 3 lõige 9 defineerib </w:t>
      </w:r>
      <w:proofErr w:type="spellStart"/>
      <w:r w:rsidRPr="00674BAC">
        <w:rPr>
          <w:lang w:val="et-EE"/>
        </w:rPr>
        <w:t>repotehingu</w:t>
      </w:r>
      <w:proofErr w:type="spellEnd"/>
      <w:r w:rsidRPr="00674BAC">
        <w:rPr>
          <w:lang w:val="et-EE"/>
        </w:rPr>
        <w:t xml:space="preserve"> tehinguna, mida reguleeritakse lepinguga, mille alusel vastaspool võõrandab väärtpaberid, kaubad või tagatud õigused, mis annavad omandiõiguse väärtpaberitele või kaubale, kui kõnealuse tagatise on andnud tunnustatud börs, kellel on õigus nendele väärtpaberitele või kaubale, ja kõnealuse lepinguga ei ole vastaspoolel lubatud võõrandada ega pantida väärtpabereid ega kaupu korraga rohkem kui ühele vastaspoolele ja talle on pandud siduv kohustus need või samalaadsed asendusväärtpaberid või -kaubad võõrandaja määratud või määrataval kuupäeval kindlaksmääratud hinnaga tagasi osta; kusjuures väärtpabereid või kaupu müüvale vastaspoolele on see </w:t>
      </w:r>
      <w:proofErr w:type="spellStart"/>
      <w:r w:rsidRPr="00674BAC">
        <w:rPr>
          <w:lang w:val="et-EE"/>
        </w:rPr>
        <w:t>repoleping</w:t>
      </w:r>
      <w:proofErr w:type="spellEnd"/>
      <w:r w:rsidRPr="00674BAC">
        <w:rPr>
          <w:lang w:val="et-EE"/>
        </w:rPr>
        <w:t xml:space="preserve"> ja neid ostvale vastaspoolele </w:t>
      </w:r>
      <w:proofErr w:type="spellStart"/>
      <w:r w:rsidRPr="00674BAC">
        <w:rPr>
          <w:lang w:val="et-EE"/>
        </w:rPr>
        <w:t>pöördrepoleping</w:t>
      </w:r>
      <w:proofErr w:type="spellEnd"/>
      <w:r w:rsidRPr="00674BAC">
        <w:rPr>
          <w:lang w:val="et-EE"/>
        </w:rPr>
        <w:t>.</w:t>
      </w:r>
    </w:p>
    <w:p w14:paraId="15D43036" w14:textId="77777777" w:rsidR="007941BC" w:rsidRPr="00674BAC" w:rsidRDefault="007941BC" w:rsidP="007941BC">
      <w:pPr>
        <w:pStyle w:val="SLONormal"/>
        <w:spacing w:before="0" w:after="0"/>
        <w:rPr>
          <w:lang w:val="et-EE"/>
        </w:rPr>
      </w:pPr>
    </w:p>
    <w:p w14:paraId="084A48A9" w14:textId="77777777" w:rsidR="007941BC" w:rsidRPr="00674BAC" w:rsidRDefault="007941BC" w:rsidP="007941BC">
      <w:pPr>
        <w:pStyle w:val="SLONormal"/>
        <w:spacing w:before="0" w:after="0"/>
        <w:rPr>
          <w:lang w:val="et-EE"/>
        </w:rPr>
      </w:pPr>
      <w:r w:rsidRPr="00674BAC">
        <w:rPr>
          <w:lang w:val="et-EE"/>
        </w:rPr>
        <w:t xml:space="preserve">Sama määruse artikli 3 lõige 11 sätestab, et väärtpaberitega finantseerimise tehing on </w:t>
      </w:r>
      <w:proofErr w:type="spellStart"/>
      <w:r w:rsidRPr="00674BAC">
        <w:rPr>
          <w:lang w:val="et-EE"/>
        </w:rPr>
        <w:t>repotehing</w:t>
      </w:r>
      <w:proofErr w:type="spellEnd"/>
      <w:r w:rsidRPr="00674BAC">
        <w:rPr>
          <w:lang w:val="et-EE"/>
        </w:rPr>
        <w:t>, väärtpaberite või kauba laenuks andmine ja väärtpaberite või kauba laenuks võtmine,  ostu- ja tagasimüügi tehing või müügi- ja tagasiostu tehing ning võimenduslaenu tehing. Viimase kolme tehingutüübi mõistete definitsioonid sisalduvad samuti nimetatud otsekohalduvas määruses.</w:t>
      </w:r>
    </w:p>
    <w:p w14:paraId="24D221FC" w14:textId="77777777" w:rsidR="007941BC" w:rsidRPr="00674BAC" w:rsidRDefault="007941BC" w:rsidP="007941BC">
      <w:pPr>
        <w:pStyle w:val="SLONormal"/>
        <w:spacing w:before="0" w:after="0"/>
        <w:rPr>
          <w:lang w:val="et-EE"/>
        </w:rPr>
      </w:pPr>
    </w:p>
    <w:p w14:paraId="2C6E88EE" w14:textId="77777777" w:rsidR="007941BC" w:rsidRPr="00674BAC" w:rsidRDefault="007941BC" w:rsidP="007941BC">
      <w:pPr>
        <w:pStyle w:val="SLONormal"/>
        <w:spacing w:before="0" w:after="0"/>
        <w:rPr>
          <w:lang w:val="et-EE"/>
        </w:rPr>
      </w:pPr>
      <w:r w:rsidRPr="00674BAC">
        <w:rPr>
          <w:b/>
          <w:bCs/>
          <w:lang w:val="et-EE"/>
        </w:rPr>
        <w:t>Punktiga 5</w:t>
      </w:r>
      <w:r w:rsidRPr="00674BAC">
        <w:rPr>
          <w:lang w:val="et-EE"/>
        </w:rPr>
        <w:t xml:space="preserve"> hõlmatakse kvalifitseeruvate finantstehingute alla ka kõigi nimetatud finantstehingute tagamiseks seatud finantstagatised või muud tagatised kooskõlas UNIDROIT põhimõtete ja 2018. aasta ISDA MNA soovitustega. Nagu ülal mainitud, hõlmab tasaarvestuse režiim ka kehtiva seaduse alusel nõudeid, millele on seatud finantstagatis. </w:t>
      </w:r>
    </w:p>
    <w:p w14:paraId="2787D7C5" w14:textId="77777777" w:rsidR="007941BC" w:rsidRPr="00674BAC" w:rsidRDefault="007941BC" w:rsidP="007941BC">
      <w:pPr>
        <w:pStyle w:val="SLONormal"/>
        <w:spacing w:before="0" w:after="0"/>
        <w:rPr>
          <w:lang w:val="et-EE"/>
        </w:rPr>
      </w:pPr>
    </w:p>
    <w:p w14:paraId="216D7B15" w14:textId="77777777" w:rsidR="007941BC" w:rsidRPr="00674BAC" w:rsidRDefault="007941BC" w:rsidP="007941BC">
      <w:pPr>
        <w:pStyle w:val="SLONormal"/>
        <w:spacing w:before="0" w:after="0"/>
        <w:rPr>
          <w:lang w:val="et-EE"/>
        </w:rPr>
      </w:pPr>
      <w:r>
        <w:rPr>
          <w:b/>
          <w:bCs/>
          <w:lang w:val="et-EE"/>
        </w:rPr>
        <w:t>Lõikega</w:t>
      </w:r>
      <w:r w:rsidRPr="00674BAC">
        <w:rPr>
          <w:b/>
          <w:bCs/>
          <w:lang w:val="et-EE"/>
        </w:rPr>
        <w:t xml:space="preserve"> 2</w:t>
      </w:r>
      <w:r w:rsidRPr="00674BAC">
        <w:rPr>
          <w:lang w:val="et-EE"/>
        </w:rPr>
        <w:t xml:space="preserve"> on valdkonna eest vastutavale ministrile jäetud võimalus määrusega täiendada kvalifitseeruvate finantstehingute nimekirja, et turupraktika muutumise tõttu ei oleks vajalik igakordselt seadust uuesti muuta. Nii UNIDROIT põhimõtted kui ka 2018. aasta ISDA MNA rõhutavad, et iga jurisdiktsiooni asjakohane asutus peaks saama määrata täiendavaid tooteid tasaarvestusrežiimi kohaldamisalasse, et tagada paindlikkus turumuudatustega kooskõlas püsimiseks.</w:t>
      </w:r>
      <w:r w:rsidRPr="00674BAC">
        <w:rPr>
          <w:rStyle w:val="Allmrkuseviide"/>
          <w:lang w:val="et-EE"/>
        </w:rPr>
        <w:footnoteReference w:id="52"/>
      </w:r>
    </w:p>
    <w:p w14:paraId="0017984B" w14:textId="77777777" w:rsidR="007941BC" w:rsidRPr="00674BAC" w:rsidRDefault="007941BC" w:rsidP="007941BC">
      <w:pPr>
        <w:pStyle w:val="SLONormal"/>
        <w:spacing w:before="0" w:after="0"/>
        <w:rPr>
          <w:lang w:val="et-EE"/>
        </w:rPr>
      </w:pPr>
    </w:p>
    <w:p w14:paraId="243A298C" w14:textId="77777777" w:rsidR="007941BC" w:rsidRPr="00674BAC" w:rsidRDefault="007941BC" w:rsidP="007941BC">
      <w:pPr>
        <w:pStyle w:val="SLONormal"/>
        <w:spacing w:before="0" w:after="0"/>
        <w:rPr>
          <w:lang w:val="et-EE"/>
        </w:rPr>
      </w:pPr>
      <w:r w:rsidRPr="00674BAC">
        <w:rPr>
          <w:b/>
          <w:bCs/>
          <w:lang w:val="et-EE"/>
        </w:rPr>
        <w:t>Seaduse täiendamine §-ga 229</w:t>
      </w:r>
      <w:r w:rsidRPr="00674BAC">
        <w:rPr>
          <w:b/>
          <w:bCs/>
          <w:vertAlign w:val="superscript"/>
          <w:lang w:val="et-EE"/>
        </w:rPr>
        <w:t>4</w:t>
      </w:r>
      <w:r w:rsidRPr="00674BAC">
        <w:rPr>
          <w:b/>
          <w:bCs/>
          <w:lang w:val="et-EE"/>
        </w:rPr>
        <w:t>.</w:t>
      </w:r>
      <w:r w:rsidRPr="00674BAC">
        <w:rPr>
          <w:lang w:val="et-EE"/>
        </w:rPr>
        <w:t xml:space="preserve"> Uue paragrahviga sätestatakse tasaarvestuskokkuleppe mõiste.</w:t>
      </w:r>
    </w:p>
    <w:p w14:paraId="6658B175" w14:textId="77777777" w:rsidR="007941BC" w:rsidRPr="00674BAC" w:rsidRDefault="007941BC" w:rsidP="007941BC">
      <w:pPr>
        <w:pStyle w:val="SLONormal"/>
        <w:spacing w:before="0" w:after="0"/>
        <w:rPr>
          <w:lang w:val="et-EE"/>
        </w:rPr>
      </w:pPr>
    </w:p>
    <w:p w14:paraId="739CB58F" w14:textId="77777777" w:rsidR="007941BC" w:rsidRPr="00674BAC" w:rsidRDefault="007941BC" w:rsidP="007941BC">
      <w:pPr>
        <w:pStyle w:val="SLONormal"/>
        <w:spacing w:before="0" w:after="0"/>
        <w:rPr>
          <w:lang w:val="et-EE"/>
        </w:rPr>
      </w:pPr>
      <w:r w:rsidRPr="00674BAC">
        <w:rPr>
          <w:lang w:val="et-EE"/>
        </w:rPr>
        <w:t xml:space="preserve">Tasaarvestuskokkuleppe definitsiooni määratlemine väärtpaberituru seaduses on vajalik ühtse käsitluse tagamiseks maksejõuetusseadustes, kuna lõpetamisel toimuva tasaarvestuse </w:t>
      </w:r>
      <w:proofErr w:type="spellStart"/>
      <w:r w:rsidRPr="00674BAC">
        <w:rPr>
          <w:lang w:val="et-EE"/>
        </w:rPr>
        <w:t>jõustatavus</w:t>
      </w:r>
      <w:proofErr w:type="spellEnd"/>
      <w:r w:rsidRPr="00674BAC">
        <w:rPr>
          <w:lang w:val="et-EE"/>
        </w:rPr>
        <w:t xml:space="preserve"> vastavalt tasaarvestuskokkuleppe tingimustele peab olema lepingurikkumise või lõpetamise sündmuse toimumisel tagatud nii enne kui ka pärast maksejõuetusmenetluse algatamist. Tasaarvestuskokkuleppe mõiste sätestamine on olnud kaalumisel muu hulgas makse- ja arveldussüsteemide seaduse eelnõu raames ning mitme finantsvaldkonna direktiivi ülevõtmisel. </w:t>
      </w:r>
    </w:p>
    <w:p w14:paraId="5DEE29E8" w14:textId="77777777" w:rsidR="007941BC" w:rsidRPr="00674BAC" w:rsidRDefault="007941BC" w:rsidP="007941BC">
      <w:pPr>
        <w:pStyle w:val="SLONormal"/>
        <w:spacing w:before="0" w:after="0"/>
        <w:rPr>
          <w:lang w:val="et-EE"/>
        </w:rPr>
      </w:pPr>
    </w:p>
    <w:p w14:paraId="14CA85F8" w14:textId="77777777" w:rsidR="007941BC" w:rsidRPr="00674BAC" w:rsidRDefault="007941BC" w:rsidP="007941BC">
      <w:pPr>
        <w:pStyle w:val="SLONormal"/>
        <w:spacing w:before="0" w:after="0"/>
        <w:rPr>
          <w:lang w:val="et-EE"/>
        </w:rPr>
      </w:pPr>
      <w:r w:rsidRPr="00674BAC">
        <w:rPr>
          <w:lang w:val="et-EE"/>
        </w:rPr>
        <w:t xml:space="preserve">Direktiiv 2014/59/EL alusel on tasaarvestuskokkulepe (ingl. k. </w:t>
      </w:r>
      <w:r w:rsidRPr="00674BAC">
        <w:rPr>
          <w:i/>
          <w:iCs/>
          <w:lang w:val="et-EE"/>
        </w:rPr>
        <w:t>netting</w:t>
      </w:r>
      <w:r w:rsidRPr="00674BAC">
        <w:rPr>
          <w:lang w:val="et-EE"/>
        </w:rPr>
        <w:t>) kokkulepe, mille puhul mitu nõuet või kohustust saab konverteerida üheks netonõudeks, sealhulgas lõpetamisel toimuv tasaarvestus, mille puhul (mis tahes viisil määratletud) täitmist tingiva juhtumi toimumisel poolte kohustusi kiirendatakse, nii et need kuuluvad kohesele täitmisele, või need lõpetatakse, ning kummalgi juhul konverteeritakse kohustused üheks netonõudeks või asendatakse ühe netonõudega; mõiste hõlmab lõpetamisel toimuvat tasaarvestust käsitlevaid sätteid, nagu on määratletud finantstagatise direktiivi artikli 2 lõike 1 punkti n alapunktis i, ja tasaarvestust, nagu on määratletud direktiivi 98/26/EÜ artikli 2 punktis k.</w:t>
      </w:r>
      <w:r w:rsidRPr="00674BAC">
        <w:rPr>
          <w:rStyle w:val="Allmrkuseviide"/>
          <w:lang w:val="et-EE"/>
        </w:rPr>
        <w:footnoteReference w:id="53"/>
      </w:r>
      <w:r w:rsidRPr="00674BAC">
        <w:rPr>
          <w:lang w:val="et-EE"/>
        </w:rPr>
        <w:t xml:space="preserve"> 2018. aasta ISDA </w:t>
      </w:r>
      <w:proofErr w:type="spellStart"/>
      <w:r w:rsidRPr="00674BAC">
        <w:rPr>
          <w:lang w:val="et-EE"/>
        </w:rPr>
        <w:t>MNAs</w:t>
      </w:r>
      <w:proofErr w:type="spellEnd"/>
      <w:r w:rsidRPr="00674BAC">
        <w:rPr>
          <w:lang w:val="et-EE"/>
        </w:rPr>
        <w:t xml:space="preserve"> on tasaarvestuskokkulepe defineeritud kui kahe isiku vaheline leping, mis näeb ette tasaarvestamise, sealhulgas, kuid mitte ainult, leping, mis näeb ette kahe või enama tasaarvestuskokkuleppe alusel võlgnetavate summade tasaarvestamise; ja tasaarvestusepinguga seotud või selle osa moodustav tagatiskokkulepe. Seega on 2018. aasta ISDA MNA definitsioonis kaetud ka raamlepingute raamlepingud.</w:t>
      </w:r>
    </w:p>
    <w:p w14:paraId="38824905" w14:textId="77777777" w:rsidR="007941BC" w:rsidRPr="00674BAC" w:rsidRDefault="007941BC" w:rsidP="007941BC">
      <w:pPr>
        <w:pStyle w:val="SLONormal"/>
        <w:spacing w:before="0" w:after="0"/>
        <w:rPr>
          <w:lang w:val="et-EE"/>
        </w:rPr>
      </w:pPr>
    </w:p>
    <w:p w14:paraId="79381B0E" w14:textId="77777777" w:rsidR="007941BC" w:rsidRPr="00674BAC" w:rsidRDefault="007941BC" w:rsidP="007941BC">
      <w:pPr>
        <w:pStyle w:val="SLONormal"/>
        <w:spacing w:before="0" w:after="0"/>
        <w:rPr>
          <w:lang w:val="et-EE"/>
        </w:rPr>
      </w:pPr>
      <w:r w:rsidRPr="00C63FE8">
        <w:rPr>
          <w:b/>
          <w:bCs/>
          <w:lang w:val="et-EE"/>
        </w:rPr>
        <w:t>Lõikes 1</w:t>
      </w:r>
      <w:r w:rsidRPr="00674BAC">
        <w:rPr>
          <w:lang w:val="et-EE"/>
        </w:rPr>
        <w:t xml:space="preserve"> toodud tasaarvestuskokkuleppe definitsioon tugineb eeltoodud 2018. aasta ISDA MNA definitsioonile olles seejuures ka kooskõlas direktiivis 2014/59/EL toodud definitsiooniga, mis on Eesti õigusesse üle võetud finantskriisi ennetamise ja lahendamise seaduse § 17 lõikega 10.</w:t>
      </w:r>
    </w:p>
    <w:p w14:paraId="7872EAE8" w14:textId="77777777" w:rsidR="007941BC" w:rsidRPr="00674BAC" w:rsidRDefault="007941BC" w:rsidP="007941BC">
      <w:pPr>
        <w:pStyle w:val="SLONormal"/>
        <w:spacing w:before="0" w:after="0"/>
        <w:rPr>
          <w:lang w:val="et-EE"/>
        </w:rPr>
      </w:pPr>
    </w:p>
    <w:p w14:paraId="6BAACC2D" w14:textId="77777777" w:rsidR="007941BC" w:rsidRPr="00674BAC" w:rsidRDefault="007941BC" w:rsidP="007941BC">
      <w:pPr>
        <w:pStyle w:val="SLONormal"/>
        <w:spacing w:before="0" w:after="0"/>
        <w:rPr>
          <w:bCs/>
          <w:lang w:val="et-EE"/>
        </w:rPr>
      </w:pPr>
      <w:r w:rsidRPr="00C63FE8">
        <w:rPr>
          <w:b/>
          <w:lang w:val="et-EE"/>
        </w:rPr>
        <w:t>Lõige 2</w:t>
      </w:r>
      <w:r w:rsidRPr="00674BAC">
        <w:rPr>
          <w:bCs/>
          <w:lang w:val="et-EE"/>
        </w:rPr>
        <w:t xml:space="preserve"> sätestab õiguskindluse tagamiseks, et olukord, kus tasaarvestuskokkulepe hõlmab tehinguid, mis Eesti seaduse tähenduses ei ole kvalifitseeruvad finantstehingud, ei muuda tasaarvestuskokkuleppe kehtivust kvalifitseeruvate finantstehingute osas. </w:t>
      </w:r>
      <w:r w:rsidRPr="00674BAC">
        <w:rPr>
          <w:lang w:val="et-EE"/>
        </w:rPr>
        <w:t xml:space="preserve">UNIDROIT põhimõtete kohaselt tuleb tagada, et olukorras, kus kohustus, mis on tasaarvestuskokkuleppes lõpetamisel toimuva tasaarvestusega hõlmatud, on kehtetu, </w:t>
      </w:r>
      <w:proofErr w:type="spellStart"/>
      <w:r w:rsidRPr="00674BAC">
        <w:rPr>
          <w:lang w:val="et-EE"/>
        </w:rPr>
        <w:t>jõustamatu</w:t>
      </w:r>
      <w:proofErr w:type="spellEnd"/>
      <w:r w:rsidRPr="00674BAC">
        <w:rPr>
          <w:lang w:val="et-EE"/>
        </w:rPr>
        <w:t xml:space="preserve"> või sobimatu, ei mõjuta see lõpetamisel toimuva tasaarvestuse sätte toimimist selliste tehingute suhtes mis on kehtivad, jõustatavad ja sobivad.</w:t>
      </w:r>
      <w:r w:rsidRPr="00674BAC">
        <w:rPr>
          <w:rStyle w:val="Allmrkuseviide"/>
          <w:lang w:val="et-EE"/>
        </w:rPr>
        <w:footnoteReference w:id="54"/>
      </w:r>
      <w:r w:rsidRPr="00674BAC">
        <w:rPr>
          <w:lang w:val="et-EE"/>
        </w:rPr>
        <w:t xml:space="preserve"> Lisaks, 2018. aasta ISDA MNA alusel loetakse kokkulepe tasaarvestuskokkuleppeks olenemata asjaolust, et selline tasaarvestuskokkulepe võib sisaldada sätteid, mis on seotud kokkulepete, lepingute või tehingutega, mis ei ole kvalifitseeruvad finantslepingud, tingimusel, et selline kokkulepe loetakse tasaarvestuskokkuleppeks ainult nende lepingute või tehingute puhul, mis kuuluvad kvalifitseeruva finantslepingu määratluse alla.</w:t>
      </w:r>
      <w:r w:rsidRPr="00674BAC">
        <w:rPr>
          <w:rStyle w:val="Allmrkuseviide"/>
          <w:lang w:val="et-EE"/>
        </w:rPr>
        <w:footnoteReference w:id="55"/>
      </w:r>
      <w:r w:rsidRPr="00674BAC">
        <w:rPr>
          <w:lang w:val="et-EE"/>
        </w:rPr>
        <w:t xml:space="preserve"> Seega peab olema tagatud õiguskindlus, et mittekvalifitseeruvate tehingute hõlmamine tasaarvestuskokkuleppes ei mõjuta lõpetamisel toimuva tasaarvestuse kehtivust teiste, kvalifitseeruvate tehingute osas.</w:t>
      </w:r>
    </w:p>
    <w:p w14:paraId="1267CAF8" w14:textId="77777777" w:rsidR="007941BC" w:rsidRPr="00674BAC" w:rsidRDefault="007941BC" w:rsidP="007941BC">
      <w:pPr>
        <w:pStyle w:val="SLONormal"/>
        <w:spacing w:before="0" w:after="0"/>
        <w:rPr>
          <w:bCs/>
          <w:lang w:val="et-EE"/>
        </w:rPr>
      </w:pPr>
    </w:p>
    <w:p w14:paraId="32E23FDF" w14:textId="77777777" w:rsidR="007941BC" w:rsidRPr="00674BAC" w:rsidRDefault="007941BC" w:rsidP="007941BC">
      <w:pPr>
        <w:pStyle w:val="SLONormal"/>
        <w:spacing w:before="0" w:after="0"/>
        <w:rPr>
          <w:lang w:val="et-EE"/>
        </w:rPr>
      </w:pPr>
      <w:r w:rsidRPr="00C63FE8">
        <w:rPr>
          <w:b/>
          <w:lang w:val="et-EE"/>
        </w:rPr>
        <w:t>Lõige 3</w:t>
      </w:r>
      <w:r w:rsidRPr="00674BAC">
        <w:rPr>
          <w:bCs/>
          <w:lang w:val="et-EE"/>
        </w:rPr>
        <w:t xml:space="preserve"> täpsustab „ühe lepingu“ (ingl. k. </w:t>
      </w:r>
      <w:proofErr w:type="spellStart"/>
      <w:r w:rsidRPr="00674BAC">
        <w:rPr>
          <w:bCs/>
          <w:i/>
          <w:iCs/>
          <w:lang w:val="et-EE"/>
        </w:rPr>
        <w:t>single</w:t>
      </w:r>
      <w:proofErr w:type="spellEnd"/>
      <w:r w:rsidRPr="00674BAC">
        <w:rPr>
          <w:bCs/>
          <w:i/>
          <w:iCs/>
          <w:lang w:val="et-EE"/>
        </w:rPr>
        <w:t xml:space="preserve"> </w:t>
      </w:r>
      <w:proofErr w:type="spellStart"/>
      <w:r w:rsidRPr="00674BAC">
        <w:rPr>
          <w:bCs/>
          <w:i/>
          <w:iCs/>
          <w:lang w:val="et-EE"/>
        </w:rPr>
        <w:t>agreement</w:t>
      </w:r>
      <w:proofErr w:type="spellEnd"/>
      <w:r w:rsidRPr="00674BAC">
        <w:rPr>
          <w:bCs/>
          <w:lang w:val="et-EE"/>
        </w:rPr>
        <w:t xml:space="preserve">) kontseptsiooni, et tagada õiguskindlus mõiste tunnustamise ja kohaldamise osas Eesti kohtutes. </w:t>
      </w:r>
      <w:r>
        <w:rPr>
          <w:lang w:val="et-EE"/>
        </w:rPr>
        <w:t>,,</w:t>
      </w:r>
      <w:r w:rsidRPr="00674BAC">
        <w:rPr>
          <w:lang w:val="et-EE"/>
        </w:rPr>
        <w:t xml:space="preserve">Ühe lepingu” kontseptsioon on tuletis-, </w:t>
      </w:r>
      <w:proofErr w:type="spellStart"/>
      <w:r w:rsidRPr="00674BAC">
        <w:rPr>
          <w:lang w:val="et-EE"/>
        </w:rPr>
        <w:t>repo</w:t>
      </w:r>
      <w:proofErr w:type="spellEnd"/>
      <w:r w:rsidRPr="00674BAC">
        <w:rPr>
          <w:lang w:val="et-EE"/>
        </w:rPr>
        <w:t>- ja nendega seotud tehingute jaoks välja töötatud rahvusvaheliselt tunnustatud standardse turudokumentatsiooni nurgakivi.</w:t>
      </w:r>
      <w:r w:rsidRPr="00674BAC">
        <w:rPr>
          <w:rStyle w:val="Allmrkuseviide"/>
          <w:lang w:val="et-EE"/>
        </w:rPr>
        <w:footnoteReference w:id="56"/>
      </w:r>
      <w:r w:rsidRPr="00674BAC">
        <w:rPr>
          <w:lang w:val="et-EE"/>
        </w:rPr>
        <w:t xml:space="preserve"> Tavapäraselt peavad kaks finantsturu osalist olukorda, kus omavahelisi avatud tuletisinstrumentide positsioone on palju, üheks suhteks. Osapooled teostavad tavaliselt riskide jälgimist ja hindamist koondpõhimõttel.</w:t>
      </w:r>
      <w:r w:rsidRPr="00674BAC">
        <w:rPr>
          <w:rStyle w:val="Allmrkuseviide"/>
        </w:rPr>
        <w:footnoteReference w:id="57"/>
      </w:r>
      <w:r w:rsidRPr="00674BAC">
        <w:rPr>
          <w:lang w:val="et-EE"/>
        </w:rPr>
        <w:t xml:space="preserve"> Kuigi </w:t>
      </w:r>
      <w:proofErr w:type="spellStart"/>
      <w:r w:rsidRPr="00674BAC">
        <w:rPr>
          <w:lang w:val="et-EE"/>
        </w:rPr>
        <w:t>repotehingute</w:t>
      </w:r>
      <w:proofErr w:type="spellEnd"/>
      <w:r w:rsidRPr="00674BAC">
        <w:rPr>
          <w:lang w:val="et-EE"/>
        </w:rPr>
        <w:t xml:space="preserve"> puhul võib iga eraldi tehingut pidada õiguslikult sõltumatuks, ei tohiks ühegi </w:t>
      </w:r>
      <w:proofErr w:type="spellStart"/>
      <w:r w:rsidRPr="00674BAC">
        <w:rPr>
          <w:lang w:val="et-EE"/>
        </w:rPr>
        <w:t>repotehingu</w:t>
      </w:r>
      <w:proofErr w:type="spellEnd"/>
      <w:r w:rsidRPr="00674BAC">
        <w:rPr>
          <w:lang w:val="et-EE"/>
        </w:rPr>
        <w:t xml:space="preserve"> puhul tekkida oht, et maksejõuetusmenetluses toimub vastavate positsioonide eraldamine.</w:t>
      </w:r>
      <w:r w:rsidRPr="00674BAC">
        <w:rPr>
          <w:rStyle w:val="Allmrkuseviide"/>
        </w:rPr>
        <w:footnoteReference w:id="58"/>
      </w:r>
      <w:r w:rsidRPr="00674BAC">
        <w:rPr>
          <w:lang w:val="et-EE"/>
        </w:rPr>
        <w:t xml:space="preserve"> Samuti moodustavad 2018. aasta ISDA MNA kohaselt tasaarvestuskokkulepe ja kõik kvalifitseeritud finantslepingud, mille suhtes tasaarvestuskokkulepet kohaldatakse, ühe lepingu.</w:t>
      </w:r>
      <w:r w:rsidRPr="00674BAC">
        <w:rPr>
          <w:rStyle w:val="Allmrkuseviide"/>
          <w:lang w:val="et-EE"/>
        </w:rPr>
        <w:footnoteReference w:id="59"/>
      </w:r>
      <w:r w:rsidRPr="00674BAC">
        <w:rPr>
          <w:lang w:val="et-EE"/>
        </w:rPr>
        <w:t xml:space="preserve">  Pankrotiseaduse § 48 kehtiv redaktsioon küll tunnustab raamlepingut ning § 99 tasaarvestuse tulemusel ühe netonõude tekkimist, kuid siiski toetub kehtivas õiguses</w:t>
      </w:r>
      <w:r>
        <w:rPr>
          <w:lang w:val="et-EE"/>
        </w:rPr>
        <w:t xml:space="preserve"> </w:t>
      </w:r>
      <w:r w:rsidRPr="00674BAC">
        <w:rPr>
          <w:lang w:val="et-EE"/>
        </w:rPr>
        <w:t>„ühe lepingu“ kontseptsioon pigem lepinguvabaduse põhimõttele ja õiguse tõlgendamisele. Ülaltoodu tõttu on oluline, et “ühe lepingu” kontseptsioon oleks seaduses  selgelt väljendatud olukorras, kus osapoolte vahel toimub suur hulk eri tüüpi tehinguid ühe raamlepingu alusel.</w:t>
      </w:r>
      <w:r>
        <w:rPr>
          <w:lang w:val="et-EE"/>
        </w:rPr>
        <w:t xml:space="preserve"> </w:t>
      </w:r>
      <w:r w:rsidRPr="00674BAC">
        <w:rPr>
          <w:lang w:val="et-EE"/>
        </w:rPr>
        <w:t>Seetõttu reguleeritakse „ühe lepingu“ põhimõte õigusakti tasandil.</w:t>
      </w:r>
    </w:p>
    <w:p w14:paraId="2CB91532" w14:textId="77777777" w:rsidR="007941BC" w:rsidRPr="00674BAC" w:rsidRDefault="007941BC" w:rsidP="007941BC">
      <w:pPr>
        <w:pStyle w:val="SLONormal"/>
        <w:spacing w:before="0" w:after="0"/>
        <w:rPr>
          <w:lang w:val="et-EE"/>
        </w:rPr>
      </w:pPr>
    </w:p>
    <w:p w14:paraId="536EE812" w14:textId="77777777" w:rsidR="007941BC" w:rsidRPr="00674BAC" w:rsidRDefault="007941BC" w:rsidP="007941BC">
      <w:pPr>
        <w:pStyle w:val="SLONormal"/>
        <w:spacing w:before="0" w:after="0"/>
        <w:rPr>
          <w:bCs/>
          <w:lang w:val="et-EE"/>
        </w:rPr>
      </w:pPr>
      <w:r w:rsidRPr="00674BAC">
        <w:rPr>
          <w:b/>
          <w:lang w:val="et-EE"/>
        </w:rPr>
        <w:t>Seaduse täiendamine §-ga 229</w:t>
      </w:r>
      <w:r w:rsidRPr="00674BAC">
        <w:rPr>
          <w:b/>
          <w:vertAlign w:val="superscript"/>
          <w:lang w:val="et-EE"/>
        </w:rPr>
        <w:t>5</w:t>
      </w:r>
      <w:r w:rsidRPr="00674BAC">
        <w:rPr>
          <w:b/>
          <w:lang w:val="et-EE"/>
        </w:rPr>
        <w:t xml:space="preserve">. </w:t>
      </w:r>
      <w:r w:rsidRPr="00674BAC">
        <w:rPr>
          <w:bCs/>
          <w:lang w:val="et-EE"/>
        </w:rPr>
        <w:t>Uue paragrahviga sätestatakse kvalifitseeruva</w:t>
      </w:r>
      <w:r>
        <w:rPr>
          <w:bCs/>
          <w:lang w:val="et-EE"/>
        </w:rPr>
        <w:t xml:space="preserve"> isiku (ehk</w:t>
      </w:r>
      <w:r w:rsidRPr="00674BAC">
        <w:rPr>
          <w:bCs/>
          <w:lang w:val="et-EE"/>
        </w:rPr>
        <w:t xml:space="preserve"> osapoole</w:t>
      </w:r>
      <w:r>
        <w:rPr>
          <w:bCs/>
          <w:lang w:val="et-EE"/>
        </w:rPr>
        <w:t>)</w:t>
      </w:r>
      <w:r w:rsidRPr="00674BAC">
        <w:rPr>
          <w:bCs/>
          <w:lang w:val="et-EE"/>
        </w:rPr>
        <w:t xml:space="preserve"> mõiste.</w:t>
      </w:r>
    </w:p>
    <w:p w14:paraId="60C9CA43" w14:textId="77777777" w:rsidR="007941BC" w:rsidRPr="00674BAC" w:rsidRDefault="007941BC" w:rsidP="007941BC">
      <w:pPr>
        <w:pStyle w:val="SLONormal"/>
        <w:spacing w:before="0" w:after="0"/>
        <w:rPr>
          <w:bCs/>
          <w:lang w:val="et-EE"/>
        </w:rPr>
      </w:pPr>
    </w:p>
    <w:p w14:paraId="3861505F" w14:textId="77777777" w:rsidR="007941BC" w:rsidRPr="00674BAC" w:rsidRDefault="007941BC" w:rsidP="007941BC">
      <w:pPr>
        <w:pStyle w:val="SLONormal"/>
        <w:spacing w:before="0" w:after="0"/>
        <w:rPr>
          <w:lang w:val="et-EE"/>
        </w:rPr>
      </w:pPr>
      <w:r w:rsidRPr="00674BAC">
        <w:rPr>
          <w:lang w:val="et-EE"/>
        </w:rPr>
        <w:t xml:space="preserve">UNIDROIT põhimõtete kohaselt on „kvalifitseeruv osapool“ tasaarvestuse režiimi tähenduses mis tahes isik või üksus, välja arvatud füüsiline isik, kes tegutseb peamiselt isiklikel, perekondlikel või </w:t>
      </w:r>
      <w:proofErr w:type="spellStart"/>
      <w:r w:rsidRPr="00674BAC">
        <w:rPr>
          <w:lang w:val="et-EE"/>
        </w:rPr>
        <w:t>majapidamislikel</w:t>
      </w:r>
      <w:proofErr w:type="spellEnd"/>
      <w:r w:rsidRPr="00674BAC">
        <w:rPr>
          <w:lang w:val="et-EE"/>
        </w:rPr>
        <w:t xml:space="preserve"> eesmärkidel, ja hõlmab seltsingut, juriidilise isiku õigusteta ühendust või muud isikute kogu. UNIDROIT põhimõtetes on määratletud ka „kvalifitseeruv finantsturuosaline“ (peamiselt finantsasutused, kuid definitsioon hõlmab ka korporatsiooni või muud üksust, mis on liikmesriigi määratud kriteeriumide kohaselt volitatud või kuulub järelevalve alla kui oluline osaline finantsturu lepingutes, millest tulenevad kvalifitseeruvad kohustused), ehk osapooled, kelle puhul lõpetamisel toimuva tasaarvestuse </w:t>
      </w:r>
      <w:proofErr w:type="spellStart"/>
      <w:r w:rsidRPr="00674BAC">
        <w:rPr>
          <w:lang w:val="et-EE"/>
        </w:rPr>
        <w:t>jõustatavus</w:t>
      </w:r>
      <w:proofErr w:type="spellEnd"/>
      <w:r w:rsidRPr="00674BAC">
        <w:rPr>
          <w:lang w:val="et-EE"/>
        </w:rPr>
        <w:t xml:space="preserve"> või </w:t>
      </w:r>
      <w:proofErr w:type="spellStart"/>
      <w:r w:rsidRPr="00674BAC">
        <w:rPr>
          <w:lang w:val="et-EE"/>
        </w:rPr>
        <w:t>mittejõustatavus</w:t>
      </w:r>
      <w:proofErr w:type="spellEnd"/>
      <w:r w:rsidRPr="00674BAC">
        <w:rPr>
          <w:lang w:val="et-EE"/>
        </w:rPr>
        <w:t xml:space="preserve"> võib põhjustada süsteemset riski. Lisaks on defineeritud ka „avaliku sektori üksus” (ingl. k. </w:t>
      </w:r>
      <w:proofErr w:type="spellStart"/>
      <w:r w:rsidRPr="00674BAC">
        <w:rPr>
          <w:i/>
          <w:lang w:val="et-EE"/>
        </w:rPr>
        <w:t>public</w:t>
      </w:r>
      <w:proofErr w:type="spellEnd"/>
      <w:r w:rsidRPr="00674BAC">
        <w:rPr>
          <w:i/>
          <w:lang w:val="et-EE"/>
        </w:rPr>
        <w:t xml:space="preserve"> </w:t>
      </w:r>
      <w:proofErr w:type="spellStart"/>
      <w:r w:rsidRPr="00674BAC">
        <w:rPr>
          <w:i/>
          <w:lang w:val="et-EE"/>
        </w:rPr>
        <w:t>authority</w:t>
      </w:r>
      <w:proofErr w:type="spellEnd"/>
      <w:r w:rsidRPr="00674BAC">
        <w:rPr>
          <w:lang w:val="et-EE"/>
        </w:rPr>
        <w:t xml:space="preserve">), ehk osapool, kelle puhul lõpetamisel toimuva tasaarvestuse </w:t>
      </w:r>
      <w:proofErr w:type="spellStart"/>
      <w:r w:rsidRPr="00674BAC">
        <w:rPr>
          <w:lang w:val="et-EE"/>
        </w:rPr>
        <w:t>jõustatavus</w:t>
      </w:r>
      <w:proofErr w:type="spellEnd"/>
      <w:r w:rsidRPr="00674BAC">
        <w:rPr>
          <w:lang w:val="et-EE"/>
        </w:rPr>
        <w:t xml:space="preserve"> või </w:t>
      </w:r>
      <w:proofErr w:type="spellStart"/>
      <w:r w:rsidRPr="00674BAC">
        <w:rPr>
          <w:lang w:val="et-EE"/>
        </w:rPr>
        <w:t>mittejõustatavus</w:t>
      </w:r>
      <w:proofErr w:type="spellEnd"/>
      <w:r w:rsidRPr="00674BAC">
        <w:rPr>
          <w:lang w:val="et-EE"/>
        </w:rPr>
        <w:t xml:space="preserve"> võib mõjutada avaliku huvi küsimusi, süsteemseid või muid riske. </w:t>
      </w:r>
    </w:p>
    <w:p w14:paraId="085512CC" w14:textId="77777777" w:rsidR="007941BC" w:rsidRPr="00674BAC" w:rsidRDefault="007941BC" w:rsidP="007941BC">
      <w:pPr>
        <w:pStyle w:val="SLONormal"/>
        <w:spacing w:before="0" w:after="0"/>
        <w:rPr>
          <w:lang w:val="et-EE"/>
        </w:rPr>
      </w:pPr>
    </w:p>
    <w:p w14:paraId="42BEDE1F" w14:textId="77777777" w:rsidR="007941BC" w:rsidRPr="00674BAC" w:rsidRDefault="007941BC" w:rsidP="007941BC">
      <w:pPr>
        <w:pStyle w:val="SLONormal"/>
        <w:spacing w:before="0" w:after="0"/>
        <w:rPr>
          <w:lang w:val="et-EE"/>
        </w:rPr>
      </w:pPr>
      <w:r w:rsidRPr="00674BAC">
        <w:rPr>
          <w:lang w:val="et-EE"/>
        </w:rPr>
        <w:t>UNIDROIT</w:t>
      </w:r>
      <w:r>
        <w:rPr>
          <w:lang w:val="et-EE"/>
        </w:rPr>
        <w:t xml:space="preserve"> </w:t>
      </w:r>
      <w:r w:rsidRPr="00674BAC">
        <w:rPr>
          <w:lang w:val="et-EE"/>
        </w:rPr>
        <w:t>põhimõtetes soovitatud minimaalse ühtlustamise lähenemisviisi kohaselt ei piisa sellest, et mõlemad pooled on eespool määratletud „kvalifitseeruvad osapooled”. Selle asemel peab vähemalt üks lõpetamisel toimuva tasaarvestuse osapooltest olema kvalifitseeruv finantsturu osaline või avaliku sektori üksus. Teisest küljest võimaldab UNIDROIT põhimõtete 4. põhimõtte lõige 2 riikidel laiendada oma kaitse ulatust tasaarvestusrežiimi sätete toimimise osas kaugemale UNIDROIT</w:t>
      </w:r>
      <w:r>
        <w:rPr>
          <w:lang w:val="et-EE"/>
        </w:rPr>
        <w:t xml:space="preserve"> </w:t>
      </w:r>
      <w:r w:rsidRPr="00674BAC">
        <w:rPr>
          <w:lang w:val="et-EE"/>
        </w:rPr>
        <w:t>põhimõtetes soovitatud minimaalse ühtlustamise ulatusest, laiendades lõpetamisel toimuva tasaarvestuste sätete kaitset osapooltele, kellest kumbki ei ole avaliku sektori üksus ega kvalifitseeruv finantsturuosaline.</w:t>
      </w:r>
      <w:r w:rsidRPr="00674BAC">
        <w:rPr>
          <w:rStyle w:val="Allmrkuseviide"/>
          <w:lang w:val="et-EE"/>
        </w:rPr>
        <w:footnoteReference w:id="60"/>
      </w:r>
    </w:p>
    <w:p w14:paraId="2F5C2613" w14:textId="77777777" w:rsidR="007941BC" w:rsidRPr="00674BAC" w:rsidRDefault="007941BC" w:rsidP="007941BC">
      <w:pPr>
        <w:pStyle w:val="SLONormal"/>
        <w:spacing w:before="0" w:after="0"/>
        <w:rPr>
          <w:lang w:val="et-EE"/>
        </w:rPr>
      </w:pPr>
    </w:p>
    <w:p w14:paraId="7D2D866F" w14:textId="77777777" w:rsidR="007941BC" w:rsidRPr="00674BAC" w:rsidRDefault="007941BC" w:rsidP="007941BC">
      <w:pPr>
        <w:pStyle w:val="SLONormal"/>
        <w:spacing w:before="0" w:after="0"/>
        <w:rPr>
          <w:bCs/>
          <w:lang w:val="et-EE"/>
        </w:rPr>
      </w:pPr>
      <w:r w:rsidRPr="00674BAC">
        <w:rPr>
          <w:bCs/>
          <w:lang w:val="et-EE"/>
        </w:rPr>
        <w:t xml:space="preserve">Hetkel kehtiv </w:t>
      </w:r>
      <w:proofErr w:type="spellStart"/>
      <w:r>
        <w:rPr>
          <w:bCs/>
          <w:lang w:val="et-EE"/>
        </w:rPr>
        <w:t>PankrS</w:t>
      </w:r>
      <w:proofErr w:type="spellEnd"/>
      <w:r w:rsidRPr="00674BAC">
        <w:rPr>
          <w:bCs/>
          <w:lang w:val="et-EE"/>
        </w:rPr>
        <w:t xml:space="preserve"> </w:t>
      </w:r>
      <w:r w:rsidRPr="00674BAC">
        <w:rPr>
          <w:lang w:val="et-EE"/>
        </w:rPr>
        <w:t xml:space="preserve">§ 48 </w:t>
      </w:r>
      <w:r w:rsidRPr="00674BAC">
        <w:rPr>
          <w:bCs/>
          <w:lang w:val="et-EE"/>
        </w:rPr>
        <w:t xml:space="preserve">tuletistehingu täitmise regulatsioon nõuab tuletistehingu üheks pooleks teatud kvalifitseeruvat finantsturu osalist, riigiasutust või Euroopa väike- ja keskmise suurusega ettevõtja (edaspidi </w:t>
      </w:r>
      <w:r w:rsidRPr="00674BAC">
        <w:rPr>
          <w:bCs/>
          <w:i/>
          <w:iCs/>
          <w:lang w:val="et-EE"/>
        </w:rPr>
        <w:t>VKE</w:t>
      </w:r>
      <w:r w:rsidRPr="00674BAC">
        <w:rPr>
          <w:bCs/>
          <w:lang w:val="et-EE"/>
        </w:rPr>
        <w:t>)</w:t>
      </w:r>
      <w:r w:rsidRPr="00674BAC" w:rsidDel="005837E4">
        <w:rPr>
          <w:bCs/>
          <w:lang w:val="et-EE"/>
        </w:rPr>
        <w:t xml:space="preserve"> </w:t>
      </w:r>
      <w:r w:rsidRPr="00674BAC">
        <w:rPr>
          <w:bCs/>
          <w:lang w:val="et-EE"/>
        </w:rPr>
        <w:t>kategooriasse mittekuuluvat äriühingut. Tuletistehingu teisele poolele aga nõudeid ei esitata. Seega saab Eesti kehtiva õiguse alusel tuletistehingute osapooleks, mille suhtes kehtivad tuletistehingu tasaarvestuse erisätted, olla ka füüsiline isik, s</w:t>
      </w:r>
      <w:r>
        <w:rPr>
          <w:bCs/>
          <w:lang w:val="et-EE"/>
        </w:rPr>
        <w:t>ealhulgas</w:t>
      </w:r>
      <w:r w:rsidRPr="00674BAC">
        <w:rPr>
          <w:bCs/>
          <w:lang w:val="et-EE"/>
        </w:rPr>
        <w:t xml:space="preserve"> tarbija. Tulenevalt asjaolust, et tasaarvestuskokkuleppe teiseks pooleks peab olema kvalifitseeruv </w:t>
      </w:r>
      <w:r>
        <w:rPr>
          <w:bCs/>
          <w:lang w:val="et-EE"/>
        </w:rPr>
        <w:t>isik</w:t>
      </w:r>
      <w:r w:rsidRPr="00674BAC">
        <w:rPr>
          <w:bCs/>
          <w:lang w:val="et-EE"/>
        </w:rPr>
        <w:t>, jääb viimase otsustada, kas füüsilise isikuga (n</w:t>
      </w:r>
      <w:r>
        <w:rPr>
          <w:bCs/>
          <w:lang w:val="et-EE"/>
        </w:rPr>
        <w:t xml:space="preserve">äiteks </w:t>
      </w:r>
      <w:r w:rsidRPr="00674BAC">
        <w:rPr>
          <w:bCs/>
          <w:lang w:val="et-EE"/>
        </w:rPr>
        <w:t>tarbijaga) tasaarvestuskokkulepet sõlmida. Kuna tasaarvestuskokkulepe on sageli praktikas tagatud finantstagatisega ja finantstagatiskokkuleppe osapooleks füüsiline isik olla ei saa, siis praktikas füüsilise isiku (s</w:t>
      </w:r>
      <w:r>
        <w:rPr>
          <w:bCs/>
          <w:lang w:val="et-EE"/>
        </w:rPr>
        <w:t>ealhulgas</w:t>
      </w:r>
      <w:r w:rsidRPr="00674BAC">
        <w:rPr>
          <w:bCs/>
          <w:lang w:val="et-EE"/>
        </w:rPr>
        <w:t xml:space="preserve"> tarbija) poolt tasaarvestuskokkuleppe sõlmimise tõenäosus on väike. </w:t>
      </w:r>
    </w:p>
    <w:p w14:paraId="568B40DE" w14:textId="77777777" w:rsidR="007941BC" w:rsidRPr="00674BAC" w:rsidRDefault="007941BC" w:rsidP="007941BC">
      <w:pPr>
        <w:pStyle w:val="SLONormal"/>
        <w:spacing w:before="0" w:after="0"/>
        <w:rPr>
          <w:bCs/>
          <w:lang w:val="et-EE"/>
        </w:rPr>
      </w:pPr>
    </w:p>
    <w:p w14:paraId="374457E5" w14:textId="77777777" w:rsidR="007941BC" w:rsidRPr="00674BAC" w:rsidRDefault="007941BC" w:rsidP="007941BC">
      <w:pPr>
        <w:pStyle w:val="SLONormal"/>
        <w:spacing w:before="0" w:after="0"/>
        <w:rPr>
          <w:bCs/>
          <w:lang w:val="et-EE"/>
        </w:rPr>
      </w:pPr>
      <w:r w:rsidRPr="00674BAC">
        <w:rPr>
          <w:bCs/>
          <w:lang w:val="et-EE"/>
        </w:rPr>
        <w:t>Täiendavalt väärib märkimist, et tuletistehingute osapoolte nimekirjades kehtiva pankrotiseaduse ja saneerimisseaduse alusel on erisusi. Paragrahvi 229</w:t>
      </w:r>
      <w:r w:rsidRPr="00674BAC">
        <w:rPr>
          <w:bCs/>
          <w:vertAlign w:val="superscript"/>
          <w:lang w:val="et-EE"/>
        </w:rPr>
        <w:t>5</w:t>
      </w:r>
      <w:r w:rsidRPr="00674BAC">
        <w:rPr>
          <w:bCs/>
          <w:lang w:val="et-EE"/>
        </w:rPr>
        <w:t xml:space="preserve"> eesmärk on sätestada tasaarvestusrežiimi kvalifitseeruvad osapooled ühes kohas, et maksejõuetusseadustes oleks võimalik viidata ühele sättele, mis koondab asjakohaste osapoolte nimekirja. Võrreldes kehtiva seadusega on kvalifitseeruvate osapoolte nimekirjas kaks erinevust. Esiteks ühtlustatakse viited, mis pankrotiseaduse § 48 lõike 1 ning saneerimisseaduse § 6 lõike 2 ja § 11</w:t>
      </w:r>
      <w:r w:rsidRPr="00674BAC">
        <w:rPr>
          <w:bCs/>
          <w:vertAlign w:val="superscript"/>
          <w:lang w:val="et-EE"/>
        </w:rPr>
        <w:t>2</w:t>
      </w:r>
      <w:r w:rsidRPr="00674BAC">
        <w:rPr>
          <w:bCs/>
          <w:lang w:val="et-EE"/>
        </w:rPr>
        <w:t xml:space="preserve"> lõike 1 vahel erinevad. Nimelt puudub esimeses viide väärtpaberituru seaduse § 6 lõike 2 punktis 4 nimetatud isikule või organisatsioonile (finantseerimisasutus, kelle ainsaks äritegevuseks on väärtpaberitesse investeerimine, turul kauba ja kaubatuletisinstrumendiga kaupleja). Kuna eelnõuga kehtestatavas sättes viidatakse ka eeltoodud punktile 4, siis selles osas laiendatakse kvalifitseeruvate osapoolte ringi pankrotimenetluses võrreldes hetkel kehtiva pankrotiseaduse § 48 lõikega 1.</w:t>
      </w:r>
    </w:p>
    <w:p w14:paraId="53ECBE76" w14:textId="77777777" w:rsidR="007941BC" w:rsidRPr="00674BAC" w:rsidRDefault="007941BC" w:rsidP="007941BC">
      <w:pPr>
        <w:pStyle w:val="SLONormal"/>
        <w:spacing w:before="0" w:after="0"/>
        <w:rPr>
          <w:bCs/>
          <w:lang w:val="et-EE"/>
        </w:rPr>
      </w:pPr>
    </w:p>
    <w:p w14:paraId="3C539FA4" w14:textId="77777777" w:rsidR="007941BC" w:rsidRPr="00674BAC" w:rsidRDefault="007941BC" w:rsidP="007941BC">
      <w:pPr>
        <w:pStyle w:val="SLONormal"/>
        <w:spacing w:before="0" w:after="0"/>
        <w:rPr>
          <w:lang w:val="et-EE"/>
        </w:rPr>
      </w:pPr>
      <w:r w:rsidRPr="00674BAC">
        <w:rPr>
          <w:bCs/>
          <w:lang w:val="et-EE"/>
        </w:rPr>
        <w:t xml:space="preserve">Teine erisus kvalifitseeruvate </w:t>
      </w:r>
      <w:r>
        <w:rPr>
          <w:bCs/>
          <w:lang w:val="et-EE"/>
        </w:rPr>
        <w:t>isikute</w:t>
      </w:r>
      <w:r w:rsidRPr="00674BAC">
        <w:rPr>
          <w:bCs/>
          <w:lang w:val="et-EE"/>
        </w:rPr>
        <w:t xml:space="preserve"> ringis on seotud </w:t>
      </w:r>
      <w:r>
        <w:rPr>
          <w:bCs/>
          <w:lang w:val="et-EE"/>
        </w:rPr>
        <w:t>AÕS</w:t>
      </w:r>
      <w:r w:rsidRPr="00674BAC">
        <w:rPr>
          <w:bCs/>
          <w:lang w:val="et-EE"/>
        </w:rPr>
        <w:t xml:space="preserve"> </w:t>
      </w:r>
      <w:r w:rsidRPr="00674BAC">
        <w:rPr>
          <w:lang w:val="et-EE"/>
        </w:rPr>
        <w:t>§ 314</w:t>
      </w:r>
      <w:r w:rsidRPr="00674BAC">
        <w:rPr>
          <w:vertAlign w:val="superscript"/>
          <w:lang w:val="et-EE"/>
        </w:rPr>
        <w:t>1</w:t>
      </w:r>
      <w:r w:rsidRPr="00674BAC">
        <w:rPr>
          <w:lang w:val="et-EE"/>
        </w:rPr>
        <w:t xml:space="preserve"> lõike 2 muutmisega. Kuna </w:t>
      </w:r>
      <w:r>
        <w:rPr>
          <w:lang w:val="et-EE"/>
        </w:rPr>
        <w:t>AÕS</w:t>
      </w:r>
      <w:r w:rsidRPr="00674BAC">
        <w:rPr>
          <w:lang w:val="et-EE"/>
        </w:rPr>
        <w:t xml:space="preserve"> § 314</w:t>
      </w:r>
      <w:r w:rsidRPr="00674BAC">
        <w:rPr>
          <w:vertAlign w:val="superscript"/>
          <w:lang w:val="et-EE"/>
        </w:rPr>
        <w:t>1</w:t>
      </w:r>
      <w:r w:rsidRPr="00674BAC">
        <w:rPr>
          <w:lang w:val="et-EE"/>
        </w:rPr>
        <w:t xml:space="preserve"> lõike 2 muudatusega tehakse finantstagatise sõlmimise võimalus kättesaadavaks kõigile juriidilistele isikutele (tingimusel, et finantstagatise teine osapool on sama paragrahvi lõikes 1 loetletud isik või organisatsioon), siis ei ole enam kvalifitseeruva</w:t>
      </w:r>
      <w:r>
        <w:rPr>
          <w:lang w:val="et-EE"/>
        </w:rPr>
        <w:t xml:space="preserve"> isiku</w:t>
      </w:r>
      <w:r w:rsidRPr="00674BAC">
        <w:rPr>
          <w:lang w:val="et-EE"/>
        </w:rPr>
        <w:t xml:space="preserve"> </w:t>
      </w:r>
      <w:r>
        <w:rPr>
          <w:lang w:val="et-EE"/>
        </w:rPr>
        <w:t>puhul</w:t>
      </w:r>
      <w:r w:rsidRPr="00674BAC">
        <w:rPr>
          <w:lang w:val="et-EE"/>
        </w:rPr>
        <w:t xml:space="preserve"> asjakohane viidata </w:t>
      </w:r>
      <w:r>
        <w:rPr>
          <w:lang w:val="et-EE"/>
        </w:rPr>
        <w:t>AÕS</w:t>
      </w:r>
      <w:r w:rsidRPr="00674BAC">
        <w:rPr>
          <w:lang w:val="et-EE"/>
        </w:rPr>
        <w:t xml:space="preserve"> § 314</w:t>
      </w:r>
      <w:r w:rsidRPr="00674BAC">
        <w:rPr>
          <w:vertAlign w:val="superscript"/>
          <w:lang w:val="et-EE"/>
        </w:rPr>
        <w:t>1</w:t>
      </w:r>
      <w:r w:rsidRPr="00674BAC">
        <w:rPr>
          <w:lang w:val="et-EE"/>
        </w:rPr>
        <w:t xml:space="preserve"> lõikele 2, mis varasemalt kattis VKE-</w:t>
      </w:r>
      <w:proofErr w:type="spellStart"/>
      <w:r w:rsidRPr="00674BAC">
        <w:rPr>
          <w:lang w:val="et-EE"/>
        </w:rPr>
        <w:t>ks</w:t>
      </w:r>
      <w:proofErr w:type="spellEnd"/>
      <w:r w:rsidRPr="00674BAC">
        <w:rPr>
          <w:lang w:val="et-EE"/>
        </w:rPr>
        <w:t xml:space="preserve"> mittekvalifitseeruvaid äriühinguid. Selle asemel viidatakse väärtpaberituru seaduse § 6 lõike 2 punktile 5 (suurettevõtja, mis on defineeritud sama paragrahvi lõikes 2</w:t>
      </w:r>
      <w:r w:rsidRPr="00674BAC">
        <w:rPr>
          <w:vertAlign w:val="superscript"/>
          <w:lang w:val="et-EE"/>
        </w:rPr>
        <w:t>1</w:t>
      </w:r>
      <w:r w:rsidRPr="00674BAC">
        <w:rPr>
          <w:lang w:val="et-EE"/>
        </w:rPr>
        <w:t xml:space="preserve">). See suurettevõtja definitsioon ei kattu küll täielikult varasema </w:t>
      </w:r>
      <w:r>
        <w:rPr>
          <w:lang w:val="et-EE"/>
        </w:rPr>
        <w:t>AÕS</w:t>
      </w:r>
      <w:r w:rsidRPr="00674BAC">
        <w:rPr>
          <w:lang w:val="et-EE"/>
        </w:rPr>
        <w:t xml:space="preserve"> § 314</w:t>
      </w:r>
      <w:r w:rsidRPr="00674BAC">
        <w:rPr>
          <w:vertAlign w:val="superscript"/>
          <w:lang w:val="et-EE"/>
        </w:rPr>
        <w:t>1</w:t>
      </w:r>
      <w:r w:rsidRPr="00674BAC">
        <w:rPr>
          <w:lang w:val="et-EE"/>
        </w:rPr>
        <w:t xml:space="preserve"> lõike 2 definitsiooniga – näiteks ei hinnata suurettevõtja definitsiooni puhul töötajate arvu ühena võimalikest kriteeriumitest ja erisusi on ka teistes näitajates (väärtpaberituru seaduse suurettevõtja definitsiooni kriteeriumid põhinevad Euroopa Parlamendi ja nõukogu direktiivi 2014/65/EL lisas II toodud suurettevõtja definitsioonil), kuid samas on suurettevõtja kriteeriumid sobivad viitamaks finantsturul potentsiaalselt olulist rolli omavatele finantsregulatsiooni alla mittekuuluvatele äriühingutele varem </w:t>
      </w:r>
      <w:proofErr w:type="spellStart"/>
      <w:r>
        <w:rPr>
          <w:lang w:val="et-EE"/>
        </w:rPr>
        <w:t>AÕS-is</w:t>
      </w:r>
      <w:proofErr w:type="spellEnd"/>
      <w:r w:rsidRPr="00674BAC">
        <w:rPr>
          <w:lang w:val="et-EE"/>
        </w:rPr>
        <w:t xml:space="preserve"> sisaldunud definitsiooni asemel.</w:t>
      </w:r>
    </w:p>
    <w:p w14:paraId="6F202A32" w14:textId="77777777" w:rsidR="007941BC" w:rsidRPr="00674BAC" w:rsidRDefault="007941BC" w:rsidP="007941BC">
      <w:pPr>
        <w:pStyle w:val="SLONormal"/>
        <w:spacing w:before="0" w:after="0"/>
        <w:rPr>
          <w:lang w:val="et-EE"/>
        </w:rPr>
      </w:pPr>
    </w:p>
    <w:p w14:paraId="3FFFB547" w14:textId="77777777" w:rsidR="007941BC" w:rsidRPr="00674BAC" w:rsidRDefault="007941BC" w:rsidP="007941BC">
      <w:pPr>
        <w:pStyle w:val="SLONormal"/>
        <w:spacing w:before="0" w:after="0"/>
        <w:rPr>
          <w:lang w:val="et-EE"/>
        </w:rPr>
      </w:pPr>
      <w:r w:rsidRPr="00674BAC">
        <w:rPr>
          <w:lang w:val="et-EE"/>
        </w:rPr>
        <w:t>Seega, sarnaselt kehtivatele seadustele, arvestades ülaltoodud erisustega, peab tasaarvestuskokkuleppe üheks osapooleks olema järgmine isik või organisatsioon:</w:t>
      </w:r>
    </w:p>
    <w:p w14:paraId="4FDA3B09" w14:textId="77777777" w:rsidR="007941BC" w:rsidRPr="00674BAC" w:rsidRDefault="007941BC" w:rsidP="007941BC">
      <w:pPr>
        <w:pStyle w:val="SLONormal"/>
        <w:numPr>
          <w:ilvl w:val="0"/>
          <w:numId w:val="8"/>
        </w:numPr>
        <w:spacing w:before="0" w:after="0"/>
        <w:ind w:left="360"/>
        <w:rPr>
          <w:lang w:val="et-EE"/>
        </w:rPr>
      </w:pPr>
      <w:r w:rsidRPr="00674BAC">
        <w:rPr>
          <w:lang w:val="et-EE"/>
        </w:rPr>
        <w:t>krediidiasutus, investeerimisühing, fondivalitseja, investeerimisfond, kindlustusandja ja muu finantsjärelevalve alla kuuluv finantseerimisasutus;</w:t>
      </w:r>
    </w:p>
    <w:p w14:paraId="0217A4BC" w14:textId="77777777" w:rsidR="007941BC" w:rsidRPr="00674BAC" w:rsidRDefault="007941BC" w:rsidP="007941BC">
      <w:pPr>
        <w:pStyle w:val="SLONormal"/>
        <w:numPr>
          <w:ilvl w:val="0"/>
          <w:numId w:val="8"/>
        </w:numPr>
        <w:spacing w:before="0" w:after="0"/>
        <w:ind w:left="360"/>
        <w:rPr>
          <w:lang w:val="et-EE"/>
        </w:rPr>
      </w:pPr>
      <w:r w:rsidRPr="00674BAC">
        <w:rPr>
          <w:lang w:val="et-EE"/>
        </w:rPr>
        <w:t>Eesti Vabariik, välisriik, Eesti või välisriigi regionaalse omavalitsuse üksus või keskpank;</w:t>
      </w:r>
    </w:p>
    <w:p w14:paraId="60177951" w14:textId="77777777" w:rsidR="007941BC" w:rsidRPr="00674BAC" w:rsidRDefault="007941BC" w:rsidP="007941BC">
      <w:pPr>
        <w:pStyle w:val="SLONormal"/>
        <w:numPr>
          <w:ilvl w:val="0"/>
          <w:numId w:val="8"/>
        </w:numPr>
        <w:spacing w:before="0" w:after="0"/>
        <w:ind w:left="360"/>
        <w:rPr>
          <w:lang w:val="et-EE"/>
        </w:rPr>
      </w:pPr>
      <w:r w:rsidRPr="00674BAC">
        <w:rPr>
          <w:lang w:val="et-EE"/>
        </w:rPr>
        <w:t>finantstagatise direktiivi artikli 1 lõike 2 punktis b või d nimetatud isik või organisatsioon;</w:t>
      </w:r>
    </w:p>
    <w:p w14:paraId="7F95FB08" w14:textId="77777777" w:rsidR="007941BC" w:rsidRPr="00674BAC" w:rsidRDefault="007941BC" w:rsidP="007941BC">
      <w:pPr>
        <w:pStyle w:val="SLONormal"/>
        <w:numPr>
          <w:ilvl w:val="0"/>
          <w:numId w:val="8"/>
        </w:numPr>
        <w:spacing w:before="0" w:after="0"/>
        <w:ind w:left="360"/>
        <w:rPr>
          <w:lang w:val="et-EE"/>
        </w:rPr>
      </w:pPr>
      <w:r w:rsidRPr="00674BAC">
        <w:rPr>
          <w:lang w:val="et-EE"/>
        </w:rPr>
        <w:t>makse- ja arveldussüsteemide seaduse § 3 lõikes 6 nimetatud süsteemiühenduse korraldaja;</w:t>
      </w:r>
    </w:p>
    <w:p w14:paraId="37CC543F" w14:textId="77777777" w:rsidR="007941BC" w:rsidRPr="00674BAC" w:rsidRDefault="007941BC" w:rsidP="007941BC">
      <w:pPr>
        <w:pStyle w:val="SLONormal"/>
        <w:numPr>
          <w:ilvl w:val="0"/>
          <w:numId w:val="8"/>
        </w:numPr>
        <w:spacing w:before="0" w:after="0"/>
        <w:ind w:left="360"/>
        <w:rPr>
          <w:lang w:val="et-EE"/>
        </w:rPr>
      </w:pPr>
      <w:r w:rsidRPr="00674BAC">
        <w:rPr>
          <w:lang w:val="et-EE"/>
        </w:rPr>
        <w:t>makse- ja arveldussüsteemide seaduse § 4 lõigetes 1 ja 2 nimetatud süsteemi korraldaja;</w:t>
      </w:r>
    </w:p>
    <w:p w14:paraId="34C8D5EB" w14:textId="77777777" w:rsidR="007941BC" w:rsidRPr="00674BAC" w:rsidRDefault="007941BC" w:rsidP="007941BC">
      <w:pPr>
        <w:pStyle w:val="SLONormal"/>
        <w:numPr>
          <w:ilvl w:val="0"/>
          <w:numId w:val="8"/>
        </w:numPr>
        <w:spacing w:before="0" w:after="0"/>
        <w:ind w:left="360"/>
        <w:rPr>
          <w:lang w:val="et-EE"/>
        </w:rPr>
      </w:pPr>
      <w:r w:rsidRPr="00674BAC">
        <w:rPr>
          <w:lang w:val="et-EE"/>
        </w:rPr>
        <w:t>muu punktides a–e nimetatud isikuga sarnane välisriigi isik või organisatsioon, kellele on Euroopa Majanduspiirkonna lepinguriigi või Euroopa Liidu õigusakti kohaselt antud õigus olla finantstagatise andjaks või võtjaks;</w:t>
      </w:r>
    </w:p>
    <w:p w14:paraId="17C37AD4" w14:textId="77777777" w:rsidR="007941BC" w:rsidRPr="00674BAC" w:rsidRDefault="007941BC" w:rsidP="007941BC">
      <w:pPr>
        <w:pStyle w:val="SLONormal"/>
        <w:numPr>
          <w:ilvl w:val="0"/>
          <w:numId w:val="8"/>
        </w:numPr>
        <w:spacing w:before="0" w:after="0"/>
        <w:ind w:left="360"/>
        <w:rPr>
          <w:lang w:val="et-EE"/>
        </w:rPr>
      </w:pPr>
      <w:r w:rsidRPr="00674BAC">
        <w:rPr>
          <w:lang w:val="et-EE"/>
        </w:rPr>
        <w:t>Rahvusvaheline asutus või organisatsioon, sealhulgas Rahvusvaheline Valuutafond, Euroopa Keskpank ja Euroopa Investeerimispank;</w:t>
      </w:r>
    </w:p>
    <w:p w14:paraId="414BE46B" w14:textId="77777777" w:rsidR="007941BC" w:rsidRPr="00674BAC" w:rsidRDefault="007941BC" w:rsidP="007941BC">
      <w:pPr>
        <w:pStyle w:val="SLONormal"/>
        <w:numPr>
          <w:ilvl w:val="0"/>
          <w:numId w:val="8"/>
        </w:numPr>
        <w:spacing w:before="0" w:after="0"/>
        <w:ind w:left="360"/>
        <w:rPr>
          <w:lang w:val="et-EE"/>
        </w:rPr>
      </w:pPr>
      <w:r w:rsidRPr="00674BAC">
        <w:rPr>
          <w:lang w:val="et-EE"/>
        </w:rPr>
        <w:t>finantseerimisasutus, kelle ainsaks äritegevuseks on väärtpaberitesse investeerimine, turul kauba ja kaubatuletisinstrumendiga kaupleja;</w:t>
      </w:r>
    </w:p>
    <w:p w14:paraId="1786A8B4" w14:textId="77777777" w:rsidR="007941BC" w:rsidRPr="00674BAC" w:rsidRDefault="007941BC" w:rsidP="007941BC">
      <w:pPr>
        <w:pStyle w:val="SLONormal"/>
        <w:numPr>
          <w:ilvl w:val="0"/>
          <w:numId w:val="8"/>
        </w:numPr>
        <w:spacing w:before="0" w:after="0"/>
        <w:ind w:left="360"/>
        <w:rPr>
          <w:lang w:val="et-EE"/>
        </w:rPr>
      </w:pPr>
      <w:r w:rsidRPr="00674BAC">
        <w:rPr>
          <w:lang w:val="et-EE"/>
        </w:rPr>
        <w:t>suurettevõtja.</w:t>
      </w:r>
    </w:p>
    <w:p w14:paraId="2402ADFA" w14:textId="77777777" w:rsidR="007941BC" w:rsidRPr="00674BAC" w:rsidRDefault="007941BC" w:rsidP="007941BC">
      <w:pPr>
        <w:pStyle w:val="SLONormal"/>
        <w:spacing w:before="0" w:after="0"/>
        <w:rPr>
          <w:lang w:val="et-EE"/>
        </w:rPr>
      </w:pPr>
    </w:p>
    <w:p w14:paraId="15D90639" w14:textId="77777777" w:rsidR="007941BC" w:rsidRPr="00674BAC" w:rsidRDefault="007941BC" w:rsidP="007941BC">
      <w:pPr>
        <w:pStyle w:val="SLONormal"/>
        <w:spacing w:before="0" w:after="0"/>
        <w:rPr>
          <w:lang w:val="et-EE"/>
        </w:rPr>
      </w:pPr>
      <w:r w:rsidRPr="00674BAC">
        <w:rPr>
          <w:lang w:val="et-EE"/>
        </w:rPr>
        <w:t>Ei ole põhjendatud kitsendada tasaarvestusrežiimiga hõlmatud isikute ringi võrreldes kehtiva regulatsiooniga. Seetõttu ei nähta endiselt ette nõudeid kvalifitseeruva finantstehingu teisele poolele, st selliseks teiseks pooleks võib teoreetiliselt olla ka füüsiline isik, s</w:t>
      </w:r>
      <w:r>
        <w:rPr>
          <w:lang w:val="et-EE"/>
        </w:rPr>
        <w:t>ealhulgas</w:t>
      </w:r>
      <w:r w:rsidRPr="00674BAC">
        <w:rPr>
          <w:lang w:val="et-EE"/>
        </w:rPr>
        <w:t xml:space="preserve"> tarbija.</w:t>
      </w:r>
    </w:p>
    <w:p w14:paraId="41D0673D" w14:textId="77777777" w:rsidR="007941BC" w:rsidRPr="00674BAC" w:rsidRDefault="007941BC" w:rsidP="007941BC">
      <w:pPr>
        <w:pStyle w:val="SLONormal"/>
        <w:spacing w:before="0" w:after="0"/>
        <w:rPr>
          <w:lang w:val="et-EE"/>
        </w:rPr>
      </w:pPr>
    </w:p>
    <w:p w14:paraId="73156147" w14:textId="77777777" w:rsidR="007941BC" w:rsidRPr="00674BAC" w:rsidRDefault="007941BC" w:rsidP="007941BC">
      <w:pPr>
        <w:pStyle w:val="SLONormal"/>
        <w:spacing w:before="0" w:after="0"/>
        <w:rPr>
          <w:lang w:val="et-EE"/>
        </w:rPr>
      </w:pPr>
      <w:r w:rsidRPr="00674BAC">
        <w:rPr>
          <w:b/>
          <w:bCs/>
          <w:lang w:val="et-EE"/>
        </w:rPr>
        <w:t>Seaduse täiendamine §-ga 229</w:t>
      </w:r>
      <w:r w:rsidRPr="00674BAC">
        <w:rPr>
          <w:b/>
          <w:bCs/>
          <w:vertAlign w:val="superscript"/>
          <w:lang w:val="et-EE"/>
        </w:rPr>
        <w:t>6</w:t>
      </w:r>
      <w:r w:rsidRPr="00674BAC">
        <w:rPr>
          <w:b/>
          <w:bCs/>
          <w:lang w:val="et-EE"/>
        </w:rPr>
        <w:t xml:space="preserve">. </w:t>
      </w:r>
      <w:r w:rsidRPr="00674BAC">
        <w:rPr>
          <w:lang w:val="et-EE"/>
        </w:rPr>
        <w:t xml:space="preserve">Uue paragrahviga sätestatakse tingimused lõpetamisel toimuva tasaarvestuse kohaldamiseks maksejõuetus-, likvideerimis- või täitemenetluse korral. </w:t>
      </w:r>
    </w:p>
    <w:p w14:paraId="1641E3FF" w14:textId="77777777" w:rsidR="007941BC" w:rsidRPr="00674BAC" w:rsidRDefault="007941BC" w:rsidP="007941BC">
      <w:pPr>
        <w:pStyle w:val="SLONormal"/>
        <w:spacing w:before="0" w:after="0"/>
        <w:rPr>
          <w:lang w:val="et-EE"/>
        </w:rPr>
      </w:pPr>
    </w:p>
    <w:p w14:paraId="78D46335" w14:textId="77777777" w:rsidR="007941BC" w:rsidRPr="00674BAC" w:rsidRDefault="007941BC" w:rsidP="007941BC">
      <w:pPr>
        <w:pStyle w:val="SLONormal"/>
        <w:spacing w:before="0" w:after="0"/>
        <w:rPr>
          <w:bCs/>
          <w:lang w:val="et-EE"/>
        </w:rPr>
      </w:pPr>
      <w:r w:rsidRPr="00674BAC">
        <w:rPr>
          <w:b/>
          <w:lang w:val="et-EE"/>
        </w:rPr>
        <w:t>Lõike 1</w:t>
      </w:r>
      <w:r w:rsidRPr="00674BAC">
        <w:rPr>
          <w:bCs/>
          <w:lang w:val="et-EE"/>
        </w:rPr>
        <w:t xml:space="preserve"> puhul on tegemist üldise sättega, mille alusel kehtestatakse maksejõuetusmenetluste, likvideerimismenetluse ja täitemenetluse algatamise või jätkumise korral üldreegel, et nimetatud menetlused ei takista ega mõjuta lõpetamisel toimuvat tasaarvestust ning lõpetamisel toimuvat tasaarvestust kohaldatakse vastavalt tasaarvestuskokkuleppe või finantstagatise kokkuleppe tingimustele (s</w:t>
      </w:r>
      <w:r>
        <w:rPr>
          <w:bCs/>
          <w:lang w:val="et-EE"/>
        </w:rPr>
        <w:t>ealhulgas</w:t>
      </w:r>
      <w:r w:rsidRPr="00674BAC">
        <w:rPr>
          <w:bCs/>
          <w:lang w:val="et-EE"/>
        </w:rPr>
        <w:t xml:space="preserve"> tehingud saab lõpetada või kiirendada ja lõpetamisel toimuvat tasaarvestust teostada lepingus kokkulepitud tingimustel) neist menetlustest sõltumata. Kui enne eeltoodud menetluste algatamist reguleerib poolte õigusi ja kohustusi poolte vaheline leping, siis ilma seda üldreeglit kehtestamata võivad menetlusõiguse reeglid sekkuda poolte vahel sõlmitud lepingu kohaldamisse. Lõike 1 eesmärgiks on välistada selline sekkumine.</w:t>
      </w:r>
      <w:r>
        <w:rPr>
          <w:bCs/>
          <w:lang w:val="et-EE"/>
        </w:rPr>
        <w:t xml:space="preserve"> Siiski on õigusselguse tagamiseks eraldi sätestatud, et lõikes 1 sätestatu ei </w:t>
      </w:r>
      <w:r w:rsidRPr="00F07AE1">
        <w:rPr>
          <w:bCs/>
          <w:lang w:val="et-EE"/>
        </w:rPr>
        <w:t>piira pankrotiseaduse § 42 kohaldumist.</w:t>
      </w:r>
      <w:r>
        <w:rPr>
          <w:bCs/>
          <w:lang w:val="et-EE"/>
        </w:rPr>
        <w:t xml:space="preserve"> Seega juhul, kui võlausaldaja nõuded ei ole tasaarvestuskokkuleppe või finantstagatise kokkuleppe alusel muutunud sissenõutavaks varem, loetakse nõuete täitmise tähtpäev siiski saabunuks pankroti väljakuulutamisega vastavalt  pankrotiseaduse §-</w:t>
      </w:r>
      <w:proofErr w:type="spellStart"/>
      <w:r>
        <w:rPr>
          <w:bCs/>
          <w:lang w:val="et-EE"/>
        </w:rPr>
        <w:t>ile</w:t>
      </w:r>
      <w:proofErr w:type="spellEnd"/>
      <w:r>
        <w:rPr>
          <w:bCs/>
          <w:lang w:val="et-EE"/>
        </w:rPr>
        <w:t xml:space="preserve"> 42.</w:t>
      </w:r>
    </w:p>
    <w:p w14:paraId="06EEE397" w14:textId="77777777" w:rsidR="007941BC" w:rsidRPr="00674BAC" w:rsidRDefault="007941BC" w:rsidP="007941BC">
      <w:pPr>
        <w:pStyle w:val="SLONormal"/>
        <w:spacing w:before="0" w:after="0"/>
        <w:rPr>
          <w:bCs/>
          <w:lang w:val="et-EE"/>
        </w:rPr>
      </w:pPr>
    </w:p>
    <w:p w14:paraId="159DCABC" w14:textId="77777777" w:rsidR="007941BC" w:rsidRPr="00674BAC" w:rsidRDefault="007941BC" w:rsidP="007941BC">
      <w:pPr>
        <w:pStyle w:val="SLONormal"/>
        <w:spacing w:before="0" w:after="0"/>
        <w:rPr>
          <w:bCs/>
          <w:lang w:val="et-EE"/>
        </w:rPr>
      </w:pPr>
      <w:r w:rsidRPr="00674BAC">
        <w:rPr>
          <w:bCs/>
          <w:lang w:val="et-EE"/>
        </w:rPr>
        <w:t>Lõige 1 võtab ka üle finantstagatise direktiivi artikli 7, mille kohaselt peavad liikmesriigid tagama, et tasaarvestust käsitlev säte saab jõustuda selles esitatud tingimustel olenemata likvideerimismenetluse või saneerimismeetmete algatamisest või jätkamisest tagatiseandja ja/või -saaja suhtes; ja/või olenemata võimalikust loovutamisest, kohtulikust või muul viisil arestimisest või muust asjakohaste õiguste või nendega seotud võõrandamisest.</w:t>
      </w:r>
    </w:p>
    <w:p w14:paraId="61774E95" w14:textId="77777777" w:rsidR="007941BC" w:rsidRPr="00674BAC" w:rsidRDefault="007941BC" w:rsidP="007941BC">
      <w:pPr>
        <w:pStyle w:val="SLONormal"/>
        <w:spacing w:before="0" w:after="0"/>
        <w:rPr>
          <w:bCs/>
          <w:lang w:val="et-EE"/>
        </w:rPr>
      </w:pPr>
    </w:p>
    <w:p w14:paraId="390EA47D" w14:textId="77777777" w:rsidR="007941BC" w:rsidRPr="00674BAC" w:rsidRDefault="007941BC" w:rsidP="007941BC">
      <w:pPr>
        <w:pStyle w:val="SLONormal"/>
        <w:tabs>
          <w:tab w:val="left" w:pos="1091"/>
        </w:tabs>
        <w:spacing w:before="0" w:after="0"/>
        <w:rPr>
          <w:lang w:val="et-EE"/>
        </w:rPr>
      </w:pPr>
      <w:r w:rsidRPr="00674BAC">
        <w:rPr>
          <w:lang w:val="et-EE"/>
        </w:rPr>
        <w:t>UNIDROIT põhimõtted ning 2018. aasta ISDA MNA näevad ette, et lõpetamisel toimuv tasaarvestus toimub poolte kokku lepitud tingimuste alusel, nii enne kui pärast maksejõuetusmenetluse algust.</w:t>
      </w:r>
      <w:r w:rsidRPr="00674BAC">
        <w:rPr>
          <w:rStyle w:val="Allmrkuseviide"/>
          <w:lang w:val="et-EE"/>
        </w:rPr>
        <w:footnoteReference w:id="61"/>
      </w:r>
      <w:r w:rsidRPr="00674BAC">
        <w:rPr>
          <w:lang w:val="et-EE"/>
        </w:rPr>
        <w:t xml:space="preserve"> Vastavalt rahvusvahelistele standarditele peavad riigi tasaarvestuse režiimi reguleerivad õigusaktid katma kõiki maksejõuetusmenetluse vorme, mis osapoole suhtes võivad asjakohases jurisdiktsioonis kehtida ning tasaarvestuse eriregulatsiooni tuleb kohaldada olenemata kohaldatava maksejõuetusmenetluse vormist.</w:t>
      </w:r>
      <w:r w:rsidRPr="00674BAC">
        <w:rPr>
          <w:rStyle w:val="Allmrkuseviide"/>
          <w:lang w:val="et-EE"/>
        </w:rPr>
        <w:footnoteReference w:id="62"/>
      </w:r>
      <w:r w:rsidRPr="00674BAC">
        <w:rPr>
          <w:lang w:val="et-EE"/>
        </w:rPr>
        <w:t xml:space="preserve"> 2018. aasta ISDA MNA alusel tähendab maksejõuetusmenetlus mis tahes kollektiivset menetlust, välja arvatud kriisilahendusmenetlus, mis toimub selle jurisdiktsiooni seaduste alusel ning mõjutab maksejõuetu poole võlausaldajate nõudeid, sealhulgas likvideerimine, lõpetamine, saneerimine, tervendamine, vara valitsemine või muu sarnane kollektiivmenetlus.</w:t>
      </w:r>
      <w:r w:rsidRPr="00674BAC">
        <w:rPr>
          <w:rStyle w:val="Allmrkuseviide"/>
          <w:lang w:val="et-EE"/>
        </w:rPr>
        <w:footnoteReference w:id="63"/>
      </w:r>
    </w:p>
    <w:p w14:paraId="01C91AA4" w14:textId="77777777" w:rsidR="007941BC" w:rsidRPr="00674BAC" w:rsidRDefault="007941BC" w:rsidP="007941BC">
      <w:pPr>
        <w:pStyle w:val="SLONormal"/>
        <w:tabs>
          <w:tab w:val="left" w:pos="1091"/>
        </w:tabs>
        <w:spacing w:before="0" w:after="0"/>
        <w:rPr>
          <w:lang w:val="et-EE"/>
        </w:rPr>
      </w:pPr>
    </w:p>
    <w:p w14:paraId="1B0FC725" w14:textId="77777777" w:rsidR="007941BC" w:rsidRDefault="007941BC" w:rsidP="007941BC">
      <w:pPr>
        <w:pStyle w:val="SLONormal"/>
        <w:tabs>
          <w:tab w:val="left" w:pos="1091"/>
        </w:tabs>
        <w:spacing w:before="0" w:after="0"/>
        <w:rPr>
          <w:lang w:val="et-EE"/>
        </w:rPr>
      </w:pPr>
      <w:r w:rsidRPr="00674BAC">
        <w:rPr>
          <w:lang w:val="et-EE"/>
        </w:rPr>
        <w:t>Eestis on mit</w:t>
      </w:r>
      <w:r>
        <w:rPr>
          <w:lang w:val="et-EE"/>
        </w:rPr>
        <w:t>u</w:t>
      </w:r>
      <w:r w:rsidRPr="00674BAC">
        <w:rPr>
          <w:lang w:val="et-EE"/>
        </w:rPr>
        <w:t xml:space="preserve"> erineva</w:t>
      </w:r>
      <w:r>
        <w:rPr>
          <w:lang w:val="et-EE"/>
        </w:rPr>
        <w:t xml:space="preserve">t </w:t>
      </w:r>
      <w:r w:rsidRPr="00674BAC">
        <w:rPr>
          <w:lang w:val="et-EE"/>
        </w:rPr>
        <w:t>maksejõuetusmenetlus</w:t>
      </w:r>
      <w:r>
        <w:rPr>
          <w:lang w:val="et-EE"/>
        </w:rPr>
        <w:t>e liiki:</w:t>
      </w:r>
      <w:r w:rsidRPr="00674BAC">
        <w:rPr>
          <w:lang w:val="et-EE"/>
        </w:rPr>
        <w:t xml:space="preserve"> </w:t>
      </w:r>
    </w:p>
    <w:p w14:paraId="47578772" w14:textId="77777777" w:rsidR="007941BC" w:rsidRDefault="007941BC" w:rsidP="007941BC">
      <w:pPr>
        <w:pStyle w:val="SLONormal"/>
        <w:tabs>
          <w:tab w:val="left" w:pos="1091"/>
        </w:tabs>
        <w:spacing w:before="0" w:after="0"/>
        <w:rPr>
          <w:lang w:val="et-EE"/>
        </w:rPr>
      </w:pPr>
      <w:r>
        <w:rPr>
          <w:lang w:val="et-EE"/>
        </w:rPr>
        <w:t>1)</w:t>
      </w:r>
      <w:r w:rsidRPr="00674BAC">
        <w:rPr>
          <w:lang w:val="et-EE"/>
        </w:rPr>
        <w:t xml:space="preserve"> pankrotimenetlus, </w:t>
      </w:r>
    </w:p>
    <w:p w14:paraId="03F40951" w14:textId="77777777" w:rsidR="007941BC" w:rsidRDefault="007941BC" w:rsidP="007941BC">
      <w:pPr>
        <w:pStyle w:val="SLONormal"/>
        <w:tabs>
          <w:tab w:val="left" w:pos="1091"/>
        </w:tabs>
        <w:spacing w:before="0" w:after="0"/>
        <w:rPr>
          <w:lang w:val="et-EE"/>
        </w:rPr>
      </w:pPr>
      <w:r>
        <w:rPr>
          <w:lang w:val="et-EE"/>
        </w:rPr>
        <w:t>2)</w:t>
      </w:r>
      <w:r w:rsidRPr="00674BAC">
        <w:rPr>
          <w:lang w:val="et-EE"/>
        </w:rPr>
        <w:t xml:space="preserve"> saneerimismenetlus, </w:t>
      </w:r>
    </w:p>
    <w:p w14:paraId="4416274A" w14:textId="77777777" w:rsidR="007941BC" w:rsidRDefault="007941BC" w:rsidP="007941BC">
      <w:pPr>
        <w:pStyle w:val="SLONormal"/>
        <w:tabs>
          <w:tab w:val="left" w:pos="1091"/>
        </w:tabs>
        <w:spacing w:before="0" w:after="0"/>
        <w:rPr>
          <w:lang w:val="et-EE"/>
        </w:rPr>
      </w:pPr>
      <w:r>
        <w:rPr>
          <w:lang w:val="et-EE"/>
        </w:rPr>
        <w:t xml:space="preserve">3) </w:t>
      </w:r>
      <w:r w:rsidRPr="00674BAC">
        <w:rPr>
          <w:lang w:val="et-EE"/>
        </w:rPr>
        <w:t xml:space="preserve">krediidiasutuste moratoorium, </w:t>
      </w:r>
    </w:p>
    <w:p w14:paraId="20EE2AEF" w14:textId="77777777" w:rsidR="007941BC" w:rsidRDefault="007941BC" w:rsidP="007941BC">
      <w:pPr>
        <w:pStyle w:val="SLONormal"/>
        <w:tabs>
          <w:tab w:val="left" w:pos="1091"/>
        </w:tabs>
        <w:spacing w:before="0" w:after="0"/>
        <w:rPr>
          <w:lang w:val="et-EE"/>
        </w:rPr>
      </w:pPr>
      <w:r>
        <w:rPr>
          <w:lang w:val="et-EE"/>
        </w:rPr>
        <w:t xml:space="preserve">4) </w:t>
      </w:r>
      <w:r w:rsidRPr="00674BAC">
        <w:rPr>
          <w:lang w:val="et-EE"/>
        </w:rPr>
        <w:t xml:space="preserve">kriisilahendusmenetlus finantskriisi ennetamise ja lahendamise seaduse alusel (tulenevalt menetluse eesmärgist ei kvalifitseeru otseselt maksejõuetusmenetluseks, vaata lõike 9 selgitused) </w:t>
      </w:r>
    </w:p>
    <w:p w14:paraId="6BF1DFA0" w14:textId="77777777" w:rsidR="007941BC" w:rsidRDefault="007941BC" w:rsidP="007941BC">
      <w:pPr>
        <w:pStyle w:val="SLONormal"/>
        <w:tabs>
          <w:tab w:val="left" w:pos="1091"/>
        </w:tabs>
        <w:spacing w:before="0" w:after="0"/>
        <w:rPr>
          <w:lang w:val="et-EE"/>
        </w:rPr>
      </w:pPr>
      <w:r>
        <w:rPr>
          <w:lang w:val="et-EE"/>
        </w:rPr>
        <w:t>5)</w:t>
      </w:r>
      <w:r w:rsidRPr="00674BAC">
        <w:rPr>
          <w:lang w:val="et-EE"/>
        </w:rPr>
        <w:t xml:space="preserve"> kindlustusandja finantsseisundi taastamise menetlus, </w:t>
      </w:r>
    </w:p>
    <w:p w14:paraId="391CDDEF" w14:textId="77777777" w:rsidR="007941BC" w:rsidRDefault="007941BC" w:rsidP="007941BC">
      <w:pPr>
        <w:pStyle w:val="SLONormal"/>
        <w:tabs>
          <w:tab w:val="left" w:pos="1091"/>
        </w:tabs>
        <w:spacing w:before="0" w:after="0"/>
        <w:rPr>
          <w:lang w:val="et-EE"/>
        </w:rPr>
      </w:pPr>
      <w:r>
        <w:rPr>
          <w:lang w:val="et-EE"/>
        </w:rPr>
        <w:t>6)</w:t>
      </w:r>
      <w:r w:rsidRPr="00674BAC">
        <w:rPr>
          <w:lang w:val="et-EE"/>
        </w:rPr>
        <w:t xml:space="preserve"> kindlustusandja erirežiim, </w:t>
      </w:r>
    </w:p>
    <w:p w14:paraId="237AE761" w14:textId="77777777" w:rsidR="007941BC" w:rsidRDefault="007941BC" w:rsidP="007941BC">
      <w:pPr>
        <w:pStyle w:val="SLONormal"/>
        <w:tabs>
          <w:tab w:val="left" w:pos="1091"/>
        </w:tabs>
        <w:spacing w:before="0" w:after="0"/>
        <w:rPr>
          <w:lang w:val="et-EE"/>
        </w:rPr>
      </w:pPr>
      <w:r>
        <w:rPr>
          <w:lang w:val="et-EE"/>
        </w:rPr>
        <w:t>7)</w:t>
      </w:r>
      <w:r w:rsidRPr="00674BAC">
        <w:rPr>
          <w:lang w:val="et-EE"/>
        </w:rPr>
        <w:t xml:space="preserve"> määratud väljamaksega tööandja pensionifondi tervendamiskava menetlus. </w:t>
      </w:r>
    </w:p>
    <w:p w14:paraId="3D0B27A4" w14:textId="77777777" w:rsidR="007941BC" w:rsidRDefault="007941BC" w:rsidP="007941BC">
      <w:pPr>
        <w:pStyle w:val="SLONormal"/>
        <w:tabs>
          <w:tab w:val="left" w:pos="1091"/>
        </w:tabs>
        <w:spacing w:before="0" w:after="0"/>
        <w:rPr>
          <w:lang w:val="et-EE"/>
        </w:rPr>
      </w:pPr>
    </w:p>
    <w:p w14:paraId="6FFC8947" w14:textId="77777777" w:rsidR="007941BC" w:rsidRPr="00674BAC" w:rsidRDefault="007941BC" w:rsidP="007941BC">
      <w:pPr>
        <w:pStyle w:val="SLONormal"/>
        <w:tabs>
          <w:tab w:val="left" w:pos="1091"/>
        </w:tabs>
        <w:spacing w:before="0" w:after="0"/>
        <w:rPr>
          <w:lang w:val="et-EE"/>
        </w:rPr>
      </w:pPr>
      <w:r w:rsidRPr="00674BAC">
        <w:rPr>
          <w:lang w:val="et-EE"/>
        </w:rPr>
        <w:t>Mit</w:t>
      </w:r>
      <w:r>
        <w:rPr>
          <w:lang w:val="et-EE"/>
        </w:rPr>
        <w:t>u</w:t>
      </w:r>
      <w:r w:rsidRPr="00674BAC">
        <w:rPr>
          <w:lang w:val="et-EE"/>
        </w:rPr>
        <w:t xml:space="preserve"> Eesti maksejõuetusseadus</w:t>
      </w:r>
      <w:r>
        <w:rPr>
          <w:lang w:val="et-EE"/>
        </w:rPr>
        <w:t>t</w:t>
      </w:r>
      <w:r w:rsidRPr="00674BAC">
        <w:rPr>
          <w:lang w:val="et-EE"/>
        </w:rPr>
        <w:t xml:space="preserve"> sisaldavad ka praegu erandeid tuletistehingute tasaarvestamisele teatud osapoolte vahel, kuid nimetatud erandid ei moodusta terviklikku tasaarvestuse režiimi. Lisaks maksejõuetusmenetlustele on Eestis reguleeritud ka likvideerimismenetlus ja täitemenetlus, mis võivad avaldada mõju lõpetamisel toimuvale tasaarvestusele.</w:t>
      </w:r>
    </w:p>
    <w:p w14:paraId="462B6CAB" w14:textId="77777777" w:rsidR="007941BC" w:rsidRPr="00674BAC" w:rsidRDefault="007941BC" w:rsidP="007941BC">
      <w:pPr>
        <w:pStyle w:val="SLONormal"/>
        <w:tabs>
          <w:tab w:val="left" w:pos="1091"/>
        </w:tabs>
        <w:spacing w:before="0" w:after="0"/>
        <w:rPr>
          <w:lang w:val="et-EE"/>
        </w:rPr>
      </w:pPr>
    </w:p>
    <w:p w14:paraId="0AF4A9FA" w14:textId="77777777" w:rsidR="007941BC" w:rsidRPr="00674BAC" w:rsidRDefault="007941BC" w:rsidP="007941BC">
      <w:pPr>
        <w:pStyle w:val="SLONormal"/>
        <w:spacing w:before="0" w:after="0"/>
        <w:rPr>
          <w:highlight w:val="yellow"/>
          <w:lang w:val="et-EE"/>
        </w:rPr>
      </w:pPr>
      <w:r w:rsidRPr="00674BAC">
        <w:rPr>
          <w:lang w:val="et-EE"/>
        </w:rPr>
        <w:t>Rahvusvaheliste standardite kohaselt, arvestades veidi erinevat kohtlemist kriisilahendusmenetluse puhul, tuleb tagada, et maksejõuetusmenetluse algatamine tasaarvestuskokkuleppe poole suhtes ei peata lõpetamisel toimuva tasaarvestuse sätete toimimist.</w:t>
      </w:r>
      <w:r w:rsidRPr="00674BAC">
        <w:rPr>
          <w:rStyle w:val="Allmrkuseviide"/>
          <w:lang w:val="et-EE"/>
        </w:rPr>
        <w:footnoteReference w:id="64"/>
      </w:r>
      <w:r w:rsidRPr="00674BAC">
        <w:rPr>
          <w:highlight w:val="yellow"/>
          <w:lang w:val="et-EE"/>
        </w:rPr>
        <w:t xml:space="preserve"> </w:t>
      </w:r>
    </w:p>
    <w:p w14:paraId="672984BB" w14:textId="77777777" w:rsidR="007941BC" w:rsidRPr="00674BAC" w:rsidRDefault="007941BC" w:rsidP="007941BC">
      <w:pPr>
        <w:pStyle w:val="SLONormal"/>
        <w:spacing w:before="0" w:after="0"/>
        <w:rPr>
          <w:highlight w:val="yellow"/>
          <w:lang w:val="et-EE"/>
        </w:rPr>
      </w:pPr>
    </w:p>
    <w:p w14:paraId="3ED5DA84" w14:textId="77777777" w:rsidR="007941BC" w:rsidRPr="00674BAC" w:rsidRDefault="007941BC" w:rsidP="007941BC">
      <w:pPr>
        <w:pStyle w:val="SLONormal"/>
        <w:spacing w:before="0" w:after="0"/>
        <w:rPr>
          <w:lang w:val="et-EE"/>
        </w:rPr>
      </w:pPr>
      <w:r w:rsidRPr="00674BAC">
        <w:rPr>
          <w:lang w:val="et-EE"/>
        </w:rPr>
        <w:t>Näited kitsaskohtadest eeltoodud menetlusi reguleerivates kehtivates seadustes:</w:t>
      </w:r>
    </w:p>
    <w:p w14:paraId="2D2CD8F7" w14:textId="77777777" w:rsidR="007941BC" w:rsidRPr="00674BAC" w:rsidRDefault="007941BC" w:rsidP="007941BC">
      <w:pPr>
        <w:pStyle w:val="SLONormal"/>
        <w:numPr>
          <w:ilvl w:val="0"/>
          <w:numId w:val="32"/>
        </w:numPr>
        <w:spacing w:before="0" w:after="0"/>
        <w:rPr>
          <w:lang w:val="et-EE"/>
        </w:rPr>
      </w:pPr>
      <w:r w:rsidRPr="00674BAC">
        <w:rPr>
          <w:lang w:val="et-EE"/>
        </w:rPr>
        <w:t>Pankrotiseaduse alusel võib kohus pankrotiavalduse menetlusse võtmisel ja ajutise halduri määramisel keelata võlgnikul vara käsutada ilma ajutise halduri nõusolekuta. Kuna lõpetamisel toimuv tasaarvestus ei ole käsutuskeelu kohaldamisalast välistatud, siis võib lõpetamisel toimuv tasaarvestus olla takistatud ajutise halduri määramisest kuni pankroti väljakuulutamiseni.</w:t>
      </w:r>
    </w:p>
    <w:p w14:paraId="2C8C3B7F" w14:textId="77777777" w:rsidR="007941BC" w:rsidRPr="00674BAC" w:rsidRDefault="007941BC" w:rsidP="007941BC">
      <w:pPr>
        <w:pStyle w:val="SLONormal"/>
        <w:numPr>
          <w:ilvl w:val="0"/>
          <w:numId w:val="32"/>
        </w:numPr>
        <w:spacing w:before="0" w:after="0"/>
        <w:rPr>
          <w:lang w:val="et-EE"/>
        </w:rPr>
      </w:pPr>
      <w:r w:rsidRPr="00674BAC">
        <w:rPr>
          <w:lang w:val="et-EE"/>
        </w:rPr>
        <w:t>Kui kindlustusandja või määratud väljamaksetega tööandja pensionifond ei täida neile seaduses ette nähtud usaldatavusnõudeid ning finantsseisundi taastamise kava kindlustusandja puhul või tervendamiskava nimetatud fondi puhul ei ole olukorra parandamiseks piisav, võib Finantsinspektsioon ettekirjutusega keelata kindlustusandja või fondi varaga seotud tehingute või toimingute tegemise või piirata nende mahtu.</w:t>
      </w:r>
      <w:r w:rsidRPr="00674BAC">
        <w:rPr>
          <w:rStyle w:val="Allmrkuseviide"/>
          <w:lang w:val="et-EE"/>
        </w:rPr>
        <w:footnoteReference w:id="65"/>
      </w:r>
      <w:r w:rsidRPr="00674BAC">
        <w:rPr>
          <w:lang w:val="et-EE"/>
        </w:rPr>
        <w:t xml:space="preserve"> Seega võib lõpetamisel toimuv tasaarvestus kindlustusandja või määratud väljamaksetega tööandja pensionifondi vastu olla takistatud juhul, kui Finantsinspektsioon ülalnimetatud keeldu rakendab.</w:t>
      </w:r>
    </w:p>
    <w:p w14:paraId="1AD340B8" w14:textId="77777777" w:rsidR="007941BC" w:rsidRPr="00674BAC" w:rsidRDefault="007941BC" w:rsidP="007941BC">
      <w:pPr>
        <w:pStyle w:val="SLONormal"/>
        <w:numPr>
          <w:ilvl w:val="0"/>
          <w:numId w:val="32"/>
        </w:numPr>
        <w:spacing w:before="0" w:after="0"/>
        <w:rPr>
          <w:lang w:val="et-EE"/>
        </w:rPr>
      </w:pPr>
      <w:r w:rsidRPr="00674BAC">
        <w:rPr>
          <w:lang w:val="et-EE"/>
        </w:rPr>
        <w:t>Võlgniku vara käsutamise piiramine on võimalik ka täitemenetluse seadustiku alusel. Käsutuskeelu kohaldamisel on võlgnikul keelatud vara käsutada. Lõpetamisel toimuvale tasaarvestusele ei ole käsutuskeelu rakendamisel erandit ette nähtud ning seega võib käsutuskeeld takistada lõpetamisel toimuvat tasaarvestust.</w:t>
      </w:r>
    </w:p>
    <w:p w14:paraId="3566948F" w14:textId="77777777" w:rsidR="007941BC" w:rsidRPr="00674BAC" w:rsidRDefault="007941BC" w:rsidP="007941BC">
      <w:pPr>
        <w:pStyle w:val="SLONormal"/>
        <w:numPr>
          <w:ilvl w:val="0"/>
          <w:numId w:val="32"/>
        </w:numPr>
        <w:spacing w:before="0" w:after="0"/>
        <w:rPr>
          <w:lang w:val="et-EE"/>
        </w:rPr>
      </w:pPr>
      <w:r w:rsidRPr="00674BAC">
        <w:rPr>
          <w:lang w:val="et-EE"/>
        </w:rPr>
        <w:t xml:space="preserve">Pankroti väljakuulutamise järgse tasaarvestuse erisätted kehtivad hetkel ainult tuletistehingutele ja muudele vastastikustele nõuetele, mille suhtes on </w:t>
      </w:r>
      <w:r>
        <w:rPr>
          <w:lang w:val="et-EE"/>
        </w:rPr>
        <w:t>AÕS</w:t>
      </w:r>
      <w:r w:rsidRPr="00674BAC">
        <w:rPr>
          <w:lang w:val="et-EE"/>
        </w:rPr>
        <w:t xml:space="preserve"> kohaselt seatud finantstagatis. Lisaks ei ole päris selge, kas nõuded peavad tasaarvestuse erirežiimi kohaldamiseks olema enne pankroti väljakuulutamist sissenõutavaks muutunud.</w:t>
      </w:r>
      <w:r w:rsidRPr="00674BAC">
        <w:rPr>
          <w:vertAlign w:val="superscript"/>
        </w:rPr>
        <w:footnoteReference w:id="66"/>
      </w:r>
      <w:r w:rsidRPr="00674BAC">
        <w:rPr>
          <w:lang w:val="et-EE"/>
        </w:rPr>
        <w:t xml:space="preserve"> </w:t>
      </w:r>
    </w:p>
    <w:p w14:paraId="3B5DF0E4" w14:textId="77777777" w:rsidR="007941BC" w:rsidRPr="00674BAC" w:rsidRDefault="007941BC" w:rsidP="007941BC">
      <w:pPr>
        <w:pStyle w:val="SLONormal"/>
        <w:numPr>
          <w:ilvl w:val="0"/>
          <w:numId w:val="32"/>
        </w:numPr>
        <w:spacing w:before="0" w:after="0"/>
        <w:rPr>
          <w:lang w:val="et-EE"/>
        </w:rPr>
      </w:pPr>
      <w:r w:rsidRPr="00674BAC">
        <w:rPr>
          <w:lang w:val="et-EE"/>
        </w:rPr>
        <w:t>Saneerimisseaduse kohaselt ei kehti tuletistehingutele teatud õiguskaitsevahendite (n</w:t>
      </w:r>
      <w:r>
        <w:rPr>
          <w:lang w:val="et-EE"/>
        </w:rPr>
        <w:t xml:space="preserve">äiteks </w:t>
      </w:r>
      <w:r w:rsidRPr="00674BAC">
        <w:rPr>
          <w:lang w:val="et-EE"/>
        </w:rPr>
        <w:t>lepingu täitmisest keeldumine, lepingu täitmise kiirendamine, lepingu lõpetamine) kohaldamise üldised piirangud.</w:t>
      </w:r>
      <w:r w:rsidRPr="00674BAC">
        <w:rPr>
          <w:vertAlign w:val="superscript"/>
        </w:rPr>
        <w:footnoteReference w:id="67"/>
      </w:r>
      <w:r w:rsidRPr="00674BAC">
        <w:rPr>
          <w:lang w:val="et-EE"/>
        </w:rPr>
        <w:t xml:space="preserve"> Seda erandit kohaldatakse kehtiva seaduse alusel ainult tuletistehingute suhtes, mitte muude finantstehingute suhtes, millele peaks tasaarvestuse režiim rahvusvaheliste standardite kohaselt samuti kohalduma. </w:t>
      </w:r>
    </w:p>
    <w:p w14:paraId="1DEF247C" w14:textId="77777777" w:rsidR="007941BC" w:rsidRPr="00674BAC" w:rsidRDefault="007941BC" w:rsidP="007941BC">
      <w:pPr>
        <w:pStyle w:val="SLONormal"/>
        <w:spacing w:before="0" w:after="0"/>
        <w:ind w:left="98"/>
        <w:rPr>
          <w:lang w:val="et-EE"/>
        </w:rPr>
      </w:pPr>
    </w:p>
    <w:p w14:paraId="7A5771B9" w14:textId="77777777" w:rsidR="007941BC" w:rsidRPr="00674BAC" w:rsidRDefault="007941BC" w:rsidP="007941BC">
      <w:pPr>
        <w:pStyle w:val="SLONormal"/>
        <w:spacing w:before="0" w:after="0"/>
        <w:rPr>
          <w:lang w:val="et-EE"/>
        </w:rPr>
      </w:pPr>
      <w:r w:rsidRPr="00674BAC">
        <w:rPr>
          <w:lang w:val="et-EE"/>
        </w:rPr>
        <w:t xml:space="preserve">Koostoimes teiste muudatustega eelnõus saavutatakse vajalik õiguskindlus, et ülalnimetatud probleemkohad oleksid Eesti seadusandluses adresseeritud ning lõpetamisel toimuvat tasaarvestust koheldakse maksejõuetus-, täite- ja likvideerimismenetlustes ühetaoliselt. </w:t>
      </w:r>
    </w:p>
    <w:p w14:paraId="07B2CDC2" w14:textId="77777777" w:rsidR="007941BC" w:rsidRPr="00674BAC" w:rsidRDefault="007941BC" w:rsidP="007941BC">
      <w:pPr>
        <w:pStyle w:val="SLONormal"/>
        <w:spacing w:before="0" w:after="0"/>
        <w:rPr>
          <w:lang w:val="et-EE"/>
        </w:rPr>
      </w:pPr>
    </w:p>
    <w:p w14:paraId="718C2F37" w14:textId="77777777" w:rsidR="007941BC" w:rsidRPr="00674BAC" w:rsidRDefault="007941BC" w:rsidP="007941BC">
      <w:pPr>
        <w:pStyle w:val="SLONormal"/>
        <w:spacing w:before="0" w:after="0"/>
        <w:rPr>
          <w:bCs/>
          <w:lang w:val="et-EE"/>
        </w:rPr>
      </w:pPr>
      <w:r w:rsidRPr="00674BAC">
        <w:rPr>
          <w:bCs/>
          <w:lang w:val="et-EE"/>
        </w:rPr>
        <w:t>Direktiiv 2019/1023 (saneerimismenetluse kohta), mis 2022. aastal ka Eesti saneerimisseadusesse üle võeti sätestab, et finantstagatise direktiivi, direktiivi 98/26</w:t>
      </w:r>
      <w:r w:rsidRPr="00674BAC" w:rsidDel="005429ED">
        <w:rPr>
          <w:bCs/>
          <w:lang w:val="et-EE"/>
        </w:rPr>
        <w:t>/EÜ</w:t>
      </w:r>
      <w:r w:rsidRPr="00674BAC">
        <w:rPr>
          <w:bCs/>
          <w:lang w:val="et-EE"/>
        </w:rPr>
        <w:t xml:space="preserve"> ning määrust (EL) nr 648/2012 kohaldatakse sõltumata direktiivis 2019/1023 sätestatust. Lisaks viitab nimetatud direktiivi preambula punkt 94, et liikmesriikidel peaks olema lubatud jätta tasaarvestus, sealhulgas lõpetamisel toimuv tasaarvestus, konkreetsete täitemeetmete peatamise mõju alt välja isegi siis, kui see ei ole hõlmatud direktiividega 98/26/EÜ, 2002/47/EÜ ega määrusega (EL) nr 648/2012, kui tasaarvestust saab asjaomase liikmesriigi õigusnormide kohaselt teha ka siis, kui alustatud on maksejõuetusmenetlust.</w:t>
      </w:r>
    </w:p>
    <w:p w14:paraId="29FC4379" w14:textId="77777777" w:rsidR="007941BC" w:rsidRPr="00674BAC" w:rsidRDefault="007941BC" w:rsidP="007941BC">
      <w:pPr>
        <w:pStyle w:val="SLONormal"/>
        <w:spacing w:before="0" w:after="0"/>
        <w:rPr>
          <w:bCs/>
          <w:lang w:val="et-EE"/>
        </w:rPr>
      </w:pPr>
    </w:p>
    <w:p w14:paraId="4DB5416A" w14:textId="77777777" w:rsidR="007941BC" w:rsidRPr="00674BAC" w:rsidRDefault="007941BC" w:rsidP="007941BC">
      <w:pPr>
        <w:pStyle w:val="SLONormal"/>
        <w:spacing w:before="0" w:after="0"/>
        <w:rPr>
          <w:bCs/>
          <w:lang w:val="et-EE"/>
        </w:rPr>
      </w:pPr>
      <w:r w:rsidRPr="00674BAC">
        <w:rPr>
          <w:b/>
          <w:lang w:val="et-EE"/>
        </w:rPr>
        <w:t>Lõikes 2</w:t>
      </w:r>
      <w:r w:rsidRPr="00674BAC">
        <w:rPr>
          <w:bCs/>
          <w:lang w:val="et-EE"/>
        </w:rPr>
        <w:t xml:space="preserve"> nimetatakse asjakohased maksejõuetusmenetlused ning </w:t>
      </w:r>
      <w:r w:rsidRPr="00674BAC">
        <w:rPr>
          <w:b/>
          <w:lang w:val="et-EE"/>
        </w:rPr>
        <w:t>lõiked 3–8</w:t>
      </w:r>
      <w:r w:rsidRPr="00674BAC">
        <w:rPr>
          <w:bCs/>
          <w:lang w:val="et-EE"/>
        </w:rPr>
        <w:t xml:space="preserve"> täpsustavad õiguskindluse tagamiseks iga menetluse algatamise aja väärtpaberituru seaduse tähenduses. Sarnaselt lähenemisega makse- ja arveldussüsteemide seaduses, on tegemist täpsustusega, millised menetlused loetakse maksejõuetusmenetluseks lõpetamisel toimuva tasaarvestuse kontekstis, sest näiteks kriisiennetus- ja kriisilahendusmeetmete lugemine maksejõuetusmenetluseks on küsitav. Samuti on vajalik määratleda menetluse algatamise aeg lõpetamisel toimuva tasaarvestuse kontekstis, sest näiteks pankrotiseaduse alusel on esimesed tasaarvestust mõjutada võivad õigused juba ajutisel halduril, kuid pankrotiseaduse tähenduses algab pankrotimenetlus alles pankroti väljakuulutamisega. </w:t>
      </w:r>
    </w:p>
    <w:p w14:paraId="3D9B4BC9" w14:textId="77777777" w:rsidR="007941BC" w:rsidRPr="00674BAC" w:rsidRDefault="007941BC" w:rsidP="007941BC">
      <w:pPr>
        <w:pStyle w:val="SLONormal"/>
        <w:spacing w:before="0" w:after="0"/>
        <w:rPr>
          <w:bCs/>
          <w:lang w:val="et-EE"/>
        </w:rPr>
      </w:pPr>
    </w:p>
    <w:p w14:paraId="09B7346A" w14:textId="77777777" w:rsidR="007941BC" w:rsidRPr="00674BAC" w:rsidRDefault="007941BC" w:rsidP="007941BC">
      <w:pPr>
        <w:pStyle w:val="SLONormal"/>
        <w:spacing w:before="0" w:after="0"/>
        <w:rPr>
          <w:bCs/>
          <w:lang w:val="et-EE"/>
        </w:rPr>
      </w:pPr>
      <w:r w:rsidRPr="00674BAC">
        <w:rPr>
          <w:b/>
          <w:lang w:val="et-EE"/>
        </w:rPr>
        <w:t>Lõikega 9</w:t>
      </w:r>
      <w:r w:rsidRPr="00674BAC">
        <w:rPr>
          <w:bCs/>
          <w:lang w:val="et-EE"/>
        </w:rPr>
        <w:t xml:space="preserve"> täpsustatakse, et kriisiennetus- ja kriisilahendusmeetmete puhul kohalduvad tasaarvestuse režiimile teatud erisused. Nagu kirjeldatud seletuskirja punktis 6.4.</w:t>
      </w:r>
      <w:r>
        <w:rPr>
          <w:bCs/>
          <w:lang w:val="et-EE"/>
        </w:rPr>
        <w:t>1</w:t>
      </w:r>
      <w:r w:rsidRPr="00674BAC">
        <w:rPr>
          <w:bCs/>
          <w:lang w:val="et-EE"/>
        </w:rPr>
        <w:t xml:space="preserve">, on üks tasaarvestuse režiimi kohaldamise eesmärke finantsstabiilsuse tagamine. Kriisiennetus- ja kriisilahendusmeetmete eesmärk on samasugune ning ei pruugi hõlmata vaid siseriiklikku finantsstabiilsust. </w:t>
      </w:r>
    </w:p>
    <w:p w14:paraId="54628A8B" w14:textId="77777777" w:rsidR="007941BC" w:rsidRPr="00674BAC" w:rsidRDefault="007941BC" w:rsidP="007941BC">
      <w:pPr>
        <w:pStyle w:val="SLONormal"/>
        <w:spacing w:before="0" w:after="0"/>
        <w:rPr>
          <w:bCs/>
          <w:lang w:val="et-EE"/>
        </w:rPr>
      </w:pPr>
    </w:p>
    <w:p w14:paraId="6369CDA3"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Kriisilahendusmeetmete rakendamise korral tuleb tasakaalustada vajadust anda tasaarvestust käsitlevate õigusaktidega eriline kaitse tasaarvestuskokkuleppe kohase lõpetamisel toimuva tasaarvestuse ja sellega seotud tagatiskokkuleppe kohase finantstagatise täitmisele pööratavusele ning vajadust tagada kriisilahendusmeetmete tõhusus. Sellise tasakaalustamise eesmärk on anda kriisilahendusasutusele piisavalt aega, et otsustada, kas ja kuidas finantseerimisasutuse olukord nõuetekohaselt lahendada, et vähendada finantsstabiilsust ohustavaid riske.</w:t>
      </w:r>
      <w:r w:rsidRPr="00674BAC">
        <w:rPr>
          <w:rStyle w:val="Allmrkuseviide"/>
          <w:rFonts w:ascii="Times New Roman" w:hAnsi="Times New Roman" w:cs="Times New Roman"/>
          <w:lang w:val="en-GB"/>
        </w:rPr>
        <w:footnoteReference w:id="68"/>
      </w:r>
    </w:p>
    <w:p w14:paraId="6D02C991" w14:textId="77777777" w:rsidR="007941BC" w:rsidRPr="00674BAC" w:rsidRDefault="007941BC" w:rsidP="007941BC">
      <w:pPr>
        <w:spacing w:after="0" w:line="240" w:lineRule="auto"/>
        <w:jc w:val="both"/>
        <w:rPr>
          <w:rFonts w:ascii="Times New Roman" w:hAnsi="Times New Roman" w:cs="Times New Roman"/>
          <w:sz w:val="24"/>
          <w:szCs w:val="24"/>
        </w:rPr>
      </w:pPr>
    </w:p>
    <w:p w14:paraId="1EFBBA56" w14:textId="77777777" w:rsidR="007941BC" w:rsidRPr="00674BAC" w:rsidRDefault="007941BC" w:rsidP="007941BC">
      <w:pPr>
        <w:pStyle w:val="SLONormal"/>
        <w:spacing w:before="0" w:after="0"/>
        <w:rPr>
          <w:lang w:val="et-EE"/>
        </w:rPr>
      </w:pPr>
      <w:r w:rsidRPr="00674BAC">
        <w:rPr>
          <w:lang w:val="et-EE"/>
        </w:rPr>
        <w:t>Ülalnimetatud tasakaalustamise vajadust on rõhutatud ka finantsstabiilsuse nõukogu standardis, mis käsitleb kriisilahendusmeetmete ja asjakohaste kaitsemeetmete vastastikust mõju FSB peamistes atribuutides (4. osa ja asjakohane IV lisa), milles selgitatakse, et teatud asjaoludel on õigustatud ja</w:t>
      </w:r>
      <w:r w:rsidRPr="00674BAC" w:rsidDel="003610CD">
        <w:rPr>
          <w:lang w:val="et-EE"/>
        </w:rPr>
        <w:t xml:space="preserve"> </w:t>
      </w:r>
      <w:r w:rsidRPr="00674BAC">
        <w:rPr>
          <w:lang w:val="et-EE"/>
        </w:rPr>
        <w:t>oluline, et osapoole ennetähtaegset lõpetamisõigust tasaarvestuskokkuleppe alusel piiratakse kriisilahendust käsitlevate õigusaktide sätetega, mille kohaselt: a) osapool ei tohi lõpetada tehinguid üksnes teise osapoole kriisilahenduse algatamise tõttu ja b) osapoole õigus lõpetada tehinguid muudel asjaoludel võib olla ajutiselt peatatud kuni 48 tunni jooksul kooskõlas FSB põhitunnustega. Eespool nimetatud põhimõtted sätestati ka direktiivis 2014/59/EL (sealhulgas artiklites 33a ja 68-71) ja direktiivis 98/24/EÜ (artikli 1 lõige 6).</w:t>
      </w:r>
      <w:r w:rsidRPr="00674BAC">
        <w:rPr>
          <w:rStyle w:val="Allmrkuseviide"/>
        </w:rPr>
        <w:footnoteReference w:id="69"/>
      </w:r>
      <w:r w:rsidRPr="00674BAC">
        <w:rPr>
          <w:lang w:val="et-EE"/>
        </w:rPr>
        <w:t xml:space="preserve"> Nimetatud artiklid on üle võetud ka finantskriisi ennetamise ja lahendamise seaduses, mis võtab üle direktiivi 2014/59/EL ning millega reguleeritakse krediidiasutuste, investeerimisühingute ja kesksete vastaspoolte suhtes kriisiennetusmeetmete ning kriisilahendusmeetmete ja -õiguste rakendamist, kui on oht, et nende finantsolukord võib kiiresti halveneda, või on tõenäoline, et nad on maksejõuetud või võivad muutuda tulevikus maksejõuetuks. Keskse vastaspoole kriisiennetus- ning kriisilahendusmeetmete suhtes kohaldatakse Euroopa Parlamendi ja nõukogu määrust (EL) 2021/23 kesksete vastaspoolte finantsseisundi taastamise ja kriisilahenduse raamistiku kohta ning millega muudetakse määruseid (EL) nr 1095/2010, (EL) nr 648/2012, (EL) nr 600/2014, (EL) nr 806/2014 ja (EL) 2015/2365 ning direktiive 2002/47/EÜ, 2004/25/EÜ, 2007/36/EÜ, 2014/59/EL ja (EL) 2017/1132 (ELT L 22, 22.01.2021, lk 1–102), arvestades finantskriisi ennetamise ja lahendamise seaduse 9</w:t>
      </w:r>
      <w:r w:rsidRPr="00674BAC">
        <w:rPr>
          <w:vertAlign w:val="superscript"/>
          <w:lang w:val="et-EE"/>
        </w:rPr>
        <w:t>1</w:t>
      </w:r>
      <w:r w:rsidRPr="00674BAC">
        <w:rPr>
          <w:lang w:val="et-EE"/>
        </w:rPr>
        <w:t>. peatükis sätestatud erisusi.</w:t>
      </w:r>
      <w:r w:rsidRPr="00674BAC" w:rsidDel="0053043B">
        <w:rPr>
          <w:lang w:val="et-EE"/>
        </w:rPr>
        <w:t xml:space="preserve"> </w:t>
      </w:r>
      <w:r w:rsidRPr="00674BAC">
        <w:rPr>
          <w:lang w:val="et-EE"/>
        </w:rPr>
        <w:t>Ka finantstagatise direktiivi kohaselt ei kohaldata selle teatud sätteid piirangute suhtes, mis puudutavad finantstagatiskokkulepete täitmisele pööramist, piirangute suhtes, mis puudutavad pandiõigusel põhineva finantstagatiskokkuleppe mõju, ega lõpetamisel toimuvat tasaarvestust käsitlevate sätete suhtes, mida kohaldatakse kooskõlas Euroopa Parlamendi ja nõukogu direktiivi 2014/59/EL IV jaotise V või VI peatükiga või Euroopa Parlamendi ja nõukogu määruse (EL) 2021/23 V jaotise III peatüki 3. jao või IV peatükiga, ega piirangute suhtes, mis kehtestatakse liikmesriigi õiguse kohaselt antud sarnaste õigustega, et hõlbustada mis tahes sellise ettevõtja korrapärast kriisilahendust, kelle suhtes kohaldatakse kaitsemeetmeid, mis on vähemalt samaväärsed direktiivi 2014/59/EL IV jaotise VII peatükis või määruse (EL) 2021/23 V jaotise V peatükis sätestatud kaitsemeetmetega.</w:t>
      </w:r>
      <w:r w:rsidRPr="00674BAC">
        <w:rPr>
          <w:rStyle w:val="Allmrkuseviide"/>
          <w:lang w:val="et-EE"/>
        </w:rPr>
        <w:footnoteReference w:id="70"/>
      </w:r>
      <w:r w:rsidRPr="00674BAC">
        <w:rPr>
          <w:lang w:val="et-EE"/>
        </w:rPr>
        <w:t xml:space="preserve"> Seega kehtivad § 229</w:t>
      </w:r>
      <w:r w:rsidRPr="00674BAC">
        <w:rPr>
          <w:vertAlign w:val="superscript"/>
          <w:lang w:val="et-EE"/>
        </w:rPr>
        <w:t xml:space="preserve">6 </w:t>
      </w:r>
      <w:r w:rsidRPr="00674BAC">
        <w:rPr>
          <w:lang w:val="et-EE"/>
        </w:rPr>
        <w:t xml:space="preserve">sätestatud põhimõtted kriisiennetus- ja kriisilahendusmeetmete suhtes ainult ulatuses, mis ei ole vastuolus </w:t>
      </w:r>
      <w:r w:rsidRPr="00C466B1">
        <w:rPr>
          <w:lang w:val="et-EE"/>
        </w:rPr>
        <w:t xml:space="preserve">lõpetamise, peatamise, muutmise või tasaarvestuse õiguse või lõpetamisel toimuva tasaarvestuse õiguse kasutamise piirangu või </w:t>
      </w:r>
      <w:proofErr w:type="spellStart"/>
      <w:r w:rsidRPr="00C466B1">
        <w:rPr>
          <w:lang w:val="et-EE"/>
        </w:rPr>
        <w:t>ülesütlemisõiguse</w:t>
      </w:r>
      <w:proofErr w:type="spellEnd"/>
      <w:r w:rsidRPr="00C466B1">
        <w:rPr>
          <w:lang w:val="et-EE"/>
        </w:rPr>
        <w:t xml:space="preserve"> kasutamise piiranguga </w:t>
      </w:r>
      <w:r w:rsidRPr="00674BAC">
        <w:rPr>
          <w:lang w:val="et-EE"/>
        </w:rPr>
        <w:t>finantskriisi ennetamise ja lahendamise seaduse</w:t>
      </w:r>
      <w:r>
        <w:rPr>
          <w:lang w:val="et-EE"/>
        </w:rPr>
        <w:t>s</w:t>
      </w:r>
      <w:r w:rsidRPr="00674BAC">
        <w:rPr>
          <w:lang w:val="et-EE"/>
        </w:rPr>
        <w:t xml:space="preserve"> ja määruse</w:t>
      </w:r>
      <w:r>
        <w:rPr>
          <w:lang w:val="et-EE"/>
        </w:rPr>
        <w:t>s</w:t>
      </w:r>
      <w:r w:rsidRPr="00674BAC">
        <w:rPr>
          <w:lang w:val="et-EE"/>
        </w:rPr>
        <w:t xml:space="preserve"> (EL) 2021/23 kesksete vastaspoolte finantsseisundi taastamise  ja kriisilahenduse raamistiku kohta. </w:t>
      </w:r>
    </w:p>
    <w:p w14:paraId="3A28360E" w14:textId="77777777" w:rsidR="007941BC" w:rsidRPr="00674BAC" w:rsidRDefault="007941BC" w:rsidP="007941BC">
      <w:pPr>
        <w:pStyle w:val="SLONormal"/>
        <w:spacing w:before="0" w:after="0"/>
        <w:rPr>
          <w:lang w:val="et-EE"/>
        </w:rPr>
      </w:pPr>
    </w:p>
    <w:p w14:paraId="33AE957F" w14:textId="77777777" w:rsidR="007941BC" w:rsidRPr="00674BAC" w:rsidRDefault="007941BC" w:rsidP="007941BC">
      <w:pPr>
        <w:pStyle w:val="SLONormal"/>
        <w:spacing w:before="0" w:after="0"/>
        <w:rPr>
          <w:lang w:val="et-EE"/>
        </w:rPr>
      </w:pPr>
      <w:r w:rsidRPr="00674BAC">
        <w:rPr>
          <w:b/>
          <w:bCs/>
          <w:lang w:val="et-EE"/>
        </w:rPr>
        <w:t>Paragrahv 230.</w:t>
      </w:r>
      <w:r w:rsidRPr="00674BAC">
        <w:rPr>
          <w:lang w:val="et-EE"/>
        </w:rPr>
        <w:t xml:space="preserve"> Kehtiv § 230 sätestab Finantsinspektsiooni õigused ja ülesanded järelevalve teostamisel. </w:t>
      </w:r>
    </w:p>
    <w:p w14:paraId="4BA9FDE1" w14:textId="77777777" w:rsidR="007941BC" w:rsidRPr="00674BAC" w:rsidRDefault="007941BC" w:rsidP="007941BC">
      <w:pPr>
        <w:pStyle w:val="SLONormal"/>
        <w:spacing w:before="0" w:after="0"/>
        <w:rPr>
          <w:lang w:val="et-EE"/>
        </w:rPr>
      </w:pPr>
    </w:p>
    <w:p w14:paraId="537D8B49" w14:textId="77777777" w:rsidR="007941BC" w:rsidRPr="00674BAC" w:rsidRDefault="007941BC" w:rsidP="007941BC">
      <w:pPr>
        <w:pStyle w:val="SLONormal"/>
        <w:spacing w:before="0" w:after="0"/>
        <w:rPr>
          <w:lang w:val="et-EE"/>
        </w:rPr>
      </w:pPr>
      <w:r w:rsidRPr="00674BAC">
        <w:rPr>
          <w:b/>
          <w:bCs/>
          <w:lang w:val="et-EE"/>
        </w:rPr>
        <w:t>Lõike 1 täiendamine punktiga 1</w:t>
      </w:r>
      <w:r>
        <w:rPr>
          <w:b/>
          <w:bCs/>
          <w:lang w:val="et-EE"/>
        </w:rPr>
        <w:t>8</w:t>
      </w:r>
      <w:r w:rsidRPr="00674BAC">
        <w:rPr>
          <w:b/>
          <w:bCs/>
          <w:lang w:val="et-EE"/>
        </w:rPr>
        <w:t>.</w:t>
      </w:r>
      <w:r w:rsidRPr="00674BAC">
        <w:rPr>
          <w:lang w:val="et-EE"/>
        </w:rPr>
        <w:t xml:space="preserve"> </w:t>
      </w:r>
      <w:r>
        <w:rPr>
          <w:lang w:val="et-EE"/>
        </w:rPr>
        <w:t>Paragrahvi</w:t>
      </w:r>
      <w:r w:rsidRPr="00674BAC">
        <w:rPr>
          <w:lang w:val="et-EE"/>
        </w:rPr>
        <w:t>s 230 on loetletud Euroopa Liidu õigusaktid ja nende alusel kehtestatud õigusaktid, milles sätestatu kohase täitmise üle on Finantsinspektsioonil õigus teostada järelevalvet.</w:t>
      </w:r>
      <w:r w:rsidRPr="00643B2F">
        <w:rPr>
          <w:b/>
          <w:lang w:val="et-EE"/>
        </w:rPr>
        <w:t xml:space="preserve"> </w:t>
      </w:r>
      <w:r w:rsidRPr="00C63FE8">
        <w:rPr>
          <w:bCs/>
          <w:lang w:val="et-EE"/>
        </w:rPr>
        <w:t>Lõiget 1</w:t>
      </w:r>
      <w:r w:rsidRPr="00674BAC">
        <w:rPr>
          <w:lang w:val="et-EE"/>
        </w:rPr>
        <w:t xml:space="preserve"> täiendatakse punktiga 1</w:t>
      </w:r>
      <w:r>
        <w:rPr>
          <w:lang w:val="et-EE"/>
        </w:rPr>
        <w:t>8</w:t>
      </w:r>
      <w:r w:rsidRPr="00674BAC">
        <w:rPr>
          <w:lang w:val="et-EE"/>
        </w:rPr>
        <w:t xml:space="preserve">, millega antakse Finantsinspektsioonile õigused järelevalve teostamiseks </w:t>
      </w:r>
      <w:r>
        <w:rPr>
          <w:lang w:val="et-EE"/>
        </w:rPr>
        <w:t xml:space="preserve">tulenevalt </w:t>
      </w:r>
      <w:r w:rsidRPr="00674BAC">
        <w:rPr>
          <w:lang w:val="et-EE"/>
        </w:rPr>
        <w:t>Euroopa rohevõlakirjade määruse</w:t>
      </w:r>
      <w:r>
        <w:rPr>
          <w:rStyle w:val="Allmrkuseviide"/>
          <w:lang w:val="et-EE"/>
        </w:rPr>
        <w:footnoteReference w:id="71"/>
      </w:r>
      <w:r w:rsidRPr="00674BAC">
        <w:rPr>
          <w:lang w:val="et-EE"/>
        </w:rPr>
        <w:t xml:space="preserve"> artiklist 44. </w:t>
      </w:r>
      <w:r>
        <w:rPr>
          <w:lang w:val="et-EE"/>
        </w:rPr>
        <w:t>L</w:t>
      </w:r>
      <w:r w:rsidRPr="00674BAC">
        <w:rPr>
          <w:lang w:val="et-EE"/>
        </w:rPr>
        <w:t xml:space="preserve">isatud volitus annab Finantsinspektsioonile võimaluse ja õiguse rakendada kõiki väärtpaberituru seaduse 6. osas sätestatud </w:t>
      </w:r>
      <w:proofErr w:type="spellStart"/>
      <w:r w:rsidRPr="00674BAC">
        <w:rPr>
          <w:lang w:val="et-EE"/>
        </w:rPr>
        <w:t>järelevalvelisi</w:t>
      </w:r>
      <w:proofErr w:type="spellEnd"/>
      <w:r w:rsidRPr="00674BAC">
        <w:rPr>
          <w:lang w:val="et-EE"/>
        </w:rPr>
        <w:t xml:space="preserve"> meetmeid eelnimetatud Euroopa Liidu määrustes sätestatud subjektide suhtes. </w:t>
      </w:r>
    </w:p>
    <w:p w14:paraId="1255549A" w14:textId="77777777" w:rsidR="007941BC" w:rsidRPr="00674BAC" w:rsidRDefault="007941BC" w:rsidP="007941BC">
      <w:pPr>
        <w:pStyle w:val="SLONormal"/>
        <w:spacing w:before="0" w:after="0"/>
        <w:rPr>
          <w:lang w:val="et-EE"/>
        </w:rPr>
      </w:pPr>
    </w:p>
    <w:p w14:paraId="6E9B4CB1" w14:textId="77777777" w:rsidR="007941BC" w:rsidRDefault="007941BC" w:rsidP="007941BC">
      <w:pPr>
        <w:pStyle w:val="SLONormal"/>
        <w:spacing w:before="0" w:after="0"/>
        <w:rPr>
          <w:lang w:val="et-EE"/>
        </w:rPr>
      </w:pPr>
      <w:r w:rsidRPr="00674BAC">
        <w:rPr>
          <w:b/>
          <w:bCs/>
          <w:lang w:val="et-EE"/>
        </w:rPr>
        <w:t>Lõike 4</w:t>
      </w:r>
      <w:r w:rsidRPr="00674BAC">
        <w:rPr>
          <w:b/>
          <w:bCs/>
          <w:vertAlign w:val="superscript"/>
          <w:lang w:val="et-EE"/>
        </w:rPr>
        <w:t>1</w:t>
      </w:r>
      <w:r w:rsidRPr="00674BAC">
        <w:rPr>
          <w:b/>
          <w:bCs/>
          <w:lang w:val="et-EE"/>
        </w:rPr>
        <w:t xml:space="preserve"> muutmine.</w:t>
      </w:r>
      <w:r w:rsidRPr="00674BAC">
        <w:rPr>
          <w:lang w:val="et-EE"/>
        </w:rPr>
        <w:t xml:space="preserve"> Lõige 4</w:t>
      </w:r>
      <w:r w:rsidRPr="00674BAC">
        <w:rPr>
          <w:vertAlign w:val="superscript"/>
          <w:lang w:val="et-EE"/>
        </w:rPr>
        <w:t>1</w:t>
      </w:r>
      <w:r w:rsidRPr="00674BAC">
        <w:rPr>
          <w:lang w:val="et-EE"/>
        </w:rPr>
        <w:t xml:space="preserve"> sätestab, et inspektsioon avalikustab oma veebilehel </w:t>
      </w:r>
      <w:r>
        <w:rPr>
          <w:lang w:val="et-EE"/>
        </w:rPr>
        <w:t xml:space="preserve">VPTS </w:t>
      </w:r>
      <w:r w:rsidRPr="00674BAC">
        <w:rPr>
          <w:lang w:val="et-EE"/>
        </w:rPr>
        <w:t>3., 3</w:t>
      </w:r>
      <w:r w:rsidRPr="00674BAC">
        <w:rPr>
          <w:vertAlign w:val="superscript"/>
          <w:lang w:val="et-EE"/>
        </w:rPr>
        <w:t>1</w:t>
      </w:r>
      <w:r w:rsidRPr="00674BAC">
        <w:rPr>
          <w:lang w:val="et-EE"/>
        </w:rPr>
        <w:t xml:space="preserve">. ja 4. osas, Euroopa Parlamendi ja nõukogu määrustes (EL) nr 600/2014, (EL) nr 596/2014, (EL) nr 1286/2014, (EL) 2017/1129ja (EL) 2017/2402 ning Euroopa Parlamendi ja nõukogu määruses (EL) 2016/1011 või Euroopa Parlamendi ja nõukogu määruses (EL) 2019/2033 sätestatud kohustuse rikkumisega seoses tehtud väärteoasja lahendi või haldusakti viivitamata pärast selle teatavaks tegemist. Antud loetelu EL määrustest täiendatakse nüüd ka viitega Euroopa rohevõlakirjade määrusele. Sellega kohaldatakse ühtlasi Euroopa rohevõlakirjade määruse artikli 52 lõikes l esitatud nõudeid pädevatele asutustele otsuste avaldamiseks. </w:t>
      </w:r>
    </w:p>
    <w:p w14:paraId="56DA1DB5" w14:textId="77777777" w:rsidR="007941BC" w:rsidRDefault="007941BC" w:rsidP="007941BC">
      <w:pPr>
        <w:pStyle w:val="SLONormal"/>
        <w:spacing w:before="0" w:after="0"/>
        <w:rPr>
          <w:lang w:val="et-EE"/>
        </w:rPr>
      </w:pPr>
    </w:p>
    <w:p w14:paraId="08B288E4" w14:textId="77777777" w:rsidR="007941BC" w:rsidRPr="007E5FCC" w:rsidRDefault="007941BC" w:rsidP="007941BC">
      <w:pPr>
        <w:pStyle w:val="SLONormal"/>
        <w:spacing w:before="0" w:after="0"/>
        <w:rPr>
          <w:lang w:val="et-EE"/>
        </w:rPr>
      </w:pPr>
      <w:r w:rsidRPr="00643B2F">
        <w:rPr>
          <w:b/>
          <w:bCs/>
          <w:lang w:val="et-EE"/>
        </w:rPr>
        <w:t>Paragrahv 232</w:t>
      </w:r>
      <w:r w:rsidRPr="00643B2F">
        <w:rPr>
          <w:b/>
          <w:bCs/>
          <w:vertAlign w:val="superscript"/>
          <w:lang w:val="et-EE"/>
        </w:rPr>
        <w:t>1</w:t>
      </w:r>
      <w:r w:rsidRPr="00643B2F">
        <w:rPr>
          <w:b/>
          <w:bCs/>
          <w:lang w:val="et-EE"/>
        </w:rPr>
        <w:t>.</w:t>
      </w:r>
      <w:r>
        <w:rPr>
          <w:lang w:val="et-EE"/>
        </w:rPr>
        <w:t xml:space="preserve"> Kehtiv § 232</w:t>
      </w:r>
      <w:r>
        <w:rPr>
          <w:vertAlign w:val="superscript"/>
          <w:lang w:val="et-EE"/>
        </w:rPr>
        <w:t>1</w:t>
      </w:r>
      <w:r>
        <w:rPr>
          <w:lang w:val="et-EE"/>
        </w:rPr>
        <w:t xml:space="preserve"> sätestab kohapealse kontrolli akti tingimused.</w:t>
      </w:r>
    </w:p>
    <w:p w14:paraId="443A4807" w14:textId="77777777" w:rsidR="007941BC" w:rsidRDefault="007941BC" w:rsidP="007941BC">
      <w:pPr>
        <w:pStyle w:val="SLONormal"/>
        <w:spacing w:before="0" w:after="0"/>
        <w:rPr>
          <w:lang w:val="et-EE"/>
        </w:rPr>
      </w:pPr>
    </w:p>
    <w:p w14:paraId="0AEA0D09" w14:textId="77777777" w:rsidR="007941BC" w:rsidRPr="0032052D" w:rsidRDefault="007941BC" w:rsidP="007941BC">
      <w:pPr>
        <w:pStyle w:val="SLONormal"/>
        <w:spacing w:before="0" w:after="0"/>
        <w:rPr>
          <w:lang w:val="et-EE"/>
        </w:rPr>
      </w:pPr>
      <w:r w:rsidRPr="00643B2F">
        <w:rPr>
          <w:b/>
          <w:bCs/>
          <w:lang w:val="et-EE"/>
        </w:rPr>
        <w:t>Lõ</w:t>
      </w:r>
      <w:r>
        <w:rPr>
          <w:b/>
          <w:bCs/>
          <w:lang w:val="et-EE"/>
        </w:rPr>
        <w:t xml:space="preserve">ike 1 muutmise </w:t>
      </w:r>
      <w:r>
        <w:rPr>
          <w:lang w:val="et-EE"/>
        </w:rPr>
        <w:t>tulemusena pikendatakse tähtaega, mille jooksul peab Finantsinspektsioon koostama kohapealse kontrolli akti, kahe kuu pealt kolmele kuule. Praktikas ei ole varasemalt seaduses sätestatud kahekuune tähtaeg realistlik, sest kontrolli teostamisele ning akti koostamisele vahepealsel ajal võib faktiline olukord muutuda ning kohapealse kontrolli materjalid nõuavad oma mahukuse tõttu palju ressurssi läbitöötamiseks. Ühe kuu pikkune tähtaja pikendamine aitab eelnõu koostajate hinnangul Finantsinspektsioonil kiirustamata teostada kvaliteetseid otsuseid ning võtta arvesse kõiki asjaolusid, mis võivad mõjutada akti koostamist ning lõppotsuse tegemist.</w:t>
      </w:r>
    </w:p>
    <w:p w14:paraId="5002D99A" w14:textId="77777777" w:rsidR="007941BC" w:rsidRPr="00643B2F" w:rsidRDefault="007941BC" w:rsidP="007941BC">
      <w:pPr>
        <w:pStyle w:val="SLONormal"/>
        <w:spacing w:before="0" w:after="0"/>
        <w:rPr>
          <w:b/>
          <w:bCs/>
          <w:lang w:val="et-EE"/>
        </w:rPr>
      </w:pPr>
    </w:p>
    <w:p w14:paraId="1862BFCA" w14:textId="77777777" w:rsidR="007941BC" w:rsidRPr="002F5A02" w:rsidRDefault="007941BC" w:rsidP="007941BC">
      <w:pPr>
        <w:pStyle w:val="SLONormal"/>
        <w:spacing w:before="0" w:after="0"/>
        <w:rPr>
          <w:lang w:val="et-EE"/>
        </w:rPr>
      </w:pPr>
      <w:r w:rsidRPr="00643B2F">
        <w:rPr>
          <w:b/>
          <w:bCs/>
          <w:lang w:val="et-EE"/>
        </w:rPr>
        <w:t xml:space="preserve">Lõike 3 muutmine. </w:t>
      </w:r>
      <w:r>
        <w:rPr>
          <w:lang w:val="et-EE"/>
        </w:rPr>
        <w:t xml:space="preserve">Toetudes lõikes 1 nimetatud tähtaja pikendamise selgitustele, muudetakse lõikes 3 sätestatud neljakuulist kontrollitava kirjalike selgituste läbivaatamise perioodi viiele kuule (vt lõike 1 selgitusi). </w:t>
      </w:r>
    </w:p>
    <w:p w14:paraId="1F646FDE" w14:textId="77777777" w:rsidR="007941BC" w:rsidRPr="00643B2F" w:rsidRDefault="007941BC" w:rsidP="007941BC">
      <w:pPr>
        <w:pStyle w:val="SLONormal"/>
        <w:spacing w:before="0" w:after="0"/>
        <w:rPr>
          <w:b/>
          <w:bCs/>
          <w:lang w:val="et-EE"/>
        </w:rPr>
      </w:pPr>
    </w:p>
    <w:p w14:paraId="6B245610" w14:textId="77777777" w:rsidR="007941BC" w:rsidRPr="002F5A02" w:rsidRDefault="007941BC" w:rsidP="007941BC">
      <w:pPr>
        <w:pStyle w:val="SLONormal"/>
        <w:spacing w:before="0" w:after="0"/>
        <w:rPr>
          <w:lang w:val="et-EE"/>
        </w:rPr>
      </w:pPr>
      <w:r w:rsidRPr="00643B2F">
        <w:rPr>
          <w:b/>
          <w:bCs/>
          <w:lang w:val="et-EE"/>
        </w:rPr>
        <w:t xml:space="preserve">Lõige 4 tunnistatakse kehtetuks. </w:t>
      </w:r>
      <w:r>
        <w:rPr>
          <w:lang w:val="et-EE"/>
        </w:rPr>
        <w:t xml:space="preserve">Lõige 4 sätestas, et kohapealse kontrolli aktis toodud asjaoludega mittenõustumise korral on kontrollitaval õigus lisada aktile kirjalik eriarvamus. Säte tunnistatakse kehtetuks seetõttu, et ärakuulamisõigust haldusakti andmisel reguleerib juba HMS § 40 ning kuna </w:t>
      </w:r>
      <w:proofErr w:type="spellStart"/>
      <w:r>
        <w:rPr>
          <w:lang w:val="et-EE"/>
        </w:rPr>
        <w:t>kontollakt</w:t>
      </w:r>
      <w:proofErr w:type="spellEnd"/>
      <w:r>
        <w:rPr>
          <w:lang w:val="et-EE"/>
        </w:rPr>
        <w:t xml:space="preserve"> hakkab omama haldusaktile vastavat õigusjõudu, jäetakse ära vaheetapp, mille kohaselt peab Finantsinspektsioon vormistama lisaks kontrollaktile seda jõustava haldusakti.</w:t>
      </w:r>
    </w:p>
    <w:p w14:paraId="6C06896A" w14:textId="77777777" w:rsidR="007941BC" w:rsidRPr="00643B2F" w:rsidRDefault="007941BC" w:rsidP="007941BC">
      <w:pPr>
        <w:pStyle w:val="SLONormal"/>
        <w:spacing w:before="0" w:after="0"/>
        <w:rPr>
          <w:b/>
          <w:bCs/>
          <w:lang w:val="et-EE"/>
        </w:rPr>
      </w:pPr>
    </w:p>
    <w:p w14:paraId="51D28D09" w14:textId="77777777" w:rsidR="007941BC" w:rsidRPr="003A6416" w:rsidRDefault="007941BC" w:rsidP="007941BC">
      <w:pPr>
        <w:pStyle w:val="SLONormal"/>
        <w:spacing w:before="0" w:after="0"/>
        <w:rPr>
          <w:lang w:val="et-EE"/>
        </w:rPr>
      </w:pPr>
      <w:r w:rsidRPr="00643B2F">
        <w:rPr>
          <w:b/>
          <w:bCs/>
          <w:lang w:val="et-EE"/>
        </w:rPr>
        <w:t>Lõi</w:t>
      </w:r>
      <w:r>
        <w:rPr>
          <w:b/>
          <w:bCs/>
          <w:lang w:val="et-EE"/>
        </w:rPr>
        <w:t xml:space="preserve">get 5 muudetakse </w:t>
      </w:r>
      <w:r>
        <w:rPr>
          <w:lang w:val="et-EE"/>
        </w:rPr>
        <w:t xml:space="preserve">võrreldes varasema sõnastusega selliselt, et lõikes 3 nimetatud viiekuulist tähtaega saab pikendada veel kahe kuu võrra, kui kontrollitava esitatud selgitused või muud olulised asjaolud vajavad täiendavat hindamist. Lisaks seatakse lõikega 5 tingimus, et kui lõplikus tehakse selle kahe kuu jooksul olulisi muudatusi, siis peab Finantsinspektsioon saatma akti kontrollitavale uuesti kirjalike selgituste saamiseks. Sätte muutmise eesmärk on ühest küljest tagada järelevalveasutusele kõik vajalikud vahendid, mis on vajalikud kohapealse kontrolli akti koostamiseks ning lõpliku otsuse tegemiseks, kuid teisest küljest garanteerida järelevalve subjektile õiguse olla ära kuulatud.  </w:t>
      </w:r>
    </w:p>
    <w:p w14:paraId="157970E8" w14:textId="77777777" w:rsidR="007941BC" w:rsidRPr="00643B2F" w:rsidRDefault="007941BC" w:rsidP="007941BC">
      <w:pPr>
        <w:pStyle w:val="SLONormal"/>
        <w:spacing w:before="0" w:after="0"/>
        <w:rPr>
          <w:b/>
          <w:bCs/>
          <w:lang w:val="et-EE"/>
        </w:rPr>
      </w:pPr>
    </w:p>
    <w:p w14:paraId="6EED3790" w14:textId="77777777" w:rsidR="007941BC" w:rsidRPr="003A6416" w:rsidRDefault="007941BC" w:rsidP="007941BC">
      <w:pPr>
        <w:pStyle w:val="SLONormal"/>
        <w:spacing w:before="0" w:after="0"/>
        <w:rPr>
          <w:lang w:val="et-EE"/>
        </w:rPr>
      </w:pPr>
      <w:r w:rsidRPr="00643B2F">
        <w:rPr>
          <w:b/>
          <w:bCs/>
          <w:lang w:val="et-EE"/>
        </w:rPr>
        <w:t>Paragrahvi täiendamine lõigetega 6 ja 7.</w:t>
      </w:r>
      <w:r>
        <w:rPr>
          <w:b/>
          <w:bCs/>
          <w:lang w:val="et-EE"/>
        </w:rPr>
        <w:t xml:space="preserve"> Lõige 6 </w:t>
      </w:r>
      <w:r>
        <w:rPr>
          <w:lang w:val="et-EE"/>
        </w:rPr>
        <w:t xml:space="preserve">sätestab, et Finantsinspektsioon võib lõpliku aktiga anda kontrollitavale puuduste kõrvaldamiseks tähtaja või määrata talle muid kohustusi ja rakendada nende täitmata jätmise või ebakohase täitmise korral sunniraha. Sätte lisamise eesmärk on anda järelevalveasutusele õigus sundida kontrollitavat parandama aktis tuvastatud rikkumisi või vähendama riske. </w:t>
      </w:r>
      <w:r w:rsidRPr="00643B2F">
        <w:rPr>
          <w:lang w:val="et-EE"/>
        </w:rPr>
        <w:t xml:space="preserve">Kui eelnevalt tehakse vastav hoiatus, võib Finantsinspektsioon määrata sunniraha lõppaktis toodud kohustuste tähtajaks täitmata jätmise tõttu. Kogu akti on sellisel juhul võimalik halduskohtus vaidlustada. Juhul, kui Finantsinspektsiooni hinnangul on vajalik akti sisu või osa sellest avalikustada finantssektori stabiilsuse või läbipaistvuse tagamiseks või investorite ja finantsjärelevalve subjekti klientide huvide kaitseks, võib järelevalveasutus niiviisi tegutseda </w:t>
      </w:r>
      <w:r w:rsidRPr="00643B2F">
        <w:rPr>
          <w:b/>
          <w:bCs/>
          <w:lang w:val="et-EE"/>
        </w:rPr>
        <w:t>lõike 7</w:t>
      </w:r>
      <w:r w:rsidRPr="00643B2F">
        <w:rPr>
          <w:lang w:val="et-EE"/>
        </w:rPr>
        <w:t xml:space="preserve"> kohaselt. </w:t>
      </w:r>
    </w:p>
    <w:p w14:paraId="1D7993DD" w14:textId="77777777" w:rsidR="007941BC" w:rsidRDefault="007941BC" w:rsidP="007941BC">
      <w:pPr>
        <w:pStyle w:val="SLONormal"/>
        <w:spacing w:before="0" w:after="0"/>
        <w:rPr>
          <w:lang w:val="et-EE"/>
        </w:rPr>
      </w:pPr>
    </w:p>
    <w:p w14:paraId="5C2A4533" w14:textId="77777777" w:rsidR="007941BC" w:rsidRPr="007E5FCC" w:rsidRDefault="007941BC" w:rsidP="007941BC">
      <w:pPr>
        <w:pStyle w:val="SLONormal"/>
        <w:spacing w:before="0" w:after="0"/>
        <w:rPr>
          <w:lang w:val="et-EE"/>
        </w:rPr>
      </w:pPr>
      <w:r>
        <w:rPr>
          <w:lang w:val="et-EE"/>
        </w:rPr>
        <w:t>Paragrahvis 232</w:t>
      </w:r>
      <w:r>
        <w:rPr>
          <w:vertAlign w:val="superscript"/>
          <w:lang w:val="et-EE"/>
        </w:rPr>
        <w:t>1</w:t>
      </w:r>
      <w:r>
        <w:rPr>
          <w:lang w:val="et-EE"/>
        </w:rPr>
        <w:t xml:space="preserve"> tehtud muudatuste eeskujul muudetakse ka MERAS §-i 98, KAS §-101</w:t>
      </w:r>
      <w:r>
        <w:rPr>
          <w:vertAlign w:val="superscript"/>
          <w:lang w:val="et-EE"/>
        </w:rPr>
        <w:t>1</w:t>
      </w:r>
      <w:r>
        <w:rPr>
          <w:lang w:val="et-EE"/>
        </w:rPr>
        <w:t xml:space="preserve">, KAVS §-i 88, IFS §-i 460 ja </w:t>
      </w:r>
      <w:proofErr w:type="spellStart"/>
      <w:r>
        <w:rPr>
          <w:lang w:val="et-EE"/>
        </w:rPr>
        <w:t>KindlTS</w:t>
      </w:r>
      <w:proofErr w:type="spellEnd"/>
      <w:r>
        <w:rPr>
          <w:lang w:val="et-EE"/>
        </w:rPr>
        <w:t xml:space="preserve"> §-i 232. </w:t>
      </w:r>
    </w:p>
    <w:p w14:paraId="5CAD8D0B" w14:textId="77777777" w:rsidR="007941BC" w:rsidRPr="007E5FCC" w:rsidRDefault="007941BC" w:rsidP="007941BC">
      <w:pPr>
        <w:pStyle w:val="SLONormal"/>
        <w:spacing w:before="0" w:after="0"/>
        <w:rPr>
          <w:lang w:val="et-EE"/>
        </w:rPr>
      </w:pPr>
    </w:p>
    <w:p w14:paraId="0908BED5" w14:textId="77777777" w:rsidR="007941BC" w:rsidRDefault="007941BC" w:rsidP="007941BC">
      <w:pPr>
        <w:pStyle w:val="SLONormal"/>
        <w:spacing w:before="0" w:after="0"/>
        <w:rPr>
          <w:lang w:val="et-EE"/>
        </w:rPr>
      </w:pPr>
      <w:r w:rsidRPr="00674BAC">
        <w:rPr>
          <w:b/>
          <w:bCs/>
          <w:lang w:val="et-EE"/>
        </w:rPr>
        <w:t>Seaduse täiendamine §-ga 236</w:t>
      </w:r>
      <w:r w:rsidRPr="00674BAC">
        <w:rPr>
          <w:b/>
          <w:bCs/>
          <w:vertAlign w:val="superscript"/>
          <w:lang w:val="et-EE"/>
        </w:rPr>
        <w:t>15</w:t>
      </w:r>
      <w:r w:rsidRPr="00674BAC">
        <w:rPr>
          <w:b/>
          <w:bCs/>
          <w:lang w:val="et-EE"/>
        </w:rPr>
        <w:t>.</w:t>
      </w:r>
      <w:r w:rsidRPr="00674BAC">
        <w:rPr>
          <w:lang w:val="et-EE"/>
        </w:rPr>
        <w:t xml:space="preserve"> Uue paragrahviga kehtestatakse järelevalve volitused Euroopa Parlamendi ja nõukogu määruse (EL) 2023/2631 nõuete täitmise üle. </w:t>
      </w:r>
    </w:p>
    <w:p w14:paraId="2F8DB112" w14:textId="77777777" w:rsidR="007941BC" w:rsidRPr="00674BAC" w:rsidRDefault="007941BC" w:rsidP="007941BC">
      <w:pPr>
        <w:pStyle w:val="SLONormal"/>
        <w:spacing w:before="0" w:after="0"/>
        <w:rPr>
          <w:lang w:val="et-EE"/>
        </w:rPr>
      </w:pPr>
    </w:p>
    <w:p w14:paraId="69CEC226" w14:textId="77777777" w:rsidR="007941BC" w:rsidRDefault="007941BC" w:rsidP="007941BC">
      <w:pPr>
        <w:pStyle w:val="SLONormal"/>
        <w:spacing w:before="0" w:after="0"/>
        <w:rPr>
          <w:lang w:val="et-EE"/>
        </w:rPr>
      </w:pPr>
      <w:r w:rsidRPr="00643B2F">
        <w:rPr>
          <w:b/>
          <w:bCs/>
          <w:lang w:val="et-EE"/>
        </w:rPr>
        <w:t>Paragrahviga 236</w:t>
      </w:r>
      <w:r w:rsidRPr="00643B2F">
        <w:rPr>
          <w:b/>
          <w:bCs/>
          <w:vertAlign w:val="superscript"/>
          <w:lang w:val="et-EE"/>
        </w:rPr>
        <w:t>15</w:t>
      </w:r>
      <w:r w:rsidRPr="00674BAC">
        <w:rPr>
          <w:lang w:val="et-EE"/>
        </w:rPr>
        <w:t xml:space="preserve"> antakse Finantsinspektsioonile järelevalvevolitused, mis on loetletud Euroopa rohevõlakirjade määruse artikli 45 lõikes 1. Finantsinspektsioonil</w:t>
      </w:r>
      <w:r>
        <w:rPr>
          <w:lang w:val="et-EE"/>
        </w:rPr>
        <w:t>e antakse muu hulgas</w:t>
      </w:r>
      <w:r w:rsidRPr="00674BAC">
        <w:rPr>
          <w:lang w:val="et-EE"/>
        </w:rPr>
        <w:t xml:space="preserve"> õigus</w:t>
      </w:r>
      <w:r>
        <w:rPr>
          <w:lang w:val="et-EE"/>
        </w:rPr>
        <w:t xml:space="preserve"> nõuda emitentidelt erineva ette nähtud teabe (teabeleht, mõjuaruanne, hindamisaruanne, tulu jaotusaruanne ning nendega seonduv täiendav teave, jmt) avaldamist ning aruannete avaldamisest Finantsinspektsiooni teavitamist. Samuti saab Finantsinspektsiooni õiguse nõuda rohe</w:t>
      </w:r>
      <w:r w:rsidRPr="00471387">
        <w:rPr>
          <w:lang w:val="et-EE"/>
        </w:rPr>
        <w:t>võlakirja emitendi audiitoritelt ning juhtidelt vajaliku teabe esitamist</w:t>
      </w:r>
      <w:r>
        <w:rPr>
          <w:lang w:val="et-EE"/>
        </w:rPr>
        <w:t xml:space="preserve"> ja</w:t>
      </w:r>
      <w:r w:rsidRPr="00471387">
        <w:rPr>
          <w:lang w:val="et-EE"/>
        </w:rPr>
        <w:t xml:space="preserve"> keskkonnakestlikena turustatavate ja kestlikkusega seotud võlakirjade emiten</w:t>
      </w:r>
      <w:r>
        <w:rPr>
          <w:lang w:val="et-EE"/>
        </w:rPr>
        <w:t xml:space="preserve">tide poolt </w:t>
      </w:r>
      <w:r w:rsidRPr="00471387">
        <w:rPr>
          <w:lang w:val="et-EE"/>
        </w:rPr>
        <w:t>nende võlakirjade kestlikkuse kohta vabatahtlikult avaldatava teabe puhul ette nähtud mallide järgimist. Ühtlasi antakse Finantsinspektsioonile</w:t>
      </w:r>
      <w:r>
        <w:rPr>
          <w:lang w:val="et-EE"/>
        </w:rPr>
        <w:t xml:space="preserve"> õigus peatada või keelata Euroopa rohevõlakirjade reklaamimine, pakkumine või reguleeritud turul kauplemisele võtmine ja keelata Euroopa rohevõlakirjade emiteerimine kuni ühe aasta jooksul. Lisaks võib Finantsinspektsioon avalikustada, et </w:t>
      </w:r>
      <w:r w:rsidRPr="00CC53C8">
        <w:rPr>
          <w:lang w:val="et-EE"/>
        </w:rPr>
        <w:t>Euroopa rohevõlakirjade emitent ei täida Euroopa rohevõlakirjade määruses nimetuse „Euroopa rohevõlakiri“ või „</w:t>
      </w:r>
      <w:proofErr w:type="spellStart"/>
      <w:r w:rsidRPr="00CC53C8">
        <w:rPr>
          <w:lang w:val="et-EE"/>
        </w:rPr>
        <w:t>EuGB</w:t>
      </w:r>
      <w:proofErr w:type="spellEnd"/>
      <w:r w:rsidRPr="00CC53C8">
        <w:rPr>
          <w:lang w:val="et-EE"/>
        </w:rPr>
        <w:t>“ kasutamise</w:t>
      </w:r>
      <w:r>
        <w:rPr>
          <w:lang w:val="et-EE"/>
        </w:rPr>
        <w:t>ks ette nähtud n</w:t>
      </w:r>
      <w:r w:rsidRPr="00CC53C8">
        <w:rPr>
          <w:lang w:val="et-EE"/>
        </w:rPr>
        <w:t>õu</w:t>
      </w:r>
      <w:r>
        <w:rPr>
          <w:lang w:val="et-EE"/>
        </w:rPr>
        <w:t>deid</w:t>
      </w:r>
      <w:r w:rsidRPr="00CC53C8">
        <w:rPr>
          <w:lang w:val="et-EE"/>
        </w:rPr>
        <w:t xml:space="preserve"> ning nõuda emitendilt selle teabe avaldamist oma veebilehel</w:t>
      </w:r>
      <w:r>
        <w:rPr>
          <w:lang w:val="et-EE"/>
        </w:rPr>
        <w:t>.</w:t>
      </w:r>
    </w:p>
    <w:p w14:paraId="3BFB1800" w14:textId="77777777" w:rsidR="007941BC" w:rsidRDefault="007941BC" w:rsidP="007941BC">
      <w:pPr>
        <w:pStyle w:val="SLONormal"/>
        <w:spacing w:before="0" w:after="0"/>
        <w:rPr>
          <w:lang w:val="et-EE"/>
        </w:rPr>
      </w:pPr>
    </w:p>
    <w:p w14:paraId="2AD49CEE" w14:textId="77777777" w:rsidR="007941BC" w:rsidRDefault="007941BC" w:rsidP="007941BC">
      <w:pPr>
        <w:pStyle w:val="SLONormal"/>
        <w:spacing w:before="0" w:after="0"/>
        <w:rPr>
          <w:lang w:val="et-EE"/>
        </w:rPr>
      </w:pPr>
      <w:r w:rsidRPr="00643B2F">
        <w:rPr>
          <w:b/>
          <w:bCs/>
          <w:lang w:val="et-EE"/>
        </w:rPr>
        <w:t>Paragrahv 237.</w:t>
      </w:r>
      <w:r>
        <w:rPr>
          <w:lang w:val="et-EE"/>
        </w:rPr>
        <w:t xml:space="preserve"> Kehtiv § 237 sätestab loetelu nimekirjadest, mida Finantsinspektsioon peab pidama. </w:t>
      </w:r>
    </w:p>
    <w:p w14:paraId="399523A3" w14:textId="77777777" w:rsidR="007941BC" w:rsidRDefault="007941BC" w:rsidP="007941BC">
      <w:pPr>
        <w:pStyle w:val="SLONormal"/>
        <w:spacing w:before="0" w:after="0"/>
        <w:rPr>
          <w:lang w:val="et-EE"/>
        </w:rPr>
      </w:pPr>
    </w:p>
    <w:p w14:paraId="29850181" w14:textId="77777777" w:rsidR="007941BC" w:rsidRDefault="007941BC" w:rsidP="007941BC">
      <w:pPr>
        <w:pStyle w:val="SLONormal"/>
        <w:spacing w:before="0" w:after="0"/>
        <w:rPr>
          <w:lang w:val="et-EE"/>
        </w:rPr>
      </w:pPr>
      <w:r>
        <w:rPr>
          <w:b/>
          <w:bCs/>
          <w:lang w:val="et-EE"/>
        </w:rPr>
        <w:t>Lõike</w:t>
      </w:r>
      <w:r w:rsidRPr="00643B2F">
        <w:rPr>
          <w:b/>
          <w:bCs/>
          <w:lang w:val="et-EE"/>
        </w:rPr>
        <w:t xml:space="preserve"> 1 punkti 1 kehtetuks tunnistamine</w:t>
      </w:r>
      <w:r>
        <w:rPr>
          <w:lang w:val="et-EE"/>
        </w:rPr>
        <w:t xml:space="preserve">. Kehtiv </w:t>
      </w:r>
      <w:r w:rsidRPr="00E75205">
        <w:rPr>
          <w:lang w:val="et-EE"/>
        </w:rPr>
        <w:t xml:space="preserve">VPTS § 237 lõige 1 punkt 1 sätestab, et </w:t>
      </w:r>
      <w:r>
        <w:rPr>
          <w:lang w:val="et-EE"/>
        </w:rPr>
        <w:t>Finantsinspektsioon</w:t>
      </w:r>
      <w:r w:rsidRPr="00E75205">
        <w:rPr>
          <w:lang w:val="et-EE"/>
        </w:rPr>
        <w:t xml:space="preserve"> peab nimekirja </w:t>
      </w:r>
      <w:r>
        <w:rPr>
          <w:lang w:val="et-EE"/>
        </w:rPr>
        <w:t>tema poolt</w:t>
      </w:r>
      <w:r w:rsidRPr="00E75205">
        <w:rPr>
          <w:lang w:val="et-EE"/>
        </w:rPr>
        <w:t xml:space="preserve"> kinnitatud kehtivate prospektide kohta. Nimetatud säte on vastuolus Euroopa Parlamendi ja nõukogu määruse (EL) 2017/1129 (edaspidi prospektimäärus) artik</w:t>
      </w:r>
      <w:r>
        <w:rPr>
          <w:lang w:val="et-EE"/>
        </w:rPr>
        <w:t>li</w:t>
      </w:r>
      <w:r w:rsidRPr="00E75205">
        <w:rPr>
          <w:lang w:val="et-EE"/>
        </w:rPr>
        <w:t xml:space="preserve"> 21 lõikega 5, mille kohaselt päritoluliikmesriigi pädev asutus avaldab oma veebisaidil kõik kinnitatud prospektid või vähemalt kinnitatud prospektide loetelu, sealhulgas </w:t>
      </w:r>
      <w:proofErr w:type="spellStart"/>
      <w:r w:rsidRPr="00E75205">
        <w:rPr>
          <w:lang w:val="et-EE"/>
        </w:rPr>
        <w:t>hüperlingi</w:t>
      </w:r>
      <w:proofErr w:type="spellEnd"/>
      <w:r w:rsidRPr="00E75205">
        <w:rPr>
          <w:lang w:val="et-EE"/>
        </w:rPr>
        <w:t xml:space="preserve"> artikli lõikes 3 osutatud veebisaidi eraldi jaotistele, ning teabe vastuvõtva(te) liikmesriigi (liikmesriikide) kohta, kui prospektidest teavitatakse vastavalt artiklile 25. Prospektimääruse artikli 21 lõige 7 sätestab ka nimekirja pidamisele minimaalse tähtaja, milleks on 10 aastat. Piiritledes VPTS § 237 lõige 1 punktis 1 nimekirja ainult kehtivate prospektidega, võib jõuda järelduseni, et prospektidest, millest enamuse kehtivus on maksimaalselt aasta, enam nimekirja pidama ei pea. Kuna VPTS § 237 lõige 1</w:t>
      </w:r>
      <w:r w:rsidRPr="00643B2F">
        <w:rPr>
          <w:vertAlign w:val="superscript"/>
          <w:lang w:val="et-EE"/>
        </w:rPr>
        <w:t>5</w:t>
      </w:r>
      <w:r w:rsidRPr="00E75205">
        <w:rPr>
          <w:lang w:val="et-EE"/>
        </w:rPr>
        <w:t xml:space="preserve"> </w:t>
      </w:r>
      <w:r>
        <w:rPr>
          <w:lang w:val="et-EE"/>
        </w:rPr>
        <w:t xml:space="preserve">juba </w:t>
      </w:r>
      <w:r w:rsidRPr="00E75205">
        <w:rPr>
          <w:lang w:val="et-EE"/>
        </w:rPr>
        <w:t xml:space="preserve">sätestab, et </w:t>
      </w:r>
      <w:r>
        <w:rPr>
          <w:lang w:val="et-EE"/>
        </w:rPr>
        <w:t>Finantsinspektsioon</w:t>
      </w:r>
      <w:r w:rsidRPr="00E75205">
        <w:rPr>
          <w:lang w:val="et-EE"/>
        </w:rPr>
        <w:t xml:space="preserve"> avaldab oma veebilehel informatsiooni kinnitatud prospektide kohta vastavalt prospektimääruse artikkel 21 lõikes 5 sätestatule, siis dubleerimise vältimiseks </w:t>
      </w:r>
      <w:r>
        <w:rPr>
          <w:lang w:val="et-EE"/>
        </w:rPr>
        <w:t xml:space="preserve">tunnistatakse </w:t>
      </w:r>
      <w:r w:rsidRPr="00E75205">
        <w:rPr>
          <w:lang w:val="et-EE"/>
        </w:rPr>
        <w:t xml:space="preserve">VPTS § 237 lõige 1 punkt 1 kehtetuks. </w:t>
      </w:r>
    </w:p>
    <w:p w14:paraId="6E976ACE" w14:textId="77777777" w:rsidR="007941BC" w:rsidRDefault="007941BC" w:rsidP="007941BC">
      <w:pPr>
        <w:pStyle w:val="SLONormal"/>
        <w:spacing w:before="0" w:after="0"/>
        <w:rPr>
          <w:lang w:val="et-EE"/>
        </w:rPr>
      </w:pPr>
    </w:p>
    <w:p w14:paraId="41E962D6" w14:textId="77777777" w:rsidR="007941BC" w:rsidRDefault="007941BC" w:rsidP="007941BC">
      <w:pPr>
        <w:pStyle w:val="SLONormal"/>
        <w:spacing w:before="0" w:after="0"/>
        <w:rPr>
          <w:lang w:val="et-EE"/>
        </w:rPr>
      </w:pPr>
      <w:r>
        <w:rPr>
          <w:b/>
          <w:bCs/>
          <w:lang w:val="et-EE"/>
        </w:rPr>
        <w:t>Paragrahv 237</w:t>
      </w:r>
      <w:r w:rsidRPr="00643B2F">
        <w:rPr>
          <w:b/>
          <w:bCs/>
          <w:vertAlign w:val="superscript"/>
          <w:lang w:val="et-EE"/>
        </w:rPr>
        <w:t>1</w:t>
      </w:r>
      <w:r>
        <w:rPr>
          <w:b/>
          <w:bCs/>
          <w:lang w:val="et-EE"/>
        </w:rPr>
        <w:t xml:space="preserve">. </w:t>
      </w:r>
      <w:r>
        <w:rPr>
          <w:lang w:val="et-EE"/>
        </w:rPr>
        <w:t>Kehtiv § 237</w:t>
      </w:r>
      <w:r w:rsidRPr="00643B2F">
        <w:rPr>
          <w:vertAlign w:val="superscript"/>
          <w:lang w:val="et-EE"/>
        </w:rPr>
        <w:t>1</w:t>
      </w:r>
      <w:r>
        <w:rPr>
          <w:lang w:val="et-EE"/>
        </w:rPr>
        <w:t xml:space="preserve"> sätestab vastutuse prospekti nõude rikkumise eest. </w:t>
      </w:r>
    </w:p>
    <w:p w14:paraId="31818B47" w14:textId="77777777" w:rsidR="007941BC" w:rsidRPr="00D26CE9" w:rsidRDefault="007941BC" w:rsidP="007941BC">
      <w:pPr>
        <w:pStyle w:val="SLONormal"/>
        <w:spacing w:before="0" w:after="0"/>
        <w:rPr>
          <w:lang w:val="et-EE"/>
        </w:rPr>
      </w:pPr>
    </w:p>
    <w:p w14:paraId="51C8ECF9" w14:textId="77777777" w:rsidR="007941BC" w:rsidRDefault="007941BC" w:rsidP="007941BC">
      <w:pPr>
        <w:pStyle w:val="SLONormal"/>
        <w:spacing w:before="0" w:after="0"/>
        <w:rPr>
          <w:lang w:val="et-EE"/>
        </w:rPr>
      </w:pPr>
      <w:r w:rsidRPr="00AF6EDC">
        <w:rPr>
          <w:b/>
          <w:bCs/>
          <w:lang w:val="et-EE"/>
        </w:rPr>
        <w:t>L</w:t>
      </w:r>
      <w:r w:rsidRPr="00643B2F">
        <w:rPr>
          <w:b/>
          <w:bCs/>
          <w:lang w:val="et-EE"/>
        </w:rPr>
        <w:t xml:space="preserve">õike 1 punkti 1 muutmise </w:t>
      </w:r>
      <w:r w:rsidRPr="00643B2F">
        <w:rPr>
          <w:lang w:val="et-EE"/>
        </w:rPr>
        <w:t>eesmärk on kehtestada sanktsiooninorm teabedokumendi nõude rikkumisele reageerimiseks.</w:t>
      </w:r>
      <w:r w:rsidRPr="00AF6EDC">
        <w:rPr>
          <w:lang w:val="et-EE"/>
        </w:rPr>
        <w:t xml:space="preserve"> </w:t>
      </w:r>
      <w:r>
        <w:rPr>
          <w:lang w:val="et-EE"/>
        </w:rPr>
        <w:t xml:space="preserve">Nimelt kehtiva </w:t>
      </w:r>
      <w:r w:rsidRPr="00BC356D">
        <w:rPr>
          <w:lang w:val="et-EE"/>
        </w:rPr>
        <w:t>VPTS § 15 l</w:t>
      </w:r>
      <w:r>
        <w:rPr>
          <w:lang w:val="et-EE"/>
        </w:rPr>
        <w:t xml:space="preserve">õike </w:t>
      </w:r>
      <w:r w:rsidRPr="00BC356D">
        <w:rPr>
          <w:lang w:val="et-EE"/>
        </w:rPr>
        <w:t>1 kohaselt tuleb väärpaberite avaliku pakkumise korral avalikustada Euroopa Parlamendi ja nõukogu määruses (EL) 2017/1129 ja selle alamaktides sätestatud korras ning nendes kehtestatud nõuetele vastav prospekt, kui väärtpaberite avalik pakkumine on suurema kui 8 000</w:t>
      </w:r>
      <w:r>
        <w:rPr>
          <w:lang w:val="et-EE"/>
        </w:rPr>
        <w:t> </w:t>
      </w:r>
      <w:r w:rsidRPr="00BC356D">
        <w:rPr>
          <w:lang w:val="et-EE"/>
        </w:rPr>
        <w:t>000</w:t>
      </w:r>
      <w:r>
        <w:rPr>
          <w:lang w:val="et-EE"/>
        </w:rPr>
        <w:t xml:space="preserve"> </w:t>
      </w:r>
      <w:proofErr w:type="spellStart"/>
      <w:r w:rsidRPr="00BC356D">
        <w:rPr>
          <w:lang w:val="et-EE"/>
        </w:rPr>
        <w:t>eurose</w:t>
      </w:r>
      <w:proofErr w:type="spellEnd"/>
      <w:r w:rsidRPr="00BC356D">
        <w:rPr>
          <w:lang w:val="et-EE"/>
        </w:rPr>
        <w:t xml:space="preserve"> koguväärtusega kõikide lepinguriikide kohta kokku väärtpaberite pakkumise üheaastase ajavahemiku jooksul. Alla 8 000</w:t>
      </w:r>
      <w:r>
        <w:rPr>
          <w:lang w:val="et-EE"/>
        </w:rPr>
        <w:t> </w:t>
      </w:r>
      <w:r w:rsidRPr="00BC356D">
        <w:rPr>
          <w:lang w:val="et-EE"/>
        </w:rPr>
        <w:t>000</w:t>
      </w:r>
      <w:r>
        <w:rPr>
          <w:lang w:val="et-EE"/>
        </w:rPr>
        <w:t xml:space="preserve"> </w:t>
      </w:r>
      <w:proofErr w:type="spellStart"/>
      <w:r w:rsidRPr="00BC356D">
        <w:rPr>
          <w:lang w:val="et-EE"/>
        </w:rPr>
        <w:t>eurose</w:t>
      </w:r>
      <w:proofErr w:type="spellEnd"/>
      <w:r w:rsidRPr="00BC356D">
        <w:rPr>
          <w:lang w:val="et-EE"/>
        </w:rPr>
        <w:t xml:space="preserve"> koguväärtusega pakkumise puhul võivad emitendid koostada prospekti asemel lihtsustatud nõuetega teabedokumendi, mille konkreetsemad nõuded on kehtestatud VPTS § 15 l</w:t>
      </w:r>
      <w:r>
        <w:rPr>
          <w:lang w:val="et-EE"/>
        </w:rPr>
        <w:t>õike</w:t>
      </w:r>
      <w:r w:rsidRPr="00BC356D">
        <w:rPr>
          <w:lang w:val="et-EE"/>
        </w:rPr>
        <w:t xml:space="preserve"> 6 alusel rahandusministri määrusega. </w:t>
      </w:r>
    </w:p>
    <w:p w14:paraId="2437DF8E" w14:textId="77777777" w:rsidR="007941BC" w:rsidRPr="00BC356D" w:rsidRDefault="007941BC" w:rsidP="007941BC">
      <w:pPr>
        <w:pStyle w:val="SLONormal"/>
        <w:spacing w:before="0" w:after="0"/>
        <w:rPr>
          <w:lang w:val="et-EE"/>
        </w:rPr>
      </w:pPr>
    </w:p>
    <w:p w14:paraId="0E880EED" w14:textId="77777777" w:rsidR="007941BC" w:rsidRPr="00674BAC" w:rsidRDefault="007941BC" w:rsidP="007941BC">
      <w:pPr>
        <w:pStyle w:val="SLONormal"/>
        <w:spacing w:before="0" w:after="0"/>
        <w:rPr>
          <w:lang w:val="et-EE"/>
        </w:rPr>
      </w:pPr>
      <w:r w:rsidRPr="00BC356D">
        <w:rPr>
          <w:lang w:val="et-EE"/>
        </w:rPr>
        <w:t>Samas ei ole aga hetkel antud Finantsinspektsioonile õigust karistuse määramiseks teabedokumendi koostamata jätmise või mittenõuetekohase koostamise eest. Finantsinspektsioonil on küll õigus ettekirjutuse tegemiseks, kuid kui pakkumine on juba toimunud, siis peale seda (juhul kui avalikust pakkumisest on teada saadud) ei ole ettekirjutuse tegemine enam otstarbekas ning vaja oleks muud mõjutusvahendit. Sellest tulenevalt muudetakse VPTS § 237</w:t>
      </w:r>
      <w:r w:rsidRPr="00643B2F">
        <w:rPr>
          <w:vertAlign w:val="superscript"/>
          <w:lang w:val="da-DK"/>
        </w:rPr>
        <w:t>1</w:t>
      </w:r>
      <w:r w:rsidRPr="00BC356D">
        <w:rPr>
          <w:lang w:val="et-EE"/>
        </w:rPr>
        <w:t xml:space="preserve"> lõiget 1 selliselt, et Finantsinspektsioonile antakse õigus karistuse määramiseks ka teabedokumendi nõuete rikkumise korral.</w:t>
      </w:r>
    </w:p>
    <w:p w14:paraId="14B14064" w14:textId="77777777" w:rsidR="007941BC" w:rsidRPr="00674BAC" w:rsidRDefault="007941BC" w:rsidP="007941BC">
      <w:pPr>
        <w:pStyle w:val="SLONormal"/>
        <w:spacing w:before="0" w:after="0"/>
        <w:rPr>
          <w:lang w:val="et-EE"/>
        </w:rPr>
      </w:pPr>
    </w:p>
    <w:p w14:paraId="6EFFE8D5" w14:textId="77777777" w:rsidR="007941BC" w:rsidRDefault="007941BC" w:rsidP="007941BC">
      <w:pPr>
        <w:pStyle w:val="SLONormal"/>
        <w:spacing w:before="0" w:after="0"/>
        <w:rPr>
          <w:lang w:val="et-EE"/>
        </w:rPr>
      </w:pPr>
      <w:r w:rsidRPr="00674BAC">
        <w:rPr>
          <w:b/>
          <w:bCs/>
          <w:lang w:val="et-EE"/>
        </w:rPr>
        <w:t>Seaduse täiendamine §-ga 237</w:t>
      </w:r>
      <w:r w:rsidRPr="00674BAC">
        <w:rPr>
          <w:b/>
          <w:bCs/>
          <w:vertAlign w:val="superscript"/>
          <w:lang w:val="et-EE"/>
        </w:rPr>
        <w:t>9</w:t>
      </w:r>
      <w:r>
        <w:rPr>
          <w:b/>
          <w:bCs/>
          <w:vertAlign w:val="superscript"/>
          <w:lang w:val="et-EE"/>
        </w:rPr>
        <w:t>1</w:t>
      </w:r>
      <w:r w:rsidRPr="00674BAC">
        <w:rPr>
          <w:b/>
          <w:bCs/>
          <w:lang w:val="et-EE"/>
        </w:rPr>
        <w:t>.</w:t>
      </w:r>
      <w:r w:rsidRPr="00674BAC">
        <w:rPr>
          <w:lang w:val="et-EE"/>
        </w:rPr>
        <w:t xml:space="preserve"> Uue paragrahviga sätestatakse Euroopa Parlamendi ja nõukogu määruse (EL) 2023/2631 nimetatud nõuete rikkumise karistused.</w:t>
      </w:r>
    </w:p>
    <w:p w14:paraId="6A942F88" w14:textId="77777777" w:rsidR="007941BC" w:rsidRPr="00674BAC" w:rsidRDefault="007941BC" w:rsidP="007941BC">
      <w:pPr>
        <w:pStyle w:val="SLONormal"/>
        <w:spacing w:before="0" w:after="0"/>
        <w:rPr>
          <w:lang w:val="et-EE"/>
        </w:rPr>
      </w:pPr>
    </w:p>
    <w:p w14:paraId="51F073DC" w14:textId="77777777" w:rsidR="007941BC" w:rsidRPr="00674BAC" w:rsidRDefault="007941BC" w:rsidP="007941BC">
      <w:pPr>
        <w:pStyle w:val="SLONormal"/>
        <w:spacing w:before="0" w:after="0"/>
        <w:rPr>
          <w:lang w:val="et-EE"/>
        </w:rPr>
      </w:pPr>
      <w:r w:rsidRPr="00643B2F">
        <w:rPr>
          <w:b/>
          <w:bCs/>
          <w:lang w:val="et-EE"/>
        </w:rPr>
        <w:t>Paragrahviga 237</w:t>
      </w:r>
      <w:r w:rsidRPr="00643B2F">
        <w:rPr>
          <w:b/>
          <w:bCs/>
          <w:vertAlign w:val="superscript"/>
          <w:lang w:val="et-EE"/>
        </w:rPr>
        <w:t>91</w:t>
      </w:r>
      <w:r w:rsidRPr="00674BAC">
        <w:rPr>
          <w:lang w:val="et-EE"/>
        </w:rPr>
        <w:t xml:space="preserve"> sätestatakse rahatrahvid lähtuvalt Euroopa rohevõlakirjade määruse artiklis 49 sätestatust, mille kohaselt peavad liikmesriigid kehtestama nimetatud määruse II jaotise 2. peatükist või artiklitest 18, 19 või 21 tulenevate kohustuste rikkumise eest emitentide poolt ja artikli 45 lõike 1 kohase uurimise, kontrolli või nõude täitmata jätmise või koostööst keeldumise eest kohaldatavad meetmed ja karistusnormid. </w:t>
      </w:r>
    </w:p>
    <w:p w14:paraId="109997A4" w14:textId="77777777" w:rsidR="007941BC" w:rsidRPr="00674BAC" w:rsidRDefault="007941BC" w:rsidP="007941BC">
      <w:pPr>
        <w:pStyle w:val="SLONormal"/>
        <w:spacing w:before="0" w:after="0"/>
        <w:rPr>
          <w:lang w:val="et-EE"/>
        </w:rPr>
      </w:pPr>
    </w:p>
    <w:p w14:paraId="6F5B2473" w14:textId="77777777" w:rsidR="007941BC" w:rsidRPr="00674BAC" w:rsidRDefault="007941BC" w:rsidP="007941BC">
      <w:pPr>
        <w:pStyle w:val="SLONormal"/>
        <w:spacing w:before="0" w:after="0"/>
        <w:rPr>
          <w:lang w:val="et-EE"/>
        </w:rPr>
      </w:pPr>
      <w:r w:rsidRPr="00674BAC">
        <w:rPr>
          <w:lang w:val="et-EE"/>
        </w:rPr>
        <w:t>Viidatud sätetes on kehtestatud</w:t>
      </w:r>
      <w:r>
        <w:rPr>
          <w:lang w:val="et-EE"/>
        </w:rPr>
        <w:t xml:space="preserve"> karistused järgmiste nõuete täitmata jätmise eest</w:t>
      </w:r>
      <w:r w:rsidRPr="00674BAC">
        <w:rPr>
          <w:lang w:val="et-EE"/>
        </w:rPr>
        <w:t xml:space="preserve">: </w:t>
      </w:r>
    </w:p>
    <w:p w14:paraId="1692409F" w14:textId="77777777" w:rsidR="007941BC" w:rsidRPr="00674BAC" w:rsidRDefault="007941BC" w:rsidP="007941BC">
      <w:pPr>
        <w:pStyle w:val="SLONormal"/>
        <w:spacing w:before="0" w:after="0"/>
        <w:rPr>
          <w:lang w:val="et-EE"/>
        </w:rPr>
      </w:pPr>
      <w:r w:rsidRPr="00674BAC">
        <w:rPr>
          <w:lang w:val="et-EE"/>
        </w:rPr>
        <w:t>- määruse II jaotise 2. peatükis</w:t>
      </w:r>
      <w:r>
        <w:rPr>
          <w:lang w:val="et-EE"/>
        </w:rPr>
        <w:t xml:space="preserve"> toodud</w:t>
      </w:r>
      <w:r w:rsidRPr="00674BAC">
        <w:rPr>
          <w:lang w:val="et-EE"/>
        </w:rPr>
        <w:t xml:space="preserve"> nõuded Euroopa rohevõlakirjade teabelehele ja tulu jaotusaruannetele ning nende hindamisele väliste hindajate poolt, mõjuaruandele ja selle hindamisele väliste hindajate poolt, Euroopa rohevõlakirjade kajastamisele väärtpaberiprospektis, teabe avaldamisele emitendi veebilehel ja ESMA ning pädevate asutuste teavitamisele teabe avaldamisest ning teabe edastamisele sellele Euroopa ühtse juurdepääsupunkti kaudu ligipääsemiseks. II jaotise 2. peatüki alla kuulub ka artikkel 13, mis käsitleb teabe avalikustamise nõudeid avaliku sektori emitendile, kuid lähtuvalt artikli 44 lõikest 3 ei tee Finantsinspektsioon järelevalvet avaliku sektori emitentide üle;</w:t>
      </w:r>
    </w:p>
    <w:p w14:paraId="03C5DC85" w14:textId="77777777" w:rsidR="007941BC" w:rsidRPr="00674BAC" w:rsidRDefault="007941BC" w:rsidP="007941BC">
      <w:pPr>
        <w:pStyle w:val="SLONormal"/>
        <w:spacing w:before="0" w:after="0"/>
        <w:rPr>
          <w:lang w:val="et-EE"/>
        </w:rPr>
      </w:pPr>
      <w:r w:rsidRPr="00674BAC">
        <w:rPr>
          <w:lang w:val="et-EE"/>
        </w:rPr>
        <w:t>- artiklites 18 ja 19</w:t>
      </w:r>
      <w:r>
        <w:rPr>
          <w:lang w:val="et-EE"/>
        </w:rPr>
        <w:t xml:space="preserve"> toodud</w:t>
      </w:r>
      <w:r w:rsidRPr="00674BAC">
        <w:rPr>
          <w:lang w:val="et-EE"/>
        </w:rPr>
        <w:t xml:space="preserve"> nõuded seoses </w:t>
      </w:r>
      <w:proofErr w:type="spellStart"/>
      <w:r w:rsidRPr="00674BAC">
        <w:rPr>
          <w:lang w:val="et-EE"/>
        </w:rPr>
        <w:t>väärtpaberistamisvõlakirjade</w:t>
      </w:r>
      <w:proofErr w:type="spellEnd"/>
      <w:r w:rsidRPr="00674BAC">
        <w:rPr>
          <w:lang w:val="et-EE"/>
        </w:rPr>
        <w:t xml:space="preserve"> puhul </w:t>
      </w:r>
      <w:proofErr w:type="spellStart"/>
      <w:r w:rsidRPr="00674BAC">
        <w:rPr>
          <w:lang w:val="et-EE"/>
        </w:rPr>
        <w:t>väärtpaberistatud</w:t>
      </w:r>
      <w:proofErr w:type="spellEnd"/>
      <w:r w:rsidRPr="00674BAC">
        <w:rPr>
          <w:lang w:val="et-EE"/>
        </w:rPr>
        <w:t xml:space="preserve"> riskipositsioonides teatud riskipositsioonide kasutamise piirangutega (millega rahastatakse fossiilkütuste uurimist, kaevandamist, tootmist, töötlemist, ladustamist, rafineerimist või turustamist, sealhulgas transporti, ja nendega kauplemist, jmt) ning </w:t>
      </w:r>
      <w:proofErr w:type="spellStart"/>
      <w:r w:rsidRPr="00674BAC">
        <w:rPr>
          <w:lang w:val="et-EE"/>
        </w:rPr>
        <w:t>väärtpaberistamisega</w:t>
      </w:r>
      <w:proofErr w:type="spellEnd"/>
      <w:r w:rsidRPr="00674BAC">
        <w:rPr>
          <w:lang w:val="et-EE"/>
        </w:rPr>
        <w:t xml:space="preserve"> seonduva täiendava teabe avalikustamisega; </w:t>
      </w:r>
    </w:p>
    <w:p w14:paraId="58A99C1A" w14:textId="77777777" w:rsidR="007941BC" w:rsidRPr="00674BAC" w:rsidRDefault="007941BC" w:rsidP="007941BC">
      <w:pPr>
        <w:pStyle w:val="SLONormal"/>
        <w:spacing w:before="0" w:after="0"/>
        <w:rPr>
          <w:lang w:val="et-EE"/>
        </w:rPr>
      </w:pPr>
      <w:r w:rsidRPr="00674BAC">
        <w:rPr>
          <w:lang w:val="et-EE"/>
        </w:rPr>
        <w:t>- artiklis 21</w:t>
      </w:r>
      <w:r>
        <w:rPr>
          <w:lang w:val="et-EE"/>
        </w:rPr>
        <w:t xml:space="preserve"> toodud</w:t>
      </w:r>
      <w:r w:rsidRPr="00674BAC">
        <w:rPr>
          <w:lang w:val="et-EE"/>
        </w:rPr>
        <w:t xml:space="preserve"> nõuded seoses keskkonnakestlikena turustatavate ja kestlikkusega seotud võlakirjade emitentide vabatahtlikult avalikustatava teabega, mille tarvis Euroopa komisjon peaks hiljemalt 21. detsembriks 2024 kehtestama ühised mallid;</w:t>
      </w:r>
    </w:p>
    <w:p w14:paraId="7DD67DB7" w14:textId="77777777" w:rsidR="007941BC" w:rsidRPr="00F47497" w:rsidRDefault="007941BC" w:rsidP="007941BC">
      <w:pPr>
        <w:pStyle w:val="SLONormal"/>
        <w:spacing w:before="0" w:after="0"/>
        <w:rPr>
          <w:lang w:val="et-EE"/>
        </w:rPr>
      </w:pPr>
      <w:r w:rsidRPr="00F47497">
        <w:rPr>
          <w:lang w:val="et-EE"/>
        </w:rPr>
        <w:t xml:space="preserve">- artikli 45 lõike 1 alusel pädevatele asutustele antud järelevalve- ja uurimisvolitustega seonduva nõude (näiteks aruannete avalikustamise, mallide järgimise või teabe esitamise nõude) täitmata jätmine või koostööst keeldumine.   </w:t>
      </w:r>
    </w:p>
    <w:p w14:paraId="28A1C161" w14:textId="77777777" w:rsidR="007941BC" w:rsidRPr="00674BAC" w:rsidRDefault="007941BC" w:rsidP="007941BC">
      <w:pPr>
        <w:pStyle w:val="SLONormal"/>
        <w:spacing w:before="0" w:after="0"/>
        <w:rPr>
          <w:lang w:val="et-EE"/>
        </w:rPr>
      </w:pPr>
    </w:p>
    <w:p w14:paraId="60846F4B" w14:textId="77777777" w:rsidR="007941BC" w:rsidRPr="00674BAC" w:rsidRDefault="007941BC" w:rsidP="007941BC">
      <w:pPr>
        <w:pStyle w:val="SLONormal"/>
        <w:spacing w:before="0" w:after="0"/>
        <w:rPr>
          <w:lang w:val="et-EE"/>
        </w:rPr>
      </w:pPr>
      <w:r w:rsidRPr="00674BAC">
        <w:rPr>
          <w:lang w:val="et-EE"/>
        </w:rPr>
        <w:t>Karistus peaks olema artikli 49 lõike 1 kohaselt mõjus, proportsionaalne ja hoiatav. Lähtuvalt sellest ning ühtluse tagamisest muude analoogsete valdkondadega kehtestatakse karistuste suurused samal tasemel prospektimääruse (EL) 2017/1129 nõuete rikkumise korral § 237</w:t>
      </w:r>
      <w:r w:rsidRPr="00674BAC">
        <w:rPr>
          <w:vertAlign w:val="superscript"/>
          <w:lang w:val="et-EE"/>
        </w:rPr>
        <w:t>1</w:t>
      </w:r>
      <w:r w:rsidRPr="00674BAC">
        <w:rPr>
          <w:lang w:val="et-EE"/>
        </w:rPr>
        <w:t xml:space="preserve"> ette nähtavate rahatrahvidega. Need on kõrgemad kui on Euroopa rohevõlakirjade määruses ette nähtavad maksimummäärad (ei ole vastuolus Euroopa rohevõlakirjade määrusega, kuna selle art</w:t>
      </w:r>
      <w:r>
        <w:rPr>
          <w:lang w:val="et-EE"/>
        </w:rPr>
        <w:t>ikli</w:t>
      </w:r>
      <w:r w:rsidRPr="00674BAC">
        <w:rPr>
          <w:lang w:val="et-EE"/>
        </w:rPr>
        <w:t xml:space="preserve"> 49 lõige 5 võimaldab liikmesriikidel kehtestada määruses sätestatust suuremaid haldustrahve), kuid samas tagavad ühtluse väärtpaberite avaliku pakkumise korral avaldatava väärtpaberiprospekti nõuete rikkumise korral maksimaalselt määratavate karistustega. </w:t>
      </w:r>
    </w:p>
    <w:p w14:paraId="53AE6DE8" w14:textId="77777777" w:rsidR="007941BC" w:rsidRPr="00674BAC" w:rsidRDefault="007941BC" w:rsidP="007941BC">
      <w:pPr>
        <w:pStyle w:val="SLONormal"/>
        <w:spacing w:before="0" w:after="0"/>
        <w:rPr>
          <w:lang w:val="et-EE"/>
        </w:rPr>
      </w:pPr>
    </w:p>
    <w:p w14:paraId="65BB3911" w14:textId="77777777" w:rsidR="007941BC" w:rsidRPr="00674BAC" w:rsidRDefault="007941BC" w:rsidP="007941BC">
      <w:pPr>
        <w:pStyle w:val="SLONormal"/>
        <w:spacing w:before="0" w:after="0"/>
        <w:rPr>
          <w:lang w:val="et-EE"/>
        </w:rPr>
      </w:pPr>
      <w:r w:rsidRPr="00674BAC">
        <w:rPr>
          <w:lang w:val="et-EE"/>
        </w:rPr>
        <w:t>Finantsinspektsioonil on võimalik õiguskorda kaitsta ettekirjutuse tegemise teel, n</w:t>
      </w:r>
      <w:r>
        <w:rPr>
          <w:lang w:val="et-EE"/>
        </w:rPr>
        <w:t>äiteks</w:t>
      </w:r>
      <w:r w:rsidRPr="00674BAC">
        <w:rPr>
          <w:lang w:val="et-EE"/>
        </w:rPr>
        <w:t xml:space="preserve"> vastavalt </w:t>
      </w:r>
      <w:r>
        <w:rPr>
          <w:lang w:val="et-EE"/>
        </w:rPr>
        <w:t>VPTS</w:t>
      </w:r>
      <w:r w:rsidRPr="00674BAC">
        <w:rPr>
          <w:lang w:val="et-EE"/>
        </w:rPr>
        <w:t xml:space="preserve"> § 234 lõikele 1 teha ettekirjutus nii õigusaktide nõuete rikkumise eest (rikkumise lõpetamiseks) kui ka rikkumise ärahoidmiseks, mille mittetäitmisel on õigus rakendada sunniraha väärtpaberituru seaduse §-s 234</w:t>
      </w:r>
      <w:r w:rsidRPr="00674BAC">
        <w:rPr>
          <w:vertAlign w:val="superscript"/>
          <w:lang w:val="et-EE"/>
        </w:rPr>
        <w:t>1</w:t>
      </w:r>
      <w:r w:rsidRPr="00674BAC">
        <w:rPr>
          <w:lang w:val="et-EE"/>
        </w:rPr>
        <w:t xml:space="preserve"> sätestatud määras nii füüsilisele kui juriidilisele isikule. Võttes arvesse konkreetset reguleeritavat valdkonda, ei pruugi mittekaristuslikest meetmetest piisata, et tagada määruse eesmärkide täitmine. Nende kahe meetme koostoime toetab ka E</w:t>
      </w:r>
      <w:r>
        <w:rPr>
          <w:lang w:val="et-EE"/>
        </w:rPr>
        <w:t xml:space="preserve">uroopa </w:t>
      </w:r>
      <w:r w:rsidRPr="00674BAC">
        <w:rPr>
          <w:lang w:val="et-EE"/>
        </w:rPr>
        <w:t>L</w:t>
      </w:r>
      <w:r>
        <w:rPr>
          <w:lang w:val="et-EE"/>
        </w:rPr>
        <w:t>iidu</w:t>
      </w:r>
      <w:r w:rsidRPr="00674BAC">
        <w:rPr>
          <w:lang w:val="et-EE"/>
        </w:rPr>
        <w:t xml:space="preserve"> õigusest tulenevat põhimõtet, et </w:t>
      </w:r>
      <w:proofErr w:type="spellStart"/>
      <w:r w:rsidRPr="00674BAC">
        <w:rPr>
          <w:lang w:val="et-EE"/>
        </w:rPr>
        <w:t>menetlejal</w:t>
      </w:r>
      <w:proofErr w:type="spellEnd"/>
      <w:r w:rsidRPr="00674BAC">
        <w:rPr>
          <w:lang w:val="et-EE"/>
        </w:rPr>
        <w:t xml:space="preserve"> peab olema alati võimalik valida meetmetest see, mis just konkreetsel juhul on tõhus, proportsionaalne ja hoiatav. Lisaks võimaldab see arvestada finantssektori eripäraga, kus ka olemuslikult kõrvaldatav rikkumine võib olla niivõrd oluline, et vajab näiteks sunniraha kõrvale ka väärteokoosseisu heidutavat toimet. Järelevalvel tuleb seega alati lähtuda ka </w:t>
      </w:r>
      <w:proofErr w:type="spellStart"/>
      <w:r w:rsidRPr="00674BAC">
        <w:rPr>
          <w:i/>
          <w:iCs/>
          <w:lang w:val="et-EE"/>
        </w:rPr>
        <w:t>ultima</w:t>
      </w:r>
      <w:proofErr w:type="spellEnd"/>
      <w:r w:rsidRPr="00674BAC">
        <w:rPr>
          <w:i/>
          <w:iCs/>
          <w:lang w:val="et-EE"/>
        </w:rPr>
        <w:t xml:space="preserve"> </w:t>
      </w:r>
      <w:proofErr w:type="spellStart"/>
      <w:r w:rsidRPr="00674BAC">
        <w:rPr>
          <w:i/>
          <w:iCs/>
          <w:lang w:val="et-EE"/>
        </w:rPr>
        <w:t>ratio</w:t>
      </w:r>
      <w:proofErr w:type="spellEnd"/>
      <w:r w:rsidRPr="00674BAC">
        <w:rPr>
          <w:lang w:val="et-EE"/>
        </w:rPr>
        <w:t xml:space="preserve"> põhimõttest.</w:t>
      </w:r>
    </w:p>
    <w:p w14:paraId="5A892E92" w14:textId="77777777" w:rsidR="007941BC" w:rsidRPr="00674BAC" w:rsidRDefault="007941BC" w:rsidP="007941BC">
      <w:pPr>
        <w:pStyle w:val="SLONormal"/>
        <w:spacing w:before="0" w:after="0"/>
        <w:rPr>
          <w:lang w:val="et-EE"/>
        </w:rPr>
      </w:pPr>
    </w:p>
    <w:p w14:paraId="5BCC785F"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 272</w:t>
      </w:r>
      <w:r w:rsidRPr="00674BAC">
        <w:rPr>
          <w:rFonts w:ascii="Times New Roman" w:hAnsi="Times New Roman" w:cs="Times New Roman"/>
          <w:b/>
          <w:bCs/>
          <w:sz w:val="24"/>
          <w:szCs w:val="24"/>
          <w:vertAlign w:val="superscript"/>
        </w:rPr>
        <w:t>5</w:t>
      </w:r>
      <w:r w:rsidRPr="00674BAC">
        <w:rPr>
          <w:rFonts w:ascii="Times New Roman" w:hAnsi="Times New Roman" w:cs="Times New Roman"/>
          <w:b/>
          <w:bCs/>
          <w:sz w:val="24"/>
          <w:szCs w:val="24"/>
        </w:rPr>
        <w:t>.</w:t>
      </w:r>
      <w:r w:rsidRPr="00674BAC">
        <w:rPr>
          <w:rFonts w:ascii="Times New Roman" w:hAnsi="Times New Roman" w:cs="Times New Roman"/>
          <w:sz w:val="24"/>
          <w:szCs w:val="24"/>
        </w:rPr>
        <w:t xml:space="preserve"> Kehtiv § 272</w:t>
      </w:r>
      <w:r w:rsidRPr="00674BAC">
        <w:rPr>
          <w:rFonts w:ascii="Times New Roman" w:hAnsi="Times New Roman" w:cs="Times New Roman"/>
          <w:sz w:val="24"/>
          <w:szCs w:val="24"/>
          <w:vertAlign w:val="superscript"/>
        </w:rPr>
        <w:t>5</w:t>
      </w:r>
      <w:r w:rsidRPr="00674BAC">
        <w:rPr>
          <w:rFonts w:ascii="Times New Roman" w:hAnsi="Times New Roman" w:cs="Times New Roman"/>
          <w:sz w:val="24"/>
          <w:szCs w:val="24"/>
        </w:rPr>
        <w:t xml:space="preserve"> sätestab tingimused </w:t>
      </w:r>
      <w:r>
        <w:rPr>
          <w:rFonts w:ascii="Times New Roman" w:hAnsi="Times New Roman" w:cs="Times New Roman"/>
          <w:sz w:val="24"/>
          <w:szCs w:val="24"/>
        </w:rPr>
        <w:t xml:space="preserve">väärtpaberituru </w:t>
      </w:r>
      <w:r w:rsidRPr="00674BAC">
        <w:rPr>
          <w:rFonts w:ascii="Times New Roman" w:hAnsi="Times New Roman" w:cs="Times New Roman"/>
          <w:sz w:val="24"/>
          <w:szCs w:val="24"/>
        </w:rPr>
        <w:t>seaduse § 87</w:t>
      </w:r>
      <w:r w:rsidRPr="00674BAC">
        <w:rPr>
          <w:rFonts w:ascii="Times New Roman" w:hAnsi="Times New Roman" w:cs="Times New Roman"/>
          <w:sz w:val="24"/>
          <w:szCs w:val="24"/>
          <w:vertAlign w:val="superscript"/>
        </w:rPr>
        <w:t>7</w:t>
      </w:r>
      <w:r w:rsidRPr="00674BAC">
        <w:rPr>
          <w:rFonts w:ascii="Times New Roman" w:hAnsi="Times New Roman" w:cs="Times New Roman"/>
          <w:sz w:val="24"/>
          <w:szCs w:val="24"/>
        </w:rPr>
        <w:t xml:space="preserve"> kohaldamiseks. </w:t>
      </w:r>
    </w:p>
    <w:p w14:paraId="4E32AC7A" w14:textId="77777777" w:rsidR="007941BC" w:rsidRPr="00674BAC" w:rsidRDefault="007941BC" w:rsidP="007941BC">
      <w:pPr>
        <w:spacing w:after="0" w:line="240" w:lineRule="auto"/>
        <w:jc w:val="both"/>
        <w:rPr>
          <w:rFonts w:ascii="Times New Roman" w:hAnsi="Times New Roman" w:cs="Times New Roman"/>
          <w:sz w:val="24"/>
          <w:szCs w:val="24"/>
        </w:rPr>
      </w:pPr>
    </w:p>
    <w:p w14:paraId="090FA79B"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2 esimese lause muutmine.</w:t>
      </w:r>
      <w:r w:rsidRPr="00674BAC">
        <w:rPr>
          <w:rFonts w:ascii="Times New Roman" w:hAnsi="Times New Roman" w:cs="Times New Roman"/>
          <w:sz w:val="24"/>
          <w:szCs w:val="24"/>
        </w:rPr>
        <w:t xml:space="preserve"> Käesoleva lõikega sätestatakse, et kuni </w:t>
      </w:r>
      <w:r w:rsidRPr="00674BAC">
        <w:rPr>
          <w:rFonts w:ascii="Times New Roman" w:hAnsi="Times New Roman" w:cs="Times New Roman"/>
          <w:color w:val="202020"/>
          <w:sz w:val="24"/>
          <w:szCs w:val="24"/>
          <w:shd w:val="clear" w:color="auto" w:fill="FFFFFF"/>
        </w:rPr>
        <w:t>Eestis asutatud krediidiasutuste koguvara väärtus ei ületa 50 miljardit eurot, ei pea kohaldama seaduse § 87</w:t>
      </w:r>
      <w:r w:rsidRPr="00674BAC">
        <w:rPr>
          <w:rFonts w:ascii="Times New Roman" w:hAnsi="Times New Roman" w:cs="Times New Roman"/>
          <w:color w:val="202020"/>
          <w:sz w:val="24"/>
          <w:szCs w:val="24"/>
          <w:bdr w:val="none" w:sz="0" w:space="0" w:color="auto" w:frame="1"/>
          <w:shd w:val="clear" w:color="auto" w:fill="FFFFFF"/>
          <w:vertAlign w:val="superscript"/>
        </w:rPr>
        <w:t>7</w:t>
      </w:r>
      <w:r w:rsidRPr="00674BAC">
        <w:rPr>
          <w:rFonts w:ascii="Times New Roman" w:hAnsi="Times New Roman" w:cs="Times New Roman"/>
          <w:color w:val="202020"/>
          <w:sz w:val="24"/>
          <w:szCs w:val="24"/>
          <w:shd w:val="clear" w:color="auto" w:fill="FFFFFF"/>
        </w:rPr>
        <w:t xml:space="preserve"> punktis 1 sätestatud nõuet. Sel juhul peab ühte või mitmesse allutatud kõlblikku kohustusse investeeritav esialgne miinimumsumma olema vähemalt 10 000 eurot. Esialgne miinimumsumma piirmäär loetakse muu hulgas täidetuks, kui vastava kohustuse nominaalne väärtus on 10 000 eurot. Lõikega 2 on üle võetud BRRD2 artikli 44a lõige 6. Euroopa Komisjon on juhtinud tähelepanu sellele, et lõige 2 käsitleb 50 miljardi koguvara väärtust sõltuvalt krediidiasutustest, hõlmamata ülejäänud direktiivi artikli 1 lõikes 1 nimetatud ettevõtjaid. Seega on koguvara väärtuse hindamisel lähenetud </w:t>
      </w:r>
      <w:r>
        <w:rPr>
          <w:rFonts w:ascii="Times New Roman" w:hAnsi="Times New Roman" w:cs="Times New Roman"/>
          <w:color w:val="202020"/>
          <w:sz w:val="24"/>
          <w:szCs w:val="24"/>
          <w:shd w:val="clear" w:color="auto" w:fill="FFFFFF"/>
        </w:rPr>
        <w:t>väärtpaberituru</w:t>
      </w:r>
      <w:r w:rsidRPr="00674BAC">
        <w:rPr>
          <w:rFonts w:ascii="Times New Roman" w:hAnsi="Times New Roman" w:cs="Times New Roman"/>
          <w:color w:val="202020"/>
          <w:sz w:val="24"/>
          <w:szCs w:val="24"/>
          <w:shd w:val="clear" w:color="auto" w:fill="FFFFFF"/>
        </w:rPr>
        <w:t xml:space="preserve"> seaduse § 272</w:t>
      </w:r>
      <w:r w:rsidRPr="00674BAC">
        <w:rPr>
          <w:rFonts w:ascii="Times New Roman" w:hAnsi="Times New Roman" w:cs="Times New Roman"/>
          <w:color w:val="202020"/>
          <w:sz w:val="24"/>
          <w:szCs w:val="24"/>
          <w:shd w:val="clear" w:color="auto" w:fill="FFFFFF"/>
          <w:vertAlign w:val="superscript"/>
        </w:rPr>
        <w:t>5</w:t>
      </w:r>
      <w:r w:rsidRPr="00674BAC">
        <w:rPr>
          <w:rFonts w:ascii="Times New Roman" w:hAnsi="Times New Roman" w:cs="Times New Roman"/>
          <w:color w:val="202020"/>
          <w:sz w:val="24"/>
          <w:szCs w:val="24"/>
          <w:shd w:val="clear" w:color="auto" w:fill="FFFFFF"/>
        </w:rPr>
        <w:t xml:space="preserve"> lõikes 2 liiga kitsalt, arvestamata teiste turuosaliste koguvarade väärtusega ja piirates seeläbi § 87</w:t>
      </w:r>
      <w:r w:rsidRPr="00674BAC">
        <w:rPr>
          <w:rFonts w:ascii="Times New Roman" w:hAnsi="Times New Roman" w:cs="Times New Roman"/>
          <w:color w:val="202020"/>
          <w:sz w:val="24"/>
          <w:szCs w:val="24"/>
          <w:shd w:val="clear" w:color="auto" w:fill="FFFFFF"/>
          <w:vertAlign w:val="superscript"/>
        </w:rPr>
        <w:t>7</w:t>
      </w:r>
      <w:r w:rsidRPr="00674BAC">
        <w:rPr>
          <w:rFonts w:ascii="Times New Roman" w:hAnsi="Times New Roman" w:cs="Times New Roman"/>
          <w:color w:val="202020"/>
          <w:sz w:val="24"/>
          <w:szCs w:val="24"/>
          <w:shd w:val="clear" w:color="auto" w:fill="FFFFFF"/>
        </w:rPr>
        <w:t xml:space="preserve"> punkti 1 kohaldamist. </w:t>
      </w:r>
      <w:r>
        <w:rPr>
          <w:rFonts w:ascii="Times New Roman" w:hAnsi="Times New Roman" w:cs="Times New Roman"/>
          <w:color w:val="202020"/>
          <w:sz w:val="24"/>
          <w:szCs w:val="24"/>
          <w:shd w:val="clear" w:color="auto" w:fill="FFFFFF"/>
        </w:rPr>
        <w:t>S</w:t>
      </w:r>
      <w:r w:rsidRPr="00674BAC">
        <w:rPr>
          <w:rFonts w:ascii="Times New Roman" w:hAnsi="Times New Roman" w:cs="Times New Roman"/>
          <w:color w:val="202020"/>
          <w:sz w:val="24"/>
          <w:szCs w:val="24"/>
          <w:shd w:val="clear" w:color="auto" w:fill="FFFFFF"/>
        </w:rPr>
        <w:t>eaduse § 87</w:t>
      </w:r>
      <w:r w:rsidRPr="00674BAC">
        <w:rPr>
          <w:rFonts w:ascii="Times New Roman" w:hAnsi="Times New Roman" w:cs="Times New Roman"/>
          <w:color w:val="202020"/>
          <w:sz w:val="24"/>
          <w:szCs w:val="24"/>
          <w:shd w:val="clear" w:color="auto" w:fill="FFFFFF"/>
          <w:vertAlign w:val="superscript"/>
        </w:rPr>
        <w:t>7</w:t>
      </w:r>
      <w:r w:rsidRPr="00674BAC">
        <w:rPr>
          <w:rFonts w:ascii="Times New Roman" w:hAnsi="Times New Roman" w:cs="Times New Roman"/>
          <w:color w:val="202020"/>
          <w:sz w:val="24"/>
          <w:szCs w:val="24"/>
          <w:shd w:val="clear" w:color="auto" w:fill="FFFFFF"/>
        </w:rPr>
        <w:t xml:space="preserve"> punkt 1 sätestab, et Euroopa Parlamendi ja nõukogu määruse (EL) nr 575/2013 artiklis 72a nimetatud tingimustele, välja arvatud nimetatud määruse artikli lõike 1 punkti b ja artikli 72b lõigetele 3–5, vastavaid kõlblikke kohustusi võib müüa kliendile, kes ei ole kutseline investor, üksnes juhul, kui allutatud kõlbliku kohustuse nominaalne väärtus on vähemalt 50 000 eurot. BRRD2 artikli 1 lõikes 1 käsitletud ettevõtjate loetelu on üle võetud finantskriisi ennetamise ja lahendamise seaduse § 2 lõike 1 punktidega 1-5 (vt § 2 lõike 1 muutmise selgitusi). Komisjoni märkusest tulenevalt muudetakse lõike 2 esimest lausest ja sätestatakse, et kui </w:t>
      </w:r>
      <w:r w:rsidRPr="00674BAC">
        <w:rPr>
          <w:rFonts w:ascii="Times New Roman" w:hAnsi="Times New Roman" w:cs="Times New Roman"/>
          <w:sz w:val="24"/>
          <w:szCs w:val="24"/>
        </w:rPr>
        <w:t>finantskriisi ennetamise ja lahendamise seaduse § 2 lõike 1 punktides 1</w:t>
      </w:r>
      <w:r w:rsidRPr="00C63FE8">
        <w:rPr>
          <w:rFonts w:ascii="Times New Roman" w:hAnsi="Times New Roman" w:cs="Times New Roman"/>
        </w:rPr>
        <w:t xml:space="preserve"> </w:t>
      </w:r>
      <w:r w:rsidRPr="00674BAC">
        <w:rPr>
          <w:rFonts w:ascii="Times New Roman" w:hAnsi="Times New Roman" w:cs="Times New Roman"/>
          <w:sz w:val="24"/>
          <w:szCs w:val="24"/>
        </w:rPr>
        <w:t xml:space="preserve">–5 nimetatud Eestis asutatud isikute vara </w:t>
      </w:r>
      <w:r>
        <w:rPr>
          <w:rFonts w:ascii="Times New Roman" w:hAnsi="Times New Roman" w:cs="Times New Roman"/>
          <w:sz w:val="24"/>
          <w:szCs w:val="24"/>
        </w:rPr>
        <w:t>kogu</w:t>
      </w:r>
      <w:r w:rsidRPr="00674BAC">
        <w:rPr>
          <w:rFonts w:ascii="Times New Roman" w:hAnsi="Times New Roman" w:cs="Times New Roman"/>
          <w:sz w:val="24"/>
          <w:szCs w:val="24"/>
        </w:rPr>
        <w:t xml:space="preserve">väärtus ei ületa 50 miljardit eurot, ei pea kohaldama </w:t>
      </w:r>
      <w:r>
        <w:rPr>
          <w:rFonts w:ascii="Times New Roman" w:hAnsi="Times New Roman" w:cs="Times New Roman"/>
          <w:sz w:val="24"/>
          <w:szCs w:val="24"/>
        </w:rPr>
        <w:t>väärtpaberituru</w:t>
      </w:r>
      <w:r w:rsidRPr="00674BAC">
        <w:rPr>
          <w:rFonts w:ascii="Times New Roman" w:hAnsi="Times New Roman" w:cs="Times New Roman"/>
          <w:sz w:val="24"/>
          <w:szCs w:val="24"/>
        </w:rPr>
        <w:t xml:space="preserve"> seaduse § 87</w:t>
      </w:r>
      <w:r w:rsidRPr="00674BAC">
        <w:rPr>
          <w:rFonts w:ascii="Times New Roman" w:hAnsi="Times New Roman" w:cs="Times New Roman"/>
          <w:sz w:val="24"/>
          <w:szCs w:val="24"/>
          <w:vertAlign w:val="superscript"/>
        </w:rPr>
        <w:t>7</w:t>
      </w:r>
      <w:r w:rsidRPr="00674BAC">
        <w:rPr>
          <w:rFonts w:ascii="Times New Roman" w:hAnsi="Times New Roman" w:cs="Times New Roman"/>
          <w:sz w:val="24"/>
          <w:szCs w:val="24"/>
        </w:rPr>
        <w:t xml:space="preserve"> punktis 1 sätestatud nõuet. </w:t>
      </w:r>
    </w:p>
    <w:p w14:paraId="389D8C46" w14:textId="77777777" w:rsidR="007941BC" w:rsidRPr="00674BAC" w:rsidRDefault="007941BC" w:rsidP="007941BC">
      <w:pPr>
        <w:spacing w:after="0" w:line="240" w:lineRule="auto"/>
        <w:jc w:val="both"/>
        <w:rPr>
          <w:rFonts w:ascii="Times New Roman" w:hAnsi="Times New Roman" w:cs="Times New Roman"/>
          <w:sz w:val="24"/>
          <w:szCs w:val="24"/>
        </w:rPr>
      </w:pPr>
    </w:p>
    <w:p w14:paraId="0F1B1E4B"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3 muutmine.</w:t>
      </w:r>
      <w:r w:rsidRPr="00674BAC">
        <w:rPr>
          <w:rFonts w:ascii="Times New Roman" w:hAnsi="Times New Roman" w:cs="Times New Roman"/>
          <w:sz w:val="24"/>
          <w:szCs w:val="24"/>
        </w:rPr>
        <w:t xml:space="preserve"> Käesoleva lõikega sätestatakse, et vastava valdkonna eest vastutav minister võib määrusega täpsustada, mis tingimustel ja mis ajaks kohustuvad allutatud kõlblike kohustuste müüjad viima oma tegevuse kooskõlla seaduse §-s 87</w:t>
      </w:r>
      <w:r w:rsidRPr="00674BAC">
        <w:rPr>
          <w:rFonts w:ascii="Times New Roman" w:hAnsi="Times New Roman" w:cs="Times New Roman"/>
          <w:sz w:val="24"/>
          <w:szCs w:val="24"/>
          <w:vertAlign w:val="superscript"/>
        </w:rPr>
        <w:t>7</w:t>
      </w:r>
      <w:r w:rsidRPr="00674BAC">
        <w:rPr>
          <w:rFonts w:ascii="Times New Roman" w:hAnsi="Times New Roman" w:cs="Times New Roman"/>
          <w:sz w:val="24"/>
          <w:szCs w:val="24"/>
        </w:rPr>
        <w:t xml:space="preserve"> sätestatud nõuetega, kui </w:t>
      </w:r>
      <w:r>
        <w:rPr>
          <w:rFonts w:ascii="Times New Roman" w:hAnsi="Times New Roman" w:cs="Times New Roman"/>
          <w:sz w:val="24"/>
          <w:szCs w:val="24"/>
        </w:rPr>
        <w:t xml:space="preserve">sama </w:t>
      </w:r>
      <w:r w:rsidRPr="00674BAC">
        <w:rPr>
          <w:rFonts w:ascii="Times New Roman" w:hAnsi="Times New Roman" w:cs="Times New Roman"/>
          <w:sz w:val="24"/>
          <w:szCs w:val="24"/>
        </w:rPr>
        <w:t>paragrahvi lõikes 2 nimetatud finantsasutuse koguvara väärtus on suurem kui 50 miljardit eurot. Seega on tegu volitusnormiga, mis annab rahandusministrile võimaluse ette näha täpsem aeg ja tingimused finantsturu osalistele oma tegevuse kooskõlla viimiseks § 87</w:t>
      </w:r>
      <w:r w:rsidRPr="00674BAC">
        <w:rPr>
          <w:rFonts w:ascii="Times New Roman" w:hAnsi="Times New Roman" w:cs="Times New Roman"/>
          <w:sz w:val="24"/>
          <w:szCs w:val="24"/>
          <w:vertAlign w:val="superscript"/>
        </w:rPr>
        <w:t>7</w:t>
      </w:r>
      <w:r w:rsidRPr="00674BAC">
        <w:rPr>
          <w:rFonts w:ascii="Times New Roman" w:hAnsi="Times New Roman" w:cs="Times New Roman"/>
          <w:sz w:val="24"/>
          <w:szCs w:val="24"/>
        </w:rPr>
        <w:t xml:space="preserve"> nõuetega. </w:t>
      </w:r>
      <w:r>
        <w:rPr>
          <w:rFonts w:ascii="Times New Roman" w:hAnsi="Times New Roman" w:cs="Times New Roman"/>
          <w:sz w:val="24"/>
          <w:szCs w:val="24"/>
        </w:rPr>
        <w:t>T</w:t>
      </w:r>
      <w:r w:rsidRPr="00674BAC">
        <w:rPr>
          <w:rFonts w:ascii="Times New Roman" w:hAnsi="Times New Roman" w:cs="Times New Roman"/>
          <w:sz w:val="24"/>
          <w:szCs w:val="24"/>
        </w:rPr>
        <w:t>ulenevalt § 272</w:t>
      </w:r>
      <w:r w:rsidRPr="00674BAC">
        <w:rPr>
          <w:rFonts w:ascii="Times New Roman" w:hAnsi="Times New Roman" w:cs="Times New Roman"/>
          <w:sz w:val="24"/>
          <w:szCs w:val="24"/>
          <w:vertAlign w:val="superscript"/>
        </w:rPr>
        <w:t>5</w:t>
      </w:r>
      <w:r w:rsidRPr="00674BAC">
        <w:rPr>
          <w:rFonts w:ascii="Times New Roman" w:hAnsi="Times New Roman" w:cs="Times New Roman"/>
          <w:sz w:val="24"/>
          <w:szCs w:val="24"/>
        </w:rPr>
        <w:t xml:space="preserve"> lõike 2 muutmisest (vt § 272</w:t>
      </w:r>
      <w:r w:rsidRPr="00674BAC">
        <w:rPr>
          <w:rFonts w:ascii="Times New Roman" w:hAnsi="Times New Roman" w:cs="Times New Roman"/>
          <w:sz w:val="24"/>
          <w:szCs w:val="24"/>
          <w:vertAlign w:val="superscript"/>
        </w:rPr>
        <w:t>5</w:t>
      </w:r>
      <w:r w:rsidRPr="00674BAC">
        <w:rPr>
          <w:rFonts w:ascii="Times New Roman" w:hAnsi="Times New Roman" w:cs="Times New Roman"/>
          <w:sz w:val="24"/>
          <w:szCs w:val="24"/>
        </w:rPr>
        <w:t xml:space="preserve"> lõike 2 muutmise selgitusi), on vaja teha muudatusi ka paragrahvi lõikes 3,</w:t>
      </w:r>
      <w:r>
        <w:rPr>
          <w:rFonts w:ascii="Times New Roman" w:hAnsi="Times New Roman" w:cs="Times New Roman"/>
          <w:sz w:val="24"/>
          <w:szCs w:val="24"/>
        </w:rPr>
        <w:t xml:space="preserve"> </w:t>
      </w:r>
      <w:r w:rsidRPr="00674BAC">
        <w:rPr>
          <w:rFonts w:ascii="Times New Roman" w:hAnsi="Times New Roman" w:cs="Times New Roman"/>
          <w:sz w:val="24"/>
          <w:szCs w:val="24"/>
        </w:rPr>
        <w:t xml:space="preserve">täpsemalt asendada tekstiosa ,,Eestis asutatud krediidiasutuste“ tekstiosaga ,,käesoleva paragrahvi lõikes 2 nimetatud </w:t>
      </w:r>
      <w:r>
        <w:rPr>
          <w:rFonts w:ascii="Times New Roman" w:hAnsi="Times New Roman" w:cs="Times New Roman"/>
          <w:sz w:val="24"/>
          <w:szCs w:val="24"/>
        </w:rPr>
        <w:t>finantsasutuste</w:t>
      </w:r>
      <w:r w:rsidRPr="00674BAC">
        <w:rPr>
          <w:rFonts w:ascii="Times New Roman" w:hAnsi="Times New Roman" w:cs="Times New Roman"/>
          <w:sz w:val="24"/>
          <w:szCs w:val="24"/>
        </w:rPr>
        <w:t>“. Kuigi valdkonna eest vastutav minister ei ole volitusnormis viidatud määrust välja andnud, muudetakse sätte sõnastust põhjusel, et juhul, kui vastav määrus kehtestatakse, oleks kindlalt määratletud, milliseid allutatud kõlblike kohustuste müüjatele sätestatud nõudeid peavad nad järgima olukorras, kus finantskriisi ennetamise ja lahendamise seaduse § 2 lõike 1 punktides 1</w:t>
      </w:r>
      <w:r w:rsidRPr="00C63FE8">
        <w:rPr>
          <w:rFonts w:ascii="Times New Roman" w:hAnsi="Times New Roman" w:cs="Times New Roman"/>
        </w:rPr>
        <w:t xml:space="preserve"> </w:t>
      </w:r>
      <w:r w:rsidRPr="00674BAC">
        <w:rPr>
          <w:rFonts w:ascii="Times New Roman" w:hAnsi="Times New Roman" w:cs="Times New Roman"/>
          <w:sz w:val="24"/>
          <w:szCs w:val="24"/>
        </w:rPr>
        <w:t xml:space="preserve">–5 nimetatud ettevõtjate vara </w:t>
      </w:r>
      <w:r>
        <w:rPr>
          <w:rFonts w:ascii="Times New Roman" w:hAnsi="Times New Roman" w:cs="Times New Roman"/>
          <w:sz w:val="24"/>
          <w:szCs w:val="24"/>
        </w:rPr>
        <w:t>kogu</w:t>
      </w:r>
      <w:r w:rsidRPr="00674BAC">
        <w:rPr>
          <w:rFonts w:ascii="Times New Roman" w:hAnsi="Times New Roman" w:cs="Times New Roman"/>
          <w:sz w:val="24"/>
          <w:szCs w:val="24"/>
        </w:rPr>
        <w:t xml:space="preserve">väärtus ületab 50 miljardit eurot. </w:t>
      </w:r>
    </w:p>
    <w:p w14:paraId="1E65D3F4" w14:textId="77777777" w:rsidR="007941BC" w:rsidRPr="00674BAC" w:rsidRDefault="007941BC" w:rsidP="007941BC">
      <w:pPr>
        <w:spacing w:after="0" w:line="240" w:lineRule="auto"/>
        <w:rPr>
          <w:rFonts w:ascii="Times New Roman" w:hAnsi="Times New Roman" w:cs="Times New Roman"/>
          <w:b/>
          <w:bCs/>
          <w:sz w:val="24"/>
          <w:szCs w:val="24"/>
        </w:rPr>
      </w:pPr>
    </w:p>
    <w:p w14:paraId="4380EDAA" w14:textId="77777777" w:rsidR="007941BC" w:rsidRPr="00674BAC" w:rsidRDefault="007941BC" w:rsidP="007941BC">
      <w:pPr>
        <w:spacing w:after="0" w:line="240" w:lineRule="auto"/>
        <w:ind w:left="708"/>
        <w:rPr>
          <w:rFonts w:ascii="Times New Roman" w:hAnsi="Times New Roman" w:cs="Times New Roman"/>
          <w:b/>
          <w:bCs/>
          <w:sz w:val="24"/>
          <w:szCs w:val="24"/>
        </w:rPr>
      </w:pPr>
      <w:r w:rsidRPr="00674BAC">
        <w:rPr>
          <w:rFonts w:ascii="Times New Roman" w:hAnsi="Times New Roman" w:cs="Times New Roman"/>
          <w:b/>
          <w:bCs/>
          <w:sz w:val="24"/>
          <w:szCs w:val="24"/>
        </w:rPr>
        <w:t>3.3. Eelnõu § 2</w:t>
      </w:r>
      <w:r w:rsidRPr="00C63FE8">
        <w:rPr>
          <w:rFonts w:ascii="Times New Roman" w:hAnsi="Times New Roman" w:cs="Times New Roman"/>
        </w:rPr>
        <w:t xml:space="preserve"> </w:t>
      </w:r>
      <w:r w:rsidRPr="00674BAC">
        <w:rPr>
          <w:rFonts w:ascii="Times New Roman" w:hAnsi="Times New Roman" w:cs="Times New Roman"/>
          <w:b/>
          <w:bCs/>
          <w:sz w:val="24"/>
          <w:szCs w:val="24"/>
        </w:rPr>
        <w:t>–</w:t>
      </w:r>
      <w:r w:rsidRPr="00674BAC" w:rsidDel="00227174">
        <w:rPr>
          <w:rFonts w:ascii="Times New Roman" w:hAnsi="Times New Roman" w:cs="Times New Roman"/>
          <w:b/>
          <w:bCs/>
          <w:sz w:val="24"/>
          <w:szCs w:val="24"/>
        </w:rPr>
        <w:t xml:space="preserve"> </w:t>
      </w:r>
      <w:r w:rsidRPr="00674BAC">
        <w:rPr>
          <w:rFonts w:ascii="Times New Roman" w:hAnsi="Times New Roman" w:cs="Times New Roman"/>
          <w:b/>
          <w:bCs/>
          <w:sz w:val="24"/>
          <w:szCs w:val="24"/>
        </w:rPr>
        <w:t>muudatused asjaõigusseaduses</w:t>
      </w:r>
    </w:p>
    <w:p w14:paraId="442A6B2C" w14:textId="77777777" w:rsidR="007941BC" w:rsidRPr="00674BAC" w:rsidRDefault="007941BC" w:rsidP="007941BC">
      <w:pPr>
        <w:spacing w:after="0" w:line="240" w:lineRule="auto"/>
        <w:rPr>
          <w:rFonts w:ascii="Times New Roman" w:hAnsi="Times New Roman" w:cs="Times New Roman"/>
          <w:b/>
          <w:bCs/>
          <w:sz w:val="24"/>
          <w:szCs w:val="24"/>
        </w:rPr>
      </w:pPr>
    </w:p>
    <w:p w14:paraId="2A5E5DB6" w14:textId="77777777" w:rsidR="007941BC" w:rsidRPr="00674BAC" w:rsidRDefault="007941BC" w:rsidP="007941BC">
      <w:pPr>
        <w:pStyle w:val="SLONormal"/>
        <w:spacing w:before="0" w:after="0"/>
        <w:rPr>
          <w:bCs/>
          <w:lang w:val="et-EE"/>
        </w:rPr>
      </w:pPr>
      <w:r w:rsidRPr="00674BAC">
        <w:rPr>
          <w:b/>
          <w:lang w:val="et-EE"/>
        </w:rPr>
        <w:t>Paragrahv 314</w:t>
      </w:r>
      <w:r w:rsidRPr="00674BAC">
        <w:rPr>
          <w:b/>
          <w:vertAlign w:val="superscript"/>
          <w:lang w:val="et-EE"/>
        </w:rPr>
        <w:t>1</w:t>
      </w:r>
      <w:r w:rsidRPr="00674BAC">
        <w:rPr>
          <w:b/>
          <w:lang w:val="et-EE"/>
        </w:rPr>
        <w:t xml:space="preserve">. </w:t>
      </w:r>
      <w:r w:rsidRPr="00674BAC">
        <w:rPr>
          <w:bCs/>
          <w:lang w:val="et-EE"/>
        </w:rPr>
        <w:t>Kehtiv</w:t>
      </w:r>
      <w:r>
        <w:rPr>
          <w:bCs/>
          <w:lang w:val="et-EE"/>
        </w:rPr>
        <w:t xml:space="preserve"> AÕS</w:t>
      </w:r>
      <w:r w:rsidRPr="00674BAC">
        <w:rPr>
          <w:bCs/>
          <w:lang w:val="et-EE"/>
        </w:rPr>
        <w:t xml:space="preserve"> § 314</w:t>
      </w:r>
      <w:r w:rsidRPr="00674BAC">
        <w:rPr>
          <w:bCs/>
          <w:vertAlign w:val="superscript"/>
          <w:lang w:val="et-EE"/>
        </w:rPr>
        <w:t>1</w:t>
      </w:r>
      <w:r w:rsidRPr="00674BAC">
        <w:rPr>
          <w:bCs/>
          <w:lang w:val="et-EE"/>
        </w:rPr>
        <w:t xml:space="preserve"> sätestab finantstagatise tingimused.</w:t>
      </w:r>
    </w:p>
    <w:p w14:paraId="013DEA16" w14:textId="77777777" w:rsidR="007941BC" w:rsidRPr="00674BAC" w:rsidRDefault="007941BC" w:rsidP="007941BC">
      <w:pPr>
        <w:pStyle w:val="SLONormal"/>
        <w:spacing w:before="0" w:after="0"/>
        <w:rPr>
          <w:bCs/>
          <w:lang w:val="et-EE"/>
        </w:rPr>
      </w:pPr>
    </w:p>
    <w:p w14:paraId="3F49EEBC" w14:textId="77777777" w:rsidR="007941BC" w:rsidRPr="00674BAC" w:rsidRDefault="007941BC" w:rsidP="007941BC">
      <w:pPr>
        <w:pStyle w:val="SLONormal"/>
        <w:spacing w:before="0" w:after="0"/>
        <w:rPr>
          <w:lang w:val="et-EE"/>
        </w:rPr>
      </w:pPr>
      <w:r w:rsidRPr="00674BAC">
        <w:rPr>
          <w:b/>
          <w:lang w:val="et-EE"/>
        </w:rPr>
        <w:t xml:space="preserve">Lõige 2 muudetakse, </w:t>
      </w:r>
      <w:r w:rsidRPr="00674BAC">
        <w:rPr>
          <w:bCs/>
          <w:lang w:val="et-EE"/>
        </w:rPr>
        <w:t>et laiendada finantstagatise osapoolte ringi.</w:t>
      </w:r>
      <w:r w:rsidRPr="00674BAC">
        <w:rPr>
          <w:b/>
          <w:lang w:val="et-EE"/>
        </w:rPr>
        <w:t xml:space="preserve"> </w:t>
      </w:r>
      <w:r w:rsidRPr="00674BAC">
        <w:rPr>
          <w:bCs/>
          <w:lang w:val="et-EE"/>
        </w:rPr>
        <w:t>Kehtiva seaduse alusel võib</w:t>
      </w:r>
      <w:r w:rsidRPr="00674BAC">
        <w:rPr>
          <w:b/>
          <w:lang w:val="et-EE"/>
        </w:rPr>
        <w:t xml:space="preserve"> </w:t>
      </w:r>
      <w:r w:rsidRPr="00674BAC">
        <w:rPr>
          <w:lang w:val="et-EE"/>
        </w:rPr>
        <w:t xml:space="preserve"> finantstagatist seada vaid konkreetsete osapoolte vahel. Finantstagatise direktiiv jättis liikmesriikidele võimaluse jätta reguleerimata ühingud direktiivi </w:t>
      </w:r>
      <w:proofErr w:type="spellStart"/>
      <w:r w:rsidRPr="00674BAC">
        <w:rPr>
          <w:lang w:val="et-EE"/>
        </w:rPr>
        <w:t>ülevõtva</w:t>
      </w:r>
      <w:proofErr w:type="spellEnd"/>
      <w:r w:rsidRPr="00674BAC">
        <w:rPr>
          <w:lang w:val="et-EE"/>
        </w:rPr>
        <w:t xml:space="preserve"> siseriikliku õigusakti kohaldamisalast välja ja Eesti on seda võimalust kasutanud selliselt, et lubab finantstagatise teiseks osapooleks (eeldusel, et üheks osapooleks on seaduses nimetatud reguleeritud ühing või organisatsioon) olla üksnes äriühingul, kes oma viimase majandusaasta või konsolideeritud aruande kohaselt vastab vähemalt kahele alljärgnevatest tingimustest: (i) äriühingul on majandusaasta jooksul keskmiselt rohkem kui 250 töötajat; (ii) äriühingu aasta bilansimaht ületab 43 miljonit eurot; (iii) äriühingu aastakäive ületab 50 miljonit eurot (s</w:t>
      </w:r>
      <w:r>
        <w:rPr>
          <w:lang w:val="et-EE"/>
        </w:rPr>
        <w:t>ee tähendab</w:t>
      </w:r>
      <w:r w:rsidRPr="00674BAC">
        <w:rPr>
          <w:lang w:val="et-EE"/>
        </w:rPr>
        <w:t xml:space="preserve"> äriühingud, kes ei kvalifitseeru VKE-</w:t>
      </w:r>
      <w:proofErr w:type="spellStart"/>
      <w:r w:rsidRPr="00674BAC">
        <w:rPr>
          <w:lang w:val="et-EE"/>
        </w:rPr>
        <w:t>deks</w:t>
      </w:r>
      <w:proofErr w:type="spellEnd"/>
      <w:r w:rsidRPr="00674BAC">
        <w:rPr>
          <w:lang w:val="et-EE"/>
        </w:rPr>
        <w:t xml:space="preserve">). Juhul, kui üks finantstagatise osapool on finantstagatise direktiivi artikli 1 lõike 2 punktides a kuni d nimetatud isik, kuid teine osapool ei täida ülalnimetatud kriteeriumeid, ei saa Eesti õiguse alusel finantstagatist seada. </w:t>
      </w:r>
    </w:p>
    <w:p w14:paraId="12588A9A" w14:textId="77777777" w:rsidR="007941BC" w:rsidRPr="00674BAC" w:rsidRDefault="007941BC" w:rsidP="007941BC">
      <w:pPr>
        <w:pStyle w:val="SLONormal"/>
        <w:spacing w:before="0" w:after="0"/>
        <w:rPr>
          <w:lang w:val="et-EE"/>
        </w:rPr>
      </w:pPr>
    </w:p>
    <w:p w14:paraId="69C9EEE3" w14:textId="77777777" w:rsidR="007941BC" w:rsidRPr="00674BAC" w:rsidRDefault="007941BC" w:rsidP="007941BC">
      <w:pPr>
        <w:pStyle w:val="SLONormal"/>
        <w:spacing w:before="0" w:after="0"/>
        <w:rPr>
          <w:lang w:val="et-EE"/>
        </w:rPr>
      </w:pPr>
      <w:r w:rsidRPr="00674BAC">
        <w:rPr>
          <w:lang w:val="et-EE"/>
        </w:rPr>
        <w:t xml:space="preserve">Finantstagatise direktiivi rakendamisel otsustas enamik Euroopa Liidu liikmesriike võimaldada finantstagatise kokkuleppeid sõlmida nii reguleeritud kui ka reguleerimata isikutel, kusjuures direktiivi </w:t>
      </w:r>
      <w:bookmarkStart w:id="14" w:name="_Hlk164412221"/>
      <w:r w:rsidRPr="00674BAC">
        <w:rPr>
          <w:lang w:val="et-EE"/>
        </w:rPr>
        <w:t xml:space="preserve">artikli 1 lõike 2 punkti e kohaselt võib finantstagatise osapooleks olla muu kui füüsiline isik, sealhulgas juriidilise isiku õigusteta üksused ja ühendused, tingimusel et teine osaline on </w:t>
      </w:r>
      <w:bookmarkEnd w:id="14"/>
      <w:r w:rsidRPr="00674BAC">
        <w:rPr>
          <w:lang w:val="et-EE"/>
        </w:rPr>
        <w:t>punktides a–d määratletud organisatsioon. Osad riigid jätsid alguses reguleerimata ühingud finantstagatise võimalike osapoolte hulgast välja, kuid hiljem laiendasid finantstagatise kohaldamisala ka neile. Eesti lähenemine oli teistsugune – algselt direktiivi Eesti õigusesse üle võttes võimaldati kõikidel juriidilistel isikutel sõlmida  finantstagatiskokkuleppeid (eeldusel, et teiseks osapooleks on seaduses nimetatud reguleeritud ühing või organisatsioon). Seda regulatsiooni muudeti 2011. aastal, s</w:t>
      </w:r>
      <w:r>
        <w:rPr>
          <w:lang w:val="et-EE"/>
        </w:rPr>
        <w:t>ee tähendab</w:t>
      </w:r>
      <w:r w:rsidRPr="00674BAC">
        <w:rPr>
          <w:lang w:val="et-EE"/>
        </w:rPr>
        <w:t xml:space="preserve"> alates 2011. aastast on Eesti seaduste alusel vaid VKE-</w:t>
      </w:r>
      <w:proofErr w:type="spellStart"/>
      <w:r w:rsidRPr="00674BAC">
        <w:rPr>
          <w:lang w:val="et-EE"/>
        </w:rPr>
        <w:t>deks</w:t>
      </w:r>
      <w:proofErr w:type="spellEnd"/>
      <w:r w:rsidRPr="00674BAC">
        <w:rPr>
          <w:lang w:val="et-EE"/>
        </w:rPr>
        <w:t xml:space="preserve"> mittekvalifitseeruvatel äriühingutel õigus sõlmida finantstagatiskokkuleppeid direktiivi artikli 1 lõike 2 punktides a–d nimetatud isikute ja organisatsioonidega.</w:t>
      </w:r>
    </w:p>
    <w:p w14:paraId="02DE7C78" w14:textId="77777777" w:rsidR="007941BC" w:rsidRPr="00674BAC" w:rsidRDefault="007941BC" w:rsidP="007941BC">
      <w:pPr>
        <w:pStyle w:val="SLONormal"/>
        <w:spacing w:before="0" w:after="0"/>
        <w:rPr>
          <w:lang w:val="et-EE"/>
        </w:rPr>
      </w:pPr>
    </w:p>
    <w:p w14:paraId="2C59C0B1" w14:textId="77777777" w:rsidR="007941BC" w:rsidRPr="00674BAC" w:rsidRDefault="007941BC" w:rsidP="007941BC">
      <w:pPr>
        <w:pStyle w:val="SLONormal"/>
        <w:spacing w:before="0" w:after="0"/>
        <w:rPr>
          <w:lang w:val="et-EE"/>
        </w:rPr>
      </w:pPr>
      <w:r w:rsidRPr="00674BAC">
        <w:rPr>
          <w:lang w:val="et-EE"/>
        </w:rPr>
        <w:t xml:space="preserve">Eesti naaberriikides (Läti, Leedu, Soome) ja Saksamaal (Saksamaa näide on asjakohane, kuna ajalooliselt on </w:t>
      </w:r>
      <w:r>
        <w:rPr>
          <w:lang w:val="et-EE"/>
        </w:rPr>
        <w:t>Eesti kuulunud Mandri-Euroopa õigussüsteemi, kuhu kuulub ka Saksa õigussüsteem</w:t>
      </w:r>
      <w:r w:rsidRPr="00674BAC">
        <w:rPr>
          <w:lang w:val="et-EE"/>
        </w:rPr>
        <w:t>)</w:t>
      </w:r>
      <w:r w:rsidRPr="00674BAC">
        <w:rPr>
          <w:rStyle w:val="Allmrkuseviide"/>
          <w:lang w:val="et-EE"/>
        </w:rPr>
        <w:footnoteReference w:id="72"/>
      </w:r>
      <w:r w:rsidRPr="00674BAC">
        <w:rPr>
          <w:lang w:val="et-EE"/>
        </w:rPr>
        <w:t xml:space="preserve"> </w:t>
      </w:r>
      <w:r>
        <w:rPr>
          <w:lang w:val="et-EE"/>
        </w:rPr>
        <w:t xml:space="preserve">võrreldes </w:t>
      </w:r>
      <w:r w:rsidRPr="00674BAC">
        <w:rPr>
          <w:lang w:val="et-EE"/>
        </w:rPr>
        <w:t xml:space="preserve">Eesti seadusandluses sätestatuga sarnaseid piiranguid reguleerimata isikutele sätestatud ei ole. Saksamaa seaduste kohaselt peavad kvalifitseeruvad osapooled kuuluma ühte finantstagatise direktiivi artikli 2 lõike 1 punktides a–e loetletud kategooriasse (tingimusel, et kui üks osapool kvalifitseerub punktis e toodud isikuks, siis peab teine osapool olema punktides a kuni d loetletud isik). Soome finantstagatise regulatsioon kohaldub tagatiseks antud väärtpaberitele, kontol olevale rahale ja krediidinõuetele, kui tagatise andjaks on seaduses määratletud asutus (selline asutus on avalik-õiguslik ühing, sõltumatu avalik institutsioon, riigiettevõte, Soome Pank, Euroopa Keskpank, Rahvusvaheliste Arvelduste Pank, Rahvusvaheline Valuutafond, Euroopa Investeerimispank, Põhjamaade Investeerimispank ja teised </w:t>
      </w:r>
      <w:proofErr w:type="spellStart"/>
      <w:r w:rsidRPr="00674BAC">
        <w:rPr>
          <w:lang w:val="et-EE"/>
        </w:rPr>
        <w:t>mitmepoolsed</w:t>
      </w:r>
      <w:proofErr w:type="spellEnd"/>
      <w:r w:rsidRPr="00674BAC">
        <w:rPr>
          <w:lang w:val="et-EE"/>
        </w:rPr>
        <w:t xml:space="preserve"> arengupangad, krediidiasutused, investeerimisteenuste ettevõte, fondivalitseja, depositoorium, kindlustusselts, pensionikindlustusselts, kindlustusühing, väärtpaberite </w:t>
      </w:r>
      <w:proofErr w:type="spellStart"/>
      <w:r w:rsidRPr="00674BAC">
        <w:rPr>
          <w:lang w:val="et-EE"/>
        </w:rPr>
        <w:t>keskdepositooriumid</w:t>
      </w:r>
      <w:proofErr w:type="spellEnd"/>
      <w:r w:rsidRPr="00674BAC">
        <w:rPr>
          <w:lang w:val="et-EE"/>
        </w:rPr>
        <w:t xml:space="preserve"> ja muud kohalikud või välismaised juriidilised isikud, mis tegelevad samaväärsete tegevustega kui eespool nimetatud asutused). Lisaks, olukorras kus tagatise võtjaks on ülalnimetatud asutus ja tagatise andjaks äriühing, seltsing või usaldusühing või muu juriidiline isik, saab finantstagatist seada ainult juhul, kui tagatis koosneb kontol olevast rahast või avalikult kaubeldavatest väärtpaberitest (s</w:t>
      </w:r>
      <w:r>
        <w:rPr>
          <w:lang w:val="et-EE"/>
        </w:rPr>
        <w:t>ee tähendab</w:t>
      </w:r>
      <w:r w:rsidRPr="00674BAC">
        <w:rPr>
          <w:lang w:val="et-EE"/>
        </w:rPr>
        <w:t xml:space="preserve"> osapoolte ulatus ei ole finantstagatise direktiiviga võrreldes piiratum, kuid võimalike finantstagatise esemete ring on mõnevõrra piiratud juhul, kui finantstagatiskokkuleppe üks osapooltest ei ole direktiivi artikli 1 lõike 2 punktides a–d loetletud isik). Leedu seaduste kohaselt võib finantstagatise pooleks olla isik, kes ei ole füüsiline isik, tingimusel et teine pool on finantstagatise direktiivi artikli 1 lõike 2 punktides a–d loetletud asutus. Lisaks ei ole ka Läti seaduste kohaselt finantstagatise osapooleks kvalifitseeruvate reguleerimata ühingute osas kohaldatud täiendavaid bilansi- või suurusenõudeid, kui teine pool kuulub mõnda direktiivi artikli 1 lõike 2 punktides a–d loetletud kategooriasse.</w:t>
      </w:r>
    </w:p>
    <w:p w14:paraId="0A420984" w14:textId="77777777" w:rsidR="007941BC" w:rsidRPr="00674BAC" w:rsidRDefault="007941BC" w:rsidP="007941BC">
      <w:pPr>
        <w:pStyle w:val="SLONormal"/>
        <w:spacing w:before="0" w:after="0"/>
        <w:rPr>
          <w:lang w:val="et-EE"/>
        </w:rPr>
      </w:pPr>
    </w:p>
    <w:p w14:paraId="2273D4D0" w14:textId="77777777" w:rsidR="007941BC" w:rsidRPr="00674BAC" w:rsidRDefault="007941BC" w:rsidP="007941BC">
      <w:pPr>
        <w:pStyle w:val="SLONormal"/>
        <w:spacing w:before="0" w:after="0"/>
        <w:rPr>
          <w:lang w:val="et-EE"/>
        </w:rPr>
      </w:pPr>
      <w:r w:rsidRPr="00674BAC">
        <w:rPr>
          <w:lang w:val="et-EE"/>
        </w:rPr>
        <w:t>Eesmärgiga saavutada kooskõla rahvusvahelise, s</w:t>
      </w:r>
      <w:r>
        <w:rPr>
          <w:lang w:val="et-EE"/>
        </w:rPr>
        <w:t>ealhulgas</w:t>
      </w:r>
      <w:r w:rsidRPr="00674BAC">
        <w:rPr>
          <w:lang w:val="et-EE"/>
        </w:rPr>
        <w:t xml:space="preserve"> naaberriikide praktikaga ja parandada Eesti ettevõtluskeskkonna konkurentsivõimet soovitakse eelnõuga taas finantstagatise seadmine võimalikuks muuta kõikidele </w:t>
      </w:r>
      <w:r>
        <w:rPr>
          <w:lang w:val="et-EE"/>
        </w:rPr>
        <w:t>äriühingutele</w:t>
      </w:r>
      <w:r>
        <w:rPr>
          <w:rStyle w:val="Allmrkuseviide"/>
          <w:lang w:val="et-EE"/>
        </w:rPr>
        <w:footnoteReference w:id="73"/>
      </w:r>
      <w:r>
        <w:rPr>
          <w:lang w:val="et-EE"/>
        </w:rPr>
        <w:t xml:space="preserve"> </w:t>
      </w:r>
      <w:r w:rsidRPr="00674BAC">
        <w:rPr>
          <w:lang w:val="et-EE"/>
        </w:rPr>
        <w:t>eeldusel, et finantstagatiskokkuleppe teine osapool on finantstagatise direktiivi artikli 1 lõike 2 punktides a–d loetletud isik või organisatsioon. Eelnõu teksti sõnastus vastab enne 2011. aastal muudetud seaduse teksti kehtinud sõnastusele. Tasaarvestusrežiim on tihedalt seotud finantstagatise režiimiga ning sellest tulenevalt on oluline, et finantstagatise seadmiseks oleksid õigustatud ka juriidilisest isikust osapooled, kes ei kuulu finantsjärelevalve alla ega vasta n</w:t>
      </w:r>
      <w:r>
        <w:rPr>
          <w:lang w:val="et-EE"/>
        </w:rPr>
        <w:t>äiteks</w:t>
      </w:r>
      <w:r w:rsidRPr="00674BAC">
        <w:rPr>
          <w:lang w:val="et-EE"/>
        </w:rPr>
        <w:t xml:space="preserve"> bilansimahu või käibekriteeriumitele (näiteks kütuseettevõtjad).  </w:t>
      </w:r>
    </w:p>
    <w:p w14:paraId="50B7EA75" w14:textId="77777777" w:rsidR="007941BC" w:rsidRPr="00674BAC" w:rsidRDefault="007941BC" w:rsidP="007941BC">
      <w:pPr>
        <w:pStyle w:val="SLONormal"/>
        <w:spacing w:before="0" w:after="0"/>
        <w:rPr>
          <w:lang w:val="et-EE"/>
        </w:rPr>
      </w:pPr>
    </w:p>
    <w:p w14:paraId="3AAA5B81" w14:textId="77777777" w:rsidR="007941BC" w:rsidRPr="00674BAC" w:rsidRDefault="007941BC" w:rsidP="007941BC">
      <w:pPr>
        <w:pStyle w:val="SLONormal"/>
        <w:spacing w:before="0" w:after="0"/>
        <w:rPr>
          <w:lang w:val="et-EE"/>
        </w:rPr>
      </w:pPr>
      <w:r w:rsidRPr="00674BAC">
        <w:rPr>
          <w:lang w:val="et-EE"/>
        </w:rPr>
        <w:t>2011. aasta seadusemuudatust põhjendati muu hulgas asjaoluga, et finantstagatise regulatsioon võimaldab ulatuslikku eemaldumist lepingulise suhte tasakaalustatuse põhimõttest ja annab tagatise võtjale põhjendamatult suure eelise tagatise andja maksejõuetusmenetluses. Taustaks kirjeldati, et väikesed ja keskmise suurusega ettevõtjad ning muud juriidilised isikud on valdavalt mittekutselised turuosalised, kes on tulenevalt oma majanduslikust võimekusest finantstagatissuhte nõrgem pool, kes tavapäraselt on finantseerimist vajava isiku rollis ning seetõttu suuresti sõltuv kutselisest turuosalisest, kes on finantseerijaks ja seega majanduslikult võimekam pool.</w:t>
      </w:r>
      <w:r w:rsidRPr="00674BAC">
        <w:rPr>
          <w:rStyle w:val="Allmrkuseviide"/>
          <w:lang w:val="et-EE"/>
        </w:rPr>
        <w:footnoteReference w:id="74"/>
      </w:r>
      <w:r w:rsidRPr="00674BAC">
        <w:rPr>
          <w:lang w:val="et-EE"/>
        </w:rPr>
        <w:t xml:space="preserve"> </w:t>
      </w:r>
    </w:p>
    <w:p w14:paraId="348524E7" w14:textId="77777777" w:rsidR="007941BC" w:rsidRPr="00674BAC" w:rsidRDefault="007941BC" w:rsidP="007941BC">
      <w:pPr>
        <w:pStyle w:val="SLONormal"/>
        <w:spacing w:before="0" w:after="0"/>
        <w:rPr>
          <w:lang w:val="et-EE"/>
        </w:rPr>
      </w:pPr>
    </w:p>
    <w:p w14:paraId="72E57EDE" w14:textId="77777777" w:rsidR="007941BC" w:rsidRPr="00674BAC" w:rsidRDefault="007941BC" w:rsidP="007941BC">
      <w:pPr>
        <w:pStyle w:val="SLONormal"/>
        <w:spacing w:before="0" w:after="0"/>
        <w:rPr>
          <w:lang w:val="et-EE"/>
        </w:rPr>
      </w:pPr>
      <w:r w:rsidRPr="00674BAC">
        <w:rPr>
          <w:lang w:val="et-EE"/>
        </w:rPr>
        <w:t xml:space="preserve">Siiski ei adresseeritud 2011. aasta muudatuste seletuskirjas finantstagatise puutumust tasaarvestuse režiimiga ning asjaoluga, et finantstagatise seadmise piiramisega piiratakse ka VKE-de ning muude juriidiliste isikute võimalusi rahvusvahelistel turgudel läbi tasaarvestuse raamlepingute oma riske maandada. Seega piiratakse nõrgema poole kaitsmisega oluliselt lepinguvabaduse põhimõtet ning nagu ülal kirjeldatud, piirab see ka konkurentsi, kuna enamikes teistes Euroopa Liidu riikides taolist piirangut ei eksisteeri. Kuigi finantstagatis annab </w:t>
      </w:r>
      <w:proofErr w:type="spellStart"/>
      <w:r w:rsidRPr="00674BAC">
        <w:rPr>
          <w:lang w:val="et-EE"/>
        </w:rPr>
        <w:t>tõepoolest</w:t>
      </w:r>
      <w:proofErr w:type="spellEnd"/>
      <w:r w:rsidRPr="00674BAC">
        <w:rPr>
          <w:lang w:val="et-EE"/>
        </w:rPr>
        <w:t xml:space="preserve"> finantstagatise saajale maksejõuetusmenetluses võrreldes muude võlausaldajatega eelise, on selline lähenemine põhjendatud finantsturgude stabiilsuse tagamisega. Kuna finantstagatise saaja on 2011. aasta seletuskirjas adresseeritud probleemis tihti näiteks globaalselt tegutsev pank, mõjutab sellise turuosalise positsiooni kaitsmine eri riikide maksejõuetusmenetlustes omakorda nimetatud panga võlausaldajaid ning omab seetõttu mõju finantsstabiilsusele laiemalt. Lisaks, ka tasaarvestuse režiimi väliselt piirab finantstagatise sõlmimise piirang VKE-de ja muude juriidiliste isikute võimalusi finantseerimist saada. Seega on huvide tasakaalustamise perspektiivist siiski õigustatud ka kõigi </w:t>
      </w:r>
      <w:r>
        <w:rPr>
          <w:lang w:val="et-EE"/>
        </w:rPr>
        <w:t>äriühingute</w:t>
      </w:r>
      <w:r w:rsidRPr="00674BAC">
        <w:rPr>
          <w:lang w:val="et-EE"/>
        </w:rPr>
        <w:t xml:space="preserve"> võimalus olla finantstagatise osapooleks, eeldusel, et teiseks pooleks on </w:t>
      </w:r>
      <w:r>
        <w:rPr>
          <w:lang w:val="et-EE"/>
        </w:rPr>
        <w:t>AÕS</w:t>
      </w:r>
      <w:r w:rsidRPr="00674BAC">
        <w:rPr>
          <w:lang w:val="et-EE"/>
        </w:rPr>
        <w:t xml:space="preserve"> § 314</w:t>
      </w:r>
      <w:r w:rsidRPr="00674BAC">
        <w:rPr>
          <w:vertAlign w:val="superscript"/>
          <w:lang w:val="et-EE"/>
        </w:rPr>
        <w:t xml:space="preserve">1 </w:t>
      </w:r>
      <w:r w:rsidRPr="00674BAC">
        <w:rPr>
          <w:lang w:val="et-EE"/>
        </w:rPr>
        <w:t xml:space="preserve">lõikes 1 nimetatud isik või organisatsioon. </w:t>
      </w:r>
    </w:p>
    <w:p w14:paraId="6940F964" w14:textId="77777777" w:rsidR="007941BC" w:rsidRPr="00674BAC" w:rsidRDefault="007941BC" w:rsidP="007941BC">
      <w:pPr>
        <w:pStyle w:val="SLONormal"/>
        <w:spacing w:before="0" w:after="0"/>
        <w:rPr>
          <w:lang w:val="et-EE"/>
        </w:rPr>
      </w:pPr>
    </w:p>
    <w:p w14:paraId="7CAC5D26" w14:textId="77777777" w:rsidR="007941BC" w:rsidRPr="00674BAC" w:rsidRDefault="007941BC" w:rsidP="007941BC">
      <w:pPr>
        <w:pStyle w:val="SLONormal"/>
        <w:spacing w:before="0" w:after="0"/>
        <w:rPr>
          <w:lang w:val="et-EE"/>
        </w:rPr>
      </w:pPr>
      <w:r w:rsidRPr="00674BAC">
        <w:rPr>
          <w:b/>
          <w:bCs/>
          <w:lang w:val="et-EE"/>
        </w:rPr>
        <w:t>Paragrahv 314</w:t>
      </w:r>
      <w:r w:rsidRPr="00674BAC">
        <w:rPr>
          <w:b/>
          <w:bCs/>
          <w:vertAlign w:val="superscript"/>
          <w:lang w:val="et-EE"/>
        </w:rPr>
        <w:t>3</w:t>
      </w:r>
      <w:r w:rsidRPr="00674BAC">
        <w:rPr>
          <w:b/>
          <w:bCs/>
          <w:lang w:val="et-EE"/>
        </w:rPr>
        <w:t xml:space="preserve">. </w:t>
      </w:r>
      <w:r w:rsidRPr="00674BAC">
        <w:rPr>
          <w:lang w:val="et-EE"/>
        </w:rPr>
        <w:t>Kehtiv § 314</w:t>
      </w:r>
      <w:r w:rsidRPr="00674BAC">
        <w:rPr>
          <w:vertAlign w:val="superscript"/>
          <w:lang w:val="et-EE"/>
        </w:rPr>
        <w:t>3</w:t>
      </w:r>
      <w:r w:rsidRPr="00674BAC">
        <w:rPr>
          <w:lang w:val="et-EE"/>
        </w:rPr>
        <w:t xml:space="preserve"> sätestab finantstagatise käsutamise tingimused.</w:t>
      </w:r>
    </w:p>
    <w:p w14:paraId="7B7E6340" w14:textId="77777777" w:rsidR="007941BC" w:rsidRPr="00674BAC" w:rsidRDefault="007941BC" w:rsidP="007941BC">
      <w:pPr>
        <w:pStyle w:val="SLONormal"/>
        <w:spacing w:before="0" w:after="0"/>
        <w:rPr>
          <w:lang w:val="et-EE"/>
        </w:rPr>
      </w:pPr>
    </w:p>
    <w:p w14:paraId="3AB2968C" w14:textId="77777777" w:rsidR="007941BC" w:rsidRPr="00C63FE8" w:rsidRDefault="007941BC" w:rsidP="007941BC">
      <w:pPr>
        <w:pStyle w:val="SLONormal"/>
        <w:spacing w:before="0" w:after="0"/>
        <w:rPr>
          <w:bCs/>
          <w:lang w:val="et-EE"/>
        </w:rPr>
      </w:pPr>
      <w:r w:rsidRPr="00674BAC">
        <w:rPr>
          <w:b/>
          <w:lang w:val="et-EE"/>
        </w:rPr>
        <w:t>Paragrahvi täiendatakse lõigetega 3 ja 4</w:t>
      </w:r>
      <w:r w:rsidRPr="00674BAC">
        <w:rPr>
          <w:lang w:val="et-EE"/>
        </w:rPr>
        <w:t xml:space="preserve">, et tagada kooskõla finantstagatise direktiivi artikli 5 lõigetega 3 ja 4. </w:t>
      </w:r>
      <w:r w:rsidRPr="00674BAC">
        <w:rPr>
          <w:bCs/>
          <w:lang w:val="et-EE"/>
        </w:rPr>
        <w:t xml:space="preserve">Lõikega 3 sätestatakse, et </w:t>
      </w:r>
      <w:r>
        <w:rPr>
          <w:bCs/>
          <w:lang w:val="et-EE"/>
        </w:rPr>
        <w:t>sama</w:t>
      </w:r>
      <w:r w:rsidRPr="00674BAC">
        <w:rPr>
          <w:bCs/>
          <w:lang w:val="et-EE"/>
        </w:rPr>
        <w:t xml:space="preserve"> paragrahvi lõikes 2 nimetatud samaväärse eseme suhtes kohaldatakse sama finantstagatise kokkulepet, mida kohaldati algse finantstagatise eseme suhtes, ja samaväärne ese loetakse finantstagatise kokkuleppe alusel antuks samaaegselt algse finantstagatise esemega. Lõikega 4 sätestatakse, et finantstagatise </w:t>
      </w:r>
      <w:r w:rsidRPr="00674BAC">
        <w:rPr>
          <w:lang w:val="et-EE"/>
        </w:rPr>
        <w:t>eseme käsutamine pandipidaja poolt käesoleva paragrahvi kohaselt ei muuda pandipidaja finantstagatise kokkuleppest tulenevaid õigusi seoses käesoleva paragrahvi lõike 2 kohaselt asenduseks antud finantstagatise esemega ega mõjuta nende õiguste kehtivust.</w:t>
      </w:r>
    </w:p>
    <w:p w14:paraId="70463BEB" w14:textId="77777777" w:rsidR="007941BC" w:rsidRPr="00674BAC" w:rsidRDefault="007941BC" w:rsidP="007941BC">
      <w:pPr>
        <w:pStyle w:val="SLONormal"/>
        <w:spacing w:before="0" w:after="0"/>
        <w:rPr>
          <w:lang w:val="et-EE"/>
        </w:rPr>
      </w:pPr>
    </w:p>
    <w:p w14:paraId="51759603" w14:textId="77777777" w:rsidR="007941BC" w:rsidRPr="00674BAC" w:rsidRDefault="007941BC" w:rsidP="007941BC">
      <w:pPr>
        <w:pStyle w:val="SLONormal"/>
        <w:spacing w:before="0" w:after="0"/>
        <w:rPr>
          <w:lang w:val="et-EE"/>
        </w:rPr>
      </w:pPr>
      <w:r w:rsidRPr="00674BAC">
        <w:rPr>
          <w:b/>
          <w:bCs/>
          <w:lang w:val="et-EE"/>
        </w:rPr>
        <w:t>Paragrahv 319</w:t>
      </w:r>
      <w:r w:rsidRPr="00674BAC">
        <w:rPr>
          <w:b/>
          <w:bCs/>
          <w:vertAlign w:val="superscript"/>
          <w:lang w:val="et-EE"/>
        </w:rPr>
        <w:t>2</w:t>
      </w:r>
      <w:r w:rsidRPr="00674BAC">
        <w:rPr>
          <w:b/>
          <w:bCs/>
          <w:lang w:val="et-EE"/>
        </w:rPr>
        <w:t>.</w:t>
      </w:r>
      <w:r w:rsidRPr="00674BAC">
        <w:rPr>
          <w:lang w:val="et-EE"/>
        </w:rPr>
        <w:t xml:space="preserve"> Kehtiv § 319</w:t>
      </w:r>
      <w:r w:rsidRPr="00674BAC">
        <w:rPr>
          <w:vertAlign w:val="superscript"/>
          <w:lang w:val="et-EE"/>
        </w:rPr>
        <w:t>2</w:t>
      </w:r>
      <w:r w:rsidRPr="00674BAC">
        <w:rPr>
          <w:lang w:val="et-EE"/>
        </w:rPr>
        <w:t xml:space="preserve"> sätestab kõrvalekalduva kokkuleppe lubatavuse tingimused.</w:t>
      </w:r>
    </w:p>
    <w:p w14:paraId="2708E3CF" w14:textId="77777777" w:rsidR="007941BC" w:rsidRPr="00674BAC" w:rsidRDefault="007941BC" w:rsidP="007941BC">
      <w:pPr>
        <w:pStyle w:val="SLONormal"/>
        <w:spacing w:before="0" w:after="0"/>
        <w:rPr>
          <w:lang w:val="et-EE"/>
        </w:rPr>
      </w:pPr>
    </w:p>
    <w:p w14:paraId="1B183333" w14:textId="77777777" w:rsidR="007941BC" w:rsidRDefault="007941BC" w:rsidP="007941BC">
      <w:pPr>
        <w:pStyle w:val="SLONormal"/>
        <w:spacing w:before="0" w:after="0"/>
      </w:pPr>
      <w:r w:rsidRPr="00674BAC">
        <w:rPr>
          <w:b/>
          <w:lang w:val="et-EE"/>
        </w:rPr>
        <w:t xml:space="preserve">Lõiget 4 muudetakse, </w:t>
      </w:r>
      <w:r w:rsidRPr="00674BAC">
        <w:rPr>
          <w:bCs/>
          <w:lang w:val="et-EE"/>
        </w:rPr>
        <w:t>et saavutada kooskõla finantstagatise direktiivi artikli 4 lõike 4 punktiga a.</w:t>
      </w:r>
      <w:r>
        <w:rPr>
          <w:bCs/>
          <w:lang w:val="et-EE"/>
        </w:rPr>
        <w:t xml:space="preserve"> </w:t>
      </w:r>
      <w:r w:rsidRPr="00674BAC">
        <w:rPr>
          <w:bCs/>
          <w:lang w:val="et-EE"/>
        </w:rPr>
        <w:t>Finantstagatise direktiivi alusel ei kohaldata finantstagatiskokkuleppele nõudeid realiseerimiskavatsusest ette teatamiseks. Kuigi kehtiva seaduse alusel on finantstagatiskokkulepetele ette nähtud erand (s</w:t>
      </w:r>
      <w:r>
        <w:rPr>
          <w:bCs/>
          <w:lang w:val="et-EE"/>
        </w:rPr>
        <w:t xml:space="preserve">ee </w:t>
      </w:r>
      <w:r w:rsidRPr="00674BAC">
        <w:rPr>
          <w:bCs/>
          <w:lang w:val="et-EE"/>
        </w:rPr>
        <w:t>t</w:t>
      </w:r>
      <w:r>
        <w:rPr>
          <w:bCs/>
          <w:lang w:val="et-EE"/>
        </w:rPr>
        <w:t>ähendab</w:t>
      </w:r>
      <w:r w:rsidRPr="00674BAC">
        <w:rPr>
          <w:bCs/>
          <w:lang w:val="et-EE"/>
        </w:rPr>
        <w:t xml:space="preserve"> et tähtaeg võib olla lühem kui </w:t>
      </w:r>
      <w:proofErr w:type="spellStart"/>
      <w:r>
        <w:rPr>
          <w:bCs/>
          <w:lang w:val="et-EE"/>
        </w:rPr>
        <w:t>AÕS-is</w:t>
      </w:r>
      <w:proofErr w:type="spellEnd"/>
      <w:r w:rsidRPr="00674BAC">
        <w:rPr>
          <w:bCs/>
          <w:lang w:val="et-EE"/>
        </w:rPr>
        <w:t xml:space="preserve"> sätestatud etteteatamistähtaja üldreegel), ei võimalda see etteteatamistähtaega täielikult välistada. </w:t>
      </w:r>
    </w:p>
    <w:p w14:paraId="0A70EB72" w14:textId="77777777" w:rsidR="007941BC" w:rsidRPr="00674BAC" w:rsidRDefault="007941BC" w:rsidP="007941BC">
      <w:pPr>
        <w:spacing w:after="0" w:line="240" w:lineRule="auto"/>
        <w:rPr>
          <w:rFonts w:ascii="Times New Roman" w:hAnsi="Times New Roman" w:cs="Times New Roman"/>
          <w:b/>
          <w:bCs/>
          <w:sz w:val="24"/>
          <w:szCs w:val="24"/>
        </w:rPr>
      </w:pPr>
    </w:p>
    <w:p w14:paraId="29052592" w14:textId="77777777" w:rsidR="007941BC" w:rsidRPr="00674BAC" w:rsidRDefault="007941BC" w:rsidP="007941BC">
      <w:pPr>
        <w:spacing w:after="0" w:line="240" w:lineRule="auto"/>
        <w:ind w:left="708"/>
        <w:rPr>
          <w:rFonts w:ascii="Times New Roman" w:hAnsi="Times New Roman" w:cs="Times New Roman"/>
          <w:b/>
          <w:bCs/>
          <w:sz w:val="24"/>
          <w:szCs w:val="24"/>
        </w:rPr>
      </w:pPr>
      <w:r w:rsidRPr="00674BAC">
        <w:rPr>
          <w:rFonts w:ascii="Times New Roman" w:hAnsi="Times New Roman" w:cs="Times New Roman"/>
          <w:b/>
          <w:bCs/>
          <w:sz w:val="24"/>
          <w:szCs w:val="24"/>
        </w:rPr>
        <w:t>3.4. Eelnõu § 3 –</w:t>
      </w:r>
      <w:r w:rsidRPr="00674BAC" w:rsidDel="00227174">
        <w:rPr>
          <w:rFonts w:ascii="Times New Roman" w:hAnsi="Times New Roman" w:cs="Times New Roman"/>
          <w:b/>
          <w:bCs/>
          <w:sz w:val="24"/>
          <w:szCs w:val="24"/>
        </w:rPr>
        <w:t xml:space="preserve"> </w:t>
      </w:r>
      <w:r w:rsidRPr="00674BAC">
        <w:rPr>
          <w:rFonts w:ascii="Times New Roman" w:hAnsi="Times New Roman" w:cs="Times New Roman"/>
          <w:b/>
          <w:bCs/>
          <w:sz w:val="24"/>
          <w:szCs w:val="24"/>
        </w:rPr>
        <w:t>muudatused finantskriisi ennetamise ja lahendamise seaduses</w:t>
      </w:r>
    </w:p>
    <w:p w14:paraId="457F0B82" w14:textId="77777777" w:rsidR="007941BC" w:rsidRPr="00674BAC" w:rsidRDefault="007941BC" w:rsidP="007941BC">
      <w:pPr>
        <w:spacing w:after="0" w:line="240" w:lineRule="auto"/>
        <w:rPr>
          <w:rFonts w:ascii="Times New Roman" w:hAnsi="Times New Roman" w:cs="Times New Roman"/>
          <w:b/>
          <w:bCs/>
          <w:sz w:val="24"/>
          <w:szCs w:val="24"/>
        </w:rPr>
      </w:pPr>
    </w:p>
    <w:p w14:paraId="35E96048"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Paragrahv 2. </w:t>
      </w:r>
      <w:r w:rsidRPr="00674BAC">
        <w:rPr>
          <w:rFonts w:ascii="Times New Roman" w:hAnsi="Times New Roman" w:cs="Times New Roman"/>
          <w:sz w:val="24"/>
          <w:szCs w:val="24"/>
        </w:rPr>
        <w:t>Kehtiv § 2 sätestab seaduse kohaldamisala.</w:t>
      </w:r>
    </w:p>
    <w:p w14:paraId="551F6CC4" w14:textId="77777777" w:rsidR="007941BC" w:rsidRPr="00674BAC" w:rsidRDefault="007941BC" w:rsidP="007941BC">
      <w:pPr>
        <w:spacing w:after="0" w:line="240" w:lineRule="auto"/>
        <w:jc w:val="both"/>
        <w:rPr>
          <w:rFonts w:ascii="Times New Roman" w:hAnsi="Times New Roman" w:cs="Times New Roman"/>
          <w:sz w:val="24"/>
          <w:szCs w:val="24"/>
        </w:rPr>
      </w:pPr>
    </w:p>
    <w:p w14:paraId="319C8767"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1 muutmine.</w:t>
      </w:r>
      <w:r w:rsidRPr="00674BAC">
        <w:rPr>
          <w:rFonts w:ascii="Times New Roman" w:hAnsi="Times New Roman" w:cs="Times New Roman"/>
          <w:sz w:val="24"/>
          <w:szCs w:val="24"/>
        </w:rPr>
        <w:t xml:space="preserve"> Euroopa Komisjon on teinud direktiivi ülevõtmise järelkontrolli käigus soovituse ühtlustada § 2 sõnastus BRRD2 artikli 1 sõnastusega. Komisjon on täheldanud, et § 2 kohaldamisalasse jäävad vaid finantseerimisasutused</w:t>
      </w:r>
      <w:r>
        <w:rPr>
          <w:rFonts w:ascii="Times New Roman" w:hAnsi="Times New Roman" w:cs="Times New Roman"/>
          <w:sz w:val="24"/>
          <w:szCs w:val="24"/>
        </w:rPr>
        <w:t>,</w:t>
      </w:r>
      <w:r w:rsidRPr="00674BAC">
        <w:rPr>
          <w:rFonts w:ascii="Times New Roman" w:hAnsi="Times New Roman" w:cs="Times New Roman"/>
          <w:sz w:val="24"/>
          <w:szCs w:val="24"/>
        </w:rPr>
        <w:t xml:space="preserve"> kes on krediidiasutuste või investeerimisühingute tütarettevõtjad, kuigi artikli 1 lõike 1 punkt b kaasab direktiivi kohaldamisalasse finantseerimisasutused, kes on asutatud Euroopa Liidus, kui finantseerimisasutus on krediidiasutuse või investeerimisühingu tütarettevõtja või artikli 1 lõike 1 punktides c ja d nimetatud ettevõtja tütarettevõtja ning kuulub emaettevõtja konsolideeritud järelevalve alla vastavalt Euroopa Parlamendi ja nõukogu määruse (EL) nr 575/2013 artiklitele 6–17. Seega jäid § 2 kohaldamisalast välja valdusettevõtjate (finantsvaldusettevõtja, </w:t>
      </w:r>
      <w:proofErr w:type="spellStart"/>
      <w:r w:rsidRPr="00674BAC">
        <w:rPr>
          <w:rFonts w:ascii="Times New Roman" w:hAnsi="Times New Roman" w:cs="Times New Roman"/>
          <w:sz w:val="24"/>
          <w:szCs w:val="24"/>
        </w:rPr>
        <w:t>segafinantsvaldusettevõtja</w:t>
      </w:r>
      <w:proofErr w:type="spellEnd"/>
      <w:r w:rsidRPr="00674BAC">
        <w:rPr>
          <w:rFonts w:ascii="Times New Roman" w:hAnsi="Times New Roman" w:cs="Times New Roman"/>
          <w:sz w:val="24"/>
          <w:szCs w:val="24"/>
        </w:rPr>
        <w:t xml:space="preserve">, </w:t>
      </w:r>
      <w:proofErr w:type="spellStart"/>
      <w:r w:rsidRPr="00674BAC">
        <w:rPr>
          <w:rFonts w:ascii="Times New Roman" w:hAnsi="Times New Roman" w:cs="Times New Roman"/>
          <w:sz w:val="24"/>
          <w:szCs w:val="24"/>
        </w:rPr>
        <w:t>segavaldusettevõtja</w:t>
      </w:r>
      <w:proofErr w:type="spellEnd"/>
      <w:r w:rsidRPr="00674BAC">
        <w:rPr>
          <w:rFonts w:ascii="Times New Roman" w:hAnsi="Times New Roman" w:cs="Times New Roman"/>
          <w:sz w:val="24"/>
          <w:szCs w:val="24"/>
        </w:rPr>
        <w:t xml:space="preserve">) tütarettevõtjad. Taoline erinevus seaduse ja direktiivi vahel mõjutab võimalust laiendada seaduse rakendamist olukordades, kus finantseerimisasutus on vahendaja rollis, vahendaja kuulub valdusettevõtjale ning valdusettevõtja ise on krediidiasutus või investeerimisühing, kuna sellisel juhul ei ole finantseerimisasutus krediidiasutuse tütarettevõtja. </w:t>
      </w:r>
    </w:p>
    <w:p w14:paraId="5D0338FB" w14:textId="77777777" w:rsidR="007941BC" w:rsidRPr="00674BAC" w:rsidRDefault="007941BC" w:rsidP="007941BC">
      <w:pPr>
        <w:spacing w:after="0" w:line="240" w:lineRule="auto"/>
        <w:jc w:val="both"/>
        <w:rPr>
          <w:rFonts w:ascii="Times New Roman" w:hAnsi="Times New Roman" w:cs="Times New Roman"/>
          <w:sz w:val="24"/>
          <w:szCs w:val="24"/>
        </w:rPr>
      </w:pPr>
    </w:p>
    <w:p w14:paraId="5FADE8B9"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Võttes arvesse komisjoni ettepanekuid, tehakse lõikes 1 järgnevad muudatused. Esiteks, </w:t>
      </w:r>
      <w:r w:rsidRPr="00674BAC">
        <w:rPr>
          <w:rFonts w:ascii="Times New Roman" w:hAnsi="Times New Roman" w:cs="Times New Roman"/>
          <w:b/>
          <w:bCs/>
          <w:sz w:val="24"/>
          <w:szCs w:val="24"/>
        </w:rPr>
        <w:t>punktist 1</w:t>
      </w:r>
      <w:r w:rsidRPr="00674BAC">
        <w:rPr>
          <w:rFonts w:ascii="Times New Roman" w:hAnsi="Times New Roman" w:cs="Times New Roman"/>
          <w:sz w:val="24"/>
          <w:szCs w:val="24"/>
        </w:rPr>
        <w:t xml:space="preserve"> eemaldatakse tekstiosa ,,tema Eestis asutatud finantseerimisasutusest tütarettevõtjale ja kolmandas riigis asutatud filiaalile“. Punkti 1 muudatuse tulemusel kohaldatakse seadust Eestis asutatud krediidiasutusele ja tagatakse kooskõla BRRD2 artikli 1 lõike 1 punktiga a. </w:t>
      </w:r>
    </w:p>
    <w:p w14:paraId="2DC5DE7F" w14:textId="77777777" w:rsidR="007941BC" w:rsidRPr="00674BAC" w:rsidRDefault="007941BC" w:rsidP="007941BC">
      <w:pPr>
        <w:spacing w:after="0" w:line="240" w:lineRule="auto"/>
        <w:jc w:val="both"/>
        <w:rPr>
          <w:rFonts w:ascii="Times New Roman" w:hAnsi="Times New Roman" w:cs="Times New Roman"/>
          <w:sz w:val="24"/>
          <w:szCs w:val="24"/>
        </w:rPr>
      </w:pPr>
    </w:p>
    <w:p w14:paraId="1AF56716"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Teiseks, </w:t>
      </w:r>
      <w:r w:rsidRPr="00674BAC">
        <w:rPr>
          <w:rFonts w:ascii="Times New Roman" w:hAnsi="Times New Roman" w:cs="Times New Roman"/>
          <w:b/>
          <w:bCs/>
          <w:sz w:val="24"/>
          <w:szCs w:val="24"/>
        </w:rPr>
        <w:t>punktist 2</w:t>
      </w:r>
      <w:r w:rsidRPr="00674BAC">
        <w:rPr>
          <w:rFonts w:ascii="Times New Roman" w:hAnsi="Times New Roman" w:cs="Times New Roman"/>
          <w:sz w:val="24"/>
          <w:szCs w:val="24"/>
        </w:rPr>
        <w:t xml:space="preserve"> eemaldatakse tekstiosa ,,tema Eestis asutatud finantseerimisasutusest tütarettevõtjale ja kolmandas riigis asutatud filiaalile“, et tagada kooskõla BRRD2 artikli 2 lõike 1 punktiga 3. Punkti 2 muudatuse tulemusel kohaldatakse seadust Eestis asutatud investeerimisühingule, mille suhtes kohaldatakse väärtpaberituru seaduse § 93 lõike 1 punktis 1 sätestatud aktsia- või algkapitalinõuet. Eelviidatud sätte kohaselt peab investeerimisühingu asutamisel uue äriühinguna tema aktsiakapital või tegutseva äriühingu puhul algkapital olema vähemalt 750 000 eurot, kui ta osutab väärtpaberituru seaduse § 43 lõike 1 punktis 3 või 6 nimetatud investeerimisteenuseid. Taolised teenused on väärtpaberitega kauplemine oma arvel ja väärtpaberi garanteerimine või väärtpaberi pakkumise, emiteerimise või müümise garanteerimine. </w:t>
      </w:r>
    </w:p>
    <w:p w14:paraId="53806C44" w14:textId="77777777" w:rsidR="007941BC" w:rsidRPr="00674BAC" w:rsidRDefault="007941BC" w:rsidP="007941BC">
      <w:pPr>
        <w:spacing w:after="0" w:line="240" w:lineRule="auto"/>
        <w:jc w:val="both"/>
        <w:rPr>
          <w:rFonts w:ascii="Times New Roman" w:hAnsi="Times New Roman" w:cs="Times New Roman"/>
          <w:sz w:val="24"/>
          <w:szCs w:val="24"/>
        </w:rPr>
      </w:pPr>
    </w:p>
    <w:p w14:paraId="00C64C2A"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Punktis 3 muudatusi ei tehta</w:t>
      </w:r>
      <w:r w:rsidRPr="00674BAC">
        <w:rPr>
          <w:rFonts w:ascii="Times New Roman" w:hAnsi="Times New Roman" w:cs="Times New Roman"/>
          <w:sz w:val="24"/>
          <w:szCs w:val="24"/>
        </w:rPr>
        <w:t xml:space="preserve">, kuivõrd komisjon ei ole selle sätte </w:t>
      </w:r>
      <w:r>
        <w:rPr>
          <w:rFonts w:ascii="Times New Roman" w:hAnsi="Times New Roman" w:cs="Times New Roman"/>
          <w:sz w:val="24"/>
          <w:szCs w:val="24"/>
        </w:rPr>
        <w:t>kohta</w:t>
      </w:r>
      <w:r w:rsidRPr="00674BAC">
        <w:rPr>
          <w:rFonts w:ascii="Times New Roman" w:hAnsi="Times New Roman" w:cs="Times New Roman"/>
          <w:sz w:val="24"/>
          <w:szCs w:val="24"/>
        </w:rPr>
        <w:t xml:space="preserve"> märkusi teinud. Punkt 3, mis võtab BRRD2 artikli 1 lõike 1 punktid c ja d, sätestab, et seadust kohaldatakse Eestis asutatud finantsvaldusettevõtjale, </w:t>
      </w:r>
      <w:proofErr w:type="spellStart"/>
      <w:r w:rsidRPr="00674BAC">
        <w:rPr>
          <w:rFonts w:ascii="Times New Roman" w:hAnsi="Times New Roman" w:cs="Times New Roman"/>
          <w:sz w:val="24"/>
          <w:szCs w:val="24"/>
        </w:rPr>
        <w:t>segafinantsvaldusettevõtjale</w:t>
      </w:r>
      <w:proofErr w:type="spellEnd"/>
      <w:r w:rsidRPr="00674BAC">
        <w:rPr>
          <w:rFonts w:ascii="Times New Roman" w:hAnsi="Times New Roman" w:cs="Times New Roman"/>
          <w:sz w:val="24"/>
          <w:szCs w:val="24"/>
        </w:rPr>
        <w:t xml:space="preserve"> ja </w:t>
      </w:r>
      <w:proofErr w:type="spellStart"/>
      <w:r w:rsidRPr="00674BAC">
        <w:rPr>
          <w:rFonts w:ascii="Times New Roman" w:hAnsi="Times New Roman" w:cs="Times New Roman"/>
          <w:sz w:val="24"/>
          <w:szCs w:val="24"/>
        </w:rPr>
        <w:t>segavaldusettevõtjale</w:t>
      </w:r>
      <w:proofErr w:type="spellEnd"/>
      <w:r w:rsidRPr="00674BAC">
        <w:rPr>
          <w:rFonts w:ascii="Times New Roman" w:hAnsi="Times New Roman" w:cs="Times New Roman"/>
          <w:sz w:val="24"/>
          <w:szCs w:val="24"/>
        </w:rPr>
        <w:t xml:space="preserve">, kes kuuluvad käesoleva lõike punktis 1 nimetatud krediidiasutusega või punktis 2 nimetatud investeerimisühinguga samasse konsolideerimisgruppi. </w:t>
      </w:r>
    </w:p>
    <w:p w14:paraId="5264AA78" w14:textId="77777777" w:rsidR="007941BC" w:rsidRPr="00674BAC" w:rsidRDefault="007941BC" w:rsidP="007941BC">
      <w:pPr>
        <w:spacing w:after="0" w:line="240" w:lineRule="auto"/>
        <w:jc w:val="both"/>
        <w:rPr>
          <w:rFonts w:ascii="Times New Roman" w:hAnsi="Times New Roman" w:cs="Times New Roman"/>
          <w:sz w:val="24"/>
          <w:szCs w:val="24"/>
        </w:rPr>
      </w:pPr>
    </w:p>
    <w:p w14:paraId="7AEC94CF"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Punktiga 4</w:t>
      </w:r>
      <w:r w:rsidRPr="00674BAC">
        <w:rPr>
          <w:rFonts w:ascii="Times New Roman" w:hAnsi="Times New Roman" w:cs="Times New Roman"/>
          <w:sz w:val="24"/>
          <w:szCs w:val="24"/>
        </w:rPr>
        <w:t xml:space="preserve"> nähakse seaduse kohaldamine ette käesoleva lõike punktides 1–3 nimetatud krediidiasutuse, investeerimisühingu, finantsvaldusettevõtja, </w:t>
      </w:r>
      <w:proofErr w:type="spellStart"/>
      <w:r w:rsidRPr="00674BAC">
        <w:rPr>
          <w:rFonts w:ascii="Times New Roman" w:hAnsi="Times New Roman" w:cs="Times New Roman"/>
          <w:sz w:val="24"/>
          <w:szCs w:val="24"/>
        </w:rPr>
        <w:t>segafinantsvaldusettevõtja</w:t>
      </w:r>
      <w:proofErr w:type="spellEnd"/>
      <w:r w:rsidRPr="00674BAC">
        <w:rPr>
          <w:rFonts w:ascii="Times New Roman" w:hAnsi="Times New Roman" w:cs="Times New Roman"/>
          <w:sz w:val="24"/>
          <w:szCs w:val="24"/>
        </w:rPr>
        <w:t xml:space="preserve"> ja </w:t>
      </w:r>
      <w:proofErr w:type="spellStart"/>
      <w:r w:rsidRPr="00674BAC">
        <w:rPr>
          <w:rFonts w:ascii="Times New Roman" w:hAnsi="Times New Roman" w:cs="Times New Roman"/>
          <w:sz w:val="24"/>
          <w:szCs w:val="24"/>
        </w:rPr>
        <w:t>segavaldusettevõtja</w:t>
      </w:r>
      <w:proofErr w:type="spellEnd"/>
      <w:r w:rsidRPr="00674BAC">
        <w:rPr>
          <w:rFonts w:ascii="Times New Roman" w:hAnsi="Times New Roman" w:cs="Times New Roman"/>
          <w:sz w:val="24"/>
          <w:szCs w:val="24"/>
        </w:rPr>
        <w:t xml:space="preserve"> Eestis asutatud finantseerimisasutusest tütarettevõtjale</w:t>
      </w:r>
      <w:r>
        <w:rPr>
          <w:rFonts w:ascii="Times New Roman" w:hAnsi="Times New Roman" w:cs="Times New Roman"/>
          <w:sz w:val="24"/>
          <w:szCs w:val="24"/>
        </w:rPr>
        <w:t>,</w:t>
      </w:r>
      <w:r w:rsidRPr="00674BAC">
        <w:rPr>
          <w:rFonts w:ascii="Times New Roman" w:hAnsi="Times New Roman" w:cs="Times New Roman"/>
          <w:sz w:val="24"/>
          <w:szCs w:val="24"/>
        </w:rPr>
        <w:t xml:space="preserve"> kui ta kuulub konsolideeritud järelevalve alla vastavalt </w:t>
      </w:r>
      <w:r w:rsidRPr="00D405A0">
        <w:rPr>
          <w:rFonts w:ascii="Times New Roman" w:hAnsi="Times New Roman" w:cs="Times New Roman"/>
          <w:sz w:val="24"/>
          <w:szCs w:val="24"/>
        </w:rPr>
        <w:t>Euroopa Parlamendi ja nõukogu määruse (EL) nr 575/2013, mis käsitleb krediidiasutuste suhtes kohaldatavaid usaldatavusnõudeid ja millega muudetakse määrust (EL) nr 648/2012 (ELT L 176, 27.06.2013, lk 1–337)</w:t>
      </w:r>
      <w:r>
        <w:rPr>
          <w:rFonts w:ascii="Times New Roman" w:hAnsi="Times New Roman" w:cs="Times New Roman"/>
          <w:sz w:val="24"/>
          <w:szCs w:val="24"/>
        </w:rPr>
        <w:t>,</w:t>
      </w:r>
      <w:r w:rsidRPr="00D405A0">
        <w:rPr>
          <w:rFonts w:ascii="Times New Roman" w:hAnsi="Times New Roman" w:cs="Times New Roman"/>
          <w:sz w:val="24"/>
          <w:szCs w:val="24"/>
        </w:rPr>
        <w:t xml:space="preserve"> </w:t>
      </w:r>
      <w:r w:rsidRPr="00674BAC">
        <w:rPr>
          <w:rFonts w:ascii="Times New Roman" w:hAnsi="Times New Roman" w:cs="Times New Roman"/>
          <w:sz w:val="24"/>
          <w:szCs w:val="24"/>
        </w:rPr>
        <w:t>artiklite</w:t>
      </w:r>
      <w:r>
        <w:rPr>
          <w:rFonts w:ascii="Times New Roman" w:hAnsi="Times New Roman" w:cs="Times New Roman"/>
          <w:sz w:val="24"/>
          <w:szCs w:val="24"/>
        </w:rPr>
        <w:t>le</w:t>
      </w:r>
      <w:r w:rsidRPr="00674BAC">
        <w:rPr>
          <w:rFonts w:ascii="Times New Roman" w:hAnsi="Times New Roman" w:cs="Times New Roman"/>
          <w:sz w:val="24"/>
          <w:szCs w:val="24"/>
        </w:rPr>
        <w:t xml:space="preserve"> 6–17. Punktiga 4 võetakse üle BRRD2 artikli 1 lõike 1 punkt b, mis oli seaduse varasemas redaktsioonis üle võetud § 2 lõikega 2. Kuivõrd käesolevas paragrahvis tehakse tavapärasest suuremaid muudatusi, </w:t>
      </w:r>
      <w:r>
        <w:rPr>
          <w:rFonts w:ascii="Times New Roman" w:hAnsi="Times New Roman" w:cs="Times New Roman"/>
          <w:sz w:val="24"/>
          <w:szCs w:val="24"/>
        </w:rPr>
        <w:t>on</w:t>
      </w:r>
      <w:r w:rsidRPr="00674BAC">
        <w:rPr>
          <w:rFonts w:ascii="Times New Roman" w:hAnsi="Times New Roman" w:cs="Times New Roman"/>
          <w:sz w:val="24"/>
          <w:szCs w:val="24"/>
        </w:rPr>
        <w:t xml:space="preserve"> seaduse struktuuri ja mõistmise huvides mõistlik lisada lõikes 2 sätestatu lõike 1 loetelusse. Taoline vormistus sarnaneb ka direktiivi artikli 1 lõike 1 loetelu vormistusele. Uue sätte lisamisest tulenevalt tunnistatakse § 2 lõige 2 kehtetuks ning viiakse lõike 2 sisu üle lõike 1 punkti 4. </w:t>
      </w:r>
    </w:p>
    <w:p w14:paraId="6115BEFC" w14:textId="77777777" w:rsidR="007941BC" w:rsidRPr="00674BAC" w:rsidRDefault="007941BC" w:rsidP="007941BC">
      <w:pPr>
        <w:spacing w:after="0" w:line="240" w:lineRule="auto"/>
        <w:jc w:val="both"/>
        <w:rPr>
          <w:rFonts w:ascii="Times New Roman" w:hAnsi="Times New Roman" w:cs="Times New Roman"/>
          <w:sz w:val="24"/>
          <w:szCs w:val="24"/>
        </w:rPr>
      </w:pPr>
    </w:p>
    <w:p w14:paraId="1A4CB812"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Punkt 5</w:t>
      </w:r>
      <w:r w:rsidRPr="00674BAC">
        <w:rPr>
          <w:rFonts w:ascii="Times New Roman" w:hAnsi="Times New Roman" w:cs="Times New Roman"/>
          <w:sz w:val="24"/>
          <w:szCs w:val="24"/>
        </w:rPr>
        <w:t xml:space="preserve">, mis võtab üle BRRD2 artikli 1 lõike 1 punkti e, sätestab, et seadust kohaldatakse kolmanda riigi krediidiasutuse või investeerimisühingu poolt Eestis asutatud filiaalile. Vastav direktiivi punkt oli üle võetud seaduse seni kehtinud sõnastuses § 2 lõike 1 punktidega 1 ja 2. Komisjoni hinnangul oli punkti e sellisel kujul ülevõtmine ebakorrektne, kuna § 2 lõike 1 punktides 1 ja 2 seadis tingimuseks, et filiaal peab olema asutatud kolmandas riigis. Taoline sõnastus läheb vastuollu aga punkti e eesmärgiga, millega soovitakse direktiivi kohaldada liikmesriigis asutatud filiaalile. Seetõttu otsustati käesoleva lõike punktidest 1 ja 2 vastav tekstiosa välja jätta ning võtta punkt e üle korrektselt üle uue punktiga 5. Punkt 5 võtab üle BRRD2 artikli 1 lõike 3 ja sätestab, et seadust kohaldatakse Eestis asutatud Euroopa Parlamendi ja nõukogu määruse (EL) nr 648/2012 börsiväliste tuletisinstrumentide, kesksete vastaspoolte ja </w:t>
      </w:r>
      <w:proofErr w:type="spellStart"/>
      <w:r w:rsidRPr="00674BAC">
        <w:rPr>
          <w:rFonts w:ascii="Times New Roman" w:hAnsi="Times New Roman" w:cs="Times New Roman"/>
          <w:sz w:val="24"/>
          <w:szCs w:val="24"/>
        </w:rPr>
        <w:t>kauplemisteabehoidlate</w:t>
      </w:r>
      <w:proofErr w:type="spellEnd"/>
      <w:r w:rsidRPr="00674BAC">
        <w:rPr>
          <w:rFonts w:ascii="Times New Roman" w:hAnsi="Times New Roman" w:cs="Times New Roman"/>
          <w:sz w:val="24"/>
          <w:szCs w:val="24"/>
        </w:rPr>
        <w:t xml:space="preserve"> kohta (ELT L 201, 27.07.2012, lk 1–59) kohaselt tegevusloa saanud kesksele vastaspoolele käesolevas seaduses sätestatud ulatuses. </w:t>
      </w:r>
    </w:p>
    <w:p w14:paraId="0C3E3AF2" w14:textId="77777777" w:rsidR="007941BC" w:rsidRPr="00674BAC" w:rsidRDefault="007941BC" w:rsidP="007941BC">
      <w:pPr>
        <w:spacing w:after="0" w:line="240" w:lineRule="auto"/>
        <w:jc w:val="both"/>
        <w:rPr>
          <w:rFonts w:ascii="Times New Roman" w:hAnsi="Times New Roman" w:cs="Times New Roman"/>
          <w:sz w:val="24"/>
          <w:szCs w:val="24"/>
        </w:rPr>
      </w:pPr>
    </w:p>
    <w:p w14:paraId="4A68166D"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Seni kehtinud punkt 4 loetakse punktiks 6 </w:t>
      </w:r>
      <w:r w:rsidRPr="00674BAC">
        <w:rPr>
          <w:rFonts w:ascii="Times New Roman" w:hAnsi="Times New Roman" w:cs="Times New Roman"/>
          <w:sz w:val="24"/>
          <w:szCs w:val="24"/>
        </w:rPr>
        <w:t xml:space="preserve">ning selle sisus muudatusi ei tehta, kuivõrd komisjon ei ole selle </w:t>
      </w:r>
      <w:r>
        <w:rPr>
          <w:rFonts w:ascii="Times New Roman" w:hAnsi="Times New Roman" w:cs="Times New Roman"/>
          <w:sz w:val="24"/>
          <w:szCs w:val="24"/>
        </w:rPr>
        <w:t>kohta</w:t>
      </w:r>
      <w:r w:rsidRPr="00674BAC">
        <w:rPr>
          <w:rFonts w:ascii="Times New Roman" w:hAnsi="Times New Roman" w:cs="Times New Roman"/>
          <w:sz w:val="24"/>
          <w:szCs w:val="24"/>
        </w:rPr>
        <w:t xml:space="preserve"> märkusi teinud. Punkt 6, mis võtab üle BRRD2 artikli 1 lõike 3, sätestab, et seadust kohaldatakse Eestis asutatud Euroopa Parlamendi ja nõukogu määruse (EL) nr 648/2012 börsiväliste tuletisinstrumentide, kesksete vastaspoolte ja </w:t>
      </w:r>
      <w:proofErr w:type="spellStart"/>
      <w:r w:rsidRPr="00674BAC">
        <w:rPr>
          <w:rFonts w:ascii="Times New Roman" w:hAnsi="Times New Roman" w:cs="Times New Roman"/>
          <w:sz w:val="24"/>
          <w:szCs w:val="24"/>
        </w:rPr>
        <w:t>kauplemisteabehoidlate</w:t>
      </w:r>
      <w:proofErr w:type="spellEnd"/>
      <w:r w:rsidRPr="00674BAC">
        <w:rPr>
          <w:rFonts w:ascii="Times New Roman" w:hAnsi="Times New Roman" w:cs="Times New Roman"/>
          <w:sz w:val="24"/>
          <w:szCs w:val="24"/>
        </w:rPr>
        <w:t xml:space="preserve"> kohta (ELT L 201, 27.07.2012, lk 1–59) kohaselt tegevusloa saanud kesksele vastaspoolele käesolevas seaduses sätestatud ulatuses.</w:t>
      </w:r>
    </w:p>
    <w:p w14:paraId="16313C80" w14:textId="77777777" w:rsidR="007941BC" w:rsidRPr="00674BAC" w:rsidRDefault="007941BC" w:rsidP="007941BC">
      <w:pPr>
        <w:spacing w:after="0" w:line="240" w:lineRule="auto"/>
        <w:jc w:val="both"/>
        <w:rPr>
          <w:rFonts w:ascii="Times New Roman" w:hAnsi="Times New Roman" w:cs="Times New Roman"/>
          <w:sz w:val="24"/>
          <w:szCs w:val="24"/>
        </w:rPr>
      </w:pPr>
    </w:p>
    <w:p w14:paraId="79EAB95D"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2 kehtetuks tunnistamine</w:t>
      </w:r>
      <w:r w:rsidRPr="00674BAC">
        <w:rPr>
          <w:rFonts w:ascii="Times New Roman" w:hAnsi="Times New Roman" w:cs="Times New Roman"/>
          <w:sz w:val="24"/>
          <w:szCs w:val="24"/>
        </w:rPr>
        <w:t>. Lõikes 2 olnud tingimus, mis varasemalt ei olnud hõlmatud lõike 1 loeteluga, viiakse üle vastavasse loetelusse (vt selgitusi § 2 lõike 1 muutmise selgitusi).</w:t>
      </w:r>
    </w:p>
    <w:p w14:paraId="3CD60DD6" w14:textId="77777777" w:rsidR="007941BC" w:rsidRPr="00674BAC" w:rsidRDefault="007941BC" w:rsidP="007941BC">
      <w:pPr>
        <w:spacing w:after="0" w:line="240" w:lineRule="auto"/>
        <w:jc w:val="both"/>
        <w:rPr>
          <w:rFonts w:ascii="Times New Roman" w:hAnsi="Times New Roman" w:cs="Times New Roman"/>
          <w:sz w:val="24"/>
          <w:szCs w:val="24"/>
        </w:rPr>
      </w:pPr>
    </w:p>
    <w:p w14:paraId="7ADD97B1"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Paragrahvi täiendatakse lõikega 3</w:t>
      </w:r>
      <w:r w:rsidRPr="00674BAC">
        <w:rPr>
          <w:rFonts w:ascii="Times New Roman" w:hAnsi="Times New Roman" w:cs="Times New Roman"/>
          <w:b/>
          <w:bCs/>
          <w:sz w:val="24"/>
          <w:szCs w:val="24"/>
          <w:vertAlign w:val="superscript"/>
        </w:rPr>
        <w:t>1</w:t>
      </w:r>
      <w:r w:rsidRPr="00674BAC">
        <w:rPr>
          <w:rFonts w:ascii="Times New Roman" w:hAnsi="Times New Roman" w:cs="Times New Roman"/>
          <w:b/>
          <w:bCs/>
          <w:sz w:val="24"/>
          <w:szCs w:val="24"/>
        </w:rPr>
        <w:t>.</w:t>
      </w:r>
      <w:r w:rsidRPr="00674BAC">
        <w:rPr>
          <w:rFonts w:ascii="Times New Roman" w:hAnsi="Times New Roman" w:cs="Times New Roman"/>
          <w:sz w:val="24"/>
          <w:szCs w:val="24"/>
        </w:rPr>
        <w:t xml:space="preserve"> Uue lõikega sätestatakse, et </w:t>
      </w:r>
      <w:r>
        <w:rPr>
          <w:rFonts w:ascii="Times New Roman" w:hAnsi="Times New Roman" w:cs="Times New Roman"/>
          <w:sz w:val="24"/>
          <w:szCs w:val="24"/>
        </w:rPr>
        <w:t>FELS</w:t>
      </w:r>
      <w:r w:rsidRPr="00674BAC">
        <w:rPr>
          <w:rFonts w:ascii="Times New Roman" w:hAnsi="Times New Roman" w:cs="Times New Roman"/>
          <w:sz w:val="24"/>
          <w:szCs w:val="24"/>
        </w:rPr>
        <w:t xml:space="preserve"> §-des 43, 44</w:t>
      </w:r>
      <w:r>
        <w:rPr>
          <w:rFonts w:ascii="Times New Roman" w:hAnsi="Times New Roman" w:cs="Times New Roman"/>
          <w:sz w:val="24"/>
          <w:szCs w:val="24"/>
        </w:rPr>
        <w:t xml:space="preserve"> ja 46</w:t>
      </w:r>
      <w:r w:rsidRPr="00E723C3">
        <w:rPr>
          <w:rFonts w:ascii="Times New Roman" w:hAnsi="Times New Roman" w:cs="Times New Roman"/>
          <w:sz w:val="24"/>
          <w:szCs w:val="24"/>
        </w:rPr>
        <w:t>–50</w:t>
      </w:r>
      <w:r>
        <w:rPr>
          <w:rFonts w:ascii="Times New Roman" w:hAnsi="Times New Roman" w:cs="Times New Roman"/>
          <w:sz w:val="24"/>
          <w:szCs w:val="24"/>
        </w:rPr>
        <w:t xml:space="preserve"> </w:t>
      </w:r>
      <w:r w:rsidRPr="00674BAC">
        <w:rPr>
          <w:rFonts w:ascii="Times New Roman" w:hAnsi="Times New Roman" w:cs="Times New Roman"/>
          <w:sz w:val="24"/>
          <w:szCs w:val="24"/>
        </w:rPr>
        <w:t xml:space="preserve">käsitatakse krediidiasutusena ka </w:t>
      </w:r>
      <w:r>
        <w:rPr>
          <w:rFonts w:ascii="Times New Roman" w:hAnsi="Times New Roman" w:cs="Times New Roman"/>
          <w:sz w:val="24"/>
          <w:szCs w:val="24"/>
        </w:rPr>
        <w:t>sama</w:t>
      </w:r>
      <w:r w:rsidRPr="00674BAC">
        <w:rPr>
          <w:rFonts w:ascii="Times New Roman" w:hAnsi="Times New Roman" w:cs="Times New Roman"/>
          <w:sz w:val="24"/>
          <w:szCs w:val="24"/>
        </w:rPr>
        <w:t xml:space="preserve"> paragrahvi lõike 1 punktides 3–5  nimetatud isikut või filiaali. Lõike lisamine on ajendatud Euroopa Komisjoni tähelepanekust, et viidatud sätetes on kasutatud mõistet ,,kriisimenetluses olev krediidiasutus“ mõiste ,,kriisilahendusmenetluses olev finantsinstitutsioon“ asemel, mille legaaldefinitsiooni leiab BRRD2 artikli 2 lõike 1 punktist 83. Komisjoni hinnangul võib sõna ,,krediidiasutus“ kasutamine mõjuda liiga kitsendavalt, kaasamata </w:t>
      </w:r>
      <w:r>
        <w:rPr>
          <w:rFonts w:ascii="Times New Roman" w:hAnsi="Times New Roman" w:cs="Times New Roman"/>
          <w:sz w:val="24"/>
          <w:szCs w:val="24"/>
        </w:rPr>
        <w:t>FELS</w:t>
      </w:r>
      <w:r w:rsidRPr="00674BAC">
        <w:rPr>
          <w:rFonts w:ascii="Times New Roman" w:hAnsi="Times New Roman" w:cs="Times New Roman"/>
          <w:sz w:val="24"/>
          <w:szCs w:val="24"/>
        </w:rPr>
        <w:t xml:space="preserve"> § 2 lõike 1 punktides 3–5 nimetamata isikuid, kes võivad direktiivi kohaselt tegelikult samuti osaleda kriisilahendusmenetluses seetõttu, et nad kuuluvad krediidiasutusega samasse konsolideerimisgruppi. Lõike 3</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lisamisega ennetatakse vastavates paragrahvides kriisilahendussubjektide liiga kitsast tõlgendamise võimalust. </w:t>
      </w:r>
    </w:p>
    <w:p w14:paraId="2211500C" w14:textId="77777777" w:rsidR="007941BC" w:rsidRPr="00674BAC" w:rsidRDefault="007941BC" w:rsidP="007941BC">
      <w:pPr>
        <w:spacing w:after="0" w:line="240" w:lineRule="auto"/>
        <w:jc w:val="both"/>
        <w:rPr>
          <w:rFonts w:ascii="Times New Roman" w:hAnsi="Times New Roman" w:cs="Times New Roman"/>
          <w:sz w:val="24"/>
          <w:szCs w:val="24"/>
        </w:rPr>
      </w:pPr>
    </w:p>
    <w:p w14:paraId="0D38A1D2"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Paragrahvi täiendatakse lõikega 3</w:t>
      </w:r>
      <w:r w:rsidRPr="00674BAC">
        <w:rPr>
          <w:rFonts w:ascii="Times New Roman" w:hAnsi="Times New Roman" w:cs="Times New Roman"/>
          <w:b/>
          <w:bCs/>
          <w:sz w:val="24"/>
          <w:szCs w:val="24"/>
          <w:vertAlign w:val="superscript"/>
        </w:rPr>
        <w:t>2</w:t>
      </w:r>
      <w:r w:rsidRPr="00674BAC">
        <w:rPr>
          <w:rFonts w:ascii="Times New Roman" w:hAnsi="Times New Roman" w:cs="Times New Roman"/>
          <w:b/>
          <w:bCs/>
          <w:sz w:val="24"/>
          <w:szCs w:val="24"/>
        </w:rPr>
        <w:t>.</w:t>
      </w:r>
      <w:r w:rsidRPr="00674BAC">
        <w:rPr>
          <w:rFonts w:ascii="Times New Roman" w:hAnsi="Times New Roman" w:cs="Times New Roman"/>
          <w:sz w:val="24"/>
          <w:szCs w:val="24"/>
        </w:rPr>
        <w:t xml:space="preserve"> Uue lõikega sätestatakse, et </w:t>
      </w:r>
      <w:r>
        <w:rPr>
          <w:rFonts w:ascii="Times New Roman" w:hAnsi="Times New Roman" w:cs="Times New Roman"/>
          <w:sz w:val="24"/>
          <w:szCs w:val="24"/>
        </w:rPr>
        <w:t>FELS</w:t>
      </w:r>
      <w:r w:rsidRPr="00674BAC">
        <w:rPr>
          <w:rFonts w:ascii="Times New Roman" w:hAnsi="Times New Roman" w:cs="Times New Roman"/>
          <w:sz w:val="24"/>
          <w:szCs w:val="24"/>
        </w:rPr>
        <w:t xml:space="preserve"> § 11 lõikes 5, § 17 lõigetes 7</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7</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ja 13, § 17</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lõike 2 punktis 2, § 17</w:t>
      </w:r>
      <w:r w:rsidRPr="00674BAC">
        <w:rPr>
          <w:rFonts w:ascii="Times New Roman" w:hAnsi="Times New Roman" w:cs="Times New Roman"/>
          <w:sz w:val="24"/>
          <w:szCs w:val="24"/>
          <w:vertAlign w:val="superscript"/>
        </w:rPr>
        <w:t>3</w:t>
      </w:r>
      <w:r w:rsidRPr="00674BAC">
        <w:rPr>
          <w:rFonts w:ascii="Times New Roman" w:hAnsi="Times New Roman" w:cs="Times New Roman"/>
          <w:sz w:val="24"/>
          <w:szCs w:val="24"/>
        </w:rPr>
        <w:t>, § 18 lõigetes 6 ja 6</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 22 lõigetes 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–2</w:t>
      </w:r>
      <w:r w:rsidRPr="00674BAC">
        <w:rPr>
          <w:rFonts w:ascii="Times New Roman" w:hAnsi="Times New Roman" w:cs="Times New Roman"/>
          <w:sz w:val="24"/>
          <w:szCs w:val="24"/>
          <w:vertAlign w:val="superscript"/>
        </w:rPr>
        <w:t>3</w:t>
      </w:r>
      <w:r w:rsidRPr="00674BAC">
        <w:rPr>
          <w:rFonts w:ascii="Times New Roman" w:hAnsi="Times New Roman" w:cs="Times New Roman"/>
          <w:sz w:val="24"/>
          <w:szCs w:val="24"/>
        </w:rPr>
        <w:t>,  §-s 22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 34 lõigetes 1–3</w:t>
      </w:r>
      <w:r w:rsidRPr="00674BAC">
        <w:rPr>
          <w:rFonts w:ascii="Times New Roman" w:hAnsi="Times New Roman" w:cs="Times New Roman"/>
          <w:sz w:val="24"/>
          <w:szCs w:val="24"/>
          <w:vertAlign w:val="superscript"/>
        </w:rPr>
        <w:t>3</w:t>
      </w:r>
      <w:r w:rsidRPr="00674BAC">
        <w:rPr>
          <w:rFonts w:ascii="Times New Roman" w:hAnsi="Times New Roman" w:cs="Times New Roman"/>
          <w:sz w:val="24"/>
          <w:szCs w:val="24"/>
        </w:rPr>
        <w:t xml:space="preserve"> ja 4</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4</w:t>
      </w:r>
      <w:r w:rsidRPr="00674BAC">
        <w:rPr>
          <w:rFonts w:ascii="Times New Roman" w:hAnsi="Times New Roman" w:cs="Times New Roman"/>
          <w:sz w:val="24"/>
          <w:szCs w:val="24"/>
          <w:vertAlign w:val="superscript"/>
        </w:rPr>
        <w:t>3</w:t>
      </w:r>
      <w:r w:rsidRPr="00674BAC">
        <w:rPr>
          <w:rFonts w:ascii="Times New Roman" w:hAnsi="Times New Roman" w:cs="Times New Roman"/>
          <w:sz w:val="24"/>
          <w:szCs w:val="24"/>
        </w:rPr>
        <w:t>, 5 ja 6, § 44 lõigetes 1 ja 2, § 52 lõikes 5, § 55 lõigetes 2 ja 7, § 56 lõikes 1</w:t>
      </w:r>
      <w:r w:rsidRPr="00674BAC">
        <w:rPr>
          <w:rFonts w:ascii="Times New Roman" w:hAnsi="Times New Roman" w:cs="Times New Roman"/>
          <w:sz w:val="24"/>
          <w:szCs w:val="24"/>
          <w:vertAlign w:val="superscript"/>
        </w:rPr>
        <w:t>4</w:t>
      </w:r>
      <w:r w:rsidRPr="00674BAC">
        <w:rPr>
          <w:rFonts w:ascii="Times New Roman" w:hAnsi="Times New Roman" w:cs="Times New Roman"/>
          <w:sz w:val="24"/>
          <w:szCs w:val="24"/>
        </w:rPr>
        <w:t>, § 96</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lõikes 2 ja tagatisfondi seaduse §-s 73</w:t>
      </w:r>
      <w:r w:rsidRPr="00674BAC">
        <w:rPr>
          <w:rFonts w:ascii="Times New Roman" w:hAnsi="Times New Roman" w:cs="Times New Roman"/>
          <w:sz w:val="24"/>
          <w:szCs w:val="24"/>
          <w:vertAlign w:val="superscript"/>
        </w:rPr>
        <w:t>13</w:t>
      </w:r>
      <w:r w:rsidRPr="00674BAC">
        <w:rPr>
          <w:rFonts w:ascii="Times New Roman" w:hAnsi="Times New Roman" w:cs="Times New Roman"/>
          <w:sz w:val="24"/>
          <w:szCs w:val="24"/>
        </w:rPr>
        <w:t xml:space="preserve"> nimetatud krediidiasutusena </w:t>
      </w:r>
      <w:r>
        <w:rPr>
          <w:rFonts w:ascii="Times New Roman" w:hAnsi="Times New Roman" w:cs="Times New Roman"/>
          <w:sz w:val="24"/>
          <w:szCs w:val="24"/>
        </w:rPr>
        <w:t>käsitatakse</w:t>
      </w:r>
      <w:r w:rsidRPr="00674BAC">
        <w:rPr>
          <w:rFonts w:ascii="Times New Roman" w:hAnsi="Times New Roman" w:cs="Times New Roman"/>
          <w:sz w:val="24"/>
          <w:szCs w:val="24"/>
        </w:rPr>
        <w:t xml:space="preserve"> ka </w:t>
      </w:r>
      <w:r>
        <w:rPr>
          <w:rFonts w:ascii="Times New Roman" w:hAnsi="Times New Roman" w:cs="Times New Roman"/>
          <w:sz w:val="24"/>
          <w:szCs w:val="24"/>
        </w:rPr>
        <w:t>sama</w:t>
      </w:r>
      <w:r w:rsidRPr="00674BAC">
        <w:rPr>
          <w:rFonts w:ascii="Times New Roman" w:hAnsi="Times New Roman" w:cs="Times New Roman"/>
          <w:sz w:val="24"/>
          <w:szCs w:val="24"/>
        </w:rPr>
        <w:t xml:space="preserve"> paragrahvi lõike 1 punkti</w:t>
      </w:r>
      <w:r>
        <w:rPr>
          <w:rFonts w:ascii="Times New Roman" w:hAnsi="Times New Roman" w:cs="Times New Roman"/>
          <w:sz w:val="24"/>
          <w:szCs w:val="24"/>
        </w:rPr>
        <w:t>des</w:t>
      </w:r>
      <w:r w:rsidRPr="00674BAC">
        <w:rPr>
          <w:rFonts w:ascii="Times New Roman" w:hAnsi="Times New Roman" w:cs="Times New Roman"/>
          <w:sz w:val="24"/>
          <w:szCs w:val="24"/>
        </w:rPr>
        <w:t xml:space="preserve"> 3 </w:t>
      </w:r>
      <w:r>
        <w:rPr>
          <w:rFonts w:ascii="Times New Roman" w:hAnsi="Times New Roman" w:cs="Times New Roman"/>
          <w:sz w:val="24"/>
          <w:szCs w:val="24"/>
        </w:rPr>
        <w:t>ja</w:t>
      </w:r>
      <w:r w:rsidRPr="00674BAC">
        <w:rPr>
          <w:rFonts w:ascii="Times New Roman" w:hAnsi="Times New Roman" w:cs="Times New Roman"/>
          <w:sz w:val="24"/>
          <w:szCs w:val="24"/>
        </w:rPr>
        <w:t xml:space="preserve"> 4 nimetatud finantseerimisasutust, finantsvaldusettevõtjat, </w:t>
      </w:r>
      <w:proofErr w:type="spellStart"/>
      <w:r w:rsidRPr="00674BAC">
        <w:rPr>
          <w:rFonts w:ascii="Times New Roman" w:hAnsi="Times New Roman" w:cs="Times New Roman"/>
          <w:sz w:val="24"/>
          <w:szCs w:val="24"/>
        </w:rPr>
        <w:t>segafinantsvaldusettevõtjat</w:t>
      </w:r>
      <w:proofErr w:type="spellEnd"/>
      <w:r w:rsidRPr="00674BAC">
        <w:rPr>
          <w:rFonts w:ascii="Times New Roman" w:hAnsi="Times New Roman" w:cs="Times New Roman"/>
          <w:sz w:val="24"/>
          <w:szCs w:val="24"/>
        </w:rPr>
        <w:t xml:space="preserve"> ja </w:t>
      </w:r>
      <w:proofErr w:type="spellStart"/>
      <w:r w:rsidRPr="00674BAC">
        <w:rPr>
          <w:rFonts w:ascii="Times New Roman" w:hAnsi="Times New Roman" w:cs="Times New Roman"/>
          <w:sz w:val="24"/>
          <w:szCs w:val="24"/>
        </w:rPr>
        <w:t>segavaldusettevõtjat</w:t>
      </w:r>
      <w:proofErr w:type="spellEnd"/>
      <w:r w:rsidRPr="00674BAC">
        <w:rPr>
          <w:rFonts w:ascii="Times New Roman" w:hAnsi="Times New Roman" w:cs="Times New Roman"/>
          <w:sz w:val="24"/>
          <w:szCs w:val="24"/>
        </w:rPr>
        <w:t>. Lõike lisamine on ajendatud Euroopa Komisjoni tähelepanekust, et viidatud sätetes on kasutatus sõna ,,krediidiasutus“, mis peaks seaduse § 2 lõike 3 kohaselt hõlmama ka investeerimisühinguid, kuid mitte ülejäänud seaduse § 2 lõike 1 punktides 3 ja 4 nimetatud ettevõtjaid, kes osalevad kriisilahendusmenetluses seetõttu, et nad kuuluvad krediidiasutusega samasse konsolideerimisgruppi. Seega jäeti seaduse varasemas sõnastuses võimalus vastavate sätete liiga kitsaks tõlgendamiseks, mis ei ole kooskõlas direktiivis sätestatuga. Lõike 3</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lisamisega tagatakse, et vastavates sätetes nimetatud õigused, kohustused ja tingimused laieneksid ka § 2 lõike 1 punktides 3 ja 4 nimetatud isikutele. </w:t>
      </w:r>
    </w:p>
    <w:p w14:paraId="50A4B760" w14:textId="77777777" w:rsidR="007941BC" w:rsidRPr="00674BAC" w:rsidRDefault="007941BC" w:rsidP="007941BC">
      <w:pPr>
        <w:spacing w:after="0" w:line="240" w:lineRule="auto"/>
        <w:jc w:val="both"/>
        <w:rPr>
          <w:rFonts w:ascii="Times New Roman" w:hAnsi="Times New Roman" w:cs="Times New Roman"/>
          <w:sz w:val="24"/>
          <w:szCs w:val="24"/>
        </w:rPr>
      </w:pPr>
    </w:p>
    <w:p w14:paraId="5A1BBFA8"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Paragrahv 6. </w:t>
      </w:r>
      <w:r w:rsidRPr="00674BAC">
        <w:rPr>
          <w:rFonts w:ascii="Times New Roman" w:hAnsi="Times New Roman" w:cs="Times New Roman"/>
          <w:sz w:val="24"/>
          <w:szCs w:val="24"/>
        </w:rPr>
        <w:t xml:space="preserve">Kehtiv § 6 sätestab kriisiennetus- ja kriisilahendusmeetmed. </w:t>
      </w:r>
    </w:p>
    <w:p w14:paraId="75946B71" w14:textId="77777777" w:rsidR="007941BC" w:rsidRPr="00674BAC" w:rsidRDefault="007941BC" w:rsidP="007941BC">
      <w:pPr>
        <w:spacing w:after="0" w:line="240" w:lineRule="auto"/>
        <w:jc w:val="both"/>
        <w:rPr>
          <w:rFonts w:ascii="Times New Roman" w:hAnsi="Times New Roman" w:cs="Times New Roman"/>
          <w:sz w:val="24"/>
          <w:szCs w:val="24"/>
        </w:rPr>
      </w:pPr>
    </w:p>
    <w:p w14:paraId="59EABEF7"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Lõike 1 punkti 4 muutmine. </w:t>
      </w:r>
      <w:r w:rsidRPr="00674BAC">
        <w:rPr>
          <w:rFonts w:ascii="Times New Roman" w:hAnsi="Times New Roman" w:cs="Times New Roman"/>
          <w:sz w:val="24"/>
          <w:szCs w:val="24"/>
        </w:rPr>
        <w:t>Paragrahvi 6 lõige 1 sätestab loetelu kriisiennetusmeetmetest, mida Finantsinspektsioonil on õigus kasutada kriisi ennetamiseks. Lõike 1 punkt 4 sätestab õiguse rakendada muid krediidiasutuste seaduses sätestatud järelevalvemeetmeid. Lõikega 1 on võetud üle BRRD2 artikli 2 lõike 1 punkt 101. Euroopa Komisjon on teinud käesoleva lõike</w:t>
      </w:r>
      <w:r>
        <w:rPr>
          <w:rFonts w:ascii="Times New Roman" w:hAnsi="Times New Roman" w:cs="Times New Roman"/>
          <w:sz w:val="24"/>
          <w:szCs w:val="24"/>
        </w:rPr>
        <w:t xml:space="preserve"> kohta</w:t>
      </w:r>
      <w:r w:rsidRPr="00674BAC">
        <w:rPr>
          <w:rFonts w:ascii="Times New Roman" w:hAnsi="Times New Roman" w:cs="Times New Roman"/>
          <w:sz w:val="24"/>
          <w:szCs w:val="24"/>
        </w:rPr>
        <w:t xml:space="preserve"> kaks tähelepanekut. Esiteks, erinevalt direktiivis sätestatust, ei sisalda lõige 1 Finantsinspektsiooni õigust rakendada kapitaliinstrumentide ja kõlblike kohustuste </w:t>
      </w:r>
      <w:proofErr w:type="spellStart"/>
      <w:r w:rsidRPr="00674BAC">
        <w:rPr>
          <w:rFonts w:ascii="Times New Roman" w:hAnsi="Times New Roman" w:cs="Times New Roman"/>
          <w:sz w:val="24"/>
          <w:szCs w:val="24"/>
        </w:rPr>
        <w:t>allahindamise</w:t>
      </w:r>
      <w:proofErr w:type="spellEnd"/>
      <w:r w:rsidRPr="00674BAC">
        <w:rPr>
          <w:rFonts w:ascii="Times New Roman" w:hAnsi="Times New Roman" w:cs="Times New Roman"/>
          <w:sz w:val="24"/>
          <w:szCs w:val="24"/>
        </w:rPr>
        <w:t xml:space="preserve"> või teisendamise õigust. Teiseks, lõike 1 punktis 4 sätestatud õigus on vastuolus direktiiviga, kuivõrd artikli 2 lõike 1 punkt 101 sätestab kinnise loetelu õigustest, mida kriisilahendusasutus võib rakendada finantskriisi ennetamiseks. Seetõttu laiendab punkt 4 põhjendamatult laialt Finantsinspektsiooni õigust rakendada lisaks § 6 lõikes 1 nimetatud meetmetele ka muid meetmeid, mis on sätestatud krediidiasutuste seaduses, kuid mille täpset loetelu ei ole </w:t>
      </w:r>
      <w:r>
        <w:rPr>
          <w:rFonts w:ascii="Times New Roman" w:hAnsi="Times New Roman" w:cs="Times New Roman"/>
          <w:sz w:val="24"/>
          <w:szCs w:val="24"/>
        </w:rPr>
        <w:t>FELS-iga</w:t>
      </w:r>
      <w:r w:rsidRPr="00674BAC">
        <w:rPr>
          <w:rFonts w:ascii="Times New Roman" w:hAnsi="Times New Roman" w:cs="Times New Roman"/>
          <w:sz w:val="24"/>
          <w:szCs w:val="24"/>
        </w:rPr>
        <w:t xml:space="preserve"> sätestatud. Võttes arvesse komisjoni märkusi, muudetakse lõike 4 sõnastust ning sätestatakse Finantsinspektsioonile õigus rakendada kapitaliinstrumentide ja kõlblike kohustuste </w:t>
      </w:r>
      <w:proofErr w:type="spellStart"/>
      <w:r>
        <w:rPr>
          <w:rFonts w:ascii="Times New Roman" w:hAnsi="Times New Roman" w:cs="Times New Roman"/>
          <w:sz w:val="24"/>
          <w:szCs w:val="24"/>
        </w:rPr>
        <w:t>allahindamist</w:t>
      </w:r>
      <w:proofErr w:type="spellEnd"/>
      <w:r>
        <w:rPr>
          <w:rFonts w:ascii="Times New Roman" w:hAnsi="Times New Roman" w:cs="Times New Roman"/>
          <w:sz w:val="24"/>
          <w:szCs w:val="24"/>
        </w:rPr>
        <w:t xml:space="preserve"> või teisendamist. </w:t>
      </w:r>
      <w:r w:rsidRPr="00674BAC">
        <w:rPr>
          <w:rFonts w:ascii="Times New Roman" w:hAnsi="Times New Roman" w:cs="Times New Roman"/>
          <w:sz w:val="24"/>
          <w:szCs w:val="24"/>
        </w:rPr>
        <w:t xml:space="preserve"> </w:t>
      </w:r>
    </w:p>
    <w:p w14:paraId="1DACFFBF" w14:textId="77777777" w:rsidR="007941BC" w:rsidRPr="00674BAC" w:rsidRDefault="007941BC" w:rsidP="007941BC">
      <w:pPr>
        <w:spacing w:after="0" w:line="240" w:lineRule="auto"/>
        <w:jc w:val="both"/>
        <w:rPr>
          <w:rFonts w:ascii="Times New Roman" w:hAnsi="Times New Roman" w:cs="Times New Roman"/>
          <w:sz w:val="24"/>
          <w:szCs w:val="24"/>
        </w:rPr>
      </w:pPr>
    </w:p>
    <w:p w14:paraId="10DBF916"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Lõike 2 muutmine. </w:t>
      </w:r>
      <w:r w:rsidRPr="00674BAC">
        <w:rPr>
          <w:rFonts w:ascii="Times New Roman" w:hAnsi="Times New Roman" w:cs="Times New Roman"/>
          <w:sz w:val="24"/>
          <w:szCs w:val="24"/>
        </w:rPr>
        <w:t xml:space="preserve">Lõige 2 sätestab, et kriisilahendusmeede on </w:t>
      </w:r>
      <w:r>
        <w:rPr>
          <w:rFonts w:ascii="Times New Roman" w:hAnsi="Times New Roman" w:cs="Times New Roman"/>
          <w:sz w:val="24"/>
          <w:szCs w:val="24"/>
        </w:rPr>
        <w:t>FELS</w:t>
      </w:r>
      <w:r w:rsidRPr="00674BAC">
        <w:rPr>
          <w:rFonts w:ascii="Times New Roman" w:hAnsi="Times New Roman" w:cs="Times New Roman"/>
          <w:sz w:val="24"/>
          <w:szCs w:val="24"/>
        </w:rPr>
        <w:t xml:space="preserve"> tähenduses Finantsinspektsiooni õigus määrata erihaldur või nõuda aktsiate ja varade võõrandamist, luua sildasutus, nõuda vara eraldamist, rakendada kohustuste ja nõudeõiguste teisendamist või rakendada muid </w:t>
      </w:r>
      <w:r>
        <w:rPr>
          <w:rFonts w:ascii="Times New Roman" w:hAnsi="Times New Roman" w:cs="Times New Roman"/>
          <w:sz w:val="24"/>
          <w:szCs w:val="24"/>
        </w:rPr>
        <w:t>FELS</w:t>
      </w:r>
      <w:r w:rsidRPr="00674BAC">
        <w:rPr>
          <w:rFonts w:ascii="Times New Roman" w:hAnsi="Times New Roman" w:cs="Times New Roman"/>
          <w:sz w:val="24"/>
          <w:szCs w:val="24"/>
        </w:rPr>
        <w:t xml:space="preserve"> 4.–7. peatükis sätestatud õigusi. </w:t>
      </w:r>
      <w:r>
        <w:rPr>
          <w:rFonts w:ascii="Times New Roman" w:hAnsi="Times New Roman" w:cs="Times New Roman"/>
          <w:sz w:val="24"/>
          <w:szCs w:val="24"/>
        </w:rPr>
        <w:t>K</w:t>
      </w:r>
      <w:r w:rsidRPr="00674BAC">
        <w:rPr>
          <w:rFonts w:ascii="Times New Roman" w:hAnsi="Times New Roman" w:cs="Times New Roman"/>
          <w:sz w:val="24"/>
          <w:szCs w:val="24"/>
        </w:rPr>
        <w:t xml:space="preserve">äesolevat lõiget </w:t>
      </w:r>
      <w:r>
        <w:rPr>
          <w:rFonts w:ascii="Times New Roman" w:hAnsi="Times New Roman" w:cs="Times New Roman"/>
          <w:sz w:val="24"/>
          <w:szCs w:val="24"/>
        </w:rPr>
        <w:t xml:space="preserve">on </w:t>
      </w:r>
      <w:r w:rsidRPr="00674BAC">
        <w:rPr>
          <w:rFonts w:ascii="Times New Roman" w:hAnsi="Times New Roman" w:cs="Times New Roman"/>
          <w:sz w:val="24"/>
          <w:szCs w:val="24"/>
        </w:rPr>
        <w:t xml:space="preserve">vaja tehniliselt muuta, kuivõrd kriisilahendusmeetmete loetelu ei ole ammendav. Seni kehtinud sõnastuses tekib vastuolu, sest lõike esimene pool sätestab erinevaid meetmeid, kuid lõike teine pool jätab Finantsinspektsioonile õiguse kasutada lisaks eelnevalt mainitud meetmetele ka seaduse 4.–7. peatükis sätestatud õigusi. Seega tekib sätte enda sõnastuses konflikt ning ei ole arusaadav, kas kriisilahendusmeetmete loetelu on lahtine või kinnine. Kuivõrd lõike esimeses pooles nimetatud meetmed on samuti reguleeritud peatükkidega 4.–7., ei ole lõikes 2 nimetatud meetmed ammendavad. Seetõttu </w:t>
      </w:r>
      <w:r>
        <w:rPr>
          <w:rFonts w:ascii="Times New Roman" w:hAnsi="Times New Roman" w:cs="Times New Roman"/>
          <w:sz w:val="24"/>
          <w:szCs w:val="24"/>
        </w:rPr>
        <w:t>on põhjendatud</w:t>
      </w:r>
      <w:r w:rsidRPr="00674BAC">
        <w:rPr>
          <w:rFonts w:ascii="Times New Roman" w:hAnsi="Times New Roman" w:cs="Times New Roman"/>
          <w:sz w:val="24"/>
          <w:szCs w:val="24"/>
        </w:rPr>
        <w:t xml:space="preserve"> muuta lõike 2 sõnastust ja sätestada, et kriisilahendusmeede on </w:t>
      </w:r>
      <w:r>
        <w:rPr>
          <w:rFonts w:ascii="Times New Roman" w:hAnsi="Times New Roman" w:cs="Times New Roman"/>
          <w:sz w:val="24"/>
          <w:szCs w:val="24"/>
        </w:rPr>
        <w:t xml:space="preserve">FELS-i tähenduses </w:t>
      </w:r>
      <w:r w:rsidRPr="00674BAC">
        <w:rPr>
          <w:rFonts w:ascii="Times New Roman" w:hAnsi="Times New Roman" w:cs="Times New Roman"/>
          <w:sz w:val="24"/>
          <w:szCs w:val="24"/>
        </w:rPr>
        <w:t xml:space="preserve">Finantsinspektsiooni õigus määrata erihaldur või rakendada muid </w:t>
      </w:r>
      <w:r>
        <w:rPr>
          <w:rFonts w:ascii="Times New Roman" w:hAnsi="Times New Roman" w:cs="Times New Roman"/>
          <w:sz w:val="24"/>
          <w:szCs w:val="24"/>
        </w:rPr>
        <w:t>FELS</w:t>
      </w:r>
      <w:r w:rsidRPr="00674BAC">
        <w:rPr>
          <w:rFonts w:ascii="Times New Roman" w:hAnsi="Times New Roman" w:cs="Times New Roman"/>
          <w:sz w:val="24"/>
          <w:szCs w:val="24"/>
        </w:rPr>
        <w:t xml:space="preserve"> 4.–7. peatükis sätestatud õigusi.  </w:t>
      </w:r>
    </w:p>
    <w:p w14:paraId="61EF8B65" w14:textId="77777777" w:rsidR="007941BC" w:rsidRPr="00674BAC" w:rsidRDefault="007941BC" w:rsidP="007941BC">
      <w:pPr>
        <w:spacing w:after="0" w:line="240" w:lineRule="auto"/>
        <w:jc w:val="both"/>
        <w:rPr>
          <w:rFonts w:ascii="Times New Roman" w:hAnsi="Times New Roman" w:cs="Times New Roman"/>
          <w:sz w:val="24"/>
          <w:szCs w:val="24"/>
        </w:rPr>
      </w:pPr>
    </w:p>
    <w:p w14:paraId="3DC389B1"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 8</w:t>
      </w:r>
      <w:r w:rsidRPr="00674BAC">
        <w:rPr>
          <w:rFonts w:ascii="Times New Roman" w:hAnsi="Times New Roman" w:cs="Times New Roman"/>
          <w:b/>
          <w:bCs/>
          <w:sz w:val="24"/>
          <w:szCs w:val="24"/>
          <w:vertAlign w:val="superscript"/>
        </w:rPr>
        <w:t>1</w:t>
      </w:r>
      <w:r w:rsidRPr="00674BAC">
        <w:rPr>
          <w:rFonts w:ascii="Times New Roman" w:hAnsi="Times New Roman" w:cs="Times New Roman"/>
          <w:b/>
          <w:bCs/>
          <w:sz w:val="24"/>
          <w:szCs w:val="24"/>
        </w:rPr>
        <w:t xml:space="preserve">. </w:t>
      </w:r>
      <w:r w:rsidRPr="00674BAC">
        <w:rPr>
          <w:rFonts w:ascii="Times New Roman" w:hAnsi="Times New Roman" w:cs="Times New Roman"/>
          <w:sz w:val="24"/>
          <w:szCs w:val="24"/>
        </w:rPr>
        <w:t>Kehtiv § 8</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sätestab kriisilahendussubjekti ja kriisilahenduse konsolideerimisgrupi tunnused. </w:t>
      </w:r>
    </w:p>
    <w:p w14:paraId="118629A3" w14:textId="77777777" w:rsidR="007941BC" w:rsidRPr="00674BAC" w:rsidRDefault="007941BC" w:rsidP="007941BC">
      <w:pPr>
        <w:spacing w:after="0" w:line="240" w:lineRule="auto"/>
        <w:jc w:val="both"/>
        <w:rPr>
          <w:rFonts w:ascii="Times New Roman" w:hAnsi="Times New Roman" w:cs="Times New Roman"/>
          <w:sz w:val="24"/>
          <w:szCs w:val="24"/>
        </w:rPr>
      </w:pPr>
    </w:p>
    <w:p w14:paraId="62F81FFD"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Paragrahvi pealkirja muudetakse</w:t>
      </w:r>
      <w:r w:rsidRPr="00674BAC">
        <w:rPr>
          <w:rFonts w:ascii="Times New Roman" w:hAnsi="Times New Roman" w:cs="Times New Roman"/>
          <w:sz w:val="24"/>
          <w:szCs w:val="24"/>
        </w:rPr>
        <w:t xml:space="preserve"> tulenevalt likvideerimissubjekti legaaldefinitsiooni lisamisest § 8</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lõikesse 6. Sätte uueks pealkirjaks on ,,Kriisilahendussubjekt, kriisilahenduse konsolideerimisgrupp ja likvideerimissubjekt“.</w:t>
      </w:r>
    </w:p>
    <w:p w14:paraId="63F01B94" w14:textId="77777777" w:rsidR="007941BC" w:rsidRPr="00674BAC" w:rsidRDefault="007941BC" w:rsidP="007941BC">
      <w:pPr>
        <w:spacing w:after="0" w:line="240" w:lineRule="auto"/>
        <w:jc w:val="both"/>
        <w:rPr>
          <w:rFonts w:ascii="Times New Roman" w:hAnsi="Times New Roman" w:cs="Times New Roman"/>
          <w:sz w:val="24"/>
          <w:szCs w:val="24"/>
        </w:rPr>
      </w:pPr>
    </w:p>
    <w:p w14:paraId="0D5EE179"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Lõike 3 muutmine. </w:t>
      </w:r>
      <w:r w:rsidRPr="00674BAC">
        <w:rPr>
          <w:rFonts w:ascii="Times New Roman" w:hAnsi="Times New Roman" w:cs="Times New Roman"/>
          <w:sz w:val="24"/>
          <w:szCs w:val="24"/>
        </w:rPr>
        <w:t>Paragrahvis 8</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sätestatakse tingimused, millele peavad kriisilahendussubjekt (lõige 1) ja kriisilahenduse konsolideerimisgrupp (lõige 2) vastama. Seni kehtinud lõige 3 täpsustas, et konsolideerimisgrupina ei käsitata keskasutusega püsivalt seotud krediidiasutust ja keskasutust ennast ega nende vastavat tütarettevõtjat, kui vähemalt üks nendest krediidiasutustest või keskasutus on kriisilahendussubjekt. Euroopa Komisjon on juhtinud tähelepanu, et vastupidiselt BRRD2 artikli 2 lõike 1 punktile 83b, ei täpsusta lõige 3, et isegi, kui need isikud ei moodusta hetkel kriisilahendamise konsolideerimisgruppi, siis pole välistatud võimalus, et nad ei võiks tulevikus moodustada vastavad gruppi. Kooskõla tagamiseks direktiiviga asendatakse tekstiosa ,,ei käsitata“ tekstiosaga ,,käsitatakse ka“, sõna ,,krediidiasutust“ sõnaga ,,krediidiasutusi ja tekstiosa ,,ega nende vastavat tütarettevõtjat“ tekstiosaga ,,ning nende tütarettevõtjaid“. </w:t>
      </w:r>
    </w:p>
    <w:p w14:paraId="0BFC973B" w14:textId="77777777" w:rsidR="007941BC" w:rsidRPr="00674BAC" w:rsidRDefault="007941BC" w:rsidP="007941BC">
      <w:pPr>
        <w:spacing w:after="0" w:line="240" w:lineRule="auto"/>
        <w:jc w:val="both"/>
        <w:rPr>
          <w:rFonts w:ascii="Times New Roman" w:hAnsi="Times New Roman" w:cs="Times New Roman"/>
          <w:sz w:val="24"/>
          <w:szCs w:val="24"/>
        </w:rPr>
      </w:pPr>
    </w:p>
    <w:p w14:paraId="744275B7"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Uue lõikega 4 täpsustatakse,</w:t>
      </w:r>
      <w:r w:rsidRPr="00674BAC">
        <w:rPr>
          <w:rFonts w:ascii="Times New Roman" w:hAnsi="Times New Roman" w:cs="Times New Roman"/>
          <w:sz w:val="24"/>
          <w:szCs w:val="24"/>
        </w:rPr>
        <w:t xml:space="preserve"> et </w:t>
      </w:r>
      <w:r>
        <w:rPr>
          <w:rFonts w:ascii="Times New Roman" w:hAnsi="Times New Roman" w:cs="Times New Roman"/>
          <w:sz w:val="24"/>
          <w:szCs w:val="24"/>
        </w:rPr>
        <w:t>FELS</w:t>
      </w:r>
      <w:r w:rsidRPr="00674BAC">
        <w:rPr>
          <w:rFonts w:ascii="Times New Roman" w:hAnsi="Times New Roman" w:cs="Times New Roman"/>
          <w:sz w:val="24"/>
          <w:szCs w:val="24"/>
        </w:rPr>
        <w:t xml:space="preserve"> § 17</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lõigetes 4 ja 5 nimetatud kriisilahendussubjektidena </w:t>
      </w:r>
      <w:r>
        <w:rPr>
          <w:rFonts w:ascii="Times New Roman" w:hAnsi="Times New Roman" w:cs="Times New Roman"/>
          <w:sz w:val="24"/>
          <w:szCs w:val="24"/>
        </w:rPr>
        <w:t>käsitatakse</w:t>
      </w:r>
      <w:r w:rsidRPr="00674BAC">
        <w:rPr>
          <w:rFonts w:ascii="Times New Roman" w:hAnsi="Times New Roman" w:cs="Times New Roman"/>
          <w:sz w:val="24"/>
          <w:szCs w:val="24"/>
        </w:rPr>
        <w:t xml:space="preserve"> ka </w:t>
      </w:r>
      <w:r>
        <w:rPr>
          <w:rFonts w:ascii="Times New Roman" w:hAnsi="Times New Roman" w:cs="Times New Roman"/>
          <w:sz w:val="24"/>
          <w:szCs w:val="24"/>
        </w:rPr>
        <w:t xml:space="preserve">sama </w:t>
      </w:r>
      <w:r w:rsidRPr="00674BAC">
        <w:rPr>
          <w:rFonts w:ascii="Times New Roman" w:hAnsi="Times New Roman" w:cs="Times New Roman"/>
          <w:sz w:val="24"/>
          <w:szCs w:val="24"/>
        </w:rPr>
        <w:t>seaduse § 2 lõike 1 punkti</w:t>
      </w:r>
      <w:r>
        <w:rPr>
          <w:rFonts w:ascii="Times New Roman" w:hAnsi="Times New Roman" w:cs="Times New Roman"/>
          <w:sz w:val="24"/>
          <w:szCs w:val="24"/>
        </w:rPr>
        <w:t>de</w:t>
      </w:r>
      <w:r w:rsidRPr="00674BAC">
        <w:rPr>
          <w:rFonts w:ascii="Times New Roman" w:hAnsi="Times New Roman" w:cs="Times New Roman"/>
          <w:sz w:val="24"/>
          <w:szCs w:val="24"/>
        </w:rPr>
        <w:t xml:space="preserve">s 3 </w:t>
      </w:r>
      <w:r>
        <w:rPr>
          <w:rFonts w:ascii="Times New Roman" w:hAnsi="Times New Roman" w:cs="Times New Roman"/>
          <w:sz w:val="24"/>
          <w:szCs w:val="24"/>
        </w:rPr>
        <w:t>ja</w:t>
      </w:r>
      <w:r w:rsidRPr="00674BAC">
        <w:rPr>
          <w:rFonts w:ascii="Times New Roman" w:hAnsi="Times New Roman" w:cs="Times New Roman"/>
          <w:sz w:val="24"/>
          <w:szCs w:val="24"/>
        </w:rPr>
        <w:t xml:space="preserve"> 4 nimetatud finantseerimisasutust, finantsvaldusettevõtjat, </w:t>
      </w:r>
      <w:proofErr w:type="spellStart"/>
      <w:r w:rsidRPr="00674BAC">
        <w:rPr>
          <w:rFonts w:ascii="Times New Roman" w:hAnsi="Times New Roman" w:cs="Times New Roman"/>
          <w:sz w:val="24"/>
          <w:szCs w:val="24"/>
        </w:rPr>
        <w:t>segafinantsvaldusettevõtjat</w:t>
      </w:r>
      <w:proofErr w:type="spellEnd"/>
      <w:r w:rsidRPr="00674BAC">
        <w:rPr>
          <w:rFonts w:ascii="Times New Roman" w:hAnsi="Times New Roman" w:cs="Times New Roman"/>
          <w:sz w:val="24"/>
          <w:szCs w:val="24"/>
        </w:rPr>
        <w:t xml:space="preserve"> ja </w:t>
      </w:r>
      <w:proofErr w:type="spellStart"/>
      <w:r w:rsidRPr="00674BAC">
        <w:rPr>
          <w:rFonts w:ascii="Times New Roman" w:hAnsi="Times New Roman" w:cs="Times New Roman"/>
          <w:sz w:val="24"/>
          <w:szCs w:val="24"/>
        </w:rPr>
        <w:t>segavaldusettevõtjat</w:t>
      </w:r>
      <w:proofErr w:type="spellEnd"/>
      <w:r w:rsidRPr="00674BAC">
        <w:rPr>
          <w:rFonts w:ascii="Times New Roman" w:hAnsi="Times New Roman" w:cs="Times New Roman"/>
          <w:sz w:val="24"/>
          <w:szCs w:val="24"/>
        </w:rPr>
        <w:t>. Paragrahvi täiendamine lõikega 4 tuleneb  Euroopa Komisjoni märkusest, mille kohaselt ei selgu § 17</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lõigete 4 ja 5 sõnastusest, et kriisilahendussubjekt ei ole vaid krediidiasutus, vaid ka teised ettevõtjad, keda käsitletakse kriisilahendusmenetluses kriisilahendussubjektina. </w:t>
      </w:r>
    </w:p>
    <w:p w14:paraId="34AAF208" w14:textId="77777777" w:rsidR="007941BC" w:rsidRPr="00674BAC" w:rsidRDefault="007941BC" w:rsidP="007941BC">
      <w:pPr>
        <w:spacing w:after="0" w:line="240" w:lineRule="auto"/>
        <w:jc w:val="both"/>
        <w:rPr>
          <w:rFonts w:ascii="Times New Roman" w:hAnsi="Times New Roman" w:cs="Times New Roman"/>
          <w:sz w:val="24"/>
          <w:szCs w:val="24"/>
        </w:rPr>
      </w:pPr>
    </w:p>
    <w:p w14:paraId="1D13DCD3"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Paragrahvi täiendatakse lõikega 5.</w:t>
      </w:r>
      <w:r w:rsidRPr="00674BAC">
        <w:rPr>
          <w:rFonts w:ascii="Times New Roman" w:hAnsi="Times New Roman" w:cs="Times New Roman"/>
          <w:sz w:val="24"/>
          <w:szCs w:val="24"/>
        </w:rPr>
        <w:t xml:space="preserve"> Uue sätte eesmärk on tagada kooskõla BRRD2-ga, mis kohaldub lisaks Euroopa Liidu liikmesriikidele ka Euroopa Majanduspiirkonna lepinguriikidele (Norra, Island, </w:t>
      </w:r>
      <w:proofErr w:type="spellStart"/>
      <w:r w:rsidRPr="00674BAC">
        <w:rPr>
          <w:rFonts w:ascii="Times New Roman" w:hAnsi="Times New Roman" w:cs="Times New Roman"/>
          <w:sz w:val="24"/>
          <w:szCs w:val="24"/>
        </w:rPr>
        <w:t>Lichtenstein</w:t>
      </w:r>
      <w:proofErr w:type="spellEnd"/>
      <w:r w:rsidRPr="00674BAC">
        <w:rPr>
          <w:rFonts w:ascii="Times New Roman" w:hAnsi="Times New Roman" w:cs="Times New Roman"/>
          <w:sz w:val="24"/>
          <w:szCs w:val="24"/>
        </w:rPr>
        <w:t xml:space="preserve">). Seni on seaduses kasutatud läbivalt mõisteid ,,Euroopa Liidus asutatud tütarettevõtja“ ja ,,Euroopa Liidus tegutsev emaettevõtja“, millega võib jääda ekslikult mulje, et seadust on võimalik kohaldada vaid Euroopa Liidu liikmesriikide ettevõtjatele. Lõikega 5 täpsustatakse, et eelmainitud mõisted viitavad ka ettevõtjatele, kes on asutatud või tegutsevad Euroopa Liidu lepinguriigis. </w:t>
      </w:r>
    </w:p>
    <w:p w14:paraId="1E0B3BCF" w14:textId="77777777" w:rsidR="007941BC" w:rsidRPr="00674BAC" w:rsidRDefault="007941BC" w:rsidP="007941BC">
      <w:pPr>
        <w:spacing w:after="0" w:line="240" w:lineRule="auto"/>
        <w:jc w:val="both"/>
        <w:rPr>
          <w:rFonts w:ascii="Times New Roman" w:hAnsi="Times New Roman" w:cs="Times New Roman"/>
          <w:sz w:val="24"/>
          <w:szCs w:val="24"/>
        </w:rPr>
      </w:pPr>
    </w:p>
    <w:p w14:paraId="30022DAC"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Paragrahvi täiendatakse lõikega 6</w:t>
      </w:r>
      <w:r w:rsidRPr="00674BAC">
        <w:rPr>
          <w:rFonts w:ascii="Times New Roman" w:hAnsi="Times New Roman" w:cs="Times New Roman"/>
          <w:sz w:val="24"/>
          <w:szCs w:val="24"/>
        </w:rPr>
        <w:t xml:space="preserve">, millega võetakse üle BRRD3 artikli 2 lõike 1 punkt 83aa ning sätestatakse likvideerimissubjekti legaaldefinitsioon. Likvideerimissubjekt on Euroopa Liidus asutatud juriidiline isik, kelle suhtes konsolideerimisgrupi kriisilahenduskavas või konsolideerimisgruppi mittekuuluva isiku puhul on kriisilahenduskavas ette nähtud, et ta likvideeritakse tavalises maksejõuetusmenetluses, või isik, kes kuulub kriisilahenduse konsolideerimisgruppi, kuid kes ise ei ole kriisilahendussubjekt ja kelle suhtes ei ole konsolideerimisgrupi kriisilahenduskavas ette nähtud </w:t>
      </w:r>
      <w:proofErr w:type="spellStart"/>
      <w:r w:rsidRPr="00674BAC">
        <w:rPr>
          <w:rFonts w:ascii="Times New Roman" w:hAnsi="Times New Roman" w:cs="Times New Roman"/>
          <w:sz w:val="24"/>
          <w:szCs w:val="24"/>
        </w:rPr>
        <w:t>allahindamise</w:t>
      </w:r>
      <w:proofErr w:type="spellEnd"/>
      <w:r w:rsidRPr="00674BAC">
        <w:rPr>
          <w:rFonts w:ascii="Times New Roman" w:hAnsi="Times New Roman" w:cs="Times New Roman"/>
          <w:sz w:val="24"/>
          <w:szCs w:val="24"/>
        </w:rPr>
        <w:t xml:space="preserve"> ja teisendamise õiguse kasutamist.</w:t>
      </w:r>
    </w:p>
    <w:p w14:paraId="5E9EDF2C" w14:textId="77777777" w:rsidR="007941BC" w:rsidRPr="00674BAC" w:rsidRDefault="007941BC" w:rsidP="007941BC">
      <w:pPr>
        <w:spacing w:after="0" w:line="240" w:lineRule="auto"/>
        <w:jc w:val="both"/>
        <w:rPr>
          <w:rFonts w:ascii="Times New Roman" w:hAnsi="Times New Roman" w:cs="Times New Roman"/>
          <w:sz w:val="24"/>
          <w:szCs w:val="24"/>
        </w:rPr>
      </w:pPr>
    </w:p>
    <w:p w14:paraId="0FE483F6"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 17.</w:t>
      </w:r>
      <w:r w:rsidRPr="00674BAC">
        <w:rPr>
          <w:rFonts w:ascii="Times New Roman" w:hAnsi="Times New Roman" w:cs="Times New Roman"/>
          <w:sz w:val="24"/>
          <w:szCs w:val="24"/>
        </w:rPr>
        <w:t xml:space="preserve"> Kehtiv § 17 sätestab omavahendite ja kõlblike kohustuste minimaalse taseme nõude.</w:t>
      </w:r>
    </w:p>
    <w:p w14:paraId="4CA73A33" w14:textId="77777777" w:rsidR="007941BC" w:rsidRPr="00674BAC" w:rsidRDefault="007941BC" w:rsidP="007941BC">
      <w:pPr>
        <w:spacing w:after="0" w:line="240" w:lineRule="auto"/>
        <w:jc w:val="both"/>
        <w:rPr>
          <w:rFonts w:ascii="Times New Roman" w:hAnsi="Times New Roman" w:cs="Times New Roman"/>
          <w:sz w:val="24"/>
          <w:szCs w:val="24"/>
        </w:rPr>
      </w:pPr>
    </w:p>
    <w:p w14:paraId="46709B75"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4</w:t>
      </w:r>
      <w:r w:rsidRPr="00674BAC">
        <w:rPr>
          <w:rFonts w:ascii="Times New Roman" w:hAnsi="Times New Roman" w:cs="Times New Roman"/>
          <w:b/>
          <w:bCs/>
          <w:sz w:val="24"/>
          <w:szCs w:val="24"/>
          <w:vertAlign w:val="superscript"/>
        </w:rPr>
        <w:t>1</w:t>
      </w:r>
      <w:r w:rsidRPr="00674BAC">
        <w:rPr>
          <w:rFonts w:ascii="Times New Roman" w:hAnsi="Times New Roman" w:cs="Times New Roman"/>
          <w:b/>
          <w:bCs/>
          <w:sz w:val="24"/>
          <w:szCs w:val="24"/>
        </w:rPr>
        <w:t xml:space="preserve"> muutmine. </w:t>
      </w:r>
      <w:r w:rsidRPr="00674BAC">
        <w:rPr>
          <w:rFonts w:ascii="Times New Roman" w:hAnsi="Times New Roman" w:cs="Times New Roman"/>
          <w:sz w:val="24"/>
          <w:szCs w:val="24"/>
        </w:rPr>
        <w:t>Seni kehtinud lõike 4</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sõnastus sätestas, et kõlblikud kohustused on seaduse § 71 lõikes 1 nimetatud teisendatavad kohustused, mis vastavad </w:t>
      </w:r>
      <w:r>
        <w:rPr>
          <w:rFonts w:ascii="Times New Roman" w:hAnsi="Times New Roman" w:cs="Times New Roman"/>
          <w:sz w:val="24"/>
          <w:szCs w:val="24"/>
        </w:rPr>
        <w:t xml:space="preserve">sama </w:t>
      </w:r>
      <w:r w:rsidRPr="00674BAC">
        <w:rPr>
          <w:rFonts w:ascii="Times New Roman" w:hAnsi="Times New Roman" w:cs="Times New Roman"/>
          <w:sz w:val="24"/>
          <w:szCs w:val="24"/>
        </w:rPr>
        <w:t xml:space="preserve">paragrahvi lõikes 4 või seaduse § 19 lõike 8 punktis 1 sätestatud tingimustele, olenevalt sellest, kumb säte on kohaldatav, ning Euroopa Parlamendi ja nõukogu määruse (EL) nr 575/2013 artikli 72a lõike 1 punktis b sätestatud teise taseme omavahendite instrumentide tingimustele. </w:t>
      </w:r>
    </w:p>
    <w:p w14:paraId="6908A4AE" w14:textId="77777777" w:rsidR="007941BC" w:rsidRPr="00674BAC" w:rsidRDefault="007941BC" w:rsidP="007941BC">
      <w:pPr>
        <w:spacing w:after="0" w:line="240" w:lineRule="auto"/>
        <w:jc w:val="both"/>
        <w:rPr>
          <w:rFonts w:ascii="Times New Roman" w:hAnsi="Times New Roman" w:cs="Times New Roman"/>
          <w:sz w:val="24"/>
          <w:szCs w:val="24"/>
        </w:rPr>
      </w:pPr>
    </w:p>
    <w:p w14:paraId="0BA28480"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Euroopa Komisjon on juhtinud tähelepanu sellele, et kuigi seadus sisaldab kõlblike kohustuste definitsiooni, mis vastab BRRD2 artikli 2 lõike 1 punktile 71a, ei ole seaduses konkreetselt defineeritud artikli sama lõike punkti 71 eeskujul teisendatavaid kohustusi. Kuigi § 17 lõige 4</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selgitab kõlblike kohustuste olemust, tehes seda läbi teisendatavate kohustuse, ning § 71 lõige 1 sätestab, et teisendatavad kohustused on kohustused, mille suhtes võib kasutada kohustuste teisendamise meedet kriisilahendusmenetluses oleva krediidiasutuse või temaga samasse konsolideerimisgruppi kuuluva isiku kohustuste suhtes, puudub seaduses teisendatava kohustuste legaaldefinitsioon. Selleks, et eristada kõlblike ja teisendatavaid kohustusi selgemalt, muudetakse lõiget 4</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selliselt, et selles käsitletakse ainult teisendatavaid kohustusi. </w:t>
      </w:r>
    </w:p>
    <w:p w14:paraId="74C1DB71" w14:textId="77777777" w:rsidR="007941BC" w:rsidRPr="00674BAC" w:rsidRDefault="007941BC" w:rsidP="007941BC">
      <w:pPr>
        <w:spacing w:after="0" w:line="240" w:lineRule="auto"/>
        <w:jc w:val="both"/>
        <w:rPr>
          <w:rFonts w:ascii="Times New Roman" w:hAnsi="Times New Roman" w:cs="Times New Roman"/>
          <w:sz w:val="24"/>
          <w:szCs w:val="24"/>
        </w:rPr>
      </w:pPr>
    </w:p>
    <w:p w14:paraId="4C0C800D"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Lõiget 4</w:t>
      </w:r>
      <w:r w:rsidRPr="00674BAC">
        <w:rPr>
          <w:rFonts w:ascii="Times New Roman" w:hAnsi="Times New Roman" w:cs="Times New Roman"/>
          <w:b/>
          <w:bCs/>
          <w:sz w:val="24"/>
          <w:szCs w:val="24"/>
          <w:vertAlign w:val="superscript"/>
        </w:rPr>
        <w:t>2</w:t>
      </w:r>
      <w:r w:rsidRPr="00674BAC">
        <w:rPr>
          <w:rFonts w:ascii="Times New Roman" w:hAnsi="Times New Roman" w:cs="Times New Roman"/>
          <w:b/>
          <w:bCs/>
          <w:sz w:val="24"/>
          <w:szCs w:val="24"/>
        </w:rPr>
        <w:t xml:space="preserve"> muudetakse tulenevalt lõike 4</w:t>
      </w:r>
      <w:r w:rsidRPr="00674BAC">
        <w:rPr>
          <w:rFonts w:ascii="Times New Roman" w:hAnsi="Times New Roman" w:cs="Times New Roman"/>
          <w:b/>
          <w:bCs/>
          <w:sz w:val="24"/>
          <w:szCs w:val="24"/>
          <w:vertAlign w:val="superscript"/>
        </w:rPr>
        <w:t>1</w:t>
      </w:r>
      <w:r w:rsidRPr="00674BAC">
        <w:rPr>
          <w:rFonts w:ascii="Times New Roman" w:hAnsi="Times New Roman" w:cs="Times New Roman"/>
          <w:b/>
          <w:bCs/>
          <w:sz w:val="24"/>
          <w:szCs w:val="24"/>
        </w:rPr>
        <w:t xml:space="preserve"> muutmisest. </w:t>
      </w:r>
      <w:r w:rsidRPr="00674BAC">
        <w:rPr>
          <w:rFonts w:ascii="Times New Roman" w:hAnsi="Times New Roman" w:cs="Times New Roman"/>
          <w:sz w:val="24"/>
          <w:szCs w:val="24"/>
        </w:rPr>
        <w:t>Põhjusel, et § 17 lõike 4</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sõnastust muudeti viisil, et selles sisaldub ainult teisendatavate kohustuste mõiste, muudetakse lõiget 4</w:t>
      </w:r>
      <w:r w:rsidRPr="00674BAC">
        <w:rPr>
          <w:rFonts w:ascii="Times New Roman" w:hAnsi="Times New Roman" w:cs="Times New Roman"/>
          <w:sz w:val="24"/>
          <w:szCs w:val="24"/>
          <w:vertAlign w:val="superscript"/>
        </w:rPr>
        <w:t xml:space="preserve">2 </w:t>
      </w:r>
      <w:r w:rsidRPr="00674BAC">
        <w:rPr>
          <w:rFonts w:ascii="Times New Roman" w:hAnsi="Times New Roman" w:cs="Times New Roman"/>
          <w:sz w:val="24"/>
          <w:szCs w:val="24"/>
        </w:rPr>
        <w:t>(vt § 17 lõike 4</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muutmise selgitusi). Uue sõnastuse kohaselt loetakse lõike 4</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tekst teiseks lauseks ning lõiget täiendatakse esimese lausega. Uus lause sätestab, et kõlblikud kohustused on teisendatavad kohustused, mis vastavad paragrahvi lõikes 4 või seaduse § 19 lõike 8 punktis 1 sätestatud tingimustele, olenevalt sellest, kumb säte on kohaldatav, ning Euroopa Parlamendi ja nõukogu määruse (EL) nr 575/2013 artikli 72a lõike 1 punktis b sätestatud teise taseme omavahendite instrumentide tingimustele. Varasemast kõlblike kohustuste definitsioonist jäetakse välja tekstiosa ,,käesoleva seaduse § 71 lõikes 1 nimetatud“ põhjusel, et teisendatavate kohustuste definitsiooni lisamisega ei ole teisendatavate kohustustele enam</w:t>
      </w:r>
      <w:r>
        <w:rPr>
          <w:rFonts w:ascii="Times New Roman" w:hAnsi="Times New Roman" w:cs="Times New Roman"/>
          <w:sz w:val="24"/>
          <w:szCs w:val="24"/>
        </w:rPr>
        <w:t xml:space="preserve"> vaja</w:t>
      </w:r>
      <w:r w:rsidRPr="00674BAC">
        <w:rPr>
          <w:rFonts w:ascii="Times New Roman" w:hAnsi="Times New Roman" w:cs="Times New Roman"/>
          <w:sz w:val="24"/>
          <w:szCs w:val="24"/>
        </w:rPr>
        <w:t xml:space="preserve"> vi</w:t>
      </w:r>
      <w:r>
        <w:rPr>
          <w:rFonts w:ascii="Times New Roman" w:hAnsi="Times New Roman" w:cs="Times New Roman"/>
          <w:sz w:val="24"/>
          <w:szCs w:val="24"/>
        </w:rPr>
        <w:t>idata</w:t>
      </w:r>
      <w:r w:rsidRPr="00674BAC">
        <w:rPr>
          <w:rFonts w:ascii="Times New Roman" w:hAnsi="Times New Roman" w:cs="Times New Roman"/>
          <w:sz w:val="24"/>
          <w:szCs w:val="24"/>
        </w:rPr>
        <w:t>. Lõike 4</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muutmise tagajärjel koondatakse kõlblikke kohustuste ja allutatud kõlblike instrumentide definitsioonid ühte sättesse, tagades seaduse parema seotuse ja loetavuse. </w:t>
      </w:r>
    </w:p>
    <w:p w14:paraId="16995242" w14:textId="77777777" w:rsidR="007941BC" w:rsidRPr="00674BAC" w:rsidRDefault="007941BC" w:rsidP="007941BC">
      <w:pPr>
        <w:spacing w:after="0" w:line="240" w:lineRule="auto"/>
        <w:jc w:val="both"/>
        <w:rPr>
          <w:rFonts w:ascii="Times New Roman" w:hAnsi="Times New Roman" w:cs="Times New Roman"/>
          <w:sz w:val="24"/>
          <w:szCs w:val="24"/>
        </w:rPr>
      </w:pPr>
    </w:p>
    <w:p w14:paraId="12F57829"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4</w:t>
      </w:r>
      <w:r w:rsidRPr="00674BAC">
        <w:rPr>
          <w:rFonts w:ascii="Times New Roman" w:hAnsi="Times New Roman" w:cs="Times New Roman"/>
          <w:b/>
          <w:bCs/>
          <w:sz w:val="24"/>
          <w:szCs w:val="24"/>
          <w:vertAlign w:val="superscript"/>
        </w:rPr>
        <w:t>3</w:t>
      </w:r>
      <w:r w:rsidRPr="00674BAC">
        <w:rPr>
          <w:rFonts w:ascii="Times New Roman" w:hAnsi="Times New Roman" w:cs="Times New Roman"/>
          <w:b/>
          <w:bCs/>
          <w:sz w:val="24"/>
          <w:szCs w:val="24"/>
        </w:rPr>
        <w:t xml:space="preserve"> sissejuhatav lauseosa muudetakse. </w:t>
      </w:r>
      <w:r w:rsidRPr="00674BAC">
        <w:rPr>
          <w:rFonts w:ascii="Times New Roman" w:hAnsi="Times New Roman" w:cs="Times New Roman"/>
          <w:sz w:val="24"/>
          <w:szCs w:val="24"/>
        </w:rPr>
        <w:t>Käesolev lõige sätestab, et kui Euroopa Liidus asutatud tütarettevõtjast krediidiasutus emiteerib kohustusi olemasolevale aktsionärile, kes ei kuulu samasse kriisilahenduse konsolideerimisgruppi, arvatakse need kohustused kriisilahendussubjekti omavahendite ja kõlblike kohustuste summa hulka, kui on täidetud kõik sissejuhatavale lauseosale järgnevas loetelus nimetatud tingimused. Lõikega 4</w:t>
      </w:r>
      <w:r w:rsidRPr="00674BAC">
        <w:rPr>
          <w:rFonts w:ascii="Times New Roman" w:hAnsi="Times New Roman" w:cs="Times New Roman"/>
          <w:sz w:val="24"/>
          <w:szCs w:val="24"/>
          <w:vertAlign w:val="superscript"/>
        </w:rPr>
        <w:t>3</w:t>
      </w:r>
      <w:r w:rsidRPr="00674BAC">
        <w:rPr>
          <w:rFonts w:ascii="Times New Roman" w:hAnsi="Times New Roman" w:cs="Times New Roman"/>
          <w:sz w:val="24"/>
          <w:szCs w:val="24"/>
        </w:rPr>
        <w:t xml:space="preserve"> on üle võetud BRRD2 artikli 45b lõige 3. </w:t>
      </w:r>
    </w:p>
    <w:p w14:paraId="6E0F69A0" w14:textId="77777777" w:rsidR="007941BC" w:rsidRPr="00674BAC" w:rsidRDefault="007941BC" w:rsidP="007941BC">
      <w:pPr>
        <w:spacing w:after="0" w:line="240" w:lineRule="auto"/>
        <w:jc w:val="both"/>
        <w:rPr>
          <w:rFonts w:ascii="Times New Roman" w:hAnsi="Times New Roman" w:cs="Times New Roman"/>
          <w:sz w:val="24"/>
          <w:szCs w:val="24"/>
        </w:rPr>
      </w:pPr>
    </w:p>
    <w:p w14:paraId="605409D2"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Euroopa Komisjon on juhtinud tähelepanu sellele, et lõike sissejuhatav lause</w:t>
      </w:r>
      <w:r>
        <w:rPr>
          <w:rFonts w:ascii="Times New Roman" w:hAnsi="Times New Roman" w:cs="Times New Roman"/>
          <w:sz w:val="24"/>
          <w:szCs w:val="24"/>
        </w:rPr>
        <w:t>osa</w:t>
      </w:r>
      <w:r w:rsidRPr="00674BAC">
        <w:rPr>
          <w:rFonts w:ascii="Times New Roman" w:hAnsi="Times New Roman" w:cs="Times New Roman"/>
          <w:sz w:val="24"/>
          <w:szCs w:val="24"/>
        </w:rPr>
        <w:t xml:space="preserve"> ei sisalda endas täiendit, mille kohaselt peab Euroopa Liidus asutatud tütarettevõtjast krediidiasutus, kes emiteerib kohustusi, kuuluma kriisilahendussubjektiga ka samasse kriisilahenduse konsolideerimisgruppi. Sarnaselt täpsustusega selle kohta, et emiteerimine peab toimuma aktsionäri suhtes, kes ei kuulu krediidiasutusega samasse kriisilahenduse konsolideerimisgruppi, tuleks komisjoni hinnangul lõike 4</w:t>
      </w:r>
      <w:r w:rsidRPr="00674BAC">
        <w:rPr>
          <w:rFonts w:ascii="Times New Roman" w:hAnsi="Times New Roman" w:cs="Times New Roman"/>
          <w:sz w:val="24"/>
          <w:szCs w:val="24"/>
          <w:vertAlign w:val="superscript"/>
        </w:rPr>
        <w:t>3</w:t>
      </w:r>
      <w:r w:rsidRPr="00674BAC">
        <w:rPr>
          <w:rFonts w:ascii="Times New Roman" w:hAnsi="Times New Roman" w:cs="Times New Roman"/>
          <w:sz w:val="24"/>
          <w:szCs w:val="24"/>
        </w:rPr>
        <w:t xml:space="preserve"> sissejuhatavasse lauseosasse lisada täiend tütarettevõtja kuuluvuse kohta. Komisjoni märkustest tulenevalt täpsustatakse sissejuhatavas lauseosas, et nimetatud tütarettevõtjast krediidiasutus peab kuuluma kriisilahendussubjektiga samasse konsolideerimisgruppi. </w:t>
      </w:r>
    </w:p>
    <w:p w14:paraId="1309B04F" w14:textId="77777777" w:rsidR="007941BC" w:rsidRPr="00674BAC" w:rsidRDefault="007941BC" w:rsidP="007941BC">
      <w:pPr>
        <w:spacing w:after="0" w:line="240" w:lineRule="auto"/>
        <w:jc w:val="both"/>
        <w:rPr>
          <w:rFonts w:ascii="Times New Roman" w:hAnsi="Times New Roman" w:cs="Times New Roman"/>
          <w:sz w:val="24"/>
          <w:szCs w:val="24"/>
        </w:rPr>
      </w:pPr>
    </w:p>
    <w:p w14:paraId="75BD7334"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4</w:t>
      </w:r>
      <w:r w:rsidRPr="00674BAC">
        <w:rPr>
          <w:rFonts w:ascii="Times New Roman" w:hAnsi="Times New Roman" w:cs="Times New Roman"/>
          <w:b/>
          <w:bCs/>
          <w:sz w:val="24"/>
          <w:szCs w:val="24"/>
          <w:vertAlign w:val="superscript"/>
        </w:rPr>
        <w:t>3</w:t>
      </w:r>
      <w:r w:rsidRPr="00674BAC">
        <w:rPr>
          <w:rFonts w:ascii="Times New Roman" w:hAnsi="Times New Roman" w:cs="Times New Roman"/>
          <w:b/>
          <w:bCs/>
          <w:sz w:val="24"/>
          <w:szCs w:val="24"/>
        </w:rPr>
        <w:t xml:space="preserve"> punkti 3 muutmine. </w:t>
      </w:r>
      <w:r w:rsidRPr="00674BAC">
        <w:rPr>
          <w:rFonts w:ascii="Times New Roman" w:hAnsi="Times New Roman" w:cs="Times New Roman"/>
          <w:sz w:val="24"/>
          <w:szCs w:val="24"/>
        </w:rPr>
        <w:t>Lisaks sissejuhatava lause</w:t>
      </w:r>
      <w:r>
        <w:rPr>
          <w:rFonts w:ascii="Times New Roman" w:hAnsi="Times New Roman" w:cs="Times New Roman"/>
          <w:sz w:val="24"/>
          <w:szCs w:val="24"/>
        </w:rPr>
        <w:t>osa</w:t>
      </w:r>
      <w:r w:rsidRPr="00674BAC">
        <w:rPr>
          <w:rFonts w:ascii="Times New Roman" w:hAnsi="Times New Roman" w:cs="Times New Roman"/>
          <w:sz w:val="24"/>
          <w:szCs w:val="24"/>
        </w:rPr>
        <w:t xml:space="preserve"> muutmisele tuleb teha muudatusi lõike 4</w:t>
      </w:r>
      <w:r w:rsidRPr="00674BAC">
        <w:rPr>
          <w:rFonts w:ascii="Times New Roman" w:hAnsi="Times New Roman" w:cs="Times New Roman"/>
          <w:sz w:val="24"/>
          <w:szCs w:val="24"/>
          <w:vertAlign w:val="superscript"/>
        </w:rPr>
        <w:t>3</w:t>
      </w:r>
      <w:r w:rsidRPr="00674BAC">
        <w:rPr>
          <w:rFonts w:ascii="Times New Roman" w:hAnsi="Times New Roman" w:cs="Times New Roman"/>
          <w:sz w:val="24"/>
          <w:szCs w:val="24"/>
        </w:rPr>
        <w:t xml:space="preserve"> tingimuste loetelu punktides 3 ja 4, kuivõrd neid kahte punkti tuleb direktiivi mõistes lugeda ühe, mitte kahe eraldiseisva tingimusena. Seni kehtinud sätte sõnastusest ei selgu, et lõike 4</w:t>
      </w:r>
      <w:r w:rsidRPr="00674BAC">
        <w:rPr>
          <w:rFonts w:ascii="Times New Roman" w:hAnsi="Times New Roman" w:cs="Times New Roman"/>
          <w:sz w:val="24"/>
          <w:szCs w:val="24"/>
          <w:vertAlign w:val="superscript"/>
        </w:rPr>
        <w:t>3</w:t>
      </w:r>
      <w:r w:rsidRPr="00674BAC">
        <w:rPr>
          <w:rFonts w:ascii="Times New Roman" w:hAnsi="Times New Roman" w:cs="Times New Roman"/>
          <w:sz w:val="24"/>
          <w:szCs w:val="24"/>
        </w:rPr>
        <w:t xml:space="preserve"> punktid 3 ja 4 ei ole eraldiseisvad ja teineteisest sõltumatud tingimused, mille põhjal hinnatakse, kas emiteeritud kohustused arvatakse kriisilahendussubjekti omavahendite ja kõlblike kohustuste summa hulka või mitte. Punkte 3 ja 4 lugedes võib ekslikult jääda mulje, et tegemist on kumulatiivsete tingimustega, mis mõlemad peavad lisaks punktidele 1 ja 2 olema täidetud, et jaatada tingimuste täitmist. Selline käsitlus erineb artikli 45b lõikest 3, kuivõrd artikli lõike 3 punkt</w:t>
      </w:r>
      <w:r>
        <w:rPr>
          <w:rFonts w:ascii="Times New Roman" w:hAnsi="Times New Roman" w:cs="Times New Roman"/>
          <w:sz w:val="24"/>
          <w:szCs w:val="24"/>
        </w:rPr>
        <w:t xml:space="preserve"> </w:t>
      </w:r>
      <w:r w:rsidRPr="00674BAC">
        <w:rPr>
          <w:rFonts w:ascii="Times New Roman" w:hAnsi="Times New Roman" w:cs="Times New Roman"/>
          <w:sz w:val="24"/>
          <w:szCs w:val="24"/>
        </w:rPr>
        <w:t>c jaotub omakorda veel kaheks alapunktiks i ja ii, ning sätestab, et punkti c kohustuste leidmiseks tuleb alapunktist ii lahutada alapunkt i. Seega sisaldab punkt c endas arvutamistehet, mida ei ole § 17 lõike 4</w:t>
      </w:r>
      <w:r w:rsidRPr="00674BAC">
        <w:rPr>
          <w:rFonts w:ascii="Times New Roman" w:hAnsi="Times New Roman" w:cs="Times New Roman"/>
          <w:sz w:val="24"/>
          <w:szCs w:val="24"/>
          <w:vertAlign w:val="superscript"/>
        </w:rPr>
        <w:t>3</w:t>
      </w:r>
      <w:r w:rsidRPr="00674BAC">
        <w:rPr>
          <w:rFonts w:ascii="Times New Roman" w:hAnsi="Times New Roman" w:cs="Times New Roman"/>
          <w:sz w:val="24"/>
          <w:szCs w:val="24"/>
        </w:rPr>
        <w:t xml:space="preserve"> punktides 3 ja 4 piisavalt hästi väljendatud. </w:t>
      </w:r>
    </w:p>
    <w:p w14:paraId="7FF98E0B" w14:textId="77777777" w:rsidR="007941BC" w:rsidRPr="00674BAC" w:rsidRDefault="007941BC" w:rsidP="007941BC">
      <w:pPr>
        <w:spacing w:after="0" w:line="240" w:lineRule="auto"/>
        <w:jc w:val="both"/>
        <w:rPr>
          <w:rFonts w:ascii="Times New Roman" w:hAnsi="Times New Roman" w:cs="Times New Roman"/>
          <w:sz w:val="24"/>
          <w:szCs w:val="24"/>
        </w:rPr>
      </w:pPr>
    </w:p>
    <w:p w14:paraId="23CB3B73"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Muudatusega tuuakse punktis 4 sätestatu üle punkti 3 algusesse ning sõnastatakse see ümber viisil, mis annab selgelt üle mõtet, et kohustuste summa leidmiseks, tuleb seaduse § 19 lõigetes 2 ja 4–6 nõutava miinimumnõude tasemest lahutada selliste kohustuste summa, mis on saadud kriisilahendussubjekti jaoks emiteeritud ja tema poolt kas otse või kaudselt teiste samasse kriisilahenduse konsolideerimisgruppi kuuluvate ettevõtjate kaudu ostetud kohustuste ning kooskõlas </w:t>
      </w:r>
      <w:r>
        <w:rPr>
          <w:rFonts w:ascii="Times New Roman" w:hAnsi="Times New Roman" w:cs="Times New Roman"/>
          <w:sz w:val="24"/>
          <w:szCs w:val="24"/>
        </w:rPr>
        <w:t>FELS</w:t>
      </w:r>
      <w:r w:rsidRPr="00674BAC">
        <w:rPr>
          <w:rFonts w:ascii="Times New Roman" w:hAnsi="Times New Roman" w:cs="Times New Roman"/>
          <w:sz w:val="24"/>
          <w:szCs w:val="24"/>
        </w:rPr>
        <w:t xml:space="preserve"> § 19 lõike 8 punkti 2 kohaselt emiteeritud omavahendite summast. </w:t>
      </w:r>
    </w:p>
    <w:p w14:paraId="46B48391" w14:textId="77777777" w:rsidR="007941BC" w:rsidRPr="00674BAC" w:rsidRDefault="007941BC" w:rsidP="007941BC">
      <w:pPr>
        <w:spacing w:after="0" w:line="240" w:lineRule="auto"/>
        <w:jc w:val="both"/>
        <w:rPr>
          <w:rFonts w:ascii="Times New Roman" w:hAnsi="Times New Roman" w:cs="Times New Roman"/>
          <w:sz w:val="24"/>
          <w:szCs w:val="24"/>
        </w:rPr>
      </w:pPr>
    </w:p>
    <w:p w14:paraId="162834E2"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4</w:t>
      </w:r>
      <w:r w:rsidRPr="00674BAC">
        <w:rPr>
          <w:rFonts w:ascii="Times New Roman" w:hAnsi="Times New Roman" w:cs="Times New Roman"/>
          <w:b/>
          <w:bCs/>
          <w:sz w:val="24"/>
          <w:szCs w:val="24"/>
          <w:vertAlign w:val="superscript"/>
        </w:rPr>
        <w:t>3</w:t>
      </w:r>
      <w:r w:rsidRPr="00674BAC">
        <w:rPr>
          <w:rFonts w:ascii="Times New Roman" w:hAnsi="Times New Roman" w:cs="Times New Roman"/>
          <w:b/>
          <w:bCs/>
          <w:sz w:val="24"/>
          <w:szCs w:val="24"/>
        </w:rPr>
        <w:t xml:space="preserve"> punkt 4 tunnistatakse kehtetuks. </w:t>
      </w:r>
      <w:r w:rsidRPr="00674BAC">
        <w:rPr>
          <w:rFonts w:ascii="Times New Roman" w:hAnsi="Times New Roman" w:cs="Times New Roman"/>
          <w:sz w:val="24"/>
          <w:szCs w:val="24"/>
        </w:rPr>
        <w:t>Punktide 3 ja 4 koondamise tulemusega tunnistatakse kehtetuks punkt 4 (vt § 17 lõike 4</w:t>
      </w:r>
      <w:r w:rsidRPr="00674BAC">
        <w:rPr>
          <w:rFonts w:ascii="Times New Roman" w:hAnsi="Times New Roman" w:cs="Times New Roman"/>
          <w:sz w:val="24"/>
          <w:szCs w:val="24"/>
          <w:vertAlign w:val="superscript"/>
        </w:rPr>
        <w:t>3</w:t>
      </w:r>
      <w:r w:rsidRPr="00674BAC">
        <w:rPr>
          <w:rFonts w:ascii="Times New Roman" w:hAnsi="Times New Roman" w:cs="Times New Roman"/>
          <w:sz w:val="24"/>
          <w:szCs w:val="24"/>
        </w:rPr>
        <w:t xml:space="preserve"> punkti 3 muutmise selgitusi).</w:t>
      </w:r>
    </w:p>
    <w:p w14:paraId="1F818876" w14:textId="77777777" w:rsidR="007941BC" w:rsidRPr="00674BAC" w:rsidRDefault="007941BC" w:rsidP="007941BC">
      <w:pPr>
        <w:spacing w:after="0" w:line="240" w:lineRule="auto"/>
        <w:jc w:val="both"/>
        <w:rPr>
          <w:rFonts w:ascii="Times New Roman" w:hAnsi="Times New Roman" w:cs="Times New Roman"/>
          <w:sz w:val="24"/>
          <w:szCs w:val="24"/>
        </w:rPr>
      </w:pPr>
    </w:p>
    <w:p w14:paraId="475CDFD9"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7</w:t>
      </w:r>
      <w:r w:rsidRPr="00674BAC">
        <w:rPr>
          <w:rFonts w:ascii="Times New Roman" w:hAnsi="Times New Roman" w:cs="Times New Roman"/>
          <w:b/>
          <w:bCs/>
          <w:sz w:val="24"/>
          <w:szCs w:val="24"/>
          <w:vertAlign w:val="superscript"/>
        </w:rPr>
        <w:t>1</w:t>
      </w:r>
      <w:r w:rsidRPr="00674BAC">
        <w:rPr>
          <w:rFonts w:ascii="Times New Roman" w:hAnsi="Times New Roman" w:cs="Times New Roman"/>
          <w:b/>
          <w:bCs/>
          <w:sz w:val="24"/>
          <w:szCs w:val="24"/>
        </w:rPr>
        <w:t xml:space="preserve"> muutmine.</w:t>
      </w:r>
      <w:r w:rsidRPr="00674BAC">
        <w:rPr>
          <w:rFonts w:ascii="Times New Roman" w:hAnsi="Times New Roman" w:cs="Times New Roman"/>
          <w:sz w:val="24"/>
          <w:szCs w:val="24"/>
        </w:rPr>
        <w:t xml:space="preserve"> Käesolev lõige sätestab, et </w:t>
      </w:r>
      <w:r w:rsidRPr="00674BAC">
        <w:rPr>
          <w:rFonts w:ascii="Times New Roman" w:hAnsi="Times New Roman" w:cs="Times New Roman"/>
          <w:color w:val="202020"/>
          <w:sz w:val="24"/>
          <w:szCs w:val="24"/>
          <w:shd w:val="clear" w:color="auto" w:fill="FFFFFF"/>
        </w:rPr>
        <w:t>kui kriisilahenduskava näeb ette krediidiasutuse likvideerimise tavapärases maksejõuetusmenetluses, hindab Finantsinspektsioon, kas on asjakohane piirata miinimumnõuet summani, mis on piisav kahjumi katmiseks vastavalt seaduse § 17</w:t>
      </w:r>
      <w:r w:rsidRPr="00674BAC">
        <w:rPr>
          <w:rFonts w:ascii="Times New Roman" w:hAnsi="Times New Roman" w:cs="Times New Roman"/>
          <w:color w:val="202020"/>
          <w:sz w:val="24"/>
          <w:szCs w:val="24"/>
          <w:bdr w:val="none" w:sz="0" w:space="0" w:color="auto" w:frame="1"/>
          <w:shd w:val="clear" w:color="auto" w:fill="FFFFFF"/>
          <w:vertAlign w:val="superscript"/>
        </w:rPr>
        <w:t>2</w:t>
      </w:r>
      <w:r w:rsidRPr="00674BAC">
        <w:rPr>
          <w:rFonts w:ascii="Times New Roman" w:hAnsi="Times New Roman" w:cs="Times New Roman"/>
          <w:color w:val="202020"/>
          <w:sz w:val="24"/>
          <w:szCs w:val="24"/>
          <w:shd w:val="clear" w:color="auto" w:fill="FFFFFF"/>
        </w:rPr>
        <w:t> lõike 2 punktile 1. Finantsinspektsioon hindab piirangut eelkõige seoses võimaliku mõjuga finantsstabiilsusele ja ülekandumise riskile finantssüsteemis. Lõikega 7</w:t>
      </w:r>
      <w:r w:rsidRPr="00674BAC">
        <w:rPr>
          <w:rFonts w:ascii="Times New Roman" w:hAnsi="Times New Roman" w:cs="Times New Roman"/>
          <w:color w:val="202020"/>
          <w:sz w:val="24"/>
          <w:szCs w:val="24"/>
          <w:shd w:val="clear" w:color="auto" w:fill="FFFFFF"/>
          <w:vertAlign w:val="superscript"/>
        </w:rPr>
        <w:t>1</w:t>
      </w:r>
      <w:r w:rsidRPr="00674BAC">
        <w:rPr>
          <w:rFonts w:ascii="Times New Roman" w:hAnsi="Times New Roman" w:cs="Times New Roman"/>
          <w:color w:val="202020"/>
          <w:sz w:val="24"/>
          <w:szCs w:val="24"/>
          <w:shd w:val="clear" w:color="auto" w:fill="FFFFFF"/>
        </w:rPr>
        <w:t xml:space="preserve"> on üle võetud BRRD2 artikli 45c lõike 2 teine alalõige. </w:t>
      </w:r>
      <w:r>
        <w:rPr>
          <w:rFonts w:ascii="Times New Roman" w:hAnsi="Times New Roman" w:cs="Times New Roman"/>
          <w:color w:val="202020"/>
          <w:sz w:val="24"/>
          <w:szCs w:val="24"/>
          <w:shd w:val="clear" w:color="auto" w:fill="FFFFFF"/>
        </w:rPr>
        <w:t>K</w:t>
      </w:r>
      <w:r w:rsidRPr="00674BAC">
        <w:rPr>
          <w:rFonts w:ascii="Times New Roman" w:hAnsi="Times New Roman" w:cs="Times New Roman"/>
          <w:color w:val="202020"/>
          <w:sz w:val="24"/>
          <w:szCs w:val="24"/>
          <w:shd w:val="clear" w:color="auto" w:fill="FFFFFF"/>
        </w:rPr>
        <w:t>äesolevas lõikes</w:t>
      </w:r>
      <w:r>
        <w:rPr>
          <w:rFonts w:ascii="Times New Roman" w:hAnsi="Times New Roman" w:cs="Times New Roman"/>
          <w:color w:val="202020"/>
          <w:sz w:val="24"/>
          <w:szCs w:val="24"/>
          <w:shd w:val="clear" w:color="auto" w:fill="FFFFFF"/>
        </w:rPr>
        <w:t xml:space="preserve"> tuleks</w:t>
      </w:r>
      <w:r w:rsidRPr="00674BAC">
        <w:rPr>
          <w:rFonts w:ascii="Times New Roman" w:hAnsi="Times New Roman" w:cs="Times New Roman"/>
          <w:color w:val="202020"/>
          <w:sz w:val="24"/>
          <w:szCs w:val="24"/>
          <w:shd w:val="clear" w:color="auto" w:fill="FFFFFF"/>
        </w:rPr>
        <w:t xml:space="preserve"> teha normitehniline muudatus ning asendada </w:t>
      </w:r>
      <w:r>
        <w:rPr>
          <w:rFonts w:ascii="Times New Roman" w:hAnsi="Times New Roman" w:cs="Times New Roman"/>
          <w:color w:val="202020"/>
          <w:sz w:val="24"/>
          <w:szCs w:val="24"/>
          <w:shd w:val="clear" w:color="auto" w:fill="FFFFFF"/>
        </w:rPr>
        <w:t xml:space="preserve">sõnad </w:t>
      </w:r>
      <w:r w:rsidRPr="00674BAC">
        <w:rPr>
          <w:rFonts w:ascii="Times New Roman" w:hAnsi="Times New Roman" w:cs="Times New Roman"/>
          <w:color w:val="202020"/>
          <w:sz w:val="24"/>
          <w:szCs w:val="24"/>
          <w:shd w:val="clear" w:color="auto" w:fill="FFFFFF"/>
        </w:rPr>
        <w:t xml:space="preserve">,,krediidiasutuse likvideerimise“ </w:t>
      </w:r>
      <w:r>
        <w:rPr>
          <w:rFonts w:ascii="Times New Roman" w:hAnsi="Times New Roman" w:cs="Times New Roman"/>
          <w:color w:val="202020"/>
          <w:sz w:val="24"/>
          <w:szCs w:val="24"/>
          <w:shd w:val="clear" w:color="auto" w:fill="FFFFFF"/>
        </w:rPr>
        <w:t>sõnadega</w:t>
      </w:r>
      <w:r w:rsidRPr="00674BAC">
        <w:rPr>
          <w:rFonts w:ascii="Times New Roman" w:hAnsi="Times New Roman" w:cs="Times New Roman"/>
          <w:color w:val="202020"/>
          <w:sz w:val="24"/>
          <w:szCs w:val="24"/>
          <w:shd w:val="clear" w:color="auto" w:fill="FFFFFF"/>
        </w:rPr>
        <w:t xml:space="preserve"> ,,krediidiasutusest likvideerimissubjekti likvideerimise“. Muudatuse põhjuseks on asjaolu, et seaduse §-i 8</w:t>
      </w:r>
      <w:r w:rsidRPr="00674BAC">
        <w:rPr>
          <w:rFonts w:ascii="Times New Roman" w:hAnsi="Times New Roman" w:cs="Times New Roman"/>
          <w:color w:val="202020"/>
          <w:sz w:val="24"/>
          <w:szCs w:val="24"/>
          <w:shd w:val="clear" w:color="auto" w:fill="FFFFFF"/>
          <w:vertAlign w:val="superscript"/>
        </w:rPr>
        <w:t>1</w:t>
      </w:r>
      <w:r w:rsidRPr="00674BAC">
        <w:rPr>
          <w:rFonts w:ascii="Times New Roman" w:hAnsi="Times New Roman" w:cs="Times New Roman"/>
          <w:color w:val="202020"/>
          <w:sz w:val="24"/>
          <w:szCs w:val="24"/>
          <w:shd w:val="clear" w:color="auto" w:fill="FFFFFF"/>
        </w:rPr>
        <w:t xml:space="preserve"> täiendatakse lõikega 6, milles esitatakse likvideerimissubjekti legaaldefinitsioon (vt § 8</w:t>
      </w:r>
      <w:r w:rsidRPr="00674BAC">
        <w:rPr>
          <w:rFonts w:ascii="Times New Roman" w:hAnsi="Times New Roman" w:cs="Times New Roman"/>
          <w:color w:val="202020"/>
          <w:sz w:val="24"/>
          <w:szCs w:val="24"/>
          <w:shd w:val="clear" w:color="auto" w:fill="FFFFFF"/>
          <w:vertAlign w:val="superscript"/>
        </w:rPr>
        <w:t>1</w:t>
      </w:r>
      <w:r w:rsidRPr="00674BAC">
        <w:rPr>
          <w:rFonts w:ascii="Times New Roman" w:hAnsi="Times New Roman" w:cs="Times New Roman"/>
          <w:color w:val="202020"/>
          <w:sz w:val="24"/>
          <w:szCs w:val="24"/>
          <w:shd w:val="clear" w:color="auto" w:fill="FFFFFF"/>
        </w:rPr>
        <w:t xml:space="preserve"> lõike 6 selgitus</w:t>
      </w:r>
      <w:r>
        <w:rPr>
          <w:rFonts w:ascii="Times New Roman" w:hAnsi="Times New Roman" w:cs="Times New Roman"/>
          <w:color w:val="202020"/>
          <w:sz w:val="24"/>
          <w:szCs w:val="24"/>
          <w:shd w:val="clear" w:color="auto" w:fill="FFFFFF"/>
        </w:rPr>
        <w:t>i</w:t>
      </w:r>
      <w:r w:rsidRPr="00674BAC">
        <w:rPr>
          <w:rFonts w:ascii="Times New Roman" w:hAnsi="Times New Roman" w:cs="Times New Roman"/>
          <w:color w:val="202020"/>
          <w:sz w:val="24"/>
          <w:szCs w:val="24"/>
          <w:shd w:val="clear" w:color="auto" w:fill="FFFFFF"/>
        </w:rPr>
        <w:t>), ning seadust täiendatakse §-ga 17</w:t>
      </w:r>
      <w:r w:rsidRPr="00674BAC">
        <w:rPr>
          <w:rFonts w:ascii="Times New Roman" w:hAnsi="Times New Roman" w:cs="Times New Roman"/>
          <w:color w:val="202020"/>
          <w:sz w:val="24"/>
          <w:szCs w:val="24"/>
          <w:shd w:val="clear" w:color="auto" w:fill="FFFFFF"/>
          <w:vertAlign w:val="superscript"/>
        </w:rPr>
        <w:t>5</w:t>
      </w:r>
      <w:r w:rsidRPr="00674BAC">
        <w:rPr>
          <w:rFonts w:ascii="Times New Roman" w:hAnsi="Times New Roman" w:cs="Times New Roman"/>
          <w:color w:val="202020"/>
          <w:sz w:val="24"/>
          <w:szCs w:val="24"/>
          <w:shd w:val="clear" w:color="auto" w:fill="FFFFFF"/>
        </w:rPr>
        <w:t>, millega reguleeritakse miinimumnõude kohaldamist likvideerimissubjekti suhtes (vt § 17</w:t>
      </w:r>
      <w:r w:rsidRPr="00674BAC">
        <w:rPr>
          <w:rFonts w:ascii="Times New Roman" w:hAnsi="Times New Roman" w:cs="Times New Roman"/>
          <w:color w:val="202020"/>
          <w:sz w:val="24"/>
          <w:szCs w:val="24"/>
          <w:shd w:val="clear" w:color="auto" w:fill="FFFFFF"/>
          <w:vertAlign w:val="superscript"/>
        </w:rPr>
        <w:t>5</w:t>
      </w:r>
      <w:r w:rsidRPr="00674BAC">
        <w:rPr>
          <w:rFonts w:ascii="Times New Roman" w:hAnsi="Times New Roman" w:cs="Times New Roman"/>
          <w:color w:val="202020"/>
          <w:sz w:val="24"/>
          <w:szCs w:val="24"/>
          <w:shd w:val="clear" w:color="auto" w:fill="FFFFFF"/>
        </w:rPr>
        <w:t xml:space="preserve"> selgitus</w:t>
      </w:r>
      <w:r>
        <w:rPr>
          <w:rFonts w:ascii="Times New Roman" w:hAnsi="Times New Roman" w:cs="Times New Roman"/>
          <w:color w:val="202020"/>
          <w:sz w:val="24"/>
          <w:szCs w:val="24"/>
          <w:shd w:val="clear" w:color="auto" w:fill="FFFFFF"/>
        </w:rPr>
        <w:t>i</w:t>
      </w:r>
      <w:r w:rsidRPr="00674BAC">
        <w:rPr>
          <w:rFonts w:ascii="Times New Roman" w:hAnsi="Times New Roman" w:cs="Times New Roman"/>
          <w:color w:val="202020"/>
          <w:sz w:val="24"/>
          <w:szCs w:val="24"/>
          <w:shd w:val="clear" w:color="auto" w:fill="FFFFFF"/>
        </w:rPr>
        <w:t xml:space="preserve">). Kuivõrd likvideerida saab ainult likvideerimissubjekti, </w:t>
      </w:r>
      <w:r>
        <w:rPr>
          <w:rFonts w:ascii="Times New Roman" w:hAnsi="Times New Roman" w:cs="Times New Roman"/>
          <w:color w:val="202020"/>
          <w:sz w:val="24"/>
          <w:szCs w:val="24"/>
          <w:shd w:val="clear" w:color="auto" w:fill="FFFFFF"/>
        </w:rPr>
        <w:t xml:space="preserve">on põhjendatud </w:t>
      </w:r>
      <w:r w:rsidRPr="00674BAC">
        <w:rPr>
          <w:rFonts w:ascii="Times New Roman" w:hAnsi="Times New Roman" w:cs="Times New Roman"/>
          <w:color w:val="202020"/>
          <w:sz w:val="24"/>
          <w:szCs w:val="24"/>
          <w:shd w:val="clear" w:color="auto" w:fill="FFFFFF"/>
        </w:rPr>
        <w:t>lisada sellekohane täpsustus lõikesse 7</w:t>
      </w:r>
      <w:r w:rsidRPr="00674BAC">
        <w:rPr>
          <w:rFonts w:ascii="Times New Roman" w:hAnsi="Times New Roman" w:cs="Times New Roman"/>
          <w:color w:val="202020"/>
          <w:sz w:val="24"/>
          <w:szCs w:val="24"/>
          <w:shd w:val="clear" w:color="auto" w:fill="FFFFFF"/>
          <w:vertAlign w:val="superscript"/>
        </w:rPr>
        <w:t>1</w:t>
      </w:r>
      <w:r w:rsidRPr="00674BAC">
        <w:rPr>
          <w:rFonts w:ascii="Times New Roman" w:hAnsi="Times New Roman" w:cs="Times New Roman"/>
          <w:color w:val="202020"/>
          <w:sz w:val="24"/>
          <w:szCs w:val="24"/>
          <w:shd w:val="clear" w:color="auto" w:fill="FFFFFF"/>
        </w:rPr>
        <w:t xml:space="preserve"> ning harmoniseerida niivõrd mõistet ,,likvideerimissubjekt“ terves seaduses. </w:t>
      </w:r>
    </w:p>
    <w:p w14:paraId="51045E86" w14:textId="77777777" w:rsidR="007941BC" w:rsidRPr="00674BAC" w:rsidRDefault="007941BC" w:rsidP="007941BC">
      <w:pPr>
        <w:spacing w:after="0" w:line="240" w:lineRule="auto"/>
        <w:jc w:val="both"/>
        <w:rPr>
          <w:rFonts w:ascii="Times New Roman" w:hAnsi="Times New Roman" w:cs="Times New Roman"/>
          <w:sz w:val="24"/>
          <w:szCs w:val="24"/>
        </w:rPr>
      </w:pPr>
    </w:p>
    <w:p w14:paraId="2FAB1A97"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9 muutmine</w:t>
      </w:r>
      <w:r w:rsidRPr="00674BAC">
        <w:rPr>
          <w:rFonts w:ascii="Times New Roman" w:hAnsi="Times New Roman" w:cs="Times New Roman"/>
          <w:sz w:val="24"/>
          <w:szCs w:val="24"/>
        </w:rPr>
        <w:t xml:space="preserve">. Käesoleva lõikega sätestatakse, et Finantsinspektsioon teavitab Euroopa Pangandusjärelevalve Asutust (edaspidi </w:t>
      </w:r>
      <w:r w:rsidRPr="00C63FE8">
        <w:rPr>
          <w:rFonts w:ascii="Times New Roman" w:hAnsi="Times New Roman" w:cs="Times New Roman"/>
          <w:i/>
          <w:iCs/>
          <w:sz w:val="24"/>
          <w:szCs w:val="24"/>
        </w:rPr>
        <w:t>EBA</w:t>
      </w:r>
      <w:r w:rsidRPr="00674BAC">
        <w:rPr>
          <w:rFonts w:ascii="Times New Roman" w:hAnsi="Times New Roman" w:cs="Times New Roman"/>
          <w:sz w:val="24"/>
          <w:szCs w:val="24"/>
        </w:rPr>
        <w:t xml:space="preserve">) miinimumnõude kehtestamisest ja selle võimalikust asendamisest kohustuste ja nõudeõiguse teisendamise lepinguga. Lõikega 9 võetakse üle BRRD2 artikli 45j lõige 1, mis sätestab, et kriisilahendusasutused teavitavad </w:t>
      </w:r>
      <w:proofErr w:type="spellStart"/>
      <w:r w:rsidRPr="00674BAC">
        <w:rPr>
          <w:rFonts w:ascii="Times New Roman" w:hAnsi="Times New Roman" w:cs="Times New Roman"/>
          <w:sz w:val="24"/>
          <w:szCs w:val="24"/>
        </w:rPr>
        <w:t>EBA-t</w:t>
      </w:r>
      <w:proofErr w:type="spellEnd"/>
      <w:r w:rsidRPr="00674BAC">
        <w:rPr>
          <w:rFonts w:ascii="Times New Roman" w:hAnsi="Times New Roman" w:cs="Times New Roman"/>
          <w:sz w:val="24"/>
          <w:szCs w:val="24"/>
        </w:rPr>
        <w:t xml:space="preserve"> omavahendite ja kõlblike kohustuste miinimumnõudest, mis on artikli 45e või 45f kohaselt kehtestatud igale nende jurisdiktsioonis asuvale ettevõtjale. BRRD3 muutmisega täiendati artikli 45j lõiget 1 selliselt, et kriisilahendusasutused peavad teavitama järelevalveasutust ka artikli 45f lõike 1 neljanda alalõike kohaselt tehtud otsustest asjaomaste ettevõtjate kohta. </w:t>
      </w:r>
    </w:p>
    <w:p w14:paraId="5227D983" w14:textId="77777777" w:rsidR="007941BC" w:rsidRPr="00674BAC" w:rsidRDefault="007941BC" w:rsidP="007941BC">
      <w:pPr>
        <w:spacing w:after="0" w:line="240" w:lineRule="auto"/>
        <w:jc w:val="both"/>
        <w:rPr>
          <w:rFonts w:ascii="Times New Roman" w:hAnsi="Times New Roman" w:cs="Times New Roman"/>
          <w:sz w:val="24"/>
          <w:szCs w:val="24"/>
        </w:rPr>
      </w:pPr>
    </w:p>
    <w:p w14:paraId="5DD05B71"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Tulenevalt direktiivi muudatustest, tehakse kaks muudatust § 17 lõikes 9. Esimese muudatusega lisatakse viide seaduse 2. peatüki 2. jaole täpsustamaks paragrahve, mis käsitlevad neid miinimumnõudeid, mille kehtestamisel peab Finantsinspektsioon </w:t>
      </w:r>
      <w:proofErr w:type="spellStart"/>
      <w:r w:rsidRPr="00674BAC">
        <w:rPr>
          <w:rFonts w:ascii="Times New Roman" w:hAnsi="Times New Roman" w:cs="Times New Roman"/>
          <w:sz w:val="24"/>
          <w:szCs w:val="24"/>
        </w:rPr>
        <w:t>EBA-t</w:t>
      </w:r>
      <w:proofErr w:type="spellEnd"/>
      <w:r w:rsidRPr="00674BAC">
        <w:rPr>
          <w:rFonts w:ascii="Times New Roman" w:hAnsi="Times New Roman" w:cs="Times New Roman"/>
          <w:sz w:val="24"/>
          <w:szCs w:val="24"/>
        </w:rPr>
        <w:t xml:space="preserve"> teavitama. Kuigi artikli 45j lõige 1 viitab artiklitele 45e ja 45f, on need artiklid võetud üle rohkem kui kahe paragrahviga, mistõttu on täpsuse huvides viidata tervele jaole tagamaks, et ükski säte, mis omab puutumust miinimumnõuete kehtestamisega, ei jääks välja teavitamise kohustusest. Teise muudatusega võetakse üle artikli muudatus. </w:t>
      </w:r>
      <w:r>
        <w:rPr>
          <w:rFonts w:ascii="Times New Roman" w:hAnsi="Times New Roman" w:cs="Times New Roman"/>
          <w:sz w:val="24"/>
          <w:szCs w:val="24"/>
        </w:rPr>
        <w:t>FELS-</w:t>
      </w:r>
      <w:proofErr w:type="spellStart"/>
      <w:r>
        <w:rPr>
          <w:rFonts w:ascii="Times New Roman" w:hAnsi="Times New Roman" w:cs="Times New Roman"/>
          <w:sz w:val="24"/>
          <w:szCs w:val="24"/>
        </w:rPr>
        <w:t>is</w:t>
      </w:r>
      <w:proofErr w:type="spellEnd"/>
      <w:r w:rsidRPr="00674BAC">
        <w:rPr>
          <w:rFonts w:ascii="Times New Roman" w:hAnsi="Times New Roman" w:cs="Times New Roman"/>
          <w:sz w:val="24"/>
          <w:szCs w:val="24"/>
        </w:rPr>
        <w:t xml:space="preserve"> vastab artikli 45f lõike 1 neljandale alalõikele § 19 lõige 6, millega sätestatakse, et seaduse § 8</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lõike 3 kohaselt tuvastatud kriisilahenduse konsolideerimisgrupi puhul järgivad krediidiasutus, kes on keskasutusega püsivalt seotud, kuid ei ole ise kriisilahendussubjekt, keskasutus, kes ei ole ise kriisilahendussubjekt, ja kriisilahendussubjekt, kelle suhtes ei kohaldata § 18 lõikes 2</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nimetatud nõuet, § 17</w:t>
      </w:r>
      <w:r w:rsidRPr="00674BAC">
        <w:rPr>
          <w:rFonts w:ascii="Times New Roman" w:hAnsi="Times New Roman" w:cs="Times New Roman"/>
          <w:sz w:val="24"/>
          <w:szCs w:val="24"/>
          <w:vertAlign w:val="superscript"/>
        </w:rPr>
        <w:t>3</w:t>
      </w:r>
      <w:r w:rsidRPr="00674BAC">
        <w:rPr>
          <w:rFonts w:ascii="Times New Roman" w:hAnsi="Times New Roman" w:cs="Times New Roman"/>
          <w:sz w:val="24"/>
          <w:szCs w:val="24"/>
        </w:rPr>
        <w:t xml:space="preserve"> lõigetes 1 ja 2 nimetatud nõuet individuaalsel alusel. Lõike 9 muutmise tulemusel peab Finantsinspektsioon teavitama </w:t>
      </w:r>
      <w:proofErr w:type="spellStart"/>
      <w:r w:rsidRPr="00674BAC">
        <w:rPr>
          <w:rFonts w:ascii="Times New Roman" w:hAnsi="Times New Roman" w:cs="Times New Roman"/>
          <w:sz w:val="24"/>
          <w:szCs w:val="24"/>
        </w:rPr>
        <w:t>EBA-t</w:t>
      </w:r>
      <w:proofErr w:type="spellEnd"/>
      <w:r w:rsidRPr="00674BAC">
        <w:rPr>
          <w:rFonts w:ascii="Times New Roman" w:hAnsi="Times New Roman" w:cs="Times New Roman"/>
          <w:sz w:val="24"/>
          <w:szCs w:val="24"/>
        </w:rPr>
        <w:t xml:space="preserve"> seaduse 2. peatüki 2. jao kohaselt iga Eestis asuvale ettevõtjale kehtestatud miinimumnõudest, sealhulgas seaduse § 19 lõike 6 rakendamisest asjaomaste ettevõtjate kohta.</w:t>
      </w:r>
    </w:p>
    <w:p w14:paraId="1D50EAA0" w14:textId="77777777" w:rsidR="007941BC" w:rsidRPr="00674BAC" w:rsidRDefault="007941BC" w:rsidP="007941BC">
      <w:pPr>
        <w:spacing w:after="0" w:line="240" w:lineRule="auto"/>
        <w:jc w:val="both"/>
        <w:rPr>
          <w:rFonts w:ascii="Times New Roman" w:hAnsi="Times New Roman" w:cs="Times New Roman"/>
          <w:sz w:val="24"/>
          <w:szCs w:val="24"/>
        </w:rPr>
      </w:pPr>
    </w:p>
    <w:p w14:paraId="4445B72B" w14:textId="77777777" w:rsidR="007941BC" w:rsidRPr="00674BAC" w:rsidRDefault="007941BC" w:rsidP="007941BC">
      <w:pPr>
        <w:spacing w:after="0" w:line="240" w:lineRule="auto"/>
        <w:jc w:val="both"/>
        <w:rPr>
          <w:rFonts w:ascii="Times New Roman" w:hAnsi="Times New Roman" w:cs="Times New Roman"/>
          <w:b/>
          <w:sz w:val="24"/>
          <w:szCs w:val="24"/>
        </w:rPr>
      </w:pPr>
      <w:r w:rsidRPr="00674BAC">
        <w:rPr>
          <w:rFonts w:ascii="Times New Roman" w:hAnsi="Times New Roman" w:cs="Times New Roman"/>
          <w:b/>
          <w:sz w:val="24"/>
          <w:szCs w:val="24"/>
        </w:rPr>
        <w:t xml:space="preserve">Lõike 10 teise lause muutmise </w:t>
      </w:r>
      <w:r w:rsidRPr="00674BAC">
        <w:rPr>
          <w:rFonts w:ascii="Times New Roman" w:hAnsi="Times New Roman" w:cs="Times New Roman"/>
          <w:bCs/>
          <w:sz w:val="24"/>
          <w:szCs w:val="24"/>
        </w:rPr>
        <w:t xml:space="preserve">eesmärk on asendada viide lõpetamisel toimuvale tasaarvestusele finantstagatise direktiivi tähenduses viitega lõpetamisel toimuvale tasaarvestusele väärtpaberituru seaduse tähenduses, kuna kehtivas seaduses viidatud finantstagatise direktiivi säte võetakse üle väärtpaberituru seadusesse lõpetamisel toimuva tasaarvestuse mõiste lisamisega ja seega saab finantstagatise direktiivi asemel viidata siseriiklikule õigusele. Muudatus ei ole sisuline. </w:t>
      </w:r>
      <w:r w:rsidRPr="00674BAC">
        <w:rPr>
          <w:rFonts w:ascii="Times New Roman" w:hAnsi="Times New Roman" w:cs="Times New Roman"/>
          <w:b/>
          <w:sz w:val="24"/>
          <w:szCs w:val="24"/>
        </w:rPr>
        <w:t xml:space="preserve"> </w:t>
      </w:r>
    </w:p>
    <w:p w14:paraId="4190CB8E" w14:textId="77777777" w:rsidR="007941BC" w:rsidRPr="00674BAC" w:rsidRDefault="007941BC" w:rsidP="007941BC">
      <w:pPr>
        <w:spacing w:after="0" w:line="240" w:lineRule="auto"/>
        <w:jc w:val="both"/>
        <w:rPr>
          <w:rFonts w:ascii="Times New Roman" w:hAnsi="Times New Roman" w:cs="Times New Roman"/>
          <w:sz w:val="24"/>
          <w:szCs w:val="24"/>
        </w:rPr>
      </w:pPr>
    </w:p>
    <w:p w14:paraId="6ADDE5BE"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Lõike 12 sissejuhatava lauseosa muutmine. </w:t>
      </w:r>
      <w:r w:rsidRPr="00C63FE8">
        <w:rPr>
          <w:rFonts w:ascii="Times New Roman" w:hAnsi="Times New Roman" w:cs="Times New Roman"/>
          <w:sz w:val="24"/>
          <w:szCs w:val="24"/>
        </w:rPr>
        <w:t>Lõikes 12</w:t>
      </w:r>
      <w:r w:rsidRPr="00674BAC">
        <w:rPr>
          <w:rFonts w:ascii="Times New Roman" w:hAnsi="Times New Roman" w:cs="Times New Roman"/>
          <w:sz w:val="24"/>
          <w:szCs w:val="24"/>
        </w:rPr>
        <w:t xml:space="preserve"> sätestatakse loetelu õigustest ja meetmetest, mida Finantsinspektsioon võib rakendada isiku suhtes, kes ei täida </w:t>
      </w:r>
      <w:r>
        <w:rPr>
          <w:rFonts w:ascii="Times New Roman" w:hAnsi="Times New Roman" w:cs="Times New Roman"/>
          <w:sz w:val="24"/>
          <w:szCs w:val="24"/>
        </w:rPr>
        <w:t xml:space="preserve">sama </w:t>
      </w:r>
      <w:r w:rsidRPr="00674BAC">
        <w:rPr>
          <w:rFonts w:ascii="Times New Roman" w:hAnsi="Times New Roman" w:cs="Times New Roman"/>
          <w:sz w:val="24"/>
          <w:szCs w:val="24"/>
        </w:rPr>
        <w:t xml:space="preserve">paragrahvi lõikes 1 sätestatud miinimumnõude kohustust. Lõikega 12 on üle võetud BRRD2 artikli 45k lõige 1. Euroopa Komisjon on juhtinud tähelepanu sellele, et § 17 lõike 12 ja artikli 45k lõike 1 sõnastused erinevad osas, mis puudutab loetelu suletust. Nimelt sätestab direktiiv, et kriisilahendusasutus peab miinimumnõude rikkumisele reageerides rakendama vähemalt üht loetelus nimetatud meedet. Erinevalt direktiivi tekstist, jätab lõike 12 sissejuhatava lauseosa sõnastus Finantsinspektsioonile justkui vabaduse valida, milliseid meetmeid rakendada. Seega on seaduse sõnastus liiga lai ning ei sätesta konkreetselt, et miinimumnõude rikkumisele reageeritakse vähemalt ühe meetme või õigusega, mis on nimetatud lõike 12 loetelus. Siinkohal aga ei lisata loetelusse viiteid </w:t>
      </w:r>
      <w:r>
        <w:rPr>
          <w:rFonts w:ascii="Times New Roman" w:hAnsi="Times New Roman" w:cs="Times New Roman"/>
          <w:sz w:val="24"/>
          <w:szCs w:val="24"/>
        </w:rPr>
        <w:t>FELS</w:t>
      </w:r>
      <w:r w:rsidRPr="00674BAC">
        <w:rPr>
          <w:rFonts w:ascii="Times New Roman" w:hAnsi="Times New Roman" w:cs="Times New Roman"/>
          <w:sz w:val="24"/>
          <w:szCs w:val="24"/>
        </w:rPr>
        <w:t xml:space="preserve"> §-dele 91 ja 94, millele vastavad direktiivi artiklid 110 ja 111 ning mis on nimetatud artikli 45k lõike 1 punktis </w:t>
      </w:r>
      <w:proofErr w:type="spellStart"/>
      <w:r w:rsidRPr="00674BAC">
        <w:rPr>
          <w:rFonts w:ascii="Times New Roman" w:hAnsi="Times New Roman" w:cs="Times New Roman"/>
          <w:sz w:val="24"/>
          <w:szCs w:val="24"/>
        </w:rPr>
        <w:t>e.</w:t>
      </w:r>
      <w:proofErr w:type="spellEnd"/>
      <w:r w:rsidRPr="00674BAC">
        <w:rPr>
          <w:rFonts w:ascii="Times New Roman" w:hAnsi="Times New Roman" w:cs="Times New Roman"/>
          <w:sz w:val="24"/>
          <w:szCs w:val="24"/>
        </w:rPr>
        <w:t xml:space="preserve"> </w:t>
      </w:r>
      <w:r>
        <w:rPr>
          <w:rFonts w:ascii="Times New Roman" w:hAnsi="Times New Roman" w:cs="Times New Roman"/>
          <w:sz w:val="24"/>
          <w:szCs w:val="24"/>
        </w:rPr>
        <w:t>Viiteid</w:t>
      </w:r>
      <w:r w:rsidRPr="00674BAC">
        <w:rPr>
          <w:rFonts w:ascii="Times New Roman" w:hAnsi="Times New Roman" w:cs="Times New Roman"/>
          <w:sz w:val="24"/>
          <w:szCs w:val="24"/>
        </w:rPr>
        <w:t xml:space="preserve"> ei lisata põhjusel, et Eesti seadusloomes ei ole tavaks viidata seaduse keskel seaduse lõpus asuvatele vastutuse sätetele. Vastutuse sätted on kohaldatavad automaatselt ehk nende rakendami</w:t>
      </w:r>
      <w:r>
        <w:rPr>
          <w:rFonts w:ascii="Times New Roman" w:hAnsi="Times New Roman" w:cs="Times New Roman"/>
          <w:sz w:val="24"/>
          <w:szCs w:val="24"/>
        </w:rPr>
        <w:t>n</w:t>
      </w:r>
      <w:r w:rsidRPr="00674BAC">
        <w:rPr>
          <w:rFonts w:ascii="Times New Roman" w:hAnsi="Times New Roman" w:cs="Times New Roman"/>
          <w:sz w:val="24"/>
          <w:szCs w:val="24"/>
        </w:rPr>
        <w:t>e ei eelda, et neile oleks seaduse sees vastava nõude või kohustuse täitmata jätmisel viidatud. Uue sõnastuse kohaselt kasutab Finantsinspektsioon omavahendite ja kõlblike kohustuste miinimumnõude täitmata jätmise korral vähemalt üht j</w:t>
      </w:r>
      <w:r>
        <w:rPr>
          <w:rFonts w:ascii="Times New Roman" w:hAnsi="Times New Roman" w:cs="Times New Roman"/>
          <w:sz w:val="24"/>
          <w:szCs w:val="24"/>
        </w:rPr>
        <w:t>ärgmist</w:t>
      </w:r>
      <w:r w:rsidRPr="00674BAC">
        <w:rPr>
          <w:rFonts w:ascii="Times New Roman" w:hAnsi="Times New Roman" w:cs="Times New Roman"/>
          <w:sz w:val="24"/>
          <w:szCs w:val="24"/>
        </w:rPr>
        <w:t xml:space="preserve"> abinõu, mis on nimetatud sissejuhatavale lauseosale nimetatud loetelus.  </w:t>
      </w:r>
    </w:p>
    <w:p w14:paraId="5DC39E16" w14:textId="77777777" w:rsidR="007941BC" w:rsidRPr="00674BAC" w:rsidRDefault="007941BC" w:rsidP="007941BC">
      <w:pPr>
        <w:spacing w:after="0" w:line="240" w:lineRule="auto"/>
        <w:jc w:val="both"/>
        <w:rPr>
          <w:rFonts w:ascii="Times New Roman" w:hAnsi="Times New Roman" w:cs="Times New Roman"/>
          <w:sz w:val="24"/>
          <w:szCs w:val="24"/>
        </w:rPr>
      </w:pPr>
    </w:p>
    <w:p w14:paraId="349499C5"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12 punkti 1</w:t>
      </w:r>
      <w:r w:rsidRPr="00674BAC">
        <w:rPr>
          <w:rFonts w:ascii="Times New Roman" w:hAnsi="Times New Roman" w:cs="Times New Roman"/>
          <w:sz w:val="24"/>
          <w:szCs w:val="24"/>
        </w:rPr>
        <w:t xml:space="preserve"> muudatusega asendatakse viide §-le 30 viitega §-le 35. Punktiga 1 on reguleeritud üks võimalikest õigustest, mida Finantsinspektsioon võib rakendada krediidiasutuse suhtes, kes on jätnud täitmata käesoleva paragrahvi lõikes 1 sätestatud miinimumnõude kohustuse. Täpsemalt, punkti 1 kohaselt võib Finantsinspektsioon võtta kriisilahenduskõlbulikkust pärssivate asjaolude suhtes meetmeid või kõrvaldada need pärssivad asjaolud kooskõlas </w:t>
      </w:r>
      <w:r>
        <w:rPr>
          <w:rFonts w:ascii="Times New Roman" w:hAnsi="Times New Roman" w:cs="Times New Roman"/>
          <w:sz w:val="24"/>
          <w:szCs w:val="24"/>
        </w:rPr>
        <w:t>FELS</w:t>
      </w:r>
      <w:r w:rsidRPr="00674BAC">
        <w:rPr>
          <w:rFonts w:ascii="Times New Roman" w:hAnsi="Times New Roman" w:cs="Times New Roman"/>
          <w:sz w:val="24"/>
          <w:szCs w:val="24"/>
        </w:rPr>
        <w:t xml:space="preserve"> §-dega 30 või 34. Euroopa Komisjon on juhtinud tähelepanu sellele, et § 30 reguleerib konsolideerimisgrupi kriisilahenduskava koostamise menetlust, mitte kriisilahenduskõlbulikkust pärssivate takistustega tegelemist, nagu seda teeb § 35. Seega ei oma </w:t>
      </w:r>
      <w:proofErr w:type="spellStart"/>
      <w:r w:rsidRPr="00674BAC">
        <w:rPr>
          <w:rFonts w:ascii="Times New Roman" w:hAnsi="Times New Roman" w:cs="Times New Roman"/>
          <w:sz w:val="24"/>
          <w:szCs w:val="24"/>
        </w:rPr>
        <w:t>viitelises</w:t>
      </w:r>
      <w:proofErr w:type="spellEnd"/>
      <w:r w:rsidRPr="00674BAC">
        <w:rPr>
          <w:rFonts w:ascii="Times New Roman" w:hAnsi="Times New Roman" w:cs="Times New Roman"/>
          <w:sz w:val="24"/>
          <w:szCs w:val="24"/>
        </w:rPr>
        <w:t xml:space="preserve"> mõttes § 30 seost § 17 lõikes 12 nimetatud õiguste kasutamisega, kuivõrd § 17 reguleerib miinimumnõude täitmist, mitte kriisilahenduskava koostamist. Kooskõla tagamiseks BRRD2 artikli 45k lõike 1 punktiga a ja </w:t>
      </w:r>
      <w:r>
        <w:rPr>
          <w:rFonts w:ascii="Times New Roman" w:hAnsi="Times New Roman" w:cs="Times New Roman"/>
          <w:sz w:val="24"/>
          <w:szCs w:val="24"/>
        </w:rPr>
        <w:t>viite</w:t>
      </w:r>
      <w:r w:rsidRPr="00674BAC">
        <w:rPr>
          <w:rFonts w:ascii="Times New Roman" w:hAnsi="Times New Roman" w:cs="Times New Roman"/>
          <w:sz w:val="24"/>
          <w:szCs w:val="24"/>
        </w:rPr>
        <w:t xml:space="preserve"> parandamiseks asendatakse punktis 1 tekstiosa ,,§-</w:t>
      </w:r>
      <w:proofErr w:type="spellStart"/>
      <w:r w:rsidRPr="00674BAC">
        <w:rPr>
          <w:rFonts w:ascii="Times New Roman" w:hAnsi="Times New Roman" w:cs="Times New Roman"/>
          <w:sz w:val="24"/>
          <w:szCs w:val="24"/>
        </w:rPr>
        <w:t>ga</w:t>
      </w:r>
      <w:proofErr w:type="spellEnd"/>
      <w:r w:rsidRPr="00674BAC">
        <w:rPr>
          <w:rFonts w:ascii="Times New Roman" w:hAnsi="Times New Roman" w:cs="Times New Roman"/>
          <w:sz w:val="24"/>
          <w:szCs w:val="24"/>
        </w:rPr>
        <w:t xml:space="preserve"> 30 või 34“ tekstiosaga ,,§-</w:t>
      </w:r>
      <w:proofErr w:type="spellStart"/>
      <w:r w:rsidRPr="00674BAC">
        <w:rPr>
          <w:rFonts w:ascii="Times New Roman" w:hAnsi="Times New Roman" w:cs="Times New Roman"/>
          <w:sz w:val="24"/>
          <w:szCs w:val="24"/>
        </w:rPr>
        <w:t>ga</w:t>
      </w:r>
      <w:proofErr w:type="spellEnd"/>
      <w:r w:rsidRPr="00674BAC">
        <w:rPr>
          <w:rFonts w:ascii="Times New Roman" w:hAnsi="Times New Roman" w:cs="Times New Roman"/>
          <w:sz w:val="24"/>
          <w:szCs w:val="24"/>
        </w:rPr>
        <w:t xml:space="preserve"> 34 või 35“. </w:t>
      </w:r>
    </w:p>
    <w:p w14:paraId="43DBE3FF" w14:textId="77777777" w:rsidR="007941BC" w:rsidRPr="00674BAC" w:rsidRDefault="007941BC" w:rsidP="007941BC">
      <w:pPr>
        <w:spacing w:after="0" w:line="240" w:lineRule="auto"/>
        <w:jc w:val="both"/>
        <w:rPr>
          <w:rFonts w:ascii="Times New Roman" w:hAnsi="Times New Roman" w:cs="Times New Roman"/>
          <w:sz w:val="24"/>
          <w:szCs w:val="24"/>
        </w:rPr>
      </w:pPr>
    </w:p>
    <w:p w14:paraId="65C687C6"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Paragrahvi täiendatakse lõikega 12</w:t>
      </w:r>
      <w:r w:rsidRPr="00674BAC">
        <w:rPr>
          <w:rFonts w:ascii="Times New Roman" w:hAnsi="Times New Roman" w:cs="Times New Roman"/>
          <w:b/>
          <w:bCs/>
          <w:sz w:val="24"/>
          <w:szCs w:val="24"/>
          <w:vertAlign w:val="superscript"/>
        </w:rPr>
        <w:t>1</w:t>
      </w:r>
      <w:r w:rsidRPr="00674BAC">
        <w:rPr>
          <w:rFonts w:ascii="Times New Roman" w:hAnsi="Times New Roman" w:cs="Times New Roman"/>
          <w:b/>
          <w:bCs/>
          <w:sz w:val="24"/>
          <w:szCs w:val="24"/>
        </w:rPr>
        <w:t>.</w:t>
      </w:r>
      <w:r w:rsidRPr="00674BAC">
        <w:rPr>
          <w:rFonts w:ascii="Times New Roman" w:hAnsi="Times New Roman" w:cs="Times New Roman"/>
          <w:sz w:val="24"/>
          <w:szCs w:val="24"/>
        </w:rPr>
        <w:t xml:space="preserve"> Uue lõikega võetakse üle BRRD2 artikli 45k lõige 2, mille kohaselt peavad kriisilahendusasutused ja pädevad asutused konsulteerima omavahel artikli 45k lõikes 1 osutatud vastavate õiguste kasutamisel. Artikli 45k lõikele 1 vastab </w:t>
      </w:r>
      <w:r>
        <w:rPr>
          <w:rFonts w:ascii="Times New Roman" w:hAnsi="Times New Roman" w:cs="Times New Roman"/>
          <w:sz w:val="24"/>
          <w:szCs w:val="24"/>
        </w:rPr>
        <w:t xml:space="preserve">§ 17 </w:t>
      </w:r>
      <w:r w:rsidRPr="00674BAC">
        <w:rPr>
          <w:rFonts w:ascii="Times New Roman" w:hAnsi="Times New Roman" w:cs="Times New Roman"/>
          <w:sz w:val="24"/>
          <w:szCs w:val="24"/>
        </w:rPr>
        <w:t xml:space="preserve">lõige 12, milles sätestatakse meetmed ja õigused, mida Finantsinspektsioon võib rakendada omavahendite ja kõlblike kohustuste miinimumnõude täitmata jätmise korral. Lõige 12 annab lahtise loetelu karistuslikest meetmetest, sest seaduse § 94 näeb ette väärteokaristuse ja rahatrahvi määrad miinimumnõude rikkumise eest. Eesti õigusloome praktikale omaselt ei viidata seaduse sees seaduse lõpus olevatele vastutuse sätetele. Seetõttu on loetelu jäetud lahtiseks, et Finantsinspektsiooni finantskriisi lahendamise funktsiooni täitjal oleks võimalik vajadusel rakendada ka seaduse 11. peatükis sätestatud vastutuse sätteid. </w:t>
      </w:r>
    </w:p>
    <w:p w14:paraId="0C53A47A" w14:textId="77777777" w:rsidR="007941BC" w:rsidRPr="00674BAC" w:rsidRDefault="007941BC" w:rsidP="007941BC">
      <w:pPr>
        <w:spacing w:after="0" w:line="240" w:lineRule="auto"/>
        <w:jc w:val="both"/>
        <w:rPr>
          <w:rFonts w:ascii="Times New Roman" w:hAnsi="Times New Roman" w:cs="Times New Roman"/>
          <w:sz w:val="24"/>
          <w:szCs w:val="24"/>
        </w:rPr>
      </w:pPr>
    </w:p>
    <w:p w14:paraId="7FD9A539"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Lõikega 12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kohustatakse Finantsinspektsiooni finantskriisi lahendamise funktsiooni täitjat konsulteerima </w:t>
      </w:r>
      <w:r>
        <w:rPr>
          <w:rFonts w:ascii="Times New Roman" w:hAnsi="Times New Roman" w:cs="Times New Roman"/>
          <w:sz w:val="24"/>
          <w:szCs w:val="24"/>
        </w:rPr>
        <w:t>enne</w:t>
      </w:r>
      <w:r w:rsidRPr="00674BAC">
        <w:rPr>
          <w:rFonts w:ascii="Times New Roman" w:hAnsi="Times New Roman" w:cs="Times New Roman"/>
          <w:sz w:val="24"/>
          <w:szCs w:val="24"/>
        </w:rPr>
        <w:t xml:space="preserve"> lõikes 12 sätestatud õiguse kohaldamist Finantsinspektsiooni finantsjärelevalve funktsiooni täitjaga. Finantskriisi funktsioonide täitjate erisus tuleneb sellest, et direktiiviga eristatakse kriisilahendusastutust ja pädevat asutust. Kriisilahendusasutus on direktiivi artikli 2 lõike 1 punkti 18 ja artikli 3 lõike 2 kohaselt riiklik haldusasutus või asutused, millele on antud avaliku halduse pädevus. Artikli 3 lõige 8 täpsustab, et kriisilahendusasutusel peab olemas olema kriisilahenduse meetmete võtmiseks vajalikud teadmised, ressursid ja tegevussuutlikkus ning</w:t>
      </w:r>
      <w:r>
        <w:rPr>
          <w:rFonts w:ascii="Times New Roman" w:hAnsi="Times New Roman" w:cs="Times New Roman"/>
          <w:sz w:val="24"/>
          <w:szCs w:val="24"/>
        </w:rPr>
        <w:t xml:space="preserve"> ta peab</w:t>
      </w:r>
      <w:r w:rsidRPr="00674BAC">
        <w:rPr>
          <w:rFonts w:ascii="Times New Roman" w:hAnsi="Times New Roman" w:cs="Times New Roman"/>
          <w:sz w:val="24"/>
          <w:szCs w:val="24"/>
        </w:rPr>
        <w:t xml:space="preserve"> olema võimeline kasutama oma õigusi kriisilahenduse eesmärkide saavutamiseks. Pädevad asutused on direktiivi artikli 2 lõike 1 punkti 21 ja Euroopa Parlamendi ja nõukogu määruse (EL) nr 575/2013 artikli 4 lõike 1 punkti 40 kohaselt siseriikliku õiguse kohaselt ametlikult tunnustatud ametiasutused või organid, kellele on siseriikliku õigusega antud volitused teostada kõnealuses liikmesriigis toimiva järelevalvesüsteemi osana järelevalvet finantsinstitutsioonide üle. Seega võivad nii kriisilahendusasutus kui ka pädevad asutused olla nii avalik-õiguslikud juriidilised isikud või eraõiguslikud juriidilised isikud, kellele on antud pädevus järelevalve teostamiseks. Kuigi direktiiv eristab rollide ja ülesannete jaotamisel kriisilahendusasutusi ja pädevaid asutusi, on Eestis finantskriisi ennetamise ja lahendamisega seotud kompetents koondunud peamiselt Finantsinspektsiooni, kes teostab üleüldist turujärelevalvet finantsasutuste suhtes. Direktiivis loetletud funktsioonide täitja määramine on jäetud iga liikmesriigi enda otsustada sõltuvalt liikmesriigi õigussüsteemist. Seetõttu otsustati </w:t>
      </w:r>
      <w:r>
        <w:rPr>
          <w:rFonts w:ascii="Times New Roman" w:hAnsi="Times New Roman" w:cs="Times New Roman"/>
          <w:sz w:val="24"/>
          <w:szCs w:val="24"/>
        </w:rPr>
        <w:t>FELS-i</w:t>
      </w:r>
      <w:r w:rsidRPr="00674BAC">
        <w:rPr>
          <w:rFonts w:ascii="Times New Roman" w:hAnsi="Times New Roman" w:cs="Times New Roman"/>
          <w:sz w:val="24"/>
          <w:szCs w:val="24"/>
        </w:rPr>
        <w:t xml:space="preserve"> algsel koostamisel mitte luua uut eraldiseisevat pädevat asutust, vaid eristada inspektsiooni siseselt finantsjärelevalve funktsiooni täitja ja finantskriisi lahendamise funktsiooni täitja rolle. Tegemist on Finantsinspektsiooni enda sees eraldiseisvate divisjonide/töögruppidega, kelle on lähtuvalt enda funktsioonist erinevad ülesanded ja kohustused.</w:t>
      </w:r>
    </w:p>
    <w:p w14:paraId="5BA471CB" w14:textId="77777777" w:rsidR="007941BC" w:rsidRPr="00674BAC" w:rsidRDefault="007941BC" w:rsidP="007941BC">
      <w:pPr>
        <w:spacing w:after="0" w:line="240" w:lineRule="auto"/>
        <w:jc w:val="both"/>
        <w:rPr>
          <w:rFonts w:ascii="Times New Roman" w:hAnsi="Times New Roman" w:cs="Times New Roman"/>
          <w:sz w:val="24"/>
          <w:szCs w:val="24"/>
        </w:rPr>
      </w:pPr>
    </w:p>
    <w:p w14:paraId="4EAE5CC6"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 17</w:t>
      </w:r>
      <w:r w:rsidRPr="00674BAC">
        <w:rPr>
          <w:rFonts w:ascii="Times New Roman" w:hAnsi="Times New Roman" w:cs="Times New Roman"/>
          <w:b/>
          <w:bCs/>
          <w:sz w:val="24"/>
          <w:szCs w:val="24"/>
          <w:vertAlign w:val="superscript"/>
        </w:rPr>
        <w:t>1</w:t>
      </w:r>
      <w:r w:rsidRPr="00674BAC">
        <w:rPr>
          <w:rFonts w:ascii="Times New Roman" w:hAnsi="Times New Roman" w:cs="Times New Roman"/>
          <w:b/>
          <w:bCs/>
          <w:sz w:val="24"/>
          <w:szCs w:val="24"/>
        </w:rPr>
        <w:t>.</w:t>
      </w:r>
      <w:r w:rsidRPr="00674BAC">
        <w:rPr>
          <w:rFonts w:ascii="Times New Roman" w:hAnsi="Times New Roman" w:cs="Times New Roman"/>
          <w:sz w:val="24"/>
          <w:szCs w:val="24"/>
        </w:rPr>
        <w:t xml:space="preserve"> Kehtiv § 17</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sätestab kõlblike kohustuste erisused.</w:t>
      </w:r>
    </w:p>
    <w:p w14:paraId="122A0494" w14:textId="77777777" w:rsidR="007941BC" w:rsidRPr="00674BAC" w:rsidRDefault="007941BC" w:rsidP="007941BC">
      <w:pPr>
        <w:spacing w:after="0" w:line="240" w:lineRule="auto"/>
        <w:jc w:val="both"/>
        <w:rPr>
          <w:rFonts w:ascii="Times New Roman" w:hAnsi="Times New Roman" w:cs="Times New Roman"/>
          <w:sz w:val="24"/>
          <w:szCs w:val="24"/>
        </w:rPr>
      </w:pPr>
    </w:p>
    <w:p w14:paraId="70FE63C6"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6 punkti 1 täiendamine</w:t>
      </w:r>
      <w:r w:rsidRPr="00674BAC">
        <w:rPr>
          <w:rFonts w:ascii="Times New Roman" w:hAnsi="Times New Roman" w:cs="Times New Roman"/>
          <w:sz w:val="24"/>
          <w:szCs w:val="24"/>
        </w:rPr>
        <w:t>. Lõikega 6 nähakse Finantsinspektsioonile kolm asjaolu, millega arvestada miinimumnõude määramisel kriisilahendussubjekti suhtes. Punktis 1 reguleeritud olukorra kohaselt on eelneva kriisilahenduskõlblikkuse hindamise käigus tehtud kindlaks kriisilahenduskõlblikkust oluliselt pärssivad takistused ning pärast seaduse § 34 lõikes 4</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nimetatud meetmete võtmist ei ole krediidiasutus Finantsinspektsiooni nõutud aja jooksul teavitanud võetud abimeetmetest või kindlakstehtud oluliselt pärssivatest takistustest, mida ei saa kõrvaldada ühegi nimetatud meetme võtmisega ning § 17</w:t>
      </w:r>
      <w:r w:rsidRPr="00674BAC">
        <w:rPr>
          <w:rFonts w:ascii="Times New Roman" w:hAnsi="Times New Roman" w:cs="Times New Roman"/>
          <w:sz w:val="24"/>
          <w:szCs w:val="24"/>
          <w:vertAlign w:val="superscript"/>
        </w:rPr>
        <w:t>4</w:t>
      </w:r>
      <w:r w:rsidRPr="00674BAC">
        <w:rPr>
          <w:rFonts w:ascii="Times New Roman" w:hAnsi="Times New Roman" w:cs="Times New Roman"/>
          <w:sz w:val="24"/>
          <w:szCs w:val="24"/>
        </w:rPr>
        <w:t xml:space="preserve"> lõikes 7 nimetatud õiguse kasutamine kompenseeriks osaliselt või täielikult kriisilahenduskõlblikkust oluliselt pärssiva asjaolu negatiivse mõju. Punktid 2 ja 3 reguleerivad lihtsustatult öeldes olukordi, mille kohaselt on kriisilahendussubjekti eelistatud kriisilahendusstrateegia teostatavus ja usaldusväärsus piiratud, arvestades kriisilahendussubjekti iseloomu (suurus, tegevuse laad, ulatus jne), ning täiendavate omavahendite nõue kajastab asjaolu, et kriisilahendussubjekt kuulub 20 protsendi kõige suurema riskitasemega krediidiasutuste hulka, kelle puhul määrab Finantsinspektsioon miinimumnõude. Lõikega 6 võetakse üle BRRD2 artikli 45b lõike 6 teine alalõige ning punktidega 1</w:t>
      </w:r>
      <w:r w:rsidRPr="00C30956">
        <w:rPr>
          <w:rFonts w:ascii="Times New Roman" w:hAnsi="Times New Roman" w:cs="Times New Roman"/>
          <w:sz w:val="24"/>
          <w:szCs w:val="24"/>
        </w:rPr>
        <w:t>–</w:t>
      </w:r>
      <w:r w:rsidRPr="00674BAC">
        <w:rPr>
          <w:rFonts w:ascii="Times New Roman" w:hAnsi="Times New Roman" w:cs="Times New Roman"/>
          <w:sz w:val="24"/>
          <w:szCs w:val="24"/>
        </w:rPr>
        <w:t>3 vastavalt punktid a–</w:t>
      </w:r>
      <w:proofErr w:type="spellStart"/>
      <w:r w:rsidRPr="00674BAC">
        <w:rPr>
          <w:rFonts w:ascii="Times New Roman" w:hAnsi="Times New Roman" w:cs="Times New Roman"/>
          <w:sz w:val="24"/>
          <w:szCs w:val="24"/>
        </w:rPr>
        <w:t>c.</w:t>
      </w:r>
      <w:proofErr w:type="spellEnd"/>
      <w:r w:rsidRPr="00674BAC">
        <w:rPr>
          <w:rFonts w:ascii="Times New Roman" w:hAnsi="Times New Roman" w:cs="Times New Roman"/>
          <w:sz w:val="24"/>
          <w:szCs w:val="24"/>
        </w:rPr>
        <w:t xml:space="preserve"> </w:t>
      </w:r>
    </w:p>
    <w:p w14:paraId="6A46A41B" w14:textId="77777777" w:rsidR="007941BC" w:rsidRPr="00674BAC" w:rsidRDefault="007941BC" w:rsidP="007941BC">
      <w:pPr>
        <w:spacing w:after="0" w:line="240" w:lineRule="auto"/>
        <w:jc w:val="both"/>
        <w:rPr>
          <w:rFonts w:ascii="Times New Roman" w:hAnsi="Times New Roman" w:cs="Times New Roman"/>
          <w:sz w:val="24"/>
          <w:szCs w:val="24"/>
        </w:rPr>
      </w:pPr>
    </w:p>
    <w:p w14:paraId="33127F58"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Euroopa Komisjon on punkti 1 kohta märkinud, et lisaks § 34 lõike 4</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viitele oleks asjakohane viidata ka sama paragrahvi lõigetele 4 ja 4</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milles on samuti sätestatud meetmed, mille rakendamist võib Finantsinspektsioon krediidiasutuselt, konsolideerimisgrupi mõnelt üksuselt või </w:t>
      </w:r>
      <w:proofErr w:type="spellStart"/>
      <w:r w:rsidRPr="00674BAC">
        <w:rPr>
          <w:rFonts w:ascii="Times New Roman" w:hAnsi="Times New Roman" w:cs="Times New Roman"/>
          <w:sz w:val="24"/>
          <w:szCs w:val="24"/>
        </w:rPr>
        <w:t>segavaldusettevõtja</w:t>
      </w:r>
      <w:proofErr w:type="spellEnd"/>
      <w:r w:rsidRPr="00674BAC">
        <w:rPr>
          <w:rFonts w:ascii="Times New Roman" w:hAnsi="Times New Roman" w:cs="Times New Roman"/>
          <w:sz w:val="24"/>
          <w:szCs w:val="24"/>
        </w:rPr>
        <w:t xml:space="preserve"> tütar</w:t>
      </w:r>
      <w:r>
        <w:rPr>
          <w:rFonts w:ascii="Times New Roman" w:hAnsi="Times New Roman" w:cs="Times New Roman"/>
          <w:sz w:val="24"/>
          <w:szCs w:val="24"/>
        </w:rPr>
        <w:t>ettevõtjast</w:t>
      </w:r>
      <w:r w:rsidRPr="00674BAC">
        <w:rPr>
          <w:rFonts w:ascii="Times New Roman" w:hAnsi="Times New Roman" w:cs="Times New Roman"/>
          <w:sz w:val="24"/>
          <w:szCs w:val="24"/>
        </w:rPr>
        <w:t xml:space="preserve"> krediidiasutuselt nõuda. Viidete lisamisega tagatakse nii Finantsinspektsioonile kui ka kriisilahendussubjektile loetelu meetmetest, mille täitmata jätmise korral on Finantsinspektsioonil õigus kaaluda miinimumnõude määramist.  </w:t>
      </w:r>
    </w:p>
    <w:p w14:paraId="67AC1D25" w14:textId="77777777" w:rsidR="007941BC" w:rsidRPr="00674BAC" w:rsidRDefault="007941BC" w:rsidP="007941BC">
      <w:pPr>
        <w:spacing w:after="0" w:line="240" w:lineRule="auto"/>
        <w:jc w:val="both"/>
        <w:rPr>
          <w:rFonts w:ascii="Times New Roman" w:hAnsi="Times New Roman" w:cs="Times New Roman"/>
          <w:sz w:val="24"/>
          <w:szCs w:val="24"/>
        </w:rPr>
      </w:pPr>
    </w:p>
    <w:p w14:paraId="50E70DE6"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Lõike 9 punkti 2 muutmine. </w:t>
      </w:r>
      <w:r w:rsidRPr="00674BAC">
        <w:rPr>
          <w:rFonts w:ascii="Times New Roman" w:hAnsi="Times New Roman" w:cs="Times New Roman"/>
          <w:sz w:val="24"/>
          <w:szCs w:val="24"/>
        </w:rPr>
        <w:t xml:space="preserve">Käesoleva lõikega sätestatakse nimekiri kuuest asjaolust, mida Finantsinspektsioon peab võtma arvesse kõlblike kohustuste kohta otsuse tegemisel. Lõikega 9 võetakse üle BRRD2 artikli 45b lõige 9. Euroopa Komisjon on teinud märkuse lõike 9 punkti 2 osas, millele vastab artikli 9 punkt </w:t>
      </w:r>
      <w:proofErr w:type="spellStart"/>
      <w:r w:rsidRPr="00674BAC">
        <w:rPr>
          <w:rFonts w:ascii="Times New Roman" w:hAnsi="Times New Roman" w:cs="Times New Roman"/>
          <w:sz w:val="24"/>
          <w:szCs w:val="24"/>
        </w:rPr>
        <w:t>b.</w:t>
      </w:r>
      <w:proofErr w:type="spellEnd"/>
      <w:r w:rsidRPr="00674BAC">
        <w:rPr>
          <w:rFonts w:ascii="Times New Roman" w:hAnsi="Times New Roman" w:cs="Times New Roman"/>
          <w:sz w:val="24"/>
          <w:szCs w:val="24"/>
        </w:rPr>
        <w:t xml:space="preserve"> Seni kehtinud sõnastuse kohaselt sätestas punkt 2, et Finantsinspektsioon peab otsuse tegemisel arvesse võtma selliste kõlblike kohustuste instrumentide, mis vastavad kõigile Euroopa Parlamendi ja nõukogu määruse (EL) nr 575/2013 artiklis 72a nimetatud tingimustele ning mille järelejäänud tähtaeg on lühem kui üks aasta alates kuupäevast, kui tehti otsus käesoleva paragrahvi lõikes 1 või </w:t>
      </w:r>
      <w:r>
        <w:rPr>
          <w:rFonts w:ascii="Times New Roman" w:hAnsi="Times New Roman" w:cs="Times New Roman"/>
          <w:sz w:val="24"/>
          <w:szCs w:val="24"/>
        </w:rPr>
        <w:t>FELS</w:t>
      </w:r>
      <w:r w:rsidRPr="00674BAC">
        <w:rPr>
          <w:rFonts w:ascii="Times New Roman" w:hAnsi="Times New Roman" w:cs="Times New Roman"/>
          <w:sz w:val="24"/>
          <w:szCs w:val="24"/>
        </w:rPr>
        <w:t xml:space="preserve"> § 17</w:t>
      </w:r>
      <w:r w:rsidRPr="00674BAC">
        <w:rPr>
          <w:rFonts w:ascii="Times New Roman" w:hAnsi="Times New Roman" w:cs="Times New Roman"/>
          <w:sz w:val="24"/>
          <w:szCs w:val="24"/>
          <w:vertAlign w:val="superscript"/>
        </w:rPr>
        <w:t>4</w:t>
      </w:r>
      <w:r w:rsidRPr="00674BAC">
        <w:rPr>
          <w:rFonts w:ascii="Times New Roman" w:hAnsi="Times New Roman" w:cs="Times New Roman"/>
          <w:sz w:val="24"/>
          <w:szCs w:val="24"/>
        </w:rPr>
        <w:t xml:space="preserve"> lõikes 7 nimetatud nõuete kvantitatiivseks kohandamiseks, summat. </w:t>
      </w:r>
    </w:p>
    <w:p w14:paraId="4B0D1B41" w14:textId="77777777" w:rsidR="007941BC" w:rsidRPr="00674BAC" w:rsidRDefault="007941BC" w:rsidP="007941BC">
      <w:pPr>
        <w:spacing w:after="0" w:line="240" w:lineRule="auto"/>
        <w:jc w:val="both"/>
        <w:rPr>
          <w:rFonts w:ascii="Times New Roman" w:hAnsi="Times New Roman" w:cs="Times New Roman"/>
          <w:sz w:val="24"/>
          <w:szCs w:val="24"/>
        </w:rPr>
      </w:pPr>
    </w:p>
    <w:p w14:paraId="50DB5944"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Euroopa Komisjoni märkuse kohaselt on punktide 2 ja b vahel vastuolu. Punkti 2 senine sõnastus nägi ette, et kõlblike kohustuste otsus tehti § 17</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lõikes 1 või § 17</w:t>
      </w:r>
      <w:r w:rsidRPr="00674BAC">
        <w:rPr>
          <w:rFonts w:ascii="Times New Roman" w:hAnsi="Times New Roman" w:cs="Times New Roman"/>
          <w:sz w:val="24"/>
          <w:szCs w:val="24"/>
          <w:vertAlign w:val="superscript"/>
        </w:rPr>
        <w:t>4</w:t>
      </w:r>
      <w:r w:rsidRPr="00674BAC">
        <w:rPr>
          <w:rFonts w:ascii="Times New Roman" w:hAnsi="Times New Roman" w:cs="Times New Roman"/>
          <w:sz w:val="24"/>
          <w:szCs w:val="24"/>
        </w:rPr>
        <w:t xml:space="preserve"> lõikes 7 nimetatud nõuete kvantitatiivseks kohandamiseks. Seega võis sätte sõnastusest välja lugeda, et otsuse tegemise tingis nõuete kvantitatiivne kohandamine. Taoline tõlgendusviis ei ühti aga direktiivi sõnastusega, mille kohaselt ei ole kvantitatiivne kohandamine alternatiiv, nagu on punktis 2 sõnaga ,,või“ sätestatud, vaid iseseisev eesmärk. Artikli 45b lõike 9 punktiga b taotleb direktiiv, et kõrgendatud allutamisnõude kehtestamisel tuleb arvesse võtta ettevõt</w:t>
      </w:r>
      <w:r>
        <w:rPr>
          <w:rFonts w:ascii="Times New Roman" w:hAnsi="Times New Roman" w:cs="Times New Roman"/>
          <w:sz w:val="24"/>
          <w:szCs w:val="24"/>
        </w:rPr>
        <w:t>ja</w:t>
      </w:r>
      <w:r w:rsidRPr="00674BAC">
        <w:rPr>
          <w:rFonts w:ascii="Times New Roman" w:hAnsi="Times New Roman" w:cs="Times New Roman"/>
          <w:sz w:val="24"/>
          <w:szCs w:val="24"/>
        </w:rPr>
        <w:t xml:space="preserve"> poolt hoitavate lühiajaliste võlakohustuste summat ning allutamisnõuet võib suurendada, kui ettevõt</w:t>
      </w:r>
      <w:r>
        <w:rPr>
          <w:rFonts w:ascii="Times New Roman" w:hAnsi="Times New Roman" w:cs="Times New Roman"/>
          <w:sz w:val="24"/>
          <w:szCs w:val="24"/>
        </w:rPr>
        <w:t>jal</w:t>
      </w:r>
      <w:r w:rsidRPr="00674BAC">
        <w:rPr>
          <w:rFonts w:ascii="Times New Roman" w:hAnsi="Times New Roman" w:cs="Times New Roman"/>
          <w:sz w:val="24"/>
          <w:szCs w:val="24"/>
        </w:rPr>
        <w:t xml:space="preserve"> on märkimisväärne summa lühiajalisi kohustusi, sest need kohustused võivad minna kasutusse ning mitte olla kättesaadavad kriisilahenduse ajal. Direktiivi väär mõistmine on tingitud direktiivi eestikeelse tõlke veast. Nimelt, direktiivi punkti b tekstiosa </w:t>
      </w:r>
      <w:r w:rsidRPr="00674BAC">
        <w:rPr>
          <w:rFonts w:ascii="Times New Roman" w:hAnsi="Times New Roman" w:cs="Times New Roman"/>
          <w:i/>
          <w:iCs/>
          <w:sz w:val="24"/>
          <w:szCs w:val="24"/>
        </w:rPr>
        <w:t>,,</w:t>
      </w:r>
      <w:proofErr w:type="spellStart"/>
      <w:r w:rsidRPr="00674BAC">
        <w:rPr>
          <w:rFonts w:ascii="Times New Roman" w:hAnsi="Times New Roman" w:cs="Times New Roman"/>
          <w:i/>
          <w:iCs/>
          <w:sz w:val="24"/>
          <w:szCs w:val="24"/>
        </w:rPr>
        <w:t>with</w:t>
      </w:r>
      <w:proofErr w:type="spellEnd"/>
      <w:r w:rsidRPr="00674BAC">
        <w:rPr>
          <w:rFonts w:ascii="Times New Roman" w:hAnsi="Times New Roman" w:cs="Times New Roman"/>
          <w:i/>
          <w:iCs/>
          <w:sz w:val="24"/>
          <w:szCs w:val="24"/>
        </w:rPr>
        <w:t xml:space="preserve"> a </w:t>
      </w:r>
      <w:proofErr w:type="spellStart"/>
      <w:r w:rsidRPr="00674BAC">
        <w:rPr>
          <w:rFonts w:ascii="Times New Roman" w:hAnsi="Times New Roman" w:cs="Times New Roman"/>
          <w:i/>
          <w:iCs/>
          <w:sz w:val="24"/>
          <w:szCs w:val="24"/>
        </w:rPr>
        <w:t>view</w:t>
      </w:r>
      <w:proofErr w:type="spellEnd"/>
      <w:r w:rsidRPr="00674BAC">
        <w:rPr>
          <w:rFonts w:ascii="Times New Roman" w:hAnsi="Times New Roman" w:cs="Times New Roman"/>
          <w:i/>
          <w:iCs/>
          <w:sz w:val="24"/>
          <w:szCs w:val="24"/>
        </w:rPr>
        <w:t xml:space="preserve"> </w:t>
      </w:r>
      <w:proofErr w:type="spellStart"/>
      <w:r w:rsidRPr="00674BAC">
        <w:rPr>
          <w:rFonts w:ascii="Times New Roman" w:hAnsi="Times New Roman" w:cs="Times New Roman"/>
          <w:i/>
          <w:iCs/>
          <w:sz w:val="24"/>
          <w:szCs w:val="24"/>
        </w:rPr>
        <w:t>to</w:t>
      </w:r>
      <w:proofErr w:type="spellEnd"/>
      <w:r w:rsidRPr="00674BAC">
        <w:rPr>
          <w:rFonts w:ascii="Times New Roman" w:hAnsi="Times New Roman" w:cs="Times New Roman"/>
          <w:i/>
          <w:iCs/>
          <w:sz w:val="24"/>
          <w:szCs w:val="24"/>
        </w:rPr>
        <w:t xml:space="preserve"> </w:t>
      </w:r>
      <w:proofErr w:type="spellStart"/>
      <w:r w:rsidRPr="00674BAC">
        <w:rPr>
          <w:rFonts w:ascii="Times New Roman" w:hAnsi="Times New Roman" w:cs="Times New Roman"/>
          <w:i/>
          <w:iCs/>
          <w:sz w:val="24"/>
          <w:szCs w:val="24"/>
        </w:rPr>
        <w:t>making</w:t>
      </w:r>
      <w:proofErr w:type="spellEnd"/>
      <w:r w:rsidRPr="00674BAC">
        <w:rPr>
          <w:rFonts w:ascii="Times New Roman" w:hAnsi="Times New Roman" w:cs="Times New Roman"/>
          <w:i/>
          <w:iCs/>
          <w:sz w:val="24"/>
          <w:szCs w:val="24"/>
        </w:rPr>
        <w:t xml:space="preserve"> </w:t>
      </w:r>
      <w:proofErr w:type="spellStart"/>
      <w:r w:rsidRPr="00674BAC">
        <w:rPr>
          <w:rFonts w:ascii="Times New Roman" w:hAnsi="Times New Roman" w:cs="Times New Roman"/>
          <w:i/>
          <w:iCs/>
          <w:sz w:val="24"/>
          <w:szCs w:val="24"/>
        </w:rPr>
        <w:t>quantitative</w:t>
      </w:r>
      <w:proofErr w:type="spellEnd"/>
      <w:r w:rsidRPr="00674BAC">
        <w:rPr>
          <w:rFonts w:ascii="Times New Roman" w:hAnsi="Times New Roman" w:cs="Times New Roman"/>
          <w:i/>
          <w:iCs/>
          <w:sz w:val="24"/>
          <w:szCs w:val="24"/>
        </w:rPr>
        <w:t xml:space="preserve"> </w:t>
      </w:r>
      <w:proofErr w:type="spellStart"/>
      <w:r w:rsidRPr="00674BAC">
        <w:rPr>
          <w:rFonts w:ascii="Times New Roman" w:hAnsi="Times New Roman" w:cs="Times New Roman"/>
          <w:i/>
          <w:iCs/>
          <w:sz w:val="24"/>
          <w:szCs w:val="24"/>
        </w:rPr>
        <w:t>adjustments</w:t>
      </w:r>
      <w:proofErr w:type="spellEnd"/>
      <w:r w:rsidRPr="00674BAC">
        <w:rPr>
          <w:rFonts w:ascii="Times New Roman" w:hAnsi="Times New Roman" w:cs="Times New Roman"/>
          <w:i/>
          <w:iCs/>
          <w:sz w:val="24"/>
          <w:szCs w:val="24"/>
        </w:rPr>
        <w:t xml:space="preserve"> </w:t>
      </w:r>
      <w:proofErr w:type="spellStart"/>
      <w:r w:rsidRPr="00674BAC">
        <w:rPr>
          <w:rFonts w:ascii="Times New Roman" w:hAnsi="Times New Roman" w:cs="Times New Roman"/>
          <w:i/>
          <w:iCs/>
          <w:sz w:val="24"/>
          <w:szCs w:val="24"/>
        </w:rPr>
        <w:t>to</w:t>
      </w:r>
      <w:proofErr w:type="spellEnd"/>
      <w:r w:rsidRPr="00674BAC">
        <w:rPr>
          <w:rFonts w:ascii="Times New Roman" w:hAnsi="Times New Roman" w:cs="Times New Roman"/>
          <w:i/>
          <w:iCs/>
          <w:sz w:val="24"/>
          <w:szCs w:val="24"/>
        </w:rPr>
        <w:t xml:space="preserve"> </w:t>
      </w:r>
      <w:proofErr w:type="spellStart"/>
      <w:r w:rsidRPr="00674BAC">
        <w:rPr>
          <w:rFonts w:ascii="Times New Roman" w:hAnsi="Times New Roman" w:cs="Times New Roman"/>
          <w:i/>
          <w:iCs/>
          <w:sz w:val="24"/>
          <w:szCs w:val="24"/>
        </w:rPr>
        <w:t>the</w:t>
      </w:r>
      <w:proofErr w:type="spellEnd"/>
      <w:r w:rsidRPr="00674BAC">
        <w:rPr>
          <w:rFonts w:ascii="Times New Roman" w:hAnsi="Times New Roman" w:cs="Times New Roman"/>
          <w:i/>
          <w:iCs/>
          <w:sz w:val="24"/>
          <w:szCs w:val="24"/>
        </w:rPr>
        <w:t xml:space="preserve"> </w:t>
      </w:r>
      <w:proofErr w:type="spellStart"/>
      <w:r w:rsidRPr="00674BAC">
        <w:rPr>
          <w:rFonts w:ascii="Times New Roman" w:hAnsi="Times New Roman" w:cs="Times New Roman"/>
          <w:i/>
          <w:iCs/>
          <w:sz w:val="24"/>
          <w:szCs w:val="24"/>
        </w:rPr>
        <w:t>requirements</w:t>
      </w:r>
      <w:proofErr w:type="spellEnd"/>
      <w:r w:rsidRPr="00674BAC">
        <w:rPr>
          <w:rFonts w:ascii="Times New Roman" w:hAnsi="Times New Roman" w:cs="Times New Roman"/>
          <w:i/>
          <w:iCs/>
          <w:sz w:val="24"/>
          <w:szCs w:val="24"/>
        </w:rPr>
        <w:t xml:space="preserve"> </w:t>
      </w:r>
      <w:proofErr w:type="spellStart"/>
      <w:r w:rsidRPr="00674BAC">
        <w:rPr>
          <w:rFonts w:ascii="Times New Roman" w:hAnsi="Times New Roman" w:cs="Times New Roman"/>
          <w:i/>
          <w:iCs/>
          <w:sz w:val="24"/>
          <w:szCs w:val="24"/>
        </w:rPr>
        <w:t>referred</w:t>
      </w:r>
      <w:proofErr w:type="spellEnd"/>
      <w:r w:rsidRPr="00674BAC">
        <w:rPr>
          <w:rFonts w:ascii="Times New Roman" w:hAnsi="Times New Roman" w:cs="Times New Roman"/>
          <w:i/>
          <w:iCs/>
          <w:sz w:val="24"/>
          <w:szCs w:val="24"/>
        </w:rPr>
        <w:t xml:space="preserve"> </w:t>
      </w:r>
      <w:proofErr w:type="spellStart"/>
      <w:r w:rsidRPr="00674BAC">
        <w:rPr>
          <w:rFonts w:ascii="Times New Roman" w:hAnsi="Times New Roman" w:cs="Times New Roman"/>
          <w:i/>
          <w:iCs/>
          <w:sz w:val="24"/>
          <w:szCs w:val="24"/>
        </w:rPr>
        <w:t>to</w:t>
      </w:r>
      <w:proofErr w:type="spellEnd"/>
      <w:r w:rsidRPr="00674BAC">
        <w:rPr>
          <w:rFonts w:ascii="Times New Roman" w:hAnsi="Times New Roman" w:cs="Times New Roman"/>
          <w:i/>
          <w:iCs/>
          <w:sz w:val="24"/>
          <w:szCs w:val="24"/>
        </w:rPr>
        <w:t xml:space="preserve"> in </w:t>
      </w:r>
      <w:proofErr w:type="spellStart"/>
      <w:r w:rsidRPr="00674BAC">
        <w:rPr>
          <w:rFonts w:ascii="Times New Roman" w:hAnsi="Times New Roman" w:cs="Times New Roman"/>
          <w:i/>
          <w:iCs/>
          <w:sz w:val="24"/>
          <w:szCs w:val="24"/>
        </w:rPr>
        <w:t>paragraphs</w:t>
      </w:r>
      <w:proofErr w:type="spellEnd"/>
      <w:r w:rsidRPr="00674BAC">
        <w:rPr>
          <w:rFonts w:ascii="Times New Roman" w:hAnsi="Times New Roman" w:cs="Times New Roman"/>
          <w:i/>
          <w:iCs/>
          <w:sz w:val="24"/>
          <w:szCs w:val="24"/>
        </w:rPr>
        <w:t xml:space="preserve"> 5 and 7 of </w:t>
      </w:r>
      <w:proofErr w:type="spellStart"/>
      <w:r w:rsidRPr="00674BAC">
        <w:rPr>
          <w:rFonts w:ascii="Times New Roman" w:hAnsi="Times New Roman" w:cs="Times New Roman"/>
          <w:i/>
          <w:iCs/>
          <w:sz w:val="24"/>
          <w:szCs w:val="24"/>
        </w:rPr>
        <w:t>this</w:t>
      </w:r>
      <w:proofErr w:type="spellEnd"/>
      <w:r w:rsidRPr="00674BAC">
        <w:rPr>
          <w:rFonts w:ascii="Times New Roman" w:hAnsi="Times New Roman" w:cs="Times New Roman"/>
          <w:i/>
          <w:iCs/>
          <w:sz w:val="24"/>
          <w:szCs w:val="24"/>
        </w:rPr>
        <w:t xml:space="preserve"> </w:t>
      </w:r>
      <w:proofErr w:type="spellStart"/>
      <w:r w:rsidRPr="00674BAC">
        <w:rPr>
          <w:rFonts w:ascii="Times New Roman" w:hAnsi="Times New Roman" w:cs="Times New Roman"/>
          <w:i/>
          <w:iCs/>
          <w:sz w:val="24"/>
          <w:szCs w:val="24"/>
        </w:rPr>
        <w:t>Article</w:t>
      </w:r>
      <w:proofErr w:type="spellEnd"/>
      <w:r w:rsidRPr="00674BAC">
        <w:rPr>
          <w:rFonts w:ascii="Times New Roman" w:hAnsi="Times New Roman" w:cs="Times New Roman"/>
          <w:i/>
          <w:iCs/>
          <w:sz w:val="24"/>
          <w:szCs w:val="24"/>
        </w:rPr>
        <w:t xml:space="preserve">“ </w:t>
      </w:r>
      <w:r w:rsidRPr="00674BAC">
        <w:rPr>
          <w:rFonts w:ascii="Times New Roman" w:hAnsi="Times New Roman" w:cs="Times New Roman"/>
          <w:sz w:val="24"/>
          <w:szCs w:val="24"/>
        </w:rPr>
        <w:t xml:space="preserve">on tõlgitud eestikeelses versioonis ,,käesoleva artikli lõigetes 5 ja 7 osutatud nõuete kvantitatiivseks kohandamiseks“. Artikli 45b lõike 9 ülevõtmise ajal käesolevasse seadusesse juhinduti lõike 9 eestikeelsest versioonist, märkamata tõlkeviga punktis </w:t>
      </w:r>
      <w:proofErr w:type="spellStart"/>
      <w:r w:rsidRPr="00674BAC">
        <w:rPr>
          <w:rFonts w:ascii="Times New Roman" w:hAnsi="Times New Roman" w:cs="Times New Roman"/>
          <w:sz w:val="24"/>
          <w:szCs w:val="24"/>
        </w:rPr>
        <w:t>b.</w:t>
      </w:r>
      <w:proofErr w:type="spellEnd"/>
      <w:r w:rsidRPr="00674BAC">
        <w:rPr>
          <w:rFonts w:ascii="Times New Roman" w:hAnsi="Times New Roman" w:cs="Times New Roman"/>
          <w:sz w:val="24"/>
          <w:szCs w:val="24"/>
        </w:rPr>
        <w:t xml:space="preserve"> Võrreldes tõlkeid nüüd, on selge, et direktiiv näeb ette kohustuse arvestada otsuse tegemisel nõude kvantitatiivset kohandamist, mitte alternatiivi. Punkti 2 uue sõnastusega parandatakse ebaühtlus ja korrigeeritakse sätte üleüldist loetavust. Uue sõnastuse kohaselt peab Finantsinspektsioon arvestama otsuse tegemisel Euroopa Parlamendi ja nõukogu määruse (EL) nr 575/2013 artiklis 72a </w:t>
      </w:r>
      <w:r>
        <w:rPr>
          <w:rFonts w:ascii="Times New Roman" w:hAnsi="Times New Roman" w:cs="Times New Roman"/>
          <w:sz w:val="24"/>
          <w:szCs w:val="24"/>
        </w:rPr>
        <w:t>nimetatud</w:t>
      </w:r>
      <w:r w:rsidRPr="00674BAC">
        <w:rPr>
          <w:rFonts w:ascii="Times New Roman" w:hAnsi="Times New Roman" w:cs="Times New Roman"/>
          <w:sz w:val="24"/>
          <w:szCs w:val="24"/>
        </w:rPr>
        <w:t xml:space="preserve"> kõigile tingimustele vastavate kõlblike kohustuste instrumentide, mille järelejäänud tähtaeg on otsuse vastuvõtmise kuupäeva seisuga alla ühe aasta, summat, võttes arvesse käesoleva paragrahvi lõikes 1 ja </w:t>
      </w:r>
      <w:r>
        <w:rPr>
          <w:rFonts w:ascii="Times New Roman" w:hAnsi="Times New Roman" w:cs="Times New Roman"/>
          <w:sz w:val="24"/>
          <w:szCs w:val="24"/>
        </w:rPr>
        <w:t>FELS</w:t>
      </w:r>
      <w:r w:rsidRPr="00674BAC">
        <w:rPr>
          <w:rFonts w:ascii="Times New Roman" w:hAnsi="Times New Roman" w:cs="Times New Roman"/>
          <w:sz w:val="24"/>
          <w:szCs w:val="24"/>
        </w:rPr>
        <w:t xml:space="preserve"> § 17</w:t>
      </w:r>
      <w:r w:rsidRPr="00674BAC">
        <w:rPr>
          <w:rFonts w:ascii="Times New Roman" w:hAnsi="Times New Roman" w:cs="Times New Roman"/>
          <w:sz w:val="24"/>
          <w:szCs w:val="24"/>
          <w:vertAlign w:val="superscript"/>
        </w:rPr>
        <w:t>4</w:t>
      </w:r>
      <w:r w:rsidRPr="00674BAC">
        <w:rPr>
          <w:rFonts w:ascii="Times New Roman" w:hAnsi="Times New Roman" w:cs="Times New Roman"/>
          <w:sz w:val="24"/>
          <w:szCs w:val="24"/>
        </w:rPr>
        <w:t xml:space="preserve"> lõikes 7 nimetatud nõuete kvantitatiivset kohandamist. </w:t>
      </w:r>
    </w:p>
    <w:p w14:paraId="09FC5894" w14:textId="77777777" w:rsidR="007941BC" w:rsidRPr="00674BAC" w:rsidRDefault="007941BC" w:rsidP="007941BC">
      <w:pPr>
        <w:spacing w:after="0" w:line="240" w:lineRule="auto"/>
        <w:jc w:val="both"/>
        <w:rPr>
          <w:rFonts w:ascii="Times New Roman" w:hAnsi="Times New Roman" w:cs="Times New Roman"/>
          <w:sz w:val="24"/>
          <w:szCs w:val="24"/>
        </w:rPr>
      </w:pPr>
    </w:p>
    <w:p w14:paraId="30DED532"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 17</w:t>
      </w:r>
      <w:r w:rsidRPr="00674BAC">
        <w:rPr>
          <w:rFonts w:ascii="Times New Roman" w:hAnsi="Times New Roman" w:cs="Times New Roman"/>
          <w:b/>
          <w:bCs/>
          <w:sz w:val="24"/>
          <w:szCs w:val="24"/>
          <w:vertAlign w:val="superscript"/>
        </w:rPr>
        <w:t>2</w:t>
      </w:r>
      <w:r w:rsidRPr="00674BAC">
        <w:rPr>
          <w:rFonts w:ascii="Times New Roman" w:hAnsi="Times New Roman" w:cs="Times New Roman"/>
          <w:b/>
          <w:bCs/>
          <w:sz w:val="24"/>
          <w:szCs w:val="24"/>
        </w:rPr>
        <w:t>.</w:t>
      </w:r>
      <w:r w:rsidRPr="00674BAC">
        <w:rPr>
          <w:rFonts w:ascii="Times New Roman" w:hAnsi="Times New Roman" w:cs="Times New Roman"/>
          <w:sz w:val="24"/>
          <w:szCs w:val="24"/>
        </w:rPr>
        <w:t xml:space="preserve"> Kehtiv § 17</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sätestab miinimumnõude määramise korra ja tingimused.</w:t>
      </w:r>
    </w:p>
    <w:p w14:paraId="6FA5B82D" w14:textId="77777777" w:rsidR="007941BC" w:rsidRPr="00674BAC" w:rsidRDefault="007941BC" w:rsidP="007941BC">
      <w:pPr>
        <w:spacing w:after="0" w:line="240" w:lineRule="auto"/>
        <w:jc w:val="both"/>
        <w:rPr>
          <w:rFonts w:ascii="Times New Roman" w:hAnsi="Times New Roman" w:cs="Times New Roman"/>
          <w:sz w:val="24"/>
          <w:szCs w:val="24"/>
        </w:rPr>
      </w:pPr>
    </w:p>
    <w:p w14:paraId="43978E75"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Lõike 2 punkti 2 muutmine. </w:t>
      </w:r>
      <w:r w:rsidRPr="00674BAC">
        <w:rPr>
          <w:rFonts w:ascii="Times New Roman" w:hAnsi="Times New Roman" w:cs="Times New Roman"/>
          <w:sz w:val="24"/>
          <w:szCs w:val="24"/>
        </w:rPr>
        <w:t xml:space="preserve">Lõige 2 sätestab, et kui kriisilahenduskavas on ette nähtud kriisilahendusmeetme rakendamine või vastavalt </w:t>
      </w:r>
      <w:r>
        <w:rPr>
          <w:rFonts w:ascii="Times New Roman" w:hAnsi="Times New Roman" w:cs="Times New Roman"/>
          <w:sz w:val="24"/>
          <w:szCs w:val="24"/>
        </w:rPr>
        <w:t>FELS</w:t>
      </w:r>
      <w:r w:rsidRPr="00674BAC">
        <w:rPr>
          <w:rFonts w:ascii="Times New Roman" w:hAnsi="Times New Roman" w:cs="Times New Roman"/>
          <w:sz w:val="24"/>
          <w:szCs w:val="24"/>
        </w:rPr>
        <w:t xml:space="preserve"> §-le 56 kapitaliinstrumentide ja kõlblike kohustuste </w:t>
      </w:r>
      <w:proofErr w:type="spellStart"/>
      <w:r w:rsidRPr="00674BAC">
        <w:rPr>
          <w:rFonts w:ascii="Times New Roman" w:hAnsi="Times New Roman" w:cs="Times New Roman"/>
          <w:sz w:val="24"/>
          <w:szCs w:val="24"/>
        </w:rPr>
        <w:t>allahindamise</w:t>
      </w:r>
      <w:proofErr w:type="spellEnd"/>
      <w:r w:rsidRPr="00674BAC">
        <w:rPr>
          <w:rFonts w:ascii="Times New Roman" w:hAnsi="Times New Roman" w:cs="Times New Roman"/>
          <w:sz w:val="24"/>
          <w:szCs w:val="24"/>
        </w:rPr>
        <w:t xml:space="preserve"> või teisendamise õiguse kasutamine § 29 lõikes 5 nimetatud asjakohasele stsenaariumile tuginedes, peab miinimumnõue võrduma summaga, mis piisav järgmiseks potentsiaalse kahjumi täielikuks katmiseks (punkt 1) ja kriisilahendussubjekti ja selle tütarettevõtja, kes on krediidiasutus või </w:t>
      </w:r>
      <w:r>
        <w:rPr>
          <w:rFonts w:ascii="Times New Roman" w:hAnsi="Times New Roman" w:cs="Times New Roman"/>
          <w:sz w:val="24"/>
          <w:szCs w:val="24"/>
        </w:rPr>
        <w:t>FELS</w:t>
      </w:r>
      <w:r w:rsidRPr="00674BAC">
        <w:rPr>
          <w:rFonts w:ascii="Times New Roman" w:hAnsi="Times New Roman" w:cs="Times New Roman"/>
          <w:sz w:val="24"/>
          <w:szCs w:val="24"/>
        </w:rPr>
        <w:t xml:space="preserve"> § 2 lõikes 1 nimetatud ettevõtja, kuid ei ole kriislahendussubjekt, </w:t>
      </w:r>
      <w:proofErr w:type="spellStart"/>
      <w:r w:rsidRPr="00674BAC">
        <w:rPr>
          <w:rFonts w:ascii="Times New Roman" w:hAnsi="Times New Roman" w:cs="Times New Roman"/>
          <w:sz w:val="24"/>
          <w:szCs w:val="24"/>
        </w:rPr>
        <w:t>rekapitaliseerimiseks</w:t>
      </w:r>
      <w:proofErr w:type="spellEnd"/>
      <w:r w:rsidRPr="00674BAC">
        <w:rPr>
          <w:rFonts w:ascii="Times New Roman" w:hAnsi="Times New Roman" w:cs="Times New Roman"/>
          <w:sz w:val="24"/>
          <w:szCs w:val="24"/>
        </w:rPr>
        <w:t xml:space="preserve"> tasemini, mis võimaldab neil jätkuvalt vastata tegevusloa tingimustele ja jätkata vähemalt aasta tegevust, mille jaoks on neile tegevusluba antud (punkt 2). Lõike 2 punktiga 2 võetakse üle BRRD2 artikkel 45c lõike 2 punkt </w:t>
      </w:r>
      <w:proofErr w:type="spellStart"/>
      <w:r w:rsidRPr="00674BAC">
        <w:rPr>
          <w:rFonts w:ascii="Times New Roman" w:hAnsi="Times New Roman" w:cs="Times New Roman"/>
          <w:sz w:val="24"/>
          <w:szCs w:val="24"/>
        </w:rPr>
        <w:t>b.</w:t>
      </w:r>
      <w:proofErr w:type="spellEnd"/>
      <w:r w:rsidRPr="00674BAC">
        <w:rPr>
          <w:rFonts w:ascii="Times New Roman" w:hAnsi="Times New Roman" w:cs="Times New Roman"/>
          <w:sz w:val="24"/>
          <w:szCs w:val="24"/>
        </w:rPr>
        <w:t xml:space="preserve"> </w:t>
      </w:r>
    </w:p>
    <w:p w14:paraId="2840FEF0" w14:textId="77777777" w:rsidR="007941BC" w:rsidRPr="00674BAC" w:rsidRDefault="007941BC" w:rsidP="007941BC">
      <w:pPr>
        <w:spacing w:after="0" w:line="240" w:lineRule="auto"/>
        <w:jc w:val="both"/>
        <w:rPr>
          <w:rFonts w:ascii="Times New Roman" w:hAnsi="Times New Roman" w:cs="Times New Roman"/>
          <w:sz w:val="24"/>
          <w:szCs w:val="24"/>
        </w:rPr>
      </w:pPr>
    </w:p>
    <w:p w14:paraId="60810E42"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Euroopa Komisjoni hinnangul ei vasta lõike 2 punkti 2 kohaldamisala direktiivi artikli kohaldamisalale, kuivõrd punktis 2 tehakse üldine viide </w:t>
      </w:r>
      <w:r>
        <w:rPr>
          <w:rFonts w:ascii="Times New Roman" w:hAnsi="Times New Roman" w:cs="Times New Roman"/>
          <w:sz w:val="24"/>
          <w:szCs w:val="24"/>
        </w:rPr>
        <w:t>FELS</w:t>
      </w:r>
      <w:r w:rsidRPr="00674BAC">
        <w:rPr>
          <w:rFonts w:ascii="Times New Roman" w:hAnsi="Times New Roman" w:cs="Times New Roman"/>
          <w:sz w:val="24"/>
          <w:szCs w:val="24"/>
        </w:rPr>
        <w:t xml:space="preserve"> § 2 lõikele 1, kuid artikli 45c lõike 2 punkt b sätestab, et </w:t>
      </w:r>
      <w:proofErr w:type="spellStart"/>
      <w:r w:rsidRPr="00674BAC">
        <w:rPr>
          <w:rFonts w:ascii="Times New Roman" w:hAnsi="Times New Roman" w:cs="Times New Roman"/>
          <w:sz w:val="24"/>
          <w:szCs w:val="24"/>
        </w:rPr>
        <w:t>rekapitaliseeritakse</w:t>
      </w:r>
      <w:proofErr w:type="spellEnd"/>
      <w:r w:rsidRPr="00674BAC">
        <w:rPr>
          <w:rFonts w:ascii="Times New Roman" w:hAnsi="Times New Roman" w:cs="Times New Roman"/>
          <w:sz w:val="24"/>
          <w:szCs w:val="24"/>
        </w:rPr>
        <w:t xml:space="preserve"> kriisilahendussubjekt ja selle tütarettevõtjad, kes on krediidiasutused, investeerimisühingud või artikli 1 lõike 1 punktides b, c, ja d osutatud ettevõtjad. Seega on direktiivis viidatud </w:t>
      </w:r>
      <w:proofErr w:type="spellStart"/>
      <w:r w:rsidRPr="00674BAC">
        <w:rPr>
          <w:rFonts w:ascii="Times New Roman" w:hAnsi="Times New Roman" w:cs="Times New Roman"/>
          <w:sz w:val="24"/>
          <w:szCs w:val="24"/>
        </w:rPr>
        <w:t>rekapitaliseer</w:t>
      </w:r>
      <w:r>
        <w:rPr>
          <w:rFonts w:ascii="Times New Roman" w:hAnsi="Times New Roman" w:cs="Times New Roman"/>
          <w:sz w:val="24"/>
          <w:szCs w:val="24"/>
        </w:rPr>
        <w:t>i</w:t>
      </w:r>
      <w:r w:rsidRPr="00674BAC">
        <w:rPr>
          <w:rFonts w:ascii="Times New Roman" w:hAnsi="Times New Roman" w:cs="Times New Roman"/>
          <w:sz w:val="24"/>
          <w:szCs w:val="24"/>
        </w:rPr>
        <w:t>misele</w:t>
      </w:r>
      <w:proofErr w:type="spellEnd"/>
      <w:r w:rsidRPr="00674BAC">
        <w:rPr>
          <w:rFonts w:ascii="Times New Roman" w:hAnsi="Times New Roman" w:cs="Times New Roman"/>
          <w:sz w:val="24"/>
          <w:szCs w:val="24"/>
        </w:rPr>
        <w:t xml:space="preserve"> kuuluvate ettevõtjate ring kitsam ning ei hõlma Eestis asutatud krediidiasutusi, kolmanda riigi krediidiasutuste või investeerimisühingu poolt Eestis asutatud filiaale ja Eestis asutatud Euroopa Parlamendi ja nõukogu määruse (EL) nr 648/2012 börsiväliste tuletisinstrumentide, kesksete vastaspoolte ja </w:t>
      </w:r>
      <w:proofErr w:type="spellStart"/>
      <w:r w:rsidRPr="00674BAC">
        <w:rPr>
          <w:rFonts w:ascii="Times New Roman" w:hAnsi="Times New Roman" w:cs="Times New Roman"/>
          <w:sz w:val="24"/>
          <w:szCs w:val="24"/>
        </w:rPr>
        <w:t>kauplemisteabehoidlate</w:t>
      </w:r>
      <w:proofErr w:type="spellEnd"/>
      <w:r w:rsidRPr="00674BAC">
        <w:rPr>
          <w:rFonts w:ascii="Times New Roman" w:hAnsi="Times New Roman" w:cs="Times New Roman"/>
          <w:sz w:val="24"/>
          <w:szCs w:val="24"/>
        </w:rPr>
        <w:t xml:space="preserve"> kohta (ELT L 201, 27.07.2012, lk 1–59) kohaselt tegevusloa saanud keskseid vastaspooli, mis on kõik § 2 lõike 1 kohaldamisega hõlmatud, kuid § 17</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lõike 2 punktiga 2 välistamata. Viite kitsendamise asemel asendatakse tekstiosa ,,§ 2 lõikes 1 nimetatud ettevõtja“ tekstiosaga ,,muu konsolideerimisgruppi kuuluv ettevõtja“ põhjusel, et §-i 2 täiendatakse lõikega 3</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milles esitatakse loetelu sätetest, kus sõna ,,krediidiasutust“ tuleb tõlgendada viisil, et see hõlmab ka § 2 lõike 1 punktides 3 või 4 nimetatud finantseerimisasutust, finantsvaldusettevõtjat, </w:t>
      </w:r>
      <w:proofErr w:type="spellStart"/>
      <w:r w:rsidRPr="00674BAC">
        <w:rPr>
          <w:rFonts w:ascii="Times New Roman" w:hAnsi="Times New Roman" w:cs="Times New Roman"/>
          <w:sz w:val="24"/>
          <w:szCs w:val="24"/>
        </w:rPr>
        <w:t>segafinantsvaldusettevõtjat</w:t>
      </w:r>
      <w:proofErr w:type="spellEnd"/>
      <w:r w:rsidRPr="00674BAC">
        <w:rPr>
          <w:rFonts w:ascii="Times New Roman" w:hAnsi="Times New Roman" w:cs="Times New Roman"/>
          <w:sz w:val="24"/>
          <w:szCs w:val="24"/>
        </w:rPr>
        <w:t xml:space="preserve"> ja </w:t>
      </w:r>
      <w:proofErr w:type="spellStart"/>
      <w:r w:rsidRPr="00674BAC">
        <w:rPr>
          <w:rFonts w:ascii="Times New Roman" w:hAnsi="Times New Roman" w:cs="Times New Roman"/>
          <w:sz w:val="24"/>
          <w:szCs w:val="24"/>
        </w:rPr>
        <w:t>segavaldusettevõtjat</w:t>
      </w:r>
      <w:proofErr w:type="spellEnd"/>
      <w:r w:rsidRPr="00674BAC">
        <w:rPr>
          <w:rFonts w:ascii="Times New Roman" w:hAnsi="Times New Roman" w:cs="Times New Roman"/>
          <w:sz w:val="24"/>
          <w:szCs w:val="24"/>
        </w:rPr>
        <w:t>. Põhjusel, et § 2 lõige 3</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viitab juba § 17</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lõike 2 punktile 2, piisab komisjoni ettepanekust lähtuvalt vaid tekstiosa asendamisest, sest § 2 lõike 1 viite kitsendamisel tekiks seaduses viitamise konflikt, mis ei ole normitehniliselt lubatud. </w:t>
      </w:r>
    </w:p>
    <w:p w14:paraId="520CE858" w14:textId="77777777" w:rsidR="007941BC" w:rsidRPr="00674BAC" w:rsidRDefault="007941BC" w:rsidP="007941BC">
      <w:pPr>
        <w:spacing w:after="0" w:line="240" w:lineRule="auto"/>
        <w:jc w:val="both"/>
        <w:rPr>
          <w:rFonts w:ascii="Times New Roman" w:hAnsi="Times New Roman" w:cs="Times New Roman"/>
          <w:sz w:val="24"/>
          <w:szCs w:val="24"/>
        </w:rPr>
      </w:pPr>
    </w:p>
    <w:p w14:paraId="543A6729"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Lõike 4 sissejuhatava lauseosa muutmine. </w:t>
      </w:r>
      <w:r w:rsidRPr="00674BAC">
        <w:rPr>
          <w:rFonts w:ascii="Times New Roman" w:hAnsi="Times New Roman" w:cs="Times New Roman"/>
          <w:sz w:val="24"/>
          <w:szCs w:val="24"/>
        </w:rPr>
        <w:t>Käesoleva lõikega sätestatakse miinimumnõude arvutamise kord kriisilahendussubjektide puhul. Lõikega 4 võetakse üle BRRD2 artikli 45c lõike 3 esimene alalõige. Euroopa Komisjon on teinud märkuse, et § 17</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lõiked 4 ja 5 käsitlevad kriisilahendussubjekte, täpsustamata, kas vastavates lõigetes sätestatu kohaldub ka finantseerimisasutustele, finantsvaldusettevõtjatele, </w:t>
      </w:r>
      <w:proofErr w:type="spellStart"/>
      <w:r w:rsidRPr="00674BAC">
        <w:rPr>
          <w:rFonts w:ascii="Times New Roman" w:hAnsi="Times New Roman" w:cs="Times New Roman"/>
          <w:sz w:val="24"/>
          <w:szCs w:val="24"/>
        </w:rPr>
        <w:t>segafinantsvaldusettevõtjatele</w:t>
      </w:r>
      <w:proofErr w:type="spellEnd"/>
      <w:r w:rsidRPr="00674BAC">
        <w:rPr>
          <w:rFonts w:ascii="Times New Roman" w:hAnsi="Times New Roman" w:cs="Times New Roman"/>
          <w:sz w:val="24"/>
          <w:szCs w:val="24"/>
        </w:rPr>
        <w:t xml:space="preserve"> ja </w:t>
      </w:r>
      <w:proofErr w:type="spellStart"/>
      <w:r w:rsidRPr="00674BAC">
        <w:rPr>
          <w:rFonts w:ascii="Times New Roman" w:hAnsi="Times New Roman" w:cs="Times New Roman"/>
          <w:sz w:val="24"/>
          <w:szCs w:val="24"/>
        </w:rPr>
        <w:t>segavaldusettevõtjatele</w:t>
      </w:r>
      <w:proofErr w:type="spellEnd"/>
      <w:r w:rsidRPr="00674BAC">
        <w:rPr>
          <w:rFonts w:ascii="Times New Roman" w:hAnsi="Times New Roman" w:cs="Times New Roman"/>
          <w:sz w:val="24"/>
          <w:szCs w:val="24"/>
        </w:rPr>
        <w:t xml:space="preserve">, nagu on direktiiviga taotletud. Õigusselguse loomiseks on </w:t>
      </w:r>
      <w:r>
        <w:rPr>
          <w:rFonts w:ascii="Times New Roman" w:hAnsi="Times New Roman" w:cs="Times New Roman"/>
          <w:sz w:val="24"/>
          <w:szCs w:val="24"/>
        </w:rPr>
        <w:t>FELS</w:t>
      </w:r>
      <w:r w:rsidRPr="00674BAC">
        <w:rPr>
          <w:rFonts w:ascii="Times New Roman" w:hAnsi="Times New Roman" w:cs="Times New Roman"/>
          <w:sz w:val="24"/>
          <w:szCs w:val="24"/>
        </w:rPr>
        <w:t xml:space="preserve"> §-i 8</w:t>
      </w:r>
      <w:r w:rsidRPr="00674BAC">
        <w:rPr>
          <w:rFonts w:ascii="Times New Roman" w:hAnsi="Times New Roman" w:cs="Times New Roman"/>
          <w:sz w:val="24"/>
          <w:szCs w:val="24"/>
          <w:vertAlign w:val="superscript"/>
        </w:rPr>
        <w:t xml:space="preserve">1 </w:t>
      </w:r>
      <w:r w:rsidRPr="00674BAC">
        <w:rPr>
          <w:rFonts w:ascii="Times New Roman" w:hAnsi="Times New Roman" w:cs="Times New Roman"/>
          <w:sz w:val="24"/>
          <w:szCs w:val="24"/>
        </w:rPr>
        <w:t>täiendatud lõikega 4, milles laiendatakse § 17</w:t>
      </w:r>
      <w:r w:rsidRPr="00674BAC">
        <w:rPr>
          <w:rFonts w:ascii="Times New Roman" w:hAnsi="Times New Roman" w:cs="Times New Roman"/>
          <w:sz w:val="24"/>
          <w:szCs w:val="24"/>
          <w:vertAlign w:val="superscript"/>
        </w:rPr>
        <w:t xml:space="preserve">2 </w:t>
      </w:r>
      <w:r w:rsidRPr="00674BAC">
        <w:rPr>
          <w:rFonts w:ascii="Times New Roman" w:hAnsi="Times New Roman" w:cs="Times New Roman"/>
          <w:sz w:val="24"/>
          <w:szCs w:val="24"/>
        </w:rPr>
        <w:t>lõigete 4 ja 5 kohaldamist asjaomastele ettevõtjatele (vt § 8</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lõike 4 selgitus</w:t>
      </w:r>
      <w:r>
        <w:rPr>
          <w:rFonts w:ascii="Times New Roman" w:hAnsi="Times New Roman" w:cs="Times New Roman"/>
          <w:sz w:val="24"/>
          <w:szCs w:val="24"/>
        </w:rPr>
        <w:t>i</w:t>
      </w:r>
      <w:r w:rsidRPr="00674BAC">
        <w:rPr>
          <w:rFonts w:ascii="Times New Roman" w:hAnsi="Times New Roman" w:cs="Times New Roman"/>
          <w:sz w:val="24"/>
          <w:szCs w:val="24"/>
        </w:rPr>
        <w:t xml:space="preserve">). Täpsustamaks, et lõikes 4 käsitletav kriisilahendussubjekt on krediidiasutus, asendatakse lõike sissejuhatavas lauseosas sõna ,,Kriisilahendussubjektide“ tekstiosaga ,,Krediidiasutusest kriisilahendussubjektide“. </w:t>
      </w:r>
    </w:p>
    <w:p w14:paraId="5F947F03" w14:textId="77777777" w:rsidR="007941BC" w:rsidRPr="00674BAC" w:rsidRDefault="007941BC" w:rsidP="007941BC">
      <w:pPr>
        <w:spacing w:after="0" w:line="240" w:lineRule="auto"/>
        <w:jc w:val="both"/>
        <w:rPr>
          <w:rFonts w:ascii="Times New Roman" w:hAnsi="Times New Roman" w:cs="Times New Roman"/>
          <w:sz w:val="24"/>
          <w:szCs w:val="24"/>
        </w:rPr>
      </w:pPr>
    </w:p>
    <w:p w14:paraId="5ED97E3D"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Paragrahvi täiendatakse lõikega 4</w:t>
      </w:r>
      <w:r w:rsidRPr="00674BAC">
        <w:rPr>
          <w:rFonts w:ascii="Times New Roman" w:hAnsi="Times New Roman" w:cs="Times New Roman"/>
          <w:b/>
          <w:bCs/>
          <w:sz w:val="24"/>
          <w:szCs w:val="24"/>
          <w:vertAlign w:val="superscript"/>
        </w:rPr>
        <w:t>1</w:t>
      </w:r>
      <w:r w:rsidRPr="00674BAC">
        <w:rPr>
          <w:rFonts w:ascii="Times New Roman" w:hAnsi="Times New Roman" w:cs="Times New Roman"/>
          <w:b/>
          <w:bCs/>
          <w:sz w:val="24"/>
          <w:szCs w:val="24"/>
        </w:rPr>
        <w:t>.</w:t>
      </w:r>
      <w:r w:rsidRPr="00674BAC">
        <w:rPr>
          <w:rFonts w:ascii="Times New Roman" w:hAnsi="Times New Roman" w:cs="Times New Roman"/>
          <w:sz w:val="24"/>
          <w:szCs w:val="24"/>
        </w:rPr>
        <w:t xml:space="preserve"> Paragrahvi esimeses lõikes nähakse Finantsinspektsiooni finantskriisi lahendamise funktsiooni täitjale ette kriteeriumid, mida tuleb arvestada miinimumnõude määramisel. Lõikes 2 sätestatakse tingimused, millele peab miinimumnõue vastama juhul, kui kriisilahenduskavas on ette nähtud kriisilahendusmeetme rakendamine või kapitaliinstrumentide ja kõlblike kohustuste </w:t>
      </w:r>
      <w:proofErr w:type="spellStart"/>
      <w:r w:rsidRPr="00674BAC">
        <w:rPr>
          <w:rFonts w:ascii="Times New Roman" w:hAnsi="Times New Roman" w:cs="Times New Roman"/>
          <w:sz w:val="24"/>
          <w:szCs w:val="24"/>
        </w:rPr>
        <w:t>allahindamise</w:t>
      </w:r>
      <w:proofErr w:type="spellEnd"/>
      <w:r w:rsidRPr="00674BAC">
        <w:rPr>
          <w:rFonts w:ascii="Times New Roman" w:hAnsi="Times New Roman" w:cs="Times New Roman"/>
          <w:sz w:val="24"/>
          <w:szCs w:val="24"/>
        </w:rPr>
        <w:t xml:space="preserve"> või teisendamise õiguse kasutamine juhuks, kui maksejõuetus võib mõjutada kas konkreetset krediidiasutust/konsolideerimisgruppi või põhjustada laiaulatuslikumat kahju finantssektoris. Lõikele 2 teevad täpsustuse lõiked 3 ja 4 mis käsitlevad miinimumnõude summa arvutamist kriisilahendussubjektide puhul. Lõiked 3 ja 4 on üle võetud vastavalt BRRD2 artikli 45c lõike 3 esimese alalõike punktidest a ja </w:t>
      </w:r>
      <w:proofErr w:type="spellStart"/>
      <w:r w:rsidRPr="00674BAC">
        <w:rPr>
          <w:rFonts w:ascii="Times New Roman" w:hAnsi="Times New Roman" w:cs="Times New Roman"/>
          <w:sz w:val="24"/>
          <w:szCs w:val="24"/>
        </w:rPr>
        <w:t>b.</w:t>
      </w:r>
      <w:proofErr w:type="spellEnd"/>
      <w:r w:rsidRPr="00674BAC">
        <w:rPr>
          <w:rFonts w:ascii="Times New Roman" w:hAnsi="Times New Roman" w:cs="Times New Roman"/>
          <w:sz w:val="24"/>
          <w:szCs w:val="24"/>
        </w:rPr>
        <w:t xml:space="preserve"> </w:t>
      </w:r>
    </w:p>
    <w:p w14:paraId="58CCD66E" w14:textId="77777777" w:rsidR="007941BC" w:rsidRPr="00674BAC" w:rsidRDefault="007941BC" w:rsidP="007941BC">
      <w:pPr>
        <w:spacing w:after="0" w:line="240" w:lineRule="auto"/>
        <w:jc w:val="both"/>
        <w:rPr>
          <w:rFonts w:ascii="Times New Roman" w:hAnsi="Times New Roman" w:cs="Times New Roman"/>
          <w:sz w:val="24"/>
          <w:szCs w:val="24"/>
        </w:rPr>
      </w:pPr>
    </w:p>
    <w:p w14:paraId="454B25DC"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Euroopa Komisjon on juhtinud tähelepanu sellele, et lõige 4 ei sisalda BRRD2 artikli 45c lõike 3 neljandas alalõikes sätestatud selgitust selle kohta, esimeses alalõike punktis b sätestatud individuaalse nõude kehtestamisel tuleb võtta arvesse direktiivi artikli 37 lõikes 10 ning artikli 44 lõigetes 5 ja 8 osutatud nõudeid. Kuivõrd </w:t>
      </w:r>
      <w:proofErr w:type="spellStart"/>
      <w:r w:rsidRPr="00674BAC">
        <w:rPr>
          <w:rFonts w:ascii="Times New Roman" w:hAnsi="Times New Roman" w:cs="Times New Roman"/>
          <w:sz w:val="24"/>
          <w:szCs w:val="24"/>
        </w:rPr>
        <w:t>ülevõtmata</w:t>
      </w:r>
      <w:proofErr w:type="spellEnd"/>
      <w:r w:rsidRPr="00674BAC">
        <w:rPr>
          <w:rFonts w:ascii="Times New Roman" w:hAnsi="Times New Roman" w:cs="Times New Roman"/>
          <w:sz w:val="24"/>
          <w:szCs w:val="24"/>
        </w:rPr>
        <w:t xml:space="preserve"> alalõige sisaldab kohustust Finantsinspektsiooni jaoks, täiendatakse paragrahvi lõikega 4</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milles vastav kohustus ka sätestatakse. Viidatud artiklitele vastavad </w:t>
      </w:r>
      <w:r>
        <w:rPr>
          <w:rFonts w:ascii="Times New Roman" w:hAnsi="Times New Roman" w:cs="Times New Roman"/>
          <w:sz w:val="24"/>
          <w:szCs w:val="24"/>
        </w:rPr>
        <w:t>FELS</w:t>
      </w:r>
      <w:r w:rsidRPr="00674BAC">
        <w:rPr>
          <w:rFonts w:ascii="Times New Roman" w:hAnsi="Times New Roman" w:cs="Times New Roman"/>
          <w:sz w:val="24"/>
          <w:szCs w:val="24"/>
        </w:rPr>
        <w:t xml:space="preserve"> § 17</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lõige 3, § 55 lõige 8 ning § 78 lõiked 3 ja 6, mis käsitlevad miinimumnõude summa arvutamist, erakorralise avaliku finantstoetuse taotlemise tingimusi, kriisilahendusfondi vahendite kasutamist ja vahendite kasutamise erandolukordi.</w:t>
      </w:r>
    </w:p>
    <w:p w14:paraId="6EF831F9" w14:textId="77777777" w:rsidR="007941BC" w:rsidRPr="00674BAC" w:rsidRDefault="007941BC" w:rsidP="007941BC">
      <w:pPr>
        <w:spacing w:after="0" w:line="240" w:lineRule="auto"/>
        <w:jc w:val="both"/>
        <w:rPr>
          <w:rFonts w:ascii="Times New Roman" w:hAnsi="Times New Roman" w:cs="Times New Roman"/>
          <w:sz w:val="24"/>
          <w:szCs w:val="24"/>
        </w:rPr>
      </w:pPr>
    </w:p>
    <w:p w14:paraId="42A2217B"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5 muutmine</w:t>
      </w:r>
      <w:r w:rsidRPr="00674BAC">
        <w:rPr>
          <w:rFonts w:ascii="Times New Roman" w:hAnsi="Times New Roman" w:cs="Times New Roman"/>
          <w:sz w:val="24"/>
          <w:szCs w:val="24"/>
        </w:rPr>
        <w:t xml:space="preserve">. Käesoleva lõikega sätestatakse nõuded, millest lähtuvalt peab Finantsinspektsioon määrama </w:t>
      </w:r>
      <w:proofErr w:type="spellStart"/>
      <w:r w:rsidRPr="00674BAC">
        <w:rPr>
          <w:rFonts w:ascii="Times New Roman" w:hAnsi="Times New Roman" w:cs="Times New Roman"/>
          <w:sz w:val="24"/>
          <w:szCs w:val="24"/>
        </w:rPr>
        <w:t>rekapitaliseerimise</w:t>
      </w:r>
      <w:proofErr w:type="spellEnd"/>
      <w:r w:rsidRPr="00674BAC">
        <w:rPr>
          <w:rFonts w:ascii="Times New Roman" w:hAnsi="Times New Roman" w:cs="Times New Roman"/>
          <w:sz w:val="24"/>
          <w:szCs w:val="24"/>
        </w:rPr>
        <w:t xml:space="preserve"> summasid, mida on käsitletud § 17</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lõike 4 punktis 2 miinimumnõude arvutamise korras. Lõikega 5 võetakse üle BRRD2 artikli 45c lõike 3 viies alalõige. Euroopa Komisjon on teinud märkuse, et § 17</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lõiked 4 ja 5 käsitlevad kriisilahendussubjekte, täpsustamata, kas vastavates lõigetes sätestatu kohaldub ka finantseerimisasutustele, finantsvaldusettevõtjatele, </w:t>
      </w:r>
      <w:proofErr w:type="spellStart"/>
      <w:r w:rsidRPr="00674BAC">
        <w:rPr>
          <w:rFonts w:ascii="Times New Roman" w:hAnsi="Times New Roman" w:cs="Times New Roman"/>
          <w:sz w:val="24"/>
          <w:szCs w:val="24"/>
        </w:rPr>
        <w:t>segafinantsvaldusettevõtjatele</w:t>
      </w:r>
      <w:proofErr w:type="spellEnd"/>
      <w:r w:rsidRPr="00674BAC">
        <w:rPr>
          <w:rFonts w:ascii="Times New Roman" w:hAnsi="Times New Roman" w:cs="Times New Roman"/>
          <w:sz w:val="24"/>
          <w:szCs w:val="24"/>
        </w:rPr>
        <w:t xml:space="preserve"> ja </w:t>
      </w:r>
      <w:proofErr w:type="spellStart"/>
      <w:r w:rsidRPr="00674BAC">
        <w:rPr>
          <w:rFonts w:ascii="Times New Roman" w:hAnsi="Times New Roman" w:cs="Times New Roman"/>
          <w:sz w:val="24"/>
          <w:szCs w:val="24"/>
        </w:rPr>
        <w:t>segavaldusettevõtjatele</w:t>
      </w:r>
      <w:proofErr w:type="spellEnd"/>
      <w:r w:rsidRPr="00674BAC">
        <w:rPr>
          <w:rFonts w:ascii="Times New Roman" w:hAnsi="Times New Roman" w:cs="Times New Roman"/>
          <w:sz w:val="24"/>
          <w:szCs w:val="24"/>
        </w:rPr>
        <w:t>, nagu on direktiiviga taotletud. Õigusselguse loomiseks on seaduse §-i 8</w:t>
      </w:r>
      <w:r w:rsidRPr="00674BAC">
        <w:rPr>
          <w:rFonts w:ascii="Times New Roman" w:hAnsi="Times New Roman" w:cs="Times New Roman"/>
          <w:sz w:val="24"/>
          <w:szCs w:val="24"/>
          <w:vertAlign w:val="superscript"/>
        </w:rPr>
        <w:t xml:space="preserve">1 </w:t>
      </w:r>
      <w:r w:rsidRPr="00674BAC">
        <w:rPr>
          <w:rFonts w:ascii="Times New Roman" w:hAnsi="Times New Roman" w:cs="Times New Roman"/>
          <w:sz w:val="24"/>
          <w:szCs w:val="24"/>
        </w:rPr>
        <w:t>täiendatud lõikega 4, milles laiendatakse § 17</w:t>
      </w:r>
      <w:r w:rsidRPr="00674BAC">
        <w:rPr>
          <w:rFonts w:ascii="Times New Roman" w:hAnsi="Times New Roman" w:cs="Times New Roman"/>
          <w:sz w:val="24"/>
          <w:szCs w:val="24"/>
          <w:vertAlign w:val="superscript"/>
        </w:rPr>
        <w:t xml:space="preserve">2 </w:t>
      </w:r>
      <w:r w:rsidRPr="00674BAC">
        <w:rPr>
          <w:rFonts w:ascii="Times New Roman" w:hAnsi="Times New Roman" w:cs="Times New Roman"/>
          <w:sz w:val="24"/>
          <w:szCs w:val="24"/>
        </w:rPr>
        <w:t>lõigete 4 ja 5 kohaldamist asjaomastele ettevõtjatele (vt § 8</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lõike 4 selgitus</w:t>
      </w:r>
      <w:r>
        <w:rPr>
          <w:rFonts w:ascii="Times New Roman" w:hAnsi="Times New Roman" w:cs="Times New Roman"/>
          <w:sz w:val="24"/>
          <w:szCs w:val="24"/>
        </w:rPr>
        <w:t>i</w:t>
      </w:r>
      <w:r w:rsidRPr="00674BAC">
        <w:rPr>
          <w:rFonts w:ascii="Times New Roman" w:hAnsi="Times New Roman" w:cs="Times New Roman"/>
          <w:sz w:val="24"/>
          <w:szCs w:val="24"/>
        </w:rPr>
        <w:t xml:space="preserve">). Täpsustamaks, et lõikes 5 käsitletav kriisilahendussubjekt on krediidiasutus, loetakse lõike 5 sissejuhatav lauseosa ning punktid 1 ja 2 üheks lauseks, ning täpsustatakse, et Finantsinspektsioon teostab </w:t>
      </w:r>
      <w:proofErr w:type="spellStart"/>
      <w:r w:rsidRPr="00674BAC">
        <w:rPr>
          <w:rFonts w:ascii="Times New Roman" w:hAnsi="Times New Roman" w:cs="Times New Roman"/>
          <w:sz w:val="24"/>
          <w:szCs w:val="24"/>
        </w:rPr>
        <w:t>rekapitaliseerimise</w:t>
      </w:r>
      <w:proofErr w:type="spellEnd"/>
      <w:r w:rsidRPr="00674BAC">
        <w:rPr>
          <w:rFonts w:ascii="Times New Roman" w:hAnsi="Times New Roman" w:cs="Times New Roman"/>
          <w:sz w:val="24"/>
          <w:szCs w:val="24"/>
        </w:rPr>
        <w:t xml:space="preserve"> summade määramist krediidiasutusest kriisilahendussubjekti suhtes. </w:t>
      </w:r>
    </w:p>
    <w:p w14:paraId="60EB479E" w14:textId="77777777" w:rsidR="007941BC" w:rsidRPr="00674BAC" w:rsidRDefault="007941BC" w:rsidP="007941BC">
      <w:pPr>
        <w:spacing w:after="0" w:line="240" w:lineRule="auto"/>
        <w:jc w:val="both"/>
        <w:rPr>
          <w:rFonts w:ascii="Times New Roman" w:hAnsi="Times New Roman" w:cs="Times New Roman"/>
          <w:sz w:val="24"/>
          <w:szCs w:val="24"/>
        </w:rPr>
      </w:pPr>
    </w:p>
    <w:p w14:paraId="3D2773BB"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Lõigetes 8 ja 9 asendatakse</w:t>
      </w:r>
      <w:r w:rsidRPr="00674BAC">
        <w:rPr>
          <w:rFonts w:ascii="Times New Roman" w:hAnsi="Times New Roman" w:cs="Times New Roman"/>
          <w:sz w:val="24"/>
          <w:szCs w:val="24"/>
        </w:rPr>
        <w:t xml:space="preserve"> tekstiosa ,,§ 2 lõikes 1“ tekstiosaga ,,§ 2 lõike 1 punktides 3 ja 4“. Viite muutmine on ajendatud § 2 lõike 1 muutmisest (vt </w:t>
      </w:r>
      <w:r w:rsidRPr="00C63FE8">
        <w:rPr>
          <w:rFonts w:ascii="Times New Roman" w:hAnsi="Times New Roman" w:cs="Times New Roman"/>
          <w:sz w:val="24"/>
          <w:szCs w:val="24"/>
        </w:rPr>
        <w:t>§ 2 lõike 1 muutmise selgitus</w:t>
      </w:r>
      <w:r>
        <w:rPr>
          <w:rFonts w:ascii="Times New Roman" w:hAnsi="Times New Roman" w:cs="Times New Roman"/>
          <w:sz w:val="24"/>
          <w:szCs w:val="24"/>
        </w:rPr>
        <w:t>i</w:t>
      </w:r>
      <w:r w:rsidRPr="00674BAC">
        <w:rPr>
          <w:rFonts w:ascii="Times New Roman" w:hAnsi="Times New Roman" w:cs="Times New Roman"/>
          <w:sz w:val="24"/>
          <w:szCs w:val="24"/>
        </w:rPr>
        <w:t>).</w:t>
      </w:r>
    </w:p>
    <w:p w14:paraId="2D8FA606" w14:textId="77777777" w:rsidR="007941BC" w:rsidRPr="00674BAC" w:rsidRDefault="007941BC" w:rsidP="007941BC">
      <w:pPr>
        <w:spacing w:after="0" w:line="240" w:lineRule="auto"/>
        <w:jc w:val="both"/>
        <w:rPr>
          <w:rFonts w:ascii="Times New Roman" w:hAnsi="Times New Roman" w:cs="Times New Roman"/>
          <w:sz w:val="24"/>
          <w:szCs w:val="24"/>
        </w:rPr>
      </w:pPr>
    </w:p>
    <w:p w14:paraId="7AE10CE4"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 17</w:t>
      </w:r>
      <w:r w:rsidRPr="00674BAC">
        <w:rPr>
          <w:rFonts w:ascii="Times New Roman" w:hAnsi="Times New Roman" w:cs="Times New Roman"/>
          <w:b/>
          <w:bCs/>
          <w:sz w:val="24"/>
          <w:szCs w:val="24"/>
          <w:vertAlign w:val="superscript"/>
        </w:rPr>
        <w:t>3</w:t>
      </w:r>
      <w:r w:rsidRPr="00674BAC">
        <w:rPr>
          <w:rFonts w:ascii="Times New Roman" w:hAnsi="Times New Roman" w:cs="Times New Roman"/>
          <w:b/>
          <w:bCs/>
          <w:sz w:val="24"/>
          <w:szCs w:val="24"/>
        </w:rPr>
        <w:t>.</w:t>
      </w:r>
      <w:r w:rsidRPr="00674BAC">
        <w:rPr>
          <w:rFonts w:ascii="Times New Roman" w:hAnsi="Times New Roman" w:cs="Times New Roman"/>
          <w:sz w:val="24"/>
          <w:szCs w:val="24"/>
        </w:rPr>
        <w:t xml:space="preserve"> Kehtiv § 17</w:t>
      </w:r>
      <w:r w:rsidRPr="00674BAC">
        <w:rPr>
          <w:rFonts w:ascii="Times New Roman" w:hAnsi="Times New Roman" w:cs="Times New Roman"/>
          <w:sz w:val="24"/>
          <w:szCs w:val="24"/>
          <w:vertAlign w:val="superscript"/>
        </w:rPr>
        <w:t>3</w:t>
      </w:r>
      <w:r w:rsidRPr="00674BAC">
        <w:rPr>
          <w:rFonts w:ascii="Times New Roman" w:hAnsi="Times New Roman" w:cs="Times New Roman"/>
          <w:sz w:val="24"/>
          <w:szCs w:val="24"/>
        </w:rPr>
        <w:t xml:space="preserve"> sätestab miinimumnõude määramist isikule, kes ei ole kriisilahendussubjekt. </w:t>
      </w:r>
    </w:p>
    <w:p w14:paraId="26B8896E" w14:textId="77777777" w:rsidR="007941BC" w:rsidRPr="00674BAC" w:rsidRDefault="007941BC" w:rsidP="007941BC">
      <w:pPr>
        <w:spacing w:after="0" w:line="240" w:lineRule="auto"/>
        <w:jc w:val="both"/>
        <w:rPr>
          <w:rFonts w:ascii="Times New Roman" w:hAnsi="Times New Roman" w:cs="Times New Roman"/>
          <w:sz w:val="24"/>
          <w:szCs w:val="24"/>
        </w:rPr>
      </w:pPr>
    </w:p>
    <w:p w14:paraId="107D0B85"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Lõike 4 punkti 2 muutmine. </w:t>
      </w:r>
      <w:r w:rsidRPr="00674BAC">
        <w:rPr>
          <w:rFonts w:ascii="Times New Roman" w:hAnsi="Times New Roman" w:cs="Times New Roman"/>
          <w:sz w:val="24"/>
          <w:szCs w:val="24"/>
        </w:rPr>
        <w:t>Lõige 4 sätestab Finantsinspektsiooni finantskriisi lahendamise funktsiooni täitjale kaks kohustust seoses seaduse §-s 17</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nimetatud </w:t>
      </w:r>
      <w:proofErr w:type="spellStart"/>
      <w:r w:rsidRPr="00674BAC">
        <w:rPr>
          <w:rFonts w:ascii="Times New Roman" w:hAnsi="Times New Roman" w:cs="Times New Roman"/>
          <w:sz w:val="24"/>
          <w:szCs w:val="24"/>
        </w:rPr>
        <w:t>rekapitaliseerimise</w:t>
      </w:r>
      <w:proofErr w:type="spellEnd"/>
      <w:r w:rsidRPr="00674BAC">
        <w:rPr>
          <w:rFonts w:ascii="Times New Roman" w:hAnsi="Times New Roman" w:cs="Times New Roman"/>
          <w:sz w:val="24"/>
          <w:szCs w:val="24"/>
        </w:rPr>
        <w:t xml:space="preserve"> summade määramisega. Nendeks kohustusteks on lõike 4 punkti 1 kohaselt kõige hilisemate väärtuste kasutamine koguriskipositsiooni või koguriskipositsiooni näitaja kohta ning punkti 2 kohaselt krediidiasutuste seaduse § 104</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lõikes 1 nimetatud täiendavate omavahendite nõudele vastava summa alla- või ülespoole kohandamine selleks, et määrata pärast asjaomaste kapitaliinstrumentide ja kõlblike kohustuste </w:t>
      </w:r>
      <w:proofErr w:type="spellStart"/>
      <w:r w:rsidRPr="00674BAC">
        <w:rPr>
          <w:rFonts w:ascii="Times New Roman" w:hAnsi="Times New Roman" w:cs="Times New Roman"/>
          <w:sz w:val="24"/>
          <w:szCs w:val="24"/>
        </w:rPr>
        <w:t>allahindamise</w:t>
      </w:r>
      <w:proofErr w:type="spellEnd"/>
      <w:r w:rsidRPr="00674BAC">
        <w:rPr>
          <w:rFonts w:ascii="Times New Roman" w:hAnsi="Times New Roman" w:cs="Times New Roman"/>
          <w:sz w:val="24"/>
          <w:szCs w:val="24"/>
        </w:rPr>
        <w:t xml:space="preserve"> või teisendamise õiguse kasutamist kindlaks asjaomase krediidiasutuse või kriisilahenduse konsolideerimisgrupi suhtes kohaldatav nõue. Lõikega 4 võetakse üle BRRD2 artikli 45c lõike 7 viies alalõige. Euroopa Komisjon on juhtinud tähelepanu sellele, et lõike 4 punkti 2 sõnastus ei sisalda alternatiivi selle osas, et kohandamine peab toimuma peale finantsjärelevalve funktsiooni täitjaga konsulteerimist või pärast kriisilahenduse konsolideerimisgrupi kriisilahendust. Seni kehtinud sõnastus piiritles liiga kitsalt, et kohandamine toimub ainult peale konsulteerimist, mis aga ei haakunud viienda alalõike punktiga </w:t>
      </w:r>
      <w:proofErr w:type="spellStart"/>
      <w:r w:rsidRPr="00674BAC">
        <w:rPr>
          <w:rFonts w:ascii="Times New Roman" w:hAnsi="Times New Roman" w:cs="Times New Roman"/>
          <w:sz w:val="24"/>
          <w:szCs w:val="24"/>
        </w:rPr>
        <w:t>b.</w:t>
      </w:r>
      <w:proofErr w:type="spellEnd"/>
      <w:r w:rsidRPr="00674BAC">
        <w:rPr>
          <w:rFonts w:ascii="Times New Roman" w:hAnsi="Times New Roman" w:cs="Times New Roman"/>
          <w:sz w:val="24"/>
          <w:szCs w:val="24"/>
        </w:rPr>
        <w:t xml:space="preserve"> Kooskõla tagamiseks lisatakse punkti 2 peale sõna ,,konsulteerimist“ tekstiosa ,,või pärast kriisilahenduse konsolideerimisgrupi kriisilahendust“. </w:t>
      </w:r>
    </w:p>
    <w:p w14:paraId="282F9687" w14:textId="77777777" w:rsidR="007941BC" w:rsidRPr="00674BAC" w:rsidRDefault="007941BC" w:rsidP="007941BC">
      <w:pPr>
        <w:spacing w:after="0" w:line="240" w:lineRule="auto"/>
        <w:jc w:val="both"/>
        <w:rPr>
          <w:rFonts w:ascii="Times New Roman" w:hAnsi="Times New Roman" w:cs="Times New Roman"/>
          <w:sz w:val="24"/>
          <w:szCs w:val="24"/>
        </w:rPr>
      </w:pPr>
    </w:p>
    <w:p w14:paraId="44AE8F23"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6 muutmine</w:t>
      </w:r>
      <w:r w:rsidRPr="00674BAC">
        <w:rPr>
          <w:rFonts w:ascii="Times New Roman" w:hAnsi="Times New Roman" w:cs="Times New Roman"/>
          <w:sz w:val="24"/>
          <w:szCs w:val="24"/>
        </w:rPr>
        <w:t xml:space="preserve">. Käesoleva paragrahvi lõike 5 kohaselt võib Finantsinspektsioon pärast FELS § 56 kohaselt kapitaliinstrumentide ja kõlblike kohustuste </w:t>
      </w:r>
      <w:proofErr w:type="spellStart"/>
      <w:r w:rsidRPr="00674BAC">
        <w:rPr>
          <w:rFonts w:ascii="Times New Roman" w:hAnsi="Times New Roman" w:cs="Times New Roman"/>
          <w:sz w:val="24"/>
          <w:szCs w:val="24"/>
        </w:rPr>
        <w:t>allahindamise</w:t>
      </w:r>
      <w:proofErr w:type="spellEnd"/>
      <w:r w:rsidRPr="00674BAC">
        <w:rPr>
          <w:rFonts w:ascii="Times New Roman" w:hAnsi="Times New Roman" w:cs="Times New Roman"/>
          <w:sz w:val="24"/>
          <w:szCs w:val="24"/>
        </w:rPr>
        <w:t xml:space="preserve"> või teisendamise õigust kasutamist suurendada </w:t>
      </w:r>
      <w:r>
        <w:rPr>
          <w:rFonts w:ascii="Times New Roman" w:hAnsi="Times New Roman" w:cs="Times New Roman"/>
          <w:sz w:val="24"/>
          <w:szCs w:val="24"/>
        </w:rPr>
        <w:t>sama</w:t>
      </w:r>
      <w:r w:rsidRPr="00674BAC">
        <w:rPr>
          <w:rFonts w:ascii="Times New Roman" w:hAnsi="Times New Roman" w:cs="Times New Roman"/>
          <w:sz w:val="24"/>
          <w:szCs w:val="24"/>
        </w:rPr>
        <w:t xml:space="preserve"> paragrahvi lõike 1 punktis 2 sätestatud nõuet summa võrra, mis on vajalik, et tagada ettevõtja võime säilitada asjakohasel ajavahemikul, mis ei ole pikem kui üks aasta, piisav turuusaldus. Nimetatud summa peab võrduma pärast FELS §-s 56 nimetatud õiguse kasutamist või pärast kriisilahenduse konsolideerimisgrupi suhtes kriisilahendusmeetme kasutamist krediidiasutuste seaduse § 86</w:t>
      </w:r>
      <w:r w:rsidRPr="00674BAC">
        <w:rPr>
          <w:rFonts w:ascii="Times New Roman" w:hAnsi="Times New Roman" w:cs="Times New Roman"/>
          <w:sz w:val="24"/>
          <w:szCs w:val="24"/>
          <w:vertAlign w:val="superscript"/>
        </w:rPr>
        <w:t>44</w:t>
      </w:r>
      <w:r w:rsidRPr="00674BAC">
        <w:rPr>
          <w:rFonts w:ascii="Times New Roman" w:hAnsi="Times New Roman" w:cs="Times New Roman"/>
          <w:sz w:val="24"/>
          <w:szCs w:val="24"/>
        </w:rPr>
        <w:t xml:space="preserve"> lõikes 2 nimetatud kombineeritud puhvri nõudega, millest on maha arvatud § 86</w:t>
      </w:r>
      <w:r w:rsidRPr="00674BAC">
        <w:rPr>
          <w:rFonts w:ascii="Times New Roman" w:hAnsi="Times New Roman" w:cs="Times New Roman"/>
          <w:sz w:val="24"/>
          <w:szCs w:val="24"/>
          <w:vertAlign w:val="superscript"/>
        </w:rPr>
        <w:t>46</w:t>
      </w:r>
      <w:r w:rsidRPr="00674BAC">
        <w:rPr>
          <w:rFonts w:ascii="Times New Roman" w:hAnsi="Times New Roman" w:cs="Times New Roman"/>
          <w:sz w:val="24"/>
          <w:szCs w:val="24"/>
        </w:rPr>
        <w:t xml:space="preserve"> lõikes 1 nimetatud nõue. Lõige 6 sätestab, et käesoleva paragrahvi lõikes 5 nimetatud summat kohandatakse allapoole, kui Finantsinspektsiooni finantskriisi lahendamise funktsiooni täitja teeb pärast finantsjärelevalve funktsiooni täitjaga konsulteerimist kindlaks, et väiksem summa on piisav, et tagada kriisilahenduse konsolideerimisgrupi turuusaldus ning gruppi kuuluva ettevõtja kriitiliste funktsioonide jätkuvus ning juurdepääs rahastamisele, ilma et kasutataks erakorralist avaliku sektori finantstoetust, välja arvatud kooskõlas FELS § 78 lõigetega 3 ja 6 ning Tagatisfondi seaduse § 73</w:t>
      </w:r>
      <w:r w:rsidRPr="00674BAC">
        <w:rPr>
          <w:rFonts w:ascii="Times New Roman" w:hAnsi="Times New Roman" w:cs="Times New Roman"/>
          <w:sz w:val="24"/>
          <w:szCs w:val="24"/>
          <w:vertAlign w:val="superscript"/>
        </w:rPr>
        <w:t>13</w:t>
      </w:r>
      <w:r w:rsidRPr="00674BAC">
        <w:rPr>
          <w:rFonts w:ascii="Times New Roman" w:hAnsi="Times New Roman" w:cs="Times New Roman"/>
          <w:sz w:val="24"/>
          <w:szCs w:val="24"/>
        </w:rPr>
        <w:t xml:space="preserve"> lõikega 3 kriisilahenduse osafondist tehtavad maksed. Lõikega 6 võetakse üle BRRD2 artikli 45c lõike 7 kaheksas alalõige. </w:t>
      </w:r>
    </w:p>
    <w:p w14:paraId="77B6003D" w14:textId="77777777" w:rsidR="007941BC" w:rsidRPr="00674BAC" w:rsidRDefault="007941BC" w:rsidP="007941BC">
      <w:pPr>
        <w:spacing w:after="0" w:line="240" w:lineRule="auto"/>
        <w:jc w:val="both"/>
        <w:rPr>
          <w:rFonts w:ascii="Times New Roman" w:hAnsi="Times New Roman" w:cs="Times New Roman"/>
          <w:sz w:val="24"/>
          <w:szCs w:val="24"/>
        </w:rPr>
      </w:pPr>
    </w:p>
    <w:p w14:paraId="1C340BCA"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Seni kehtinud sõnastus oli võrreldes BRRD2 artikli 45c lõikega 7 kitsam osas, mis puudutas kriisilahenduse konsolideerimisgrupi usaldust finantsturul. Vastupidiselt lõikele 6, seab artikli 45c lõige 7 tingimuseks, et summat kohandatakse allapoole, kui on tehtud kindlaks, et väiksem summa on piisav kriisilahenduse konsolideerimisgrupi kriisilahenduse turuusalduse tagamiseks. Seega sätestab artikli 45c lõige 7, et hindamine peab toimuma suhtelisel laialt, ning aluseks tuleb võtta grupi kui terviku saavutused finantsprobleemide lahendamisel. Kuivõrd lõige 6 jätab tekstiosaga ,,kriisilahenduse konsolideerimisgrupi turuusaldus“ mulje, et hindamise aluseks on vaid grupi turuusaldus, aga mitte grupi tegevuse turuusaldus, asendatakse see tekstiosaga ,,kriisilahenduse konsolideerimisgrupi üldine turuusaldus“ täpsustamaks, et turuusalduse tagamine kehtib grupi kui terviku tegevuse suhtes kriisi lahendamisel, mitte grupi kui koosseisu maine turuusalduse suhtes.</w:t>
      </w:r>
    </w:p>
    <w:p w14:paraId="13B4FFF4" w14:textId="77777777" w:rsidR="007941BC" w:rsidRPr="00674BAC" w:rsidRDefault="007941BC" w:rsidP="007941BC">
      <w:pPr>
        <w:spacing w:after="0" w:line="240" w:lineRule="auto"/>
        <w:jc w:val="both"/>
        <w:rPr>
          <w:rFonts w:ascii="Times New Roman" w:hAnsi="Times New Roman" w:cs="Times New Roman"/>
          <w:sz w:val="24"/>
          <w:szCs w:val="24"/>
        </w:rPr>
      </w:pPr>
    </w:p>
    <w:p w14:paraId="21CBF6A1"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 17</w:t>
      </w:r>
      <w:r w:rsidRPr="00674BAC">
        <w:rPr>
          <w:rFonts w:ascii="Times New Roman" w:hAnsi="Times New Roman" w:cs="Times New Roman"/>
          <w:b/>
          <w:bCs/>
          <w:sz w:val="24"/>
          <w:szCs w:val="24"/>
          <w:vertAlign w:val="superscript"/>
        </w:rPr>
        <w:t>4</w:t>
      </w:r>
      <w:r w:rsidRPr="00674BAC">
        <w:rPr>
          <w:rFonts w:ascii="Times New Roman" w:hAnsi="Times New Roman" w:cs="Times New Roman"/>
          <w:b/>
          <w:bCs/>
          <w:sz w:val="24"/>
          <w:szCs w:val="24"/>
        </w:rPr>
        <w:t>.</w:t>
      </w:r>
      <w:r w:rsidRPr="00674BAC">
        <w:rPr>
          <w:rFonts w:ascii="Times New Roman" w:hAnsi="Times New Roman" w:cs="Times New Roman"/>
          <w:sz w:val="24"/>
          <w:szCs w:val="24"/>
        </w:rPr>
        <w:t xml:space="preserve"> Kehtiv § 17</w:t>
      </w:r>
      <w:r w:rsidRPr="00674BAC">
        <w:rPr>
          <w:rFonts w:ascii="Times New Roman" w:hAnsi="Times New Roman" w:cs="Times New Roman"/>
          <w:sz w:val="24"/>
          <w:szCs w:val="24"/>
          <w:vertAlign w:val="superscript"/>
        </w:rPr>
        <w:t>4</w:t>
      </w:r>
      <w:r w:rsidRPr="00674BAC">
        <w:rPr>
          <w:rFonts w:ascii="Times New Roman" w:hAnsi="Times New Roman" w:cs="Times New Roman"/>
          <w:sz w:val="24"/>
          <w:szCs w:val="24"/>
        </w:rPr>
        <w:t xml:space="preserve"> sätestab miinimumnõude määramise tingimused globaalse süsteemselt olulise kriisilahendussubjekti ja kolmanda riigi globaalse süsteemselt olulise ettevõtja Euroopa Liidus asuva olulise tütarettevõtja jaoks</w:t>
      </w:r>
      <w:r>
        <w:rPr>
          <w:rFonts w:ascii="Times New Roman" w:hAnsi="Times New Roman" w:cs="Times New Roman"/>
          <w:sz w:val="24"/>
          <w:szCs w:val="24"/>
        </w:rPr>
        <w:t>.</w:t>
      </w:r>
    </w:p>
    <w:p w14:paraId="28C140CD" w14:textId="77777777" w:rsidR="007941BC" w:rsidRPr="00674BAC" w:rsidRDefault="007941BC" w:rsidP="007941BC">
      <w:pPr>
        <w:spacing w:after="0" w:line="240" w:lineRule="auto"/>
        <w:jc w:val="both"/>
        <w:rPr>
          <w:rFonts w:ascii="Times New Roman" w:hAnsi="Times New Roman" w:cs="Times New Roman"/>
          <w:sz w:val="24"/>
          <w:szCs w:val="24"/>
        </w:rPr>
      </w:pPr>
    </w:p>
    <w:p w14:paraId="18DFC8CC"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Lõike 2 punkti 2 muutmine. </w:t>
      </w:r>
      <w:r w:rsidRPr="00674BAC">
        <w:rPr>
          <w:rFonts w:ascii="Times New Roman" w:hAnsi="Times New Roman" w:cs="Times New Roman"/>
          <w:sz w:val="24"/>
          <w:szCs w:val="24"/>
        </w:rPr>
        <w:t>Lõike 2 kohaselt peab Finantsinspektsioon kui kolmanda riigi globaalse süsteemselt olulise krediidiasutuse Euroopa Liidus tegutseva olulise tütarettevõtja kriisilahendusasutus kehtestama tütarettevõtjale</w:t>
      </w:r>
      <w:r>
        <w:rPr>
          <w:rFonts w:ascii="Times New Roman" w:hAnsi="Times New Roman" w:cs="Times New Roman"/>
          <w:sz w:val="24"/>
          <w:szCs w:val="24"/>
        </w:rPr>
        <w:t xml:space="preserve"> </w:t>
      </w:r>
      <w:r w:rsidRPr="00674BAC">
        <w:rPr>
          <w:rFonts w:ascii="Times New Roman" w:hAnsi="Times New Roman" w:cs="Times New Roman"/>
          <w:sz w:val="24"/>
          <w:szCs w:val="24"/>
        </w:rPr>
        <w:t xml:space="preserve">seaduse § 17 lõikes 1 nimetatud miinimumnõude, mis peab omakorda koosnema </w:t>
      </w:r>
      <w:r>
        <w:rPr>
          <w:rFonts w:ascii="Times New Roman" w:hAnsi="Times New Roman" w:cs="Times New Roman"/>
          <w:sz w:val="24"/>
          <w:szCs w:val="24"/>
        </w:rPr>
        <w:t>sama</w:t>
      </w:r>
      <w:r w:rsidRPr="00674BAC">
        <w:rPr>
          <w:rFonts w:ascii="Times New Roman" w:hAnsi="Times New Roman" w:cs="Times New Roman"/>
          <w:sz w:val="24"/>
          <w:szCs w:val="24"/>
        </w:rPr>
        <w:t xml:space="preserve"> lõike punktides 1 ja 2 nimetatud nõuetest. Punktis 1 viidatakse Euroopa Parlamendi ja nõukogu määruse (EL) nr 575/2013 artiklites 92b ja 494 nimetatud nõuetele ning punktis 2 viidatakse täiendavale omavahendite ja kõlblike kohustuste nõudele, mille Finantsinspektsioon on määranud vastavalt käesoleva paragrahvi lõikele 3 ning mida täidetakse omavahendite ja kohustustega, mis vastavad </w:t>
      </w:r>
      <w:r>
        <w:rPr>
          <w:rFonts w:ascii="Times New Roman" w:hAnsi="Times New Roman" w:cs="Times New Roman"/>
          <w:sz w:val="24"/>
          <w:szCs w:val="24"/>
        </w:rPr>
        <w:t>FELS</w:t>
      </w:r>
      <w:r w:rsidRPr="00674BAC">
        <w:rPr>
          <w:rFonts w:ascii="Times New Roman" w:hAnsi="Times New Roman" w:cs="Times New Roman"/>
          <w:sz w:val="24"/>
          <w:szCs w:val="24"/>
        </w:rPr>
        <w:t xml:space="preserve"> §-des 19 ja 81 sätestatud tingimustele. </w:t>
      </w:r>
    </w:p>
    <w:p w14:paraId="5C270928" w14:textId="77777777" w:rsidR="007941BC" w:rsidRPr="00674BAC" w:rsidRDefault="007941BC" w:rsidP="007941BC">
      <w:pPr>
        <w:spacing w:after="0" w:line="240" w:lineRule="auto"/>
        <w:jc w:val="both"/>
        <w:rPr>
          <w:rFonts w:ascii="Times New Roman" w:hAnsi="Times New Roman" w:cs="Times New Roman"/>
          <w:sz w:val="24"/>
          <w:szCs w:val="24"/>
        </w:rPr>
      </w:pPr>
    </w:p>
    <w:p w14:paraId="60973592"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Euroopa Komisjon on juhtinud tähelepanu sellele, et § 81 viite asemel peaks punkt 2 viitama hoopis </w:t>
      </w:r>
      <w:r>
        <w:rPr>
          <w:rFonts w:ascii="Times New Roman" w:hAnsi="Times New Roman" w:cs="Times New Roman"/>
          <w:sz w:val="24"/>
          <w:szCs w:val="24"/>
        </w:rPr>
        <w:t>FELS</w:t>
      </w:r>
      <w:r w:rsidRPr="00674BAC">
        <w:rPr>
          <w:rFonts w:ascii="Times New Roman" w:hAnsi="Times New Roman" w:cs="Times New Roman"/>
          <w:sz w:val="24"/>
          <w:szCs w:val="24"/>
        </w:rPr>
        <w:t xml:space="preserve"> § 81</w:t>
      </w:r>
      <w:r w:rsidRPr="00674BAC">
        <w:rPr>
          <w:rFonts w:ascii="Times New Roman" w:hAnsi="Times New Roman" w:cs="Times New Roman"/>
          <w:sz w:val="24"/>
          <w:szCs w:val="24"/>
          <w:vertAlign w:val="superscript"/>
        </w:rPr>
        <w:t xml:space="preserve">1 </w:t>
      </w:r>
      <w:r w:rsidRPr="00674BAC">
        <w:rPr>
          <w:rFonts w:ascii="Times New Roman" w:hAnsi="Times New Roman" w:cs="Times New Roman"/>
          <w:sz w:val="24"/>
          <w:szCs w:val="24"/>
        </w:rPr>
        <w:t>lõikele 4, millega on üle võetud BRRD2 artikli 89 lõike 2 neljas alalõige ning mis käsitleb Euroopa kriisilahenduskolleegiumi osalust kriisilahendusstrateegiaga nõustumisel ning nõusoleku mõju Euroopa Liidus asutatud tütarettevõtja või konsolideeritud alusel Euroopa Liidus tegutseva emaettevõtja tegevusele §-s 19 sätestatud miinimumnõuete järgimisel. Viide §-le 81 oli ebarelevantne põhjusel, et selles on sätestatud Finantsinspektsiooni initsiatiivist lähtuvalt moodustatud kriisilahenduskolleegiumi liikmetele esitatavad nõuded, funktsioonid, ülesanded ja muud tingimused kolleegiumi korrektseks toimimiseks. Paragrahv  81 ei käsitle Euroopa kriisilahenduskolleegiumi moodustamise tingimusi, nagu on tehtud §-s 81</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Kuivõrd § 17</w:t>
      </w:r>
      <w:r w:rsidRPr="00674BAC">
        <w:rPr>
          <w:rFonts w:ascii="Times New Roman" w:hAnsi="Times New Roman" w:cs="Times New Roman"/>
          <w:sz w:val="24"/>
          <w:szCs w:val="24"/>
          <w:vertAlign w:val="superscript"/>
        </w:rPr>
        <w:t>4</w:t>
      </w:r>
      <w:r w:rsidRPr="00674BAC">
        <w:rPr>
          <w:rFonts w:ascii="Times New Roman" w:hAnsi="Times New Roman" w:cs="Times New Roman"/>
          <w:sz w:val="24"/>
          <w:szCs w:val="24"/>
        </w:rPr>
        <w:t xml:space="preserve"> koondab paragrahve, milles reguleeritakse miinimumnõude määramist globaalse süsteemselt olulise kriisilahendussubjekti ja kolmanda riigi globaalse süsteemselt olulise ettevõtja Euroopa Liidus asuva olulise tütarettevõtja jaoks, on käesoleva paragrahvi lõike 2 punktis 2 asjakohane vii</w:t>
      </w:r>
      <w:r>
        <w:rPr>
          <w:rFonts w:ascii="Times New Roman" w:hAnsi="Times New Roman" w:cs="Times New Roman"/>
          <w:sz w:val="24"/>
          <w:szCs w:val="24"/>
        </w:rPr>
        <w:t>data</w:t>
      </w:r>
      <w:r w:rsidRPr="00674BAC">
        <w:rPr>
          <w:rFonts w:ascii="Times New Roman" w:hAnsi="Times New Roman" w:cs="Times New Roman"/>
          <w:sz w:val="24"/>
          <w:szCs w:val="24"/>
        </w:rPr>
        <w:t xml:space="preserve"> § 81</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lõikele 4.</w:t>
      </w:r>
    </w:p>
    <w:p w14:paraId="23EF0D6A" w14:textId="77777777" w:rsidR="007941BC" w:rsidRPr="00674BAC" w:rsidRDefault="007941BC" w:rsidP="007941BC">
      <w:pPr>
        <w:spacing w:after="0" w:line="240" w:lineRule="auto"/>
        <w:jc w:val="both"/>
        <w:rPr>
          <w:rFonts w:ascii="Times New Roman" w:hAnsi="Times New Roman" w:cs="Times New Roman"/>
          <w:sz w:val="24"/>
          <w:szCs w:val="24"/>
        </w:rPr>
      </w:pPr>
    </w:p>
    <w:p w14:paraId="24E25A26"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3 täiendamine</w:t>
      </w:r>
      <w:r w:rsidRPr="00674BAC">
        <w:rPr>
          <w:rFonts w:ascii="Times New Roman" w:hAnsi="Times New Roman" w:cs="Times New Roman"/>
          <w:sz w:val="24"/>
          <w:szCs w:val="24"/>
        </w:rPr>
        <w:t xml:space="preserve">. Lõikega 3 sätestatakse, et Finantsinspektsioon kehtestab </w:t>
      </w:r>
      <w:r>
        <w:rPr>
          <w:rFonts w:ascii="Times New Roman" w:hAnsi="Times New Roman" w:cs="Times New Roman"/>
          <w:sz w:val="24"/>
          <w:szCs w:val="24"/>
        </w:rPr>
        <w:t>§ 17</w:t>
      </w:r>
      <w:r w:rsidRPr="00F47497">
        <w:rPr>
          <w:rFonts w:ascii="Times New Roman" w:hAnsi="Times New Roman" w:cs="Times New Roman"/>
          <w:sz w:val="24"/>
          <w:szCs w:val="24"/>
          <w:vertAlign w:val="superscript"/>
        </w:rPr>
        <w:t>4</w:t>
      </w:r>
      <w:r>
        <w:rPr>
          <w:rFonts w:ascii="Times New Roman" w:hAnsi="Times New Roman" w:cs="Times New Roman"/>
          <w:sz w:val="24"/>
          <w:szCs w:val="24"/>
        </w:rPr>
        <w:t xml:space="preserve"> </w:t>
      </w:r>
      <w:r w:rsidRPr="00674BAC">
        <w:rPr>
          <w:rFonts w:ascii="Times New Roman" w:hAnsi="Times New Roman" w:cs="Times New Roman"/>
          <w:sz w:val="24"/>
          <w:szCs w:val="24"/>
        </w:rPr>
        <w:t xml:space="preserve">lõike 1 punktis 2 ja lõike 2 punktis 2 nimetatud omavahendite ja kõlblike kohustuste täiendava nõude, kui </w:t>
      </w:r>
      <w:r>
        <w:rPr>
          <w:rFonts w:ascii="Times New Roman" w:hAnsi="Times New Roman" w:cs="Times New Roman"/>
          <w:sz w:val="24"/>
          <w:szCs w:val="24"/>
        </w:rPr>
        <w:t xml:space="preserve">sama </w:t>
      </w:r>
      <w:r w:rsidRPr="00674BAC">
        <w:rPr>
          <w:rFonts w:ascii="Times New Roman" w:hAnsi="Times New Roman" w:cs="Times New Roman"/>
          <w:sz w:val="24"/>
          <w:szCs w:val="24"/>
        </w:rPr>
        <w:t xml:space="preserve">paragrahvi lõike 1 punktis 1 või lõike 2 punktis 1 nimetatud nõue ei ole piisav, et täita </w:t>
      </w:r>
      <w:r>
        <w:rPr>
          <w:rFonts w:ascii="Times New Roman" w:hAnsi="Times New Roman" w:cs="Times New Roman"/>
          <w:sz w:val="24"/>
          <w:szCs w:val="24"/>
        </w:rPr>
        <w:t>FELS</w:t>
      </w:r>
      <w:r w:rsidRPr="00674BAC">
        <w:rPr>
          <w:rFonts w:ascii="Times New Roman" w:hAnsi="Times New Roman" w:cs="Times New Roman"/>
          <w:sz w:val="24"/>
          <w:szCs w:val="24"/>
        </w:rPr>
        <w:t xml:space="preserve"> miinimumnõudele sätestatud tingimusi. Lõikega 3 võetakse üle BRRD2 artikli 45d lõike 3 punkt a. Euroopa Komisjon on juhtinud tähelepanu sellele, et lisaks punktile a peaks lõige 3 sisaldama ka punkti b, kuivõrd mõlema</w:t>
      </w:r>
      <w:r>
        <w:rPr>
          <w:rFonts w:ascii="Times New Roman" w:hAnsi="Times New Roman" w:cs="Times New Roman"/>
          <w:sz w:val="24"/>
          <w:szCs w:val="24"/>
        </w:rPr>
        <w:t>s</w:t>
      </w:r>
      <w:r w:rsidRPr="00674BAC">
        <w:rPr>
          <w:rFonts w:ascii="Times New Roman" w:hAnsi="Times New Roman" w:cs="Times New Roman"/>
          <w:sz w:val="24"/>
          <w:szCs w:val="24"/>
        </w:rPr>
        <w:t xml:space="preserve"> punktis sätestatud tingimused on kumulatiivsed ning punkt b täiendab punktis a nimetatud nõude ulatust. Kooskõla tagamiseks direktiiviga täiendatakse lõiget 3 p</w:t>
      </w:r>
      <w:r>
        <w:rPr>
          <w:rFonts w:ascii="Times New Roman" w:hAnsi="Times New Roman" w:cs="Times New Roman"/>
          <w:sz w:val="24"/>
          <w:szCs w:val="24"/>
        </w:rPr>
        <w:t>ärast</w:t>
      </w:r>
      <w:r w:rsidRPr="00674BAC">
        <w:rPr>
          <w:rFonts w:ascii="Times New Roman" w:hAnsi="Times New Roman" w:cs="Times New Roman"/>
          <w:sz w:val="24"/>
          <w:szCs w:val="24"/>
        </w:rPr>
        <w:t xml:space="preserve"> tekstiosa ,,miinimumnõudele sätestatud tingimusi“ tekstiosaga ,,</w:t>
      </w:r>
      <w:r>
        <w:rPr>
          <w:rFonts w:ascii="Times New Roman" w:hAnsi="Times New Roman" w:cs="Times New Roman"/>
          <w:sz w:val="24"/>
          <w:szCs w:val="24"/>
        </w:rPr>
        <w:t>ega</w:t>
      </w:r>
      <w:r w:rsidRPr="00674BAC">
        <w:rPr>
          <w:rFonts w:ascii="Times New Roman" w:hAnsi="Times New Roman" w:cs="Times New Roman"/>
          <w:sz w:val="24"/>
          <w:szCs w:val="24"/>
        </w:rPr>
        <w:t xml:space="preserve"> ulatuses, mis taga</w:t>
      </w:r>
      <w:r>
        <w:rPr>
          <w:rFonts w:ascii="Times New Roman" w:hAnsi="Times New Roman" w:cs="Times New Roman"/>
          <w:sz w:val="24"/>
          <w:szCs w:val="24"/>
        </w:rPr>
        <w:t>ks</w:t>
      </w:r>
      <w:r w:rsidRPr="00674BAC">
        <w:rPr>
          <w:rFonts w:ascii="Times New Roman" w:hAnsi="Times New Roman" w:cs="Times New Roman"/>
          <w:sz w:val="24"/>
          <w:szCs w:val="24"/>
        </w:rPr>
        <w:t xml:space="preserve"> </w:t>
      </w:r>
      <w:r>
        <w:rPr>
          <w:rFonts w:ascii="Times New Roman" w:hAnsi="Times New Roman" w:cs="Times New Roman"/>
          <w:sz w:val="24"/>
          <w:szCs w:val="24"/>
        </w:rPr>
        <w:t>FELS</w:t>
      </w:r>
      <w:r w:rsidRPr="00674BAC">
        <w:rPr>
          <w:rFonts w:ascii="Times New Roman" w:hAnsi="Times New Roman" w:cs="Times New Roman"/>
          <w:sz w:val="24"/>
          <w:szCs w:val="24"/>
        </w:rPr>
        <w:t xml:space="preserve"> §-s 17</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sätestatud tingimuste täitmise“. </w:t>
      </w:r>
    </w:p>
    <w:p w14:paraId="1AA937F4" w14:textId="77777777" w:rsidR="007941BC" w:rsidRPr="00674BAC" w:rsidRDefault="007941BC" w:rsidP="007941BC">
      <w:pPr>
        <w:spacing w:after="0" w:line="240" w:lineRule="auto"/>
        <w:jc w:val="both"/>
        <w:rPr>
          <w:rFonts w:ascii="Times New Roman" w:hAnsi="Times New Roman" w:cs="Times New Roman"/>
          <w:sz w:val="24"/>
          <w:szCs w:val="24"/>
        </w:rPr>
      </w:pPr>
    </w:p>
    <w:p w14:paraId="68D43E71"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Lõike 9 muutmine. </w:t>
      </w:r>
      <w:r w:rsidRPr="00674BAC">
        <w:rPr>
          <w:rFonts w:ascii="Times New Roman" w:hAnsi="Times New Roman" w:cs="Times New Roman"/>
          <w:sz w:val="24"/>
          <w:szCs w:val="24"/>
        </w:rPr>
        <w:t xml:space="preserve">Muudatusega asendatakse viide käesoleva paragrahvi lõikele 2 viitega lõikele 8. Lõike 9 eesmärk on kohustada Finantsinspektsiooni arvestama hindamise käigus asjaomase kriisilahendussubjekti ärimudelile ebaproportsionaalse mõju avaldamise ohtu. Seni kehtinud sätte sõnastuses viidati hindamise elemendi juures ekslikult lõikele 2, mis ei oma relevantsust ebaproportsionaalse mõju avaldamise ohu hindamise seisukohalt, kuivõrd lõige 2 reguleerib miinimumnõude kehtestamise tingimusi Finantsinspektsiooni poolt kolmanda riigi globaalse süsteemselt olulise krediidiasutuse Euroopa Liidus tegutseva olulise tütarettevõtjale. Õigem on lõikes 9 viidata lõikele 8, mis reguleerib Finantsinspektsiooni õigust piirata käesoleva paragrahvi lõikes 1 nimetatud kriisilahendussubjekti (globaalne süsteemselt oluline kriisilahendussubjekt), kelle suhtes kohaldatakse </w:t>
      </w:r>
      <w:r>
        <w:rPr>
          <w:rFonts w:ascii="Times New Roman" w:hAnsi="Times New Roman" w:cs="Times New Roman"/>
          <w:sz w:val="24"/>
          <w:szCs w:val="24"/>
        </w:rPr>
        <w:t>sama</w:t>
      </w:r>
      <w:r w:rsidRPr="00674BAC">
        <w:rPr>
          <w:rFonts w:ascii="Times New Roman" w:hAnsi="Times New Roman" w:cs="Times New Roman"/>
          <w:sz w:val="24"/>
          <w:szCs w:val="24"/>
        </w:rPr>
        <w:t xml:space="preserve"> seaduse § 18</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lõikeid 1–2, seda osa </w:t>
      </w:r>
      <w:r>
        <w:rPr>
          <w:rFonts w:ascii="Times New Roman" w:hAnsi="Times New Roman" w:cs="Times New Roman"/>
          <w:sz w:val="24"/>
          <w:szCs w:val="24"/>
        </w:rPr>
        <w:t>FELS</w:t>
      </w:r>
      <w:r w:rsidRPr="00674BAC">
        <w:rPr>
          <w:rFonts w:ascii="Times New Roman" w:hAnsi="Times New Roman" w:cs="Times New Roman"/>
          <w:sz w:val="24"/>
          <w:szCs w:val="24"/>
        </w:rPr>
        <w:t xml:space="preserve"> §-s 18 (miinimumnõude kohaldamine konsolideerimisgrupi suhtes) nimetatud nõuetest, mis täidetakse omavahenditega, allutatud kõlblike kohustuste või käesoleva paragrahvi lõikes 3 nimetatud kohustustega, summani, mis moodustab 27 protsenti koguriskipositsioonist. Viite parandamisega tagatakse kooskõla BRRD2 artikli 45d lõike 4 kolmanda alalõikega ning õige kriisilahendussubjekti suhtes võetavate piirangute korrektsus.  </w:t>
      </w:r>
    </w:p>
    <w:p w14:paraId="316C54BC" w14:textId="77777777" w:rsidR="007941BC" w:rsidRPr="00674BAC" w:rsidRDefault="007941BC" w:rsidP="007941BC">
      <w:pPr>
        <w:spacing w:after="0" w:line="240" w:lineRule="auto"/>
        <w:jc w:val="both"/>
        <w:rPr>
          <w:rFonts w:ascii="Times New Roman" w:hAnsi="Times New Roman" w:cs="Times New Roman"/>
          <w:sz w:val="24"/>
          <w:szCs w:val="24"/>
        </w:rPr>
      </w:pPr>
    </w:p>
    <w:p w14:paraId="23FB886A"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Seaduse täiendamine §-ga 17</w:t>
      </w:r>
      <w:r w:rsidRPr="00674BAC">
        <w:rPr>
          <w:rFonts w:ascii="Times New Roman" w:hAnsi="Times New Roman" w:cs="Times New Roman"/>
          <w:b/>
          <w:bCs/>
          <w:sz w:val="24"/>
          <w:szCs w:val="24"/>
          <w:vertAlign w:val="superscript"/>
        </w:rPr>
        <w:t>5</w:t>
      </w:r>
      <w:r w:rsidRPr="00674BAC">
        <w:rPr>
          <w:rFonts w:ascii="Times New Roman" w:hAnsi="Times New Roman" w:cs="Times New Roman"/>
          <w:b/>
          <w:bCs/>
          <w:sz w:val="24"/>
          <w:szCs w:val="24"/>
        </w:rPr>
        <w:t>.</w:t>
      </w:r>
      <w:r w:rsidRPr="00674BAC">
        <w:rPr>
          <w:rFonts w:ascii="Times New Roman" w:hAnsi="Times New Roman" w:cs="Times New Roman"/>
          <w:sz w:val="24"/>
          <w:szCs w:val="24"/>
        </w:rPr>
        <w:t xml:space="preserve"> Uue paragrahviga sätestatakse miinimumnõude kohaldamise tingimused likvideerimissubjekti suhtes. </w:t>
      </w:r>
    </w:p>
    <w:p w14:paraId="03AD155D" w14:textId="77777777" w:rsidR="007941BC" w:rsidRPr="00674BAC" w:rsidRDefault="007941BC" w:rsidP="007941BC">
      <w:pPr>
        <w:spacing w:after="0" w:line="240" w:lineRule="auto"/>
        <w:jc w:val="both"/>
        <w:rPr>
          <w:rFonts w:ascii="Times New Roman" w:hAnsi="Times New Roman" w:cs="Times New Roman"/>
          <w:sz w:val="24"/>
          <w:szCs w:val="24"/>
        </w:rPr>
      </w:pPr>
    </w:p>
    <w:p w14:paraId="221955DF"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Uue paragrahviga võetakse üle BRRD3 muudatused BRRD2 artiklile 45c. Nimelt jäetakse muudatustega artiklist 45c välja teine ja kolmas lõik ning lisatakse lõige 2a. Muudatuste ajendiks on Euroopa Komisjoni poolt teostatud direktiivi läbivaatamine, mille käigus leiti, et direktiivis tuleks miinimumnõudeid käsitlevate normide eesmärkidega proportsionaalselt lubada kriisilahendusasutustel kehtestada sisemised miinimumnõudeid finantsinstitutsioonidele ja ettevõtjatele, kes ei ole ise kriisilahendussubjektid, kuid kes on kriisilahendussubjektide tütarettevõtjad ja kontrollivad samasse kriisilahenduse konsolideerimisgruppi kuuluvaid teisi tütarettevõtjaid ehk on vaheüksusteks. Kuigi artikkel 45c on üle võetud </w:t>
      </w:r>
      <w:r>
        <w:rPr>
          <w:rFonts w:ascii="Times New Roman" w:hAnsi="Times New Roman" w:cs="Times New Roman"/>
          <w:sz w:val="24"/>
          <w:szCs w:val="24"/>
        </w:rPr>
        <w:t>FELS</w:t>
      </w:r>
      <w:r w:rsidRPr="00674BAC">
        <w:rPr>
          <w:rFonts w:ascii="Times New Roman" w:hAnsi="Times New Roman" w:cs="Times New Roman"/>
          <w:sz w:val="24"/>
          <w:szCs w:val="24"/>
        </w:rPr>
        <w:t xml:space="preserve"> §-ga 17, </w:t>
      </w:r>
      <w:r>
        <w:rPr>
          <w:rFonts w:ascii="Times New Roman" w:hAnsi="Times New Roman" w:cs="Times New Roman"/>
          <w:sz w:val="24"/>
          <w:szCs w:val="24"/>
        </w:rPr>
        <w:t>tuleks</w:t>
      </w:r>
      <w:r w:rsidRPr="00674BAC">
        <w:rPr>
          <w:rFonts w:ascii="Times New Roman" w:hAnsi="Times New Roman" w:cs="Times New Roman"/>
          <w:sz w:val="24"/>
          <w:szCs w:val="24"/>
        </w:rPr>
        <w:t xml:space="preserve"> seadust täiendada §-ga 17</w:t>
      </w:r>
      <w:r w:rsidRPr="00674BAC">
        <w:rPr>
          <w:rFonts w:ascii="Times New Roman" w:hAnsi="Times New Roman" w:cs="Times New Roman"/>
          <w:sz w:val="24"/>
          <w:szCs w:val="24"/>
          <w:vertAlign w:val="superscript"/>
        </w:rPr>
        <w:t>5</w:t>
      </w:r>
      <w:r w:rsidRPr="00674BAC">
        <w:rPr>
          <w:rFonts w:ascii="Times New Roman" w:hAnsi="Times New Roman" w:cs="Times New Roman"/>
          <w:sz w:val="24"/>
          <w:szCs w:val="24"/>
        </w:rPr>
        <w:t xml:space="preserve"> põhjusel, et artikli uus lõige 2a sätestab erandi § 17 lõikes 1 nimetatud miinimumnõude kindlaksmääramise üldpõhimõtetele spetsiifiliselt likvideerimissubjekti suhtes. Seetõttu võib §-i 17 täiendamine uute lõigetega raskendada erandite tuvastamist seaduse lugeja jaoks ning minna vastuollu hea õigusloome põhimõtetega. </w:t>
      </w:r>
    </w:p>
    <w:p w14:paraId="4100119F" w14:textId="77777777" w:rsidR="007941BC" w:rsidRPr="00674BAC" w:rsidRDefault="007941BC" w:rsidP="007941BC">
      <w:pPr>
        <w:spacing w:after="0" w:line="240" w:lineRule="auto"/>
        <w:jc w:val="both"/>
        <w:rPr>
          <w:rFonts w:ascii="Times New Roman" w:hAnsi="Times New Roman" w:cs="Times New Roman"/>
          <w:sz w:val="24"/>
          <w:szCs w:val="24"/>
        </w:rPr>
      </w:pPr>
    </w:p>
    <w:p w14:paraId="3AB0D0C9"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Lõikega 1</w:t>
      </w:r>
      <w:r w:rsidRPr="00674BAC">
        <w:rPr>
          <w:rFonts w:ascii="Times New Roman" w:hAnsi="Times New Roman" w:cs="Times New Roman"/>
          <w:sz w:val="24"/>
          <w:szCs w:val="24"/>
        </w:rPr>
        <w:t xml:space="preserve"> võetakse üle artikli 45c lõike 2a esimene alalõige ja teise alalõike esimesed kaks lauset ning sätestatakse, et Finantsinspektsioon ei määra likvideerimissubjektile </w:t>
      </w:r>
      <w:r>
        <w:rPr>
          <w:rFonts w:ascii="Times New Roman" w:hAnsi="Times New Roman" w:cs="Times New Roman"/>
          <w:sz w:val="24"/>
          <w:szCs w:val="24"/>
        </w:rPr>
        <w:t>FELS</w:t>
      </w:r>
      <w:r w:rsidRPr="00674BAC">
        <w:rPr>
          <w:rFonts w:ascii="Times New Roman" w:hAnsi="Times New Roman" w:cs="Times New Roman"/>
          <w:sz w:val="24"/>
          <w:szCs w:val="24"/>
        </w:rPr>
        <w:t xml:space="preserve"> § 17 lõikes 1 nimetatud miinimumnõuet kindlaks kui käesolevas paragrahvis ei ole sätestatud teisiti. Finantsinspektsioon võib hinnata, kas on põhjendatud määrata likvideerimissubjektile miinimumnõue vastavalt </w:t>
      </w:r>
      <w:r>
        <w:rPr>
          <w:rFonts w:ascii="Times New Roman" w:hAnsi="Times New Roman" w:cs="Times New Roman"/>
          <w:sz w:val="24"/>
          <w:szCs w:val="24"/>
        </w:rPr>
        <w:t>sama</w:t>
      </w:r>
      <w:r w:rsidRPr="00674BAC">
        <w:rPr>
          <w:rFonts w:ascii="Times New Roman" w:hAnsi="Times New Roman" w:cs="Times New Roman"/>
          <w:sz w:val="24"/>
          <w:szCs w:val="24"/>
        </w:rPr>
        <w:t xml:space="preserve"> seaduse § 17 lõikele 2 individuaalselt suuremas summas kui see, mis on vajalik kahjumi katmiseks vastavalt </w:t>
      </w:r>
      <w:r>
        <w:rPr>
          <w:rFonts w:ascii="Times New Roman" w:hAnsi="Times New Roman" w:cs="Times New Roman"/>
          <w:sz w:val="24"/>
          <w:szCs w:val="24"/>
        </w:rPr>
        <w:t>FELS</w:t>
      </w:r>
      <w:r w:rsidRPr="00674BAC">
        <w:rPr>
          <w:rFonts w:ascii="Times New Roman" w:hAnsi="Times New Roman" w:cs="Times New Roman"/>
          <w:sz w:val="24"/>
          <w:szCs w:val="24"/>
        </w:rPr>
        <w:t xml:space="preserve"> § 17</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lõike 2 punktile 1. Finantsinspektsioon võtab oma hinnangus arvesse eelkõige võimalikku mõju finantsstabiilsusele ja finantssüsteemis ülekandumise riskile, sealhulgas seoses Tagatisfondi või teiste lepinguriikide hoiuste tagamise skeemide piisava rahastamise tagamist.</w:t>
      </w:r>
    </w:p>
    <w:p w14:paraId="2C46888F" w14:textId="77777777" w:rsidR="007941BC" w:rsidRPr="00674BAC" w:rsidRDefault="007941BC" w:rsidP="007941BC">
      <w:pPr>
        <w:spacing w:after="0" w:line="240" w:lineRule="auto"/>
        <w:jc w:val="both"/>
        <w:rPr>
          <w:rFonts w:ascii="Times New Roman" w:hAnsi="Times New Roman" w:cs="Times New Roman"/>
          <w:sz w:val="24"/>
          <w:szCs w:val="24"/>
        </w:rPr>
      </w:pPr>
    </w:p>
    <w:p w14:paraId="28F1B21D"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Lõikega 2</w:t>
      </w:r>
      <w:r w:rsidRPr="00674BAC">
        <w:rPr>
          <w:rFonts w:ascii="Times New Roman" w:hAnsi="Times New Roman" w:cs="Times New Roman"/>
          <w:sz w:val="24"/>
          <w:szCs w:val="24"/>
        </w:rPr>
        <w:t xml:space="preserve"> võetakse üle artikli 45c lõike 2a teise alalõike kolmas lause ja sellele järgnev loetelu. Käesoleva lõikega sätestatakse, et kui Finantsinspektsioon määrab likvideerimissubjektile miinimumnõude, täidab likvideerimissubjekt selle vähemalt ühe sissejuhatavale lauseosale järgnevas loetelus nimetatud </w:t>
      </w:r>
      <w:r>
        <w:rPr>
          <w:rFonts w:ascii="Times New Roman" w:hAnsi="Times New Roman" w:cs="Times New Roman"/>
          <w:sz w:val="24"/>
          <w:szCs w:val="24"/>
        </w:rPr>
        <w:t>abinõuga, milleks on omavahendid</w:t>
      </w:r>
      <w:r w:rsidRPr="00674BAC">
        <w:rPr>
          <w:rFonts w:ascii="Times New Roman" w:hAnsi="Times New Roman" w:cs="Times New Roman"/>
          <w:sz w:val="24"/>
          <w:szCs w:val="24"/>
        </w:rPr>
        <w:t xml:space="preserve"> (punkt 1), kohustus</w:t>
      </w:r>
      <w:r>
        <w:rPr>
          <w:rFonts w:ascii="Times New Roman" w:hAnsi="Times New Roman" w:cs="Times New Roman"/>
          <w:sz w:val="24"/>
          <w:szCs w:val="24"/>
        </w:rPr>
        <w:t>ed,</w:t>
      </w:r>
      <w:r w:rsidRPr="00674BAC">
        <w:rPr>
          <w:rFonts w:ascii="Times New Roman" w:hAnsi="Times New Roman" w:cs="Times New Roman"/>
          <w:sz w:val="24"/>
          <w:szCs w:val="24"/>
        </w:rPr>
        <w:t xml:space="preserve"> mis vastavad kõlblikkuskriteeriumidele, millele on osutatud Euroopa Parlamendi ja nõukogu määruse (EL) nr 575/2013 artiklis 72a, välja arvatud </w:t>
      </w:r>
      <w:r>
        <w:rPr>
          <w:rFonts w:ascii="Times New Roman" w:hAnsi="Times New Roman" w:cs="Times New Roman"/>
          <w:sz w:val="24"/>
          <w:szCs w:val="24"/>
        </w:rPr>
        <w:t>nimetatud</w:t>
      </w:r>
      <w:r w:rsidRPr="00674BAC">
        <w:rPr>
          <w:rFonts w:ascii="Times New Roman" w:hAnsi="Times New Roman" w:cs="Times New Roman"/>
          <w:sz w:val="24"/>
          <w:szCs w:val="24"/>
        </w:rPr>
        <w:t xml:space="preserve"> määruse artikli 72b lõike 2 punktides b ja d </w:t>
      </w:r>
      <w:r>
        <w:rPr>
          <w:rFonts w:ascii="Times New Roman" w:hAnsi="Times New Roman" w:cs="Times New Roman"/>
          <w:sz w:val="24"/>
          <w:szCs w:val="24"/>
        </w:rPr>
        <w:t>nimetatud</w:t>
      </w:r>
      <w:r w:rsidRPr="00674BAC">
        <w:rPr>
          <w:rFonts w:ascii="Times New Roman" w:hAnsi="Times New Roman" w:cs="Times New Roman"/>
          <w:sz w:val="24"/>
          <w:szCs w:val="24"/>
        </w:rPr>
        <w:t xml:space="preserve"> kriteeriumid (punkt 2), või </w:t>
      </w:r>
      <w:r>
        <w:rPr>
          <w:rFonts w:ascii="Times New Roman" w:hAnsi="Times New Roman" w:cs="Times New Roman"/>
          <w:sz w:val="24"/>
          <w:szCs w:val="24"/>
        </w:rPr>
        <w:t>FELS</w:t>
      </w:r>
      <w:r w:rsidRPr="00674BAC">
        <w:rPr>
          <w:rFonts w:ascii="Times New Roman" w:hAnsi="Times New Roman" w:cs="Times New Roman"/>
          <w:sz w:val="24"/>
          <w:szCs w:val="24"/>
        </w:rPr>
        <w:t xml:space="preserve"> § 17 lõigetes 3</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–3</w:t>
      </w:r>
      <w:r w:rsidRPr="00674BAC">
        <w:rPr>
          <w:rFonts w:ascii="Times New Roman" w:hAnsi="Times New Roman" w:cs="Times New Roman"/>
          <w:sz w:val="24"/>
          <w:szCs w:val="24"/>
          <w:vertAlign w:val="superscript"/>
        </w:rPr>
        <w:t>3</w:t>
      </w:r>
      <w:r w:rsidRPr="00674BAC">
        <w:rPr>
          <w:rFonts w:ascii="Times New Roman" w:hAnsi="Times New Roman" w:cs="Times New Roman"/>
          <w:sz w:val="24"/>
          <w:szCs w:val="24"/>
        </w:rPr>
        <w:t xml:space="preserve"> nimetatud kohustuse</w:t>
      </w:r>
      <w:r>
        <w:rPr>
          <w:rFonts w:ascii="Times New Roman" w:hAnsi="Times New Roman" w:cs="Times New Roman"/>
          <w:sz w:val="24"/>
          <w:szCs w:val="24"/>
        </w:rPr>
        <w:t>d</w:t>
      </w:r>
      <w:r w:rsidRPr="00674BAC">
        <w:rPr>
          <w:rFonts w:ascii="Times New Roman" w:hAnsi="Times New Roman" w:cs="Times New Roman"/>
          <w:sz w:val="24"/>
          <w:szCs w:val="24"/>
        </w:rPr>
        <w:t xml:space="preserve"> (punkt 3). </w:t>
      </w:r>
    </w:p>
    <w:p w14:paraId="5B4AC60B" w14:textId="77777777" w:rsidR="007941BC" w:rsidRPr="00674BAC" w:rsidRDefault="007941BC" w:rsidP="007941BC">
      <w:pPr>
        <w:spacing w:after="0" w:line="240" w:lineRule="auto"/>
        <w:jc w:val="both"/>
        <w:rPr>
          <w:rFonts w:ascii="Times New Roman" w:hAnsi="Times New Roman" w:cs="Times New Roman"/>
          <w:sz w:val="24"/>
          <w:szCs w:val="24"/>
        </w:rPr>
      </w:pPr>
    </w:p>
    <w:p w14:paraId="5E9C8716"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Lõikega 3</w:t>
      </w:r>
      <w:r w:rsidRPr="00674BAC">
        <w:rPr>
          <w:rFonts w:ascii="Times New Roman" w:hAnsi="Times New Roman" w:cs="Times New Roman"/>
          <w:sz w:val="24"/>
          <w:szCs w:val="24"/>
        </w:rPr>
        <w:t xml:space="preserve"> võetakse üle artikli 45c lõike 2a kolmas ja neljas alalõige ning sätestatakse, et kui Finantsinspektsioon ei ole määranud likvideerimissubjektile miinimumnõuet, ei kohaldata talle Euroopa Parlamendi ja nõukogu määruse (EL) nr 575/2013 artikli 77 lõiget 2 ja artikli 78a (punkt 1) ning ei arvata maha osalusi omavahenditesse kuuluvates instrumentides</w:t>
      </w:r>
      <w:r>
        <w:rPr>
          <w:rFonts w:ascii="Times New Roman" w:hAnsi="Times New Roman" w:cs="Times New Roman"/>
          <w:sz w:val="24"/>
          <w:szCs w:val="24"/>
        </w:rPr>
        <w:t xml:space="preserve"> ega kõlblike kohustuste instrumentides</w:t>
      </w:r>
      <w:r w:rsidRPr="00674BAC">
        <w:rPr>
          <w:rFonts w:ascii="Times New Roman" w:hAnsi="Times New Roman" w:cs="Times New Roman"/>
          <w:sz w:val="24"/>
          <w:szCs w:val="24"/>
        </w:rPr>
        <w:t>, mille on emiteerinud finantseerimisasutusest tütarettevõtjad, kes on likvideerimissubjekt Euroopa Parlamendi ja nõukogu määruse (EL) nr 575/2013 artikli 72e lõike 5 kohaselt (punkt 2).</w:t>
      </w:r>
    </w:p>
    <w:p w14:paraId="35F730D5" w14:textId="77777777" w:rsidR="007941BC" w:rsidRPr="00674BAC" w:rsidRDefault="007941BC" w:rsidP="007941BC">
      <w:pPr>
        <w:spacing w:after="0" w:line="240" w:lineRule="auto"/>
        <w:jc w:val="both"/>
        <w:rPr>
          <w:rFonts w:ascii="Times New Roman" w:hAnsi="Times New Roman" w:cs="Times New Roman"/>
          <w:sz w:val="24"/>
          <w:szCs w:val="24"/>
        </w:rPr>
      </w:pPr>
    </w:p>
    <w:p w14:paraId="67192D0C"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Lõigetega 4 ja 5</w:t>
      </w:r>
      <w:r w:rsidRPr="00674BAC">
        <w:rPr>
          <w:rFonts w:ascii="Times New Roman" w:hAnsi="Times New Roman" w:cs="Times New Roman"/>
          <w:sz w:val="24"/>
          <w:szCs w:val="24"/>
        </w:rPr>
        <w:t xml:space="preserve"> võetakse üle artikli 45c lõike 2a viies alalõige. Lõikega 4 sätestatakse, et erandina käesoleva paragrahvi lõike 3 punktis 2 sätestatust võib krediidiasutus või </w:t>
      </w:r>
      <w:r>
        <w:rPr>
          <w:rFonts w:ascii="Times New Roman" w:hAnsi="Times New Roman" w:cs="Times New Roman"/>
          <w:sz w:val="24"/>
          <w:szCs w:val="24"/>
        </w:rPr>
        <w:t>FELS</w:t>
      </w:r>
      <w:r w:rsidRPr="00674BAC">
        <w:rPr>
          <w:rFonts w:ascii="Times New Roman" w:hAnsi="Times New Roman" w:cs="Times New Roman"/>
          <w:sz w:val="24"/>
          <w:szCs w:val="24"/>
        </w:rPr>
        <w:t xml:space="preserve"> § 2 lõike 1 punktides 3</w:t>
      </w:r>
      <w:r w:rsidRPr="00674BAC">
        <w:rPr>
          <w:rFonts w:ascii="Times New Roman" w:hAnsi="Times New Roman" w:cs="Times New Roman"/>
          <w:sz w:val="24"/>
          <w:szCs w:val="24"/>
          <w:vertAlign w:val="superscript"/>
        </w:rPr>
        <w:t xml:space="preserve"> </w:t>
      </w:r>
      <w:r w:rsidRPr="00674BAC">
        <w:rPr>
          <w:rFonts w:ascii="Times New Roman" w:hAnsi="Times New Roman" w:cs="Times New Roman"/>
          <w:sz w:val="24"/>
          <w:szCs w:val="24"/>
        </w:rPr>
        <w:t>ja 4 nimetatud ettevõtja, kes ei ole ise kriisilahendussubjekt, vaid kriisilahendussubjekti või sellise kolmanda riigi ettevõtja tütarettevõtja, kes oleks kriisilahendussubjekt, kui ta oleks asutatud lepinguriigis, arvata maha oma osalused omavahenditesse kuuluvates instrumentides tütarettevõtjatest krediidiasutustes.</w:t>
      </w:r>
      <w:r>
        <w:rPr>
          <w:rFonts w:ascii="Times New Roman" w:hAnsi="Times New Roman" w:cs="Times New Roman"/>
          <w:sz w:val="24"/>
          <w:szCs w:val="24"/>
        </w:rPr>
        <w:t xml:space="preserve"> </w:t>
      </w:r>
      <w:r w:rsidRPr="00674BAC">
        <w:rPr>
          <w:rFonts w:ascii="Times New Roman" w:hAnsi="Times New Roman" w:cs="Times New Roman"/>
          <w:sz w:val="24"/>
          <w:szCs w:val="24"/>
        </w:rPr>
        <w:t>Lõikega 5 sätestatakse, et käesoleva paragrahvi</w:t>
      </w:r>
      <w:r>
        <w:rPr>
          <w:rFonts w:ascii="Times New Roman" w:hAnsi="Times New Roman" w:cs="Times New Roman"/>
          <w:sz w:val="24"/>
          <w:szCs w:val="24"/>
        </w:rPr>
        <w:t xml:space="preserve"> </w:t>
      </w:r>
      <w:r w:rsidRPr="00674BAC">
        <w:rPr>
          <w:rFonts w:ascii="Times New Roman" w:hAnsi="Times New Roman" w:cs="Times New Roman"/>
          <w:sz w:val="24"/>
          <w:szCs w:val="24"/>
        </w:rPr>
        <w:t xml:space="preserve">lõikes 4 nimetatud </w:t>
      </w:r>
      <w:r>
        <w:rPr>
          <w:rFonts w:ascii="Times New Roman" w:hAnsi="Times New Roman" w:cs="Times New Roman"/>
          <w:sz w:val="24"/>
          <w:szCs w:val="24"/>
        </w:rPr>
        <w:t>osalused</w:t>
      </w:r>
      <w:r w:rsidRPr="00674BAC">
        <w:rPr>
          <w:rFonts w:ascii="Times New Roman" w:hAnsi="Times New Roman" w:cs="Times New Roman"/>
          <w:sz w:val="24"/>
          <w:szCs w:val="24"/>
        </w:rPr>
        <w:t xml:space="preserve"> on võimalik</w:t>
      </w:r>
      <w:r>
        <w:rPr>
          <w:rFonts w:ascii="Times New Roman" w:hAnsi="Times New Roman" w:cs="Times New Roman"/>
          <w:sz w:val="24"/>
          <w:szCs w:val="24"/>
        </w:rPr>
        <w:t xml:space="preserve"> maha arvata </w:t>
      </w:r>
      <w:r w:rsidRPr="00674BAC">
        <w:rPr>
          <w:rFonts w:ascii="Times New Roman" w:hAnsi="Times New Roman" w:cs="Times New Roman"/>
          <w:sz w:val="24"/>
          <w:szCs w:val="24"/>
        </w:rPr>
        <w:t xml:space="preserve"> tütarettevõtjatest krediidiasutuste</w:t>
      </w:r>
      <w:r>
        <w:rPr>
          <w:rFonts w:ascii="Times New Roman" w:hAnsi="Times New Roman" w:cs="Times New Roman"/>
          <w:sz w:val="24"/>
          <w:szCs w:val="24"/>
        </w:rPr>
        <w:t>l</w:t>
      </w:r>
      <w:r w:rsidRPr="00674BAC">
        <w:rPr>
          <w:rFonts w:ascii="Times New Roman" w:hAnsi="Times New Roman" w:cs="Times New Roman"/>
          <w:sz w:val="24"/>
          <w:szCs w:val="24"/>
        </w:rPr>
        <w:t xml:space="preserve">, kes kuulub samasse kriisilahenduse konsolideerimisgruppi ja on likvideerimissubjekt, kelle puhul Finantsinspektsioon ei ole kindlaks määranud miinimumnõuet, kui tema osaluste kogusumma on vähemalt seitse protsenti tema selliste </w:t>
      </w:r>
      <w:r>
        <w:rPr>
          <w:rFonts w:ascii="Times New Roman" w:hAnsi="Times New Roman" w:cs="Times New Roman"/>
          <w:sz w:val="24"/>
          <w:szCs w:val="24"/>
        </w:rPr>
        <w:t>omavahendite</w:t>
      </w:r>
      <w:r w:rsidRPr="00674BAC">
        <w:rPr>
          <w:rFonts w:ascii="Times New Roman" w:hAnsi="Times New Roman" w:cs="Times New Roman"/>
          <w:sz w:val="24"/>
          <w:szCs w:val="24"/>
        </w:rPr>
        <w:t xml:space="preserve"> ja kohustuste kogusummast, mis vastavad </w:t>
      </w:r>
      <w:r>
        <w:rPr>
          <w:rFonts w:ascii="Times New Roman" w:hAnsi="Times New Roman" w:cs="Times New Roman"/>
          <w:sz w:val="24"/>
          <w:szCs w:val="24"/>
        </w:rPr>
        <w:t>FELS</w:t>
      </w:r>
      <w:r w:rsidRPr="00674BAC">
        <w:rPr>
          <w:rFonts w:ascii="Times New Roman" w:hAnsi="Times New Roman" w:cs="Times New Roman"/>
          <w:sz w:val="24"/>
          <w:szCs w:val="24"/>
        </w:rPr>
        <w:t xml:space="preserve"> § 19 lõigetes 8 ja 8</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sätestatud tingimustele ja mida arvutatakse igal aastal 31. detsembri seisuga viimase 12 kuu keskmisena.</w:t>
      </w:r>
    </w:p>
    <w:p w14:paraId="4BE2251D" w14:textId="77777777" w:rsidR="007941BC" w:rsidRPr="00674BAC" w:rsidRDefault="007941BC" w:rsidP="007941BC">
      <w:pPr>
        <w:spacing w:after="0" w:line="240" w:lineRule="auto"/>
        <w:jc w:val="both"/>
        <w:rPr>
          <w:rFonts w:ascii="Times New Roman" w:hAnsi="Times New Roman" w:cs="Times New Roman"/>
          <w:sz w:val="24"/>
          <w:szCs w:val="24"/>
        </w:rPr>
      </w:pPr>
    </w:p>
    <w:p w14:paraId="3DB697C3"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Paragrahv 18. </w:t>
      </w:r>
      <w:r w:rsidRPr="00674BAC">
        <w:rPr>
          <w:rFonts w:ascii="Times New Roman" w:hAnsi="Times New Roman" w:cs="Times New Roman"/>
          <w:sz w:val="24"/>
          <w:szCs w:val="24"/>
        </w:rPr>
        <w:t>Kehtiv § 18 sätestab miinimumnõude kohaldamise tingimused konsolideerimisgrupi suhtes.</w:t>
      </w:r>
    </w:p>
    <w:p w14:paraId="20E8DF98" w14:textId="77777777" w:rsidR="007941BC" w:rsidRPr="00674BAC" w:rsidRDefault="007941BC" w:rsidP="007941BC">
      <w:pPr>
        <w:spacing w:after="0" w:line="240" w:lineRule="auto"/>
        <w:jc w:val="both"/>
        <w:rPr>
          <w:rFonts w:ascii="Times New Roman" w:hAnsi="Times New Roman" w:cs="Times New Roman"/>
          <w:sz w:val="24"/>
          <w:szCs w:val="24"/>
        </w:rPr>
      </w:pPr>
    </w:p>
    <w:p w14:paraId="20D69633"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Lõikes 2 </w:t>
      </w:r>
      <w:r w:rsidRPr="00674BAC">
        <w:rPr>
          <w:rFonts w:ascii="Times New Roman" w:hAnsi="Times New Roman" w:cs="Times New Roman"/>
          <w:sz w:val="24"/>
          <w:szCs w:val="24"/>
        </w:rPr>
        <w:t>asendatakse viide §</w:t>
      </w:r>
      <w:r>
        <w:rPr>
          <w:rFonts w:ascii="Times New Roman" w:hAnsi="Times New Roman" w:cs="Times New Roman"/>
          <w:sz w:val="24"/>
          <w:szCs w:val="24"/>
        </w:rPr>
        <w:t xml:space="preserve"> </w:t>
      </w:r>
      <w:r w:rsidRPr="00674BAC">
        <w:rPr>
          <w:rFonts w:ascii="Times New Roman" w:hAnsi="Times New Roman" w:cs="Times New Roman"/>
          <w:sz w:val="24"/>
          <w:szCs w:val="24"/>
        </w:rPr>
        <w:t xml:space="preserve">17 </w:t>
      </w:r>
      <w:r>
        <w:rPr>
          <w:rFonts w:ascii="Times New Roman" w:hAnsi="Times New Roman" w:cs="Times New Roman"/>
          <w:sz w:val="24"/>
          <w:szCs w:val="24"/>
        </w:rPr>
        <w:t xml:space="preserve">lõikele 7 </w:t>
      </w:r>
      <w:r w:rsidRPr="00674BAC">
        <w:rPr>
          <w:rFonts w:ascii="Times New Roman" w:hAnsi="Times New Roman" w:cs="Times New Roman"/>
          <w:sz w:val="24"/>
          <w:szCs w:val="24"/>
        </w:rPr>
        <w:t>viidetega §-dele 17, 17</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ja 17</w:t>
      </w:r>
      <w:r w:rsidRPr="00674BAC">
        <w:rPr>
          <w:rFonts w:ascii="Times New Roman" w:hAnsi="Times New Roman" w:cs="Times New Roman"/>
          <w:sz w:val="24"/>
          <w:szCs w:val="24"/>
          <w:vertAlign w:val="superscript"/>
        </w:rPr>
        <w:t>4</w:t>
      </w:r>
      <w:r w:rsidRPr="00674BAC">
        <w:rPr>
          <w:rFonts w:ascii="Times New Roman" w:hAnsi="Times New Roman" w:cs="Times New Roman"/>
          <w:sz w:val="24"/>
          <w:szCs w:val="24"/>
        </w:rPr>
        <w:t xml:space="preserve">. Lõikes sätestatakse Finantsinspektsioonile kohustus kehtestada miinimumnõue kriisilahendussubjektile või kogu konsolideerimisgrupile, kui Finantsinspektsioon on konsolideerimisgrupi kriisilahendusasutus. Miinimumnõude kehtestamisel peab kriisilahendusasutus hindama paragrahvis </w:t>
      </w:r>
      <w:r>
        <w:rPr>
          <w:rFonts w:ascii="Times New Roman" w:hAnsi="Times New Roman" w:cs="Times New Roman"/>
          <w:sz w:val="24"/>
          <w:szCs w:val="24"/>
        </w:rPr>
        <w:t xml:space="preserve">17 </w:t>
      </w:r>
      <w:r w:rsidRPr="00674BAC">
        <w:rPr>
          <w:rFonts w:ascii="Times New Roman" w:hAnsi="Times New Roman" w:cs="Times New Roman"/>
          <w:sz w:val="24"/>
          <w:szCs w:val="24"/>
        </w:rPr>
        <w:t xml:space="preserve">sätestatud miinimumnõude määramise tingimusi ning seda, kas vastavalt kriisilahenduskavale toimub kolmandas riigis asutatud konsolideerimisgruppi kuuluva tütarettevõtja kriisilahendus eraldi. Euroopa Komisjon on juhtinud tähelepanu sellele, et seni kehtinud sõnastuses olnud viide on võrreldes BRRD2 artikli 45e lõikega 2 liiga kitsas. Täpsemalt, artikli lõikes 2 viidatakse artiklitele 45b–45d, millele vastavad </w:t>
      </w:r>
      <w:r>
        <w:rPr>
          <w:rFonts w:ascii="Times New Roman" w:hAnsi="Times New Roman" w:cs="Times New Roman"/>
          <w:sz w:val="24"/>
          <w:szCs w:val="24"/>
        </w:rPr>
        <w:t>FELS</w:t>
      </w:r>
      <w:r w:rsidRPr="00674BAC">
        <w:rPr>
          <w:rFonts w:ascii="Times New Roman" w:hAnsi="Times New Roman" w:cs="Times New Roman"/>
          <w:sz w:val="24"/>
          <w:szCs w:val="24"/>
        </w:rPr>
        <w:t xml:space="preserve"> §-d 17, 17</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ja 17</w:t>
      </w:r>
      <w:r w:rsidRPr="00674BAC">
        <w:rPr>
          <w:rFonts w:ascii="Times New Roman" w:hAnsi="Times New Roman" w:cs="Times New Roman"/>
          <w:sz w:val="24"/>
          <w:szCs w:val="24"/>
          <w:vertAlign w:val="superscript"/>
        </w:rPr>
        <w:t>4</w:t>
      </w:r>
      <w:r w:rsidRPr="00674BAC">
        <w:rPr>
          <w:rFonts w:ascii="Times New Roman" w:hAnsi="Times New Roman" w:cs="Times New Roman"/>
          <w:sz w:val="24"/>
          <w:szCs w:val="24"/>
        </w:rPr>
        <w:t>. Uue sõnastusega laiendatakse asjaolusid, millega Finantsinspektsioon peab arvestama miinimumnõude kehtestamisel, täpsemalt võtma arvesse kõlblike kohustuste erisusi (§ 17</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ja miinimumnõude määramise tingimusi globaalse süsteemselt olulise kriisilahendussubjekti ja kolmanda riigi globaalse süsteemselt olulise ettevõtja Euroopa Liidus asuva olulise tütarettevõtja jaoks (§ 17</w:t>
      </w:r>
      <w:r w:rsidRPr="00674BAC">
        <w:rPr>
          <w:rFonts w:ascii="Times New Roman" w:hAnsi="Times New Roman" w:cs="Times New Roman"/>
          <w:sz w:val="24"/>
          <w:szCs w:val="24"/>
          <w:vertAlign w:val="superscript"/>
        </w:rPr>
        <w:t>4</w:t>
      </w:r>
      <w:r w:rsidRPr="00674BAC">
        <w:rPr>
          <w:rFonts w:ascii="Times New Roman" w:hAnsi="Times New Roman" w:cs="Times New Roman"/>
          <w:sz w:val="24"/>
          <w:szCs w:val="24"/>
        </w:rPr>
        <w:t>).</w:t>
      </w:r>
    </w:p>
    <w:p w14:paraId="634CDD0B" w14:textId="77777777" w:rsidR="007941BC" w:rsidRPr="00674BAC" w:rsidRDefault="007941BC" w:rsidP="007941BC">
      <w:pPr>
        <w:spacing w:after="0" w:line="240" w:lineRule="auto"/>
        <w:jc w:val="both"/>
        <w:rPr>
          <w:rFonts w:ascii="Times New Roman" w:hAnsi="Times New Roman" w:cs="Times New Roman"/>
          <w:sz w:val="24"/>
          <w:szCs w:val="24"/>
        </w:rPr>
      </w:pPr>
    </w:p>
    <w:p w14:paraId="16C8E9E2" w14:textId="77777777" w:rsidR="007941B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Lõiget 3</w:t>
      </w:r>
      <w:r w:rsidRPr="00674BAC">
        <w:rPr>
          <w:rFonts w:ascii="Times New Roman" w:hAnsi="Times New Roman" w:cs="Times New Roman"/>
          <w:b/>
          <w:bCs/>
          <w:sz w:val="24"/>
          <w:szCs w:val="24"/>
          <w:vertAlign w:val="superscript"/>
        </w:rPr>
        <w:t>2</w:t>
      </w:r>
      <w:r w:rsidRPr="00674BAC">
        <w:rPr>
          <w:rFonts w:ascii="Times New Roman" w:hAnsi="Times New Roman" w:cs="Times New Roman"/>
          <w:b/>
          <w:bCs/>
          <w:sz w:val="24"/>
          <w:szCs w:val="24"/>
        </w:rPr>
        <w:t xml:space="preserve"> muudetakse</w:t>
      </w:r>
      <w:r w:rsidRPr="00674BAC">
        <w:rPr>
          <w:rFonts w:ascii="Times New Roman" w:hAnsi="Times New Roman" w:cs="Times New Roman"/>
          <w:sz w:val="24"/>
          <w:szCs w:val="24"/>
        </w:rPr>
        <w:t xml:space="preserve"> tulenevalt selles esinevates viidete pärast. Täpsemalt, lõige 3</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viitas seni kehtinud sõnastuses kaks korda </w:t>
      </w:r>
      <w:r>
        <w:rPr>
          <w:rFonts w:ascii="Times New Roman" w:hAnsi="Times New Roman" w:cs="Times New Roman"/>
          <w:sz w:val="24"/>
          <w:szCs w:val="24"/>
        </w:rPr>
        <w:t>FELS</w:t>
      </w:r>
      <w:r w:rsidRPr="00674BAC">
        <w:rPr>
          <w:rFonts w:ascii="Times New Roman" w:hAnsi="Times New Roman" w:cs="Times New Roman"/>
          <w:sz w:val="24"/>
          <w:szCs w:val="24"/>
        </w:rPr>
        <w:t xml:space="preserve"> § 19 lõikele 8. </w:t>
      </w:r>
      <w:r>
        <w:rPr>
          <w:rFonts w:ascii="Times New Roman" w:hAnsi="Times New Roman" w:cs="Times New Roman"/>
          <w:sz w:val="24"/>
          <w:szCs w:val="24"/>
        </w:rPr>
        <w:t>E</w:t>
      </w:r>
      <w:r w:rsidRPr="00674BAC">
        <w:rPr>
          <w:rFonts w:ascii="Times New Roman" w:hAnsi="Times New Roman" w:cs="Times New Roman"/>
          <w:sz w:val="24"/>
          <w:szCs w:val="24"/>
        </w:rPr>
        <w:t>elnõuga tunnistatakse lõike 8 punktid 9 ja 10 kehtetuks ning viiakse üle § 19 uude lõikesse 8</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et eristada BRRD2 artikli 45f lõike 2 kohaselt omavahendeid ja instrumente, mida § 19 lõigetes 1, 2, 5 ja 6 nimetatud ettevõtjad peavad kasutama miinimumnõude täitmiseks (vt § 19 </w:t>
      </w:r>
      <w:r>
        <w:rPr>
          <w:rFonts w:ascii="Times New Roman" w:hAnsi="Times New Roman" w:cs="Times New Roman"/>
          <w:sz w:val="24"/>
          <w:szCs w:val="24"/>
        </w:rPr>
        <w:t>lõigete 8 ja 8</w:t>
      </w:r>
      <w:r>
        <w:rPr>
          <w:rFonts w:ascii="Times New Roman" w:hAnsi="Times New Roman" w:cs="Times New Roman"/>
          <w:sz w:val="24"/>
          <w:szCs w:val="24"/>
          <w:vertAlign w:val="superscript"/>
        </w:rPr>
        <w:t>1</w:t>
      </w:r>
      <w:r>
        <w:rPr>
          <w:rFonts w:ascii="Times New Roman" w:hAnsi="Times New Roman" w:cs="Times New Roman"/>
          <w:sz w:val="24"/>
          <w:szCs w:val="24"/>
        </w:rPr>
        <w:t xml:space="preserve"> selgitusi</w:t>
      </w:r>
      <w:r w:rsidRPr="00674BAC">
        <w:rPr>
          <w:rFonts w:ascii="Times New Roman" w:hAnsi="Times New Roman" w:cs="Times New Roman"/>
          <w:sz w:val="24"/>
          <w:szCs w:val="24"/>
        </w:rPr>
        <w:t>). Põhjusel, et BRRD2 artikli 45h lõike 1 kolmas alalõige viitab direktiivi artikli 45 lõikele 2, tuleb käesolevas lõikes 3</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muuta viiteid selliselt, et § 19 lõikele 8 asemel viidatakse § 19 lõigetele 8 ja 8</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w:t>
      </w:r>
    </w:p>
    <w:p w14:paraId="34C13262" w14:textId="77777777" w:rsidR="007941BC" w:rsidRDefault="007941BC" w:rsidP="007941BC">
      <w:pPr>
        <w:spacing w:after="0" w:line="240" w:lineRule="auto"/>
        <w:jc w:val="both"/>
        <w:rPr>
          <w:rFonts w:ascii="Times New Roman" w:hAnsi="Times New Roman" w:cs="Times New Roman"/>
          <w:sz w:val="24"/>
          <w:szCs w:val="24"/>
        </w:rPr>
      </w:pPr>
    </w:p>
    <w:p w14:paraId="72B6A4AD" w14:textId="77777777" w:rsidR="007941BC" w:rsidRPr="00437CF7" w:rsidRDefault="007941BC" w:rsidP="007941BC">
      <w:pPr>
        <w:spacing w:after="0" w:line="240" w:lineRule="auto"/>
        <w:jc w:val="both"/>
        <w:rPr>
          <w:rFonts w:ascii="Times New Roman" w:hAnsi="Times New Roman" w:cs="Times New Roman"/>
          <w:sz w:val="24"/>
          <w:szCs w:val="24"/>
        </w:rPr>
      </w:pPr>
      <w:r w:rsidRPr="00643B2F">
        <w:rPr>
          <w:rFonts w:ascii="Times New Roman" w:hAnsi="Times New Roman" w:cs="Times New Roman"/>
          <w:b/>
          <w:bCs/>
          <w:sz w:val="24"/>
          <w:szCs w:val="24"/>
        </w:rPr>
        <w:t>Lõike 4</w:t>
      </w:r>
      <w:r w:rsidRPr="00643B2F">
        <w:rPr>
          <w:rFonts w:ascii="Times New Roman" w:hAnsi="Times New Roman" w:cs="Times New Roman"/>
          <w:b/>
          <w:bCs/>
          <w:sz w:val="24"/>
          <w:szCs w:val="24"/>
          <w:vertAlign w:val="superscript"/>
        </w:rPr>
        <w:t xml:space="preserve">1 </w:t>
      </w:r>
      <w:r w:rsidRPr="00643B2F">
        <w:rPr>
          <w:rFonts w:ascii="Times New Roman" w:hAnsi="Times New Roman" w:cs="Times New Roman"/>
          <w:b/>
          <w:bCs/>
          <w:sz w:val="24"/>
          <w:szCs w:val="24"/>
        </w:rPr>
        <w:t>muutmine</w:t>
      </w:r>
      <w:r>
        <w:rPr>
          <w:rFonts w:ascii="Times New Roman" w:hAnsi="Times New Roman" w:cs="Times New Roman"/>
          <w:sz w:val="24"/>
          <w:szCs w:val="24"/>
        </w:rPr>
        <w:t xml:space="preserve"> on tingitud Euroopa Komisjoni tähelepanekust, mille kohaselt ei hõlma nende asutuste loetelu, kellega Finantsinspektsiooni peab konsulteerima pangandusmääruse artikli 72e kohaldamiseks, neid kriisilahendusasutusi, kes vastutavad kriisilahenduse konsolideerimisgrupi tütarettevõtjate eest. Lõikega 4</w:t>
      </w:r>
      <w:r>
        <w:rPr>
          <w:rFonts w:ascii="Times New Roman" w:hAnsi="Times New Roman" w:cs="Times New Roman"/>
          <w:sz w:val="24"/>
          <w:szCs w:val="24"/>
          <w:vertAlign w:val="superscript"/>
        </w:rPr>
        <w:t>1</w:t>
      </w:r>
      <w:r>
        <w:rPr>
          <w:rFonts w:ascii="Times New Roman" w:hAnsi="Times New Roman" w:cs="Times New Roman"/>
          <w:sz w:val="24"/>
          <w:szCs w:val="24"/>
        </w:rPr>
        <w:t xml:space="preserve"> on üle võetud BRRD2 artikli 45h lõige 2 esimene alalõige. Muudatus vastavas artiklis tehti Euroopa Parlamendi ja nõukogu (EL) 2022/2036 määrusega. Eelnõuga kaasatakse tütarettevõtjaid kontrollivad asutused loetelusse ning lisatakse lõikesse täiendus konsolideerimisgrupi tasandi kriisilahendusasutuste kohta ning sätestatakse, et taolise asutusega tuleb suhelda määruse kohaldamist siis, kui too asutus on kriisilahendussubjekti kriisilahendusasutusest erinev. </w:t>
      </w:r>
    </w:p>
    <w:p w14:paraId="63D88133" w14:textId="77777777" w:rsidR="007941BC" w:rsidRDefault="007941BC" w:rsidP="007941BC">
      <w:pPr>
        <w:spacing w:after="0" w:line="240" w:lineRule="auto"/>
        <w:jc w:val="both"/>
        <w:rPr>
          <w:rFonts w:ascii="Times New Roman" w:hAnsi="Times New Roman" w:cs="Times New Roman"/>
          <w:sz w:val="24"/>
          <w:szCs w:val="24"/>
        </w:rPr>
      </w:pPr>
    </w:p>
    <w:p w14:paraId="03E16137" w14:textId="77777777" w:rsidR="007941BC" w:rsidRPr="00AC1E25" w:rsidRDefault="007941BC" w:rsidP="007941BC">
      <w:pPr>
        <w:spacing w:after="0" w:line="240" w:lineRule="auto"/>
        <w:jc w:val="both"/>
        <w:rPr>
          <w:rFonts w:ascii="Times New Roman" w:hAnsi="Times New Roman" w:cs="Times New Roman"/>
          <w:sz w:val="24"/>
          <w:szCs w:val="24"/>
        </w:rPr>
      </w:pPr>
      <w:r w:rsidRPr="00643B2F">
        <w:rPr>
          <w:rFonts w:ascii="Times New Roman" w:hAnsi="Times New Roman" w:cs="Times New Roman"/>
          <w:b/>
          <w:bCs/>
          <w:sz w:val="24"/>
          <w:szCs w:val="24"/>
        </w:rPr>
        <w:t>Lõike 4</w:t>
      </w:r>
      <w:r w:rsidRPr="00643B2F">
        <w:rPr>
          <w:rFonts w:ascii="Times New Roman" w:hAnsi="Times New Roman" w:cs="Times New Roman"/>
          <w:b/>
          <w:bCs/>
          <w:sz w:val="24"/>
          <w:szCs w:val="24"/>
          <w:vertAlign w:val="superscript"/>
        </w:rPr>
        <w:t>2</w:t>
      </w:r>
      <w:r w:rsidRPr="00643B2F">
        <w:rPr>
          <w:rFonts w:ascii="Times New Roman" w:hAnsi="Times New Roman" w:cs="Times New Roman"/>
          <w:b/>
          <w:bCs/>
          <w:sz w:val="24"/>
          <w:szCs w:val="24"/>
        </w:rPr>
        <w:t xml:space="preserve"> punkti 1 täiendamine</w:t>
      </w:r>
      <w:r>
        <w:rPr>
          <w:rFonts w:ascii="Times New Roman" w:hAnsi="Times New Roman" w:cs="Times New Roman"/>
          <w:sz w:val="24"/>
          <w:szCs w:val="24"/>
        </w:rPr>
        <w:t>. Euroopa Komisjon on täheldanud, et lõike 4</w:t>
      </w:r>
      <w:r>
        <w:rPr>
          <w:rFonts w:ascii="Times New Roman" w:hAnsi="Times New Roman" w:cs="Times New Roman"/>
          <w:sz w:val="24"/>
          <w:szCs w:val="24"/>
          <w:vertAlign w:val="superscript"/>
        </w:rPr>
        <w:t>2</w:t>
      </w:r>
      <w:r>
        <w:rPr>
          <w:rFonts w:ascii="Times New Roman" w:hAnsi="Times New Roman" w:cs="Times New Roman"/>
          <w:sz w:val="24"/>
          <w:szCs w:val="24"/>
        </w:rPr>
        <w:t xml:space="preserve"> punkt 1 ei hõlma kolmandaid riike lõikes 4</w:t>
      </w:r>
      <w:r>
        <w:rPr>
          <w:rFonts w:ascii="Times New Roman" w:hAnsi="Times New Roman" w:cs="Times New Roman"/>
          <w:sz w:val="24"/>
          <w:szCs w:val="24"/>
          <w:vertAlign w:val="superscript"/>
        </w:rPr>
        <w:t>1</w:t>
      </w:r>
      <w:r>
        <w:rPr>
          <w:rFonts w:ascii="Times New Roman" w:hAnsi="Times New Roman" w:cs="Times New Roman"/>
          <w:sz w:val="24"/>
          <w:szCs w:val="24"/>
        </w:rPr>
        <w:t xml:space="preserve"> nimetatud erandi kohaldamisel. Taoline </w:t>
      </w:r>
      <w:proofErr w:type="spellStart"/>
      <w:r>
        <w:rPr>
          <w:rFonts w:ascii="Times New Roman" w:hAnsi="Times New Roman" w:cs="Times New Roman"/>
          <w:sz w:val="24"/>
          <w:szCs w:val="24"/>
        </w:rPr>
        <w:t>sätestus</w:t>
      </w:r>
      <w:proofErr w:type="spellEnd"/>
      <w:r>
        <w:rPr>
          <w:rFonts w:ascii="Times New Roman" w:hAnsi="Times New Roman" w:cs="Times New Roman"/>
          <w:sz w:val="24"/>
          <w:szCs w:val="24"/>
        </w:rPr>
        <w:t xml:space="preserve"> läheb vastuollu BRRD2 artikli 45h lõike 2 teise alalõike punktiga a, mis lubab kogusummade kohaldamises osaleda ka sellistel kolmandate riikide ettevõtjatel, kes oleksid kriisilahendussubjektid, kui nad oleksid Euroopa Liidus asutatud. Vastuolu eemaldamiseks täiendatakse lõike 4</w:t>
      </w:r>
      <w:r>
        <w:rPr>
          <w:rFonts w:ascii="Times New Roman" w:hAnsi="Times New Roman" w:cs="Times New Roman"/>
          <w:sz w:val="24"/>
          <w:szCs w:val="24"/>
          <w:vertAlign w:val="superscript"/>
        </w:rPr>
        <w:t>2</w:t>
      </w:r>
      <w:r>
        <w:rPr>
          <w:rFonts w:ascii="Times New Roman" w:hAnsi="Times New Roman" w:cs="Times New Roman"/>
          <w:sz w:val="24"/>
          <w:szCs w:val="24"/>
        </w:rPr>
        <w:t xml:space="preserve"> punkti 1 ning lisatakse sinna täiend kolmandate riikide kohta. </w:t>
      </w:r>
    </w:p>
    <w:p w14:paraId="785B2CBB" w14:textId="77777777" w:rsidR="007941BC" w:rsidRPr="00674BAC" w:rsidRDefault="007941BC" w:rsidP="007941BC">
      <w:pPr>
        <w:spacing w:after="0" w:line="240" w:lineRule="auto"/>
        <w:jc w:val="both"/>
        <w:rPr>
          <w:rFonts w:ascii="Times New Roman" w:hAnsi="Times New Roman" w:cs="Times New Roman"/>
          <w:sz w:val="24"/>
          <w:szCs w:val="24"/>
        </w:rPr>
      </w:pPr>
    </w:p>
    <w:p w14:paraId="5CCFF326"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6 täiendamine.</w:t>
      </w:r>
      <w:r w:rsidRPr="00674BAC">
        <w:rPr>
          <w:rFonts w:ascii="Times New Roman" w:hAnsi="Times New Roman" w:cs="Times New Roman"/>
          <w:sz w:val="24"/>
          <w:szCs w:val="24"/>
        </w:rPr>
        <w:t xml:space="preserve"> Paragrahvi 18 sisuks on lihtsustatult öeldes reguleerida miinimumnõude määramise otsusele jõudmist konsolideerimisgrupi suhtes ning koostööd teiste lepinguriikide kriisilahendusasutustega, kuivõrd konsolideerimisgrupp ise või selle krediidiasutused või tütarettevõtjad ei pruugi olla konsolideerimisgrupiga samas riigis asutatud või tegutsevad. Seega iseloomustab konsolideerimisgruppe piiriülesus, mis nõuab koostööd selle liikmesriigi kriisilahendusasutusega, kelle haldusalas menetlust parajasti läbi viiakse, ning teise riigi kriisilahendusasutusega. Käesolevas lõikes sätestatakse Finantsinspektsiooni õigus otsustada kriisilahendussubjekti miinimumnõude määramise üle, kui kriisilahendusasutus ei jõua nelja kuu jooksul teise lepinguriigi kriisilahendusasutusega </w:t>
      </w:r>
      <w:proofErr w:type="spellStart"/>
      <w:r w:rsidRPr="00674BAC">
        <w:rPr>
          <w:rFonts w:ascii="Times New Roman" w:hAnsi="Times New Roman" w:cs="Times New Roman"/>
          <w:sz w:val="24"/>
          <w:szCs w:val="24"/>
        </w:rPr>
        <w:t>ühisotsusele</w:t>
      </w:r>
      <w:proofErr w:type="spellEnd"/>
      <w:r w:rsidRPr="00674BAC">
        <w:rPr>
          <w:rFonts w:ascii="Times New Roman" w:hAnsi="Times New Roman" w:cs="Times New Roman"/>
          <w:sz w:val="24"/>
          <w:szCs w:val="24"/>
        </w:rPr>
        <w:t xml:space="preserve"> konsolideerimisgrupi miinimumnõude määramises. Lõike 6 muutmise eesmärk on BRRD2 artikli 45h lõike 4 esimese alalõike eeskujul täpsustada, et lõikes kirjeldatud otsuse tegemise õigust saab Finantsinspektsioon rakendada vaid juhul, kui ta on kriisilahendussubjekti kriisilahendusasutus. Seni kehtinud sõnastuses polnud täpsustatud, millist rolli peab Finantsinspektsioon kriisilahendussubjekti </w:t>
      </w:r>
      <w:r>
        <w:rPr>
          <w:rFonts w:ascii="Times New Roman" w:hAnsi="Times New Roman" w:cs="Times New Roman"/>
          <w:sz w:val="24"/>
          <w:szCs w:val="24"/>
        </w:rPr>
        <w:t>suhtes</w:t>
      </w:r>
      <w:r w:rsidRPr="00674BAC">
        <w:rPr>
          <w:rFonts w:ascii="Times New Roman" w:hAnsi="Times New Roman" w:cs="Times New Roman"/>
          <w:sz w:val="24"/>
          <w:szCs w:val="24"/>
        </w:rPr>
        <w:t xml:space="preserve"> omama, et tal tekiks õigus teha iseseisvalt otsus miinimumnõude määramise kohta. Varasema sõnastuse põhjal võis tekkida ekslik arusaam, et ainukeseks iseseisva otsuse tegemise eelduseks on asjaolu, et Finantsinspektsioon ei ole nelja kuu jooksul jõudnud </w:t>
      </w:r>
      <w:proofErr w:type="spellStart"/>
      <w:r w:rsidRPr="00674BAC">
        <w:rPr>
          <w:rFonts w:ascii="Times New Roman" w:hAnsi="Times New Roman" w:cs="Times New Roman"/>
          <w:sz w:val="24"/>
          <w:szCs w:val="24"/>
        </w:rPr>
        <w:t>ühisotsusele</w:t>
      </w:r>
      <w:proofErr w:type="spellEnd"/>
      <w:r w:rsidRPr="00674BAC">
        <w:rPr>
          <w:rFonts w:ascii="Times New Roman" w:hAnsi="Times New Roman" w:cs="Times New Roman"/>
          <w:sz w:val="24"/>
          <w:szCs w:val="24"/>
        </w:rPr>
        <w:t xml:space="preserve"> teiste lepinguriigi kriisilahendusasutustega konsolideerimisgrupi miinimumnõude määramise osas. Kuivõrd miinimumnõude määramine on kriisilahendussubjekti suhtes kohustus, mille täitmist peab ta igal ajal tagama, peab lõike 6 sõnastus olema piisavalt selge nii Finantsinspektsioonile kui ka kriisilahendussubjektile, et ennetada Finantsinspektsiooni poolset pädevuste ületamist. </w:t>
      </w:r>
    </w:p>
    <w:p w14:paraId="30AFE454" w14:textId="77777777" w:rsidR="007941BC" w:rsidRPr="00674BAC" w:rsidRDefault="007941BC" w:rsidP="007941BC">
      <w:pPr>
        <w:spacing w:after="0" w:line="240" w:lineRule="auto"/>
        <w:jc w:val="both"/>
        <w:rPr>
          <w:rFonts w:ascii="Times New Roman" w:hAnsi="Times New Roman" w:cs="Times New Roman"/>
          <w:sz w:val="24"/>
          <w:szCs w:val="24"/>
        </w:rPr>
      </w:pPr>
    </w:p>
    <w:p w14:paraId="66D73717"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6</w:t>
      </w:r>
      <w:r w:rsidRPr="00674BAC">
        <w:rPr>
          <w:rFonts w:ascii="Times New Roman" w:hAnsi="Times New Roman" w:cs="Times New Roman"/>
          <w:b/>
          <w:bCs/>
          <w:sz w:val="24"/>
          <w:szCs w:val="24"/>
          <w:vertAlign w:val="superscript"/>
        </w:rPr>
        <w:t>1</w:t>
      </w:r>
      <w:r w:rsidRPr="00674BAC">
        <w:rPr>
          <w:rFonts w:ascii="Times New Roman" w:hAnsi="Times New Roman" w:cs="Times New Roman"/>
          <w:b/>
          <w:bCs/>
          <w:sz w:val="24"/>
          <w:szCs w:val="24"/>
        </w:rPr>
        <w:t xml:space="preserve"> sissejuhatava lauseosa muutmine.</w:t>
      </w:r>
      <w:r w:rsidRPr="00674BAC">
        <w:rPr>
          <w:rFonts w:ascii="Times New Roman" w:hAnsi="Times New Roman" w:cs="Times New Roman"/>
          <w:sz w:val="24"/>
          <w:szCs w:val="24"/>
        </w:rPr>
        <w:t xml:space="preserve"> Lõige 6</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reguleerib olukorda, kui Finantsinspektsioon ja teise lepinguriigi kriisilahendusasutus ei jõua nelja kuu jooksul miinimumnõude määramises </w:t>
      </w:r>
      <w:proofErr w:type="spellStart"/>
      <w:r w:rsidRPr="00674BAC">
        <w:rPr>
          <w:rFonts w:ascii="Times New Roman" w:hAnsi="Times New Roman" w:cs="Times New Roman"/>
          <w:sz w:val="24"/>
          <w:szCs w:val="24"/>
        </w:rPr>
        <w:t>ühisotsusele</w:t>
      </w:r>
      <w:proofErr w:type="spellEnd"/>
      <w:r w:rsidRPr="00674BAC">
        <w:rPr>
          <w:rFonts w:ascii="Times New Roman" w:hAnsi="Times New Roman" w:cs="Times New Roman"/>
          <w:sz w:val="24"/>
          <w:szCs w:val="24"/>
        </w:rPr>
        <w:t xml:space="preserve"> seetõttu, et puudub kokkulepe </w:t>
      </w:r>
      <w:r>
        <w:rPr>
          <w:rFonts w:ascii="Times New Roman" w:hAnsi="Times New Roman" w:cs="Times New Roman"/>
          <w:sz w:val="24"/>
          <w:szCs w:val="24"/>
        </w:rPr>
        <w:t>FELS</w:t>
      </w:r>
      <w:r w:rsidRPr="00674BAC">
        <w:rPr>
          <w:rFonts w:ascii="Times New Roman" w:hAnsi="Times New Roman" w:cs="Times New Roman"/>
          <w:sz w:val="24"/>
          <w:szCs w:val="24"/>
        </w:rPr>
        <w:t xml:space="preserve"> §-s 19 (miinimumnõude kohaldamine konsolideerimisgrupi tütarettevõtjast krediidiasutuse suhtes) nimetatud nõude suuruses, mida kohaldatakse kriisilahenduse konsolideerimisgrupi krediidiasutuse suhtes individuaalsel alusel, ning millised tingimused peavad olema täidetud selleks, et Finantsinspektsioon saaks vastava otsuse teha tütarettevõtjast krediidiasutuse suhtes iseseisvalt. Euroopa Komisjon on juhtinud tähelepanu sellele, et seni kehtinud sätte sõnastusest ei selgu, kas Finantsinspektsioon peab otsuse tegemiseks olema Eestis asutatud tütarettevõtja krediidiasutuse kriisilahendusasutus. Vastava selguse puudumine mõjutab otseselt aga käesoleva paragrahvi lõike 6</w:t>
      </w:r>
      <w:r w:rsidRPr="00674BAC">
        <w:rPr>
          <w:rFonts w:ascii="Times New Roman" w:hAnsi="Times New Roman" w:cs="Times New Roman"/>
          <w:sz w:val="24"/>
          <w:szCs w:val="24"/>
          <w:vertAlign w:val="superscript"/>
        </w:rPr>
        <w:t>3</w:t>
      </w:r>
      <w:r w:rsidRPr="00674BAC">
        <w:rPr>
          <w:rFonts w:ascii="Times New Roman" w:hAnsi="Times New Roman" w:cs="Times New Roman"/>
          <w:sz w:val="24"/>
          <w:szCs w:val="24"/>
        </w:rPr>
        <w:t xml:space="preserve"> punkti 1 rakendamist. Kooskõla tagamiseks BRRD2 artikli 45h lõike 5 esimese alalõikega ning selguse loomiseks § 18 enda siseselt lisatakse lõike 6</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sissejuhatava lauseosa algusesse lisatakse täiendav tekstiosa, mille kohaselt peab Finantsinspektsioon olema Eestis asutatud tütarettevõtja krediidiasutuse kriisilahendusasutus.</w:t>
      </w:r>
    </w:p>
    <w:p w14:paraId="69695F9E" w14:textId="77777777" w:rsidR="007941BC" w:rsidRPr="00674BAC" w:rsidRDefault="007941BC" w:rsidP="007941BC">
      <w:pPr>
        <w:spacing w:after="0" w:line="240" w:lineRule="auto"/>
        <w:jc w:val="both"/>
        <w:rPr>
          <w:rFonts w:ascii="Times New Roman" w:hAnsi="Times New Roman" w:cs="Times New Roman"/>
          <w:sz w:val="24"/>
          <w:szCs w:val="24"/>
        </w:rPr>
      </w:pPr>
    </w:p>
    <w:p w14:paraId="0A8630AE"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8 muutmine</w:t>
      </w:r>
      <w:r w:rsidRPr="00674BAC">
        <w:rPr>
          <w:rFonts w:ascii="Times New Roman" w:hAnsi="Times New Roman" w:cs="Times New Roman"/>
          <w:sz w:val="24"/>
          <w:szCs w:val="24"/>
        </w:rPr>
        <w:t xml:space="preserve">. Seni kehtinud lõike 8 sõnastuse kohaselt oli Finantsinspektsioonil õigus esitada kaebus konsolideerimisgrupi kriisilahendusasutuste miinimumnõude kindlaksmääramise kohta Euroopa Pangandusjärelevalve Asutusele § 18 lõikes 6 nimetatud nelja kuu jooksul või enne </w:t>
      </w:r>
      <w:proofErr w:type="spellStart"/>
      <w:r w:rsidRPr="00674BAC">
        <w:rPr>
          <w:rFonts w:ascii="Times New Roman" w:hAnsi="Times New Roman" w:cs="Times New Roman"/>
          <w:sz w:val="24"/>
          <w:szCs w:val="24"/>
        </w:rPr>
        <w:t>ühisotsusele</w:t>
      </w:r>
      <w:proofErr w:type="spellEnd"/>
      <w:r w:rsidRPr="00674BAC">
        <w:rPr>
          <w:rFonts w:ascii="Times New Roman" w:hAnsi="Times New Roman" w:cs="Times New Roman"/>
          <w:sz w:val="24"/>
          <w:szCs w:val="24"/>
        </w:rPr>
        <w:t xml:space="preserve"> jõudmist. Lõikega 8 on üle võetud BRRD2 artikli 45h lõike 4 neljas ja viies alalõige. Euroopa Komisjon on tuvastanud kõnealuses sättes kaks puudust. Esiteks, erinevalt direktiivis sätestatust, ei erista lõige 8, et miinimumnõude kindlaksmääramise kohta on võimalik esitada kaebust kahel eraldiseisval alusel: kriisilahenduse konsolideerimisgrupi konsolideeritud tasandil iga kriisilahendussubjekti suhtes ja individuaalsel alusel iga kriisilahenduse konsolideerimisgruppi kuuluva ettevõtja suhtes. Just viimane alus kaebuse esitamiseks on lõikest 8 puudu. Teiseks, sättes viidatakse vaid lõikes 6 sätestatud neljakuulisele tähtajale. Samasisuline tähtaja tingimus sisaldub ka § 18 lõikes 6</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Võttes arvesse komisjoni ettepanekuid, lisatakse lõikesse 8 tingimus, et kaebust on võimalik esitada ka individuaalsel alusel ning viide lõikele 6</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w:t>
      </w:r>
    </w:p>
    <w:p w14:paraId="5906357D" w14:textId="77777777" w:rsidR="007941BC" w:rsidRPr="00674BAC" w:rsidRDefault="007941BC" w:rsidP="007941BC">
      <w:pPr>
        <w:spacing w:after="0" w:line="240" w:lineRule="auto"/>
        <w:jc w:val="both"/>
        <w:rPr>
          <w:rFonts w:ascii="Times New Roman" w:hAnsi="Times New Roman" w:cs="Times New Roman"/>
          <w:sz w:val="24"/>
          <w:szCs w:val="24"/>
        </w:rPr>
      </w:pPr>
    </w:p>
    <w:p w14:paraId="5E3ED1AD"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 18</w:t>
      </w:r>
      <w:r w:rsidRPr="00674BAC">
        <w:rPr>
          <w:rFonts w:ascii="Times New Roman" w:hAnsi="Times New Roman" w:cs="Times New Roman"/>
          <w:b/>
          <w:bCs/>
          <w:sz w:val="24"/>
          <w:szCs w:val="24"/>
          <w:vertAlign w:val="superscript"/>
        </w:rPr>
        <w:t>1</w:t>
      </w:r>
      <w:r w:rsidRPr="00674BAC">
        <w:rPr>
          <w:rFonts w:ascii="Times New Roman" w:hAnsi="Times New Roman" w:cs="Times New Roman"/>
          <w:b/>
          <w:bCs/>
          <w:sz w:val="24"/>
          <w:szCs w:val="24"/>
        </w:rPr>
        <w:t>.</w:t>
      </w:r>
      <w:r w:rsidRPr="00674BAC">
        <w:rPr>
          <w:rFonts w:ascii="Times New Roman" w:hAnsi="Times New Roman" w:cs="Times New Roman"/>
          <w:b/>
          <w:bCs/>
          <w:sz w:val="24"/>
          <w:szCs w:val="24"/>
          <w:vertAlign w:val="superscript"/>
        </w:rPr>
        <w:t xml:space="preserve"> </w:t>
      </w:r>
      <w:r w:rsidRPr="00674BAC">
        <w:rPr>
          <w:rFonts w:ascii="Times New Roman" w:hAnsi="Times New Roman" w:cs="Times New Roman"/>
          <w:sz w:val="24"/>
          <w:szCs w:val="24"/>
        </w:rPr>
        <w:t>Kehtiv § 18</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sätestab konsolideerimisgruppi kuuluva kriisilahendussubjekti erisused. </w:t>
      </w:r>
    </w:p>
    <w:p w14:paraId="2AFECED0" w14:textId="77777777" w:rsidR="007941BC" w:rsidRPr="00674BAC" w:rsidRDefault="007941BC" w:rsidP="007941BC">
      <w:pPr>
        <w:spacing w:after="0" w:line="240" w:lineRule="auto"/>
        <w:jc w:val="both"/>
        <w:rPr>
          <w:rFonts w:ascii="Times New Roman" w:hAnsi="Times New Roman" w:cs="Times New Roman"/>
          <w:sz w:val="24"/>
          <w:szCs w:val="24"/>
        </w:rPr>
      </w:pPr>
    </w:p>
    <w:p w14:paraId="0C50C9CC"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3 muutmine</w:t>
      </w:r>
      <w:r w:rsidRPr="00674BAC">
        <w:rPr>
          <w:rFonts w:ascii="Times New Roman" w:hAnsi="Times New Roman" w:cs="Times New Roman"/>
          <w:sz w:val="24"/>
          <w:szCs w:val="24"/>
        </w:rPr>
        <w:t xml:space="preserve">. Käesoleva paragrahvi lõigetes 1 ja 2 sätestatakse kriisilahenduse käigus kaetava kahjumi ja </w:t>
      </w:r>
      <w:proofErr w:type="spellStart"/>
      <w:r w:rsidRPr="00674BAC">
        <w:rPr>
          <w:rFonts w:ascii="Times New Roman" w:hAnsi="Times New Roman" w:cs="Times New Roman"/>
          <w:sz w:val="24"/>
          <w:szCs w:val="24"/>
        </w:rPr>
        <w:t>rekapitaliseerimise</w:t>
      </w:r>
      <w:proofErr w:type="spellEnd"/>
      <w:r w:rsidRPr="00674BAC">
        <w:rPr>
          <w:rFonts w:ascii="Times New Roman" w:hAnsi="Times New Roman" w:cs="Times New Roman"/>
          <w:sz w:val="24"/>
          <w:szCs w:val="24"/>
        </w:rPr>
        <w:t xml:space="preserve"> summast tuleneva miinimumnõude tasemed ja nende arvutamise viisid, kui kriisilahendussubjekt on globaalne süsteemselt oluline ettevõtja ning ta kuulub konsolideerimisgruppi, mille koguvarade maht ületab 100 miljonit eurot. Lõikega 3 antakse Finantsinspektsioonile õigus rakendada lõikes 1 reguleeritud nõuet kriisilahendussubjekti suhtes, kes ei ole globaalne süsteemselt oluline ettevõtja ning kelle koguvarade maht ei üle 100 miljonit eurot, kuid kes võib Finantsinspektsiooni hinnangul mõistliku tõenäosusega põhjustada maksejõuetuse korral süsteemse riski. Seni kehtinud lõike 3 sõnastuses viidatakse erisuse tegemisel vaid lõikele 1. Euroopa Komisjon on juhtinud tähelepanu sellele, et kuivõrd lõiked 1 ja 2 on omavahel olemuslikult seotud sätted, tuleb lõikesse 3 lisada ka viide lõikele 2. Taoline viitamine on kooskõlas ka BRRD2 artikli 45c lõike 5 esimese kahe alalõikega. Uue sõnastusega lisatakse viide käesoleva paragrahvi lõikele 2. </w:t>
      </w:r>
    </w:p>
    <w:p w14:paraId="125A4E7C" w14:textId="77777777" w:rsidR="007941BC" w:rsidRPr="00674BAC" w:rsidRDefault="007941BC" w:rsidP="007941BC">
      <w:pPr>
        <w:spacing w:after="0" w:line="240" w:lineRule="auto"/>
        <w:jc w:val="both"/>
        <w:rPr>
          <w:rFonts w:ascii="Times New Roman" w:hAnsi="Times New Roman" w:cs="Times New Roman"/>
          <w:sz w:val="24"/>
          <w:szCs w:val="24"/>
        </w:rPr>
      </w:pPr>
    </w:p>
    <w:p w14:paraId="2D81A771"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Lõikega 7</w:t>
      </w:r>
      <w:r w:rsidRPr="00674BAC">
        <w:rPr>
          <w:rFonts w:ascii="Times New Roman" w:hAnsi="Times New Roman" w:cs="Times New Roman"/>
          <w:sz w:val="24"/>
          <w:szCs w:val="24"/>
        </w:rPr>
        <w:t xml:space="preserve"> sätestatakse üleminekuaeg miinimumnõuete kohaldamisele kolme aasta jooksul pärast kuupäeva, kui kriisilahendussubjekt või konsolideerimisgrupp, kuhu kriisilahendussubjekt kuulub, on hinnatud käesoleva paragrahvi lõigetes 1 ja 3 tingimustele vastavaks. Euroopa Komisjon on juhtinud tähelepanu sellele, et BRRD2 artikli 45m lõige 4 teeb viite artikli 45c lõigetele 5 ja 6, millele peaksid vastama käesoleva paragrahvi lõige 2 ning seaduse § 17</w:t>
      </w:r>
      <w:r w:rsidRPr="00674BAC">
        <w:rPr>
          <w:rFonts w:ascii="Times New Roman" w:hAnsi="Times New Roman" w:cs="Times New Roman"/>
          <w:sz w:val="24"/>
          <w:szCs w:val="24"/>
          <w:vertAlign w:val="superscript"/>
        </w:rPr>
        <w:t>4</w:t>
      </w:r>
      <w:r w:rsidRPr="00674BAC">
        <w:rPr>
          <w:rFonts w:ascii="Times New Roman" w:hAnsi="Times New Roman" w:cs="Times New Roman"/>
          <w:sz w:val="24"/>
          <w:szCs w:val="24"/>
        </w:rPr>
        <w:t xml:space="preserve"> lõiked 6 ja 7. Seega pole viited lõigetele 1 ja 3 asjakohased üleminekuaja kontekstis. Muudatusega asendatakse tekstiosa ,,lõigetes 1 ja 3“ tekstiosaga ,,lõikes 2 ja käesoleva seaduse § 17</w:t>
      </w:r>
      <w:r w:rsidRPr="00674BAC">
        <w:rPr>
          <w:rFonts w:ascii="Times New Roman" w:hAnsi="Times New Roman" w:cs="Times New Roman"/>
          <w:sz w:val="24"/>
          <w:szCs w:val="24"/>
          <w:vertAlign w:val="superscript"/>
        </w:rPr>
        <w:t>4</w:t>
      </w:r>
      <w:r w:rsidRPr="00674BAC">
        <w:rPr>
          <w:rFonts w:ascii="Times New Roman" w:hAnsi="Times New Roman" w:cs="Times New Roman"/>
          <w:sz w:val="24"/>
          <w:szCs w:val="24"/>
        </w:rPr>
        <w:t xml:space="preserve"> lõigetes 6 ja 7“. </w:t>
      </w:r>
    </w:p>
    <w:p w14:paraId="62015CF6" w14:textId="77777777" w:rsidR="007941BC" w:rsidRPr="00674BAC" w:rsidRDefault="007941BC" w:rsidP="007941BC">
      <w:pPr>
        <w:spacing w:after="0" w:line="240" w:lineRule="auto"/>
        <w:jc w:val="both"/>
        <w:rPr>
          <w:rFonts w:ascii="Times New Roman" w:hAnsi="Times New Roman" w:cs="Times New Roman"/>
          <w:sz w:val="24"/>
          <w:szCs w:val="24"/>
        </w:rPr>
      </w:pPr>
    </w:p>
    <w:p w14:paraId="69582B12"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 19.</w:t>
      </w:r>
      <w:r w:rsidRPr="00674BAC">
        <w:rPr>
          <w:rFonts w:ascii="Times New Roman" w:hAnsi="Times New Roman" w:cs="Times New Roman"/>
          <w:sz w:val="24"/>
          <w:szCs w:val="24"/>
        </w:rPr>
        <w:t xml:space="preserve"> Kehtiv § 19 sätestab miinimumnõude kohaldamise tingimused konsolideerimisgrupi tütarettevõtjast krediidiasutuse suhtes. </w:t>
      </w:r>
    </w:p>
    <w:p w14:paraId="76794C58" w14:textId="77777777" w:rsidR="007941BC" w:rsidRPr="00674BAC" w:rsidRDefault="007941BC" w:rsidP="007941BC">
      <w:pPr>
        <w:spacing w:after="0" w:line="240" w:lineRule="auto"/>
        <w:jc w:val="both"/>
        <w:rPr>
          <w:rFonts w:ascii="Times New Roman" w:hAnsi="Times New Roman" w:cs="Times New Roman"/>
          <w:sz w:val="24"/>
          <w:szCs w:val="24"/>
        </w:rPr>
      </w:pPr>
    </w:p>
    <w:p w14:paraId="2672C102"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Lõike 1 muutmine. </w:t>
      </w:r>
      <w:r w:rsidRPr="00C63FE8">
        <w:rPr>
          <w:rFonts w:ascii="Times New Roman" w:hAnsi="Times New Roman" w:cs="Times New Roman"/>
          <w:sz w:val="24"/>
          <w:szCs w:val="24"/>
        </w:rPr>
        <w:t>Lõike 1</w:t>
      </w:r>
      <w:r w:rsidRPr="00674BAC">
        <w:rPr>
          <w:rFonts w:ascii="Times New Roman" w:hAnsi="Times New Roman" w:cs="Times New Roman"/>
          <w:sz w:val="24"/>
          <w:szCs w:val="24"/>
        </w:rPr>
        <w:t xml:space="preserve"> punkt 2</w:t>
      </w:r>
      <w:r w:rsidRPr="00C63FE8">
        <w:rPr>
          <w:rFonts w:ascii="Times New Roman" w:hAnsi="Times New Roman" w:cs="Times New Roman"/>
          <w:sz w:val="24"/>
          <w:szCs w:val="24"/>
        </w:rPr>
        <w:t xml:space="preserve"> tunnistatakse kehtetuks</w:t>
      </w:r>
      <w:r w:rsidRPr="00674BAC">
        <w:rPr>
          <w:rFonts w:ascii="Times New Roman" w:hAnsi="Times New Roman" w:cs="Times New Roman"/>
          <w:sz w:val="24"/>
          <w:szCs w:val="24"/>
        </w:rPr>
        <w:t xml:space="preserve"> ning kehtima jääv punkt 1 ühendatakse lõike sissejuhatava lauseosaga üheks tervikuks. Lõige 1 võttis üle BRRD esimese verisooni artikli 45 lõike 10 esimese alalõigu ning selle punktid a ja </w:t>
      </w:r>
      <w:proofErr w:type="spellStart"/>
      <w:r w:rsidRPr="00674BAC">
        <w:rPr>
          <w:rFonts w:ascii="Times New Roman" w:hAnsi="Times New Roman" w:cs="Times New Roman"/>
          <w:sz w:val="24"/>
          <w:szCs w:val="24"/>
        </w:rPr>
        <w:t>b.</w:t>
      </w:r>
      <w:proofErr w:type="spellEnd"/>
      <w:r w:rsidRPr="00674BAC">
        <w:rPr>
          <w:rFonts w:ascii="Times New Roman" w:hAnsi="Times New Roman" w:cs="Times New Roman"/>
          <w:sz w:val="24"/>
          <w:szCs w:val="24"/>
        </w:rPr>
        <w:t xml:space="preserve"> Sättega reguleeritakse Finantsinspektsiooni kohustust kehtestada miinimumnõue konsolideerimisgrupi tütarettevõtjast krediidiasutusele, kui see on asutatud Eestis, ning tingimusi, mida Finantsinspektsioon peab nõude määramisel arvesse võtma. Direktiivi esimestes versioonides sisaldas artikkel 45 kõiki miinimumnõude kohaldamise tingimusi. Nüüdseks on miinimumnõude regulatsiooni täiendatud 13 uue artikliga, mistõttu on kaotanud relevantsuse kõnealune punkt </w:t>
      </w:r>
      <w:proofErr w:type="spellStart"/>
      <w:r w:rsidRPr="00674BAC">
        <w:rPr>
          <w:rFonts w:ascii="Times New Roman" w:hAnsi="Times New Roman" w:cs="Times New Roman"/>
          <w:sz w:val="24"/>
          <w:szCs w:val="24"/>
        </w:rPr>
        <w:t>b.</w:t>
      </w:r>
      <w:proofErr w:type="spellEnd"/>
      <w:r w:rsidRPr="00674BAC">
        <w:rPr>
          <w:rFonts w:ascii="Times New Roman" w:hAnsi="Times New Roman" w:cs="Times New Roman"/>
          <w:sz w:val="24"/>
          <w:szCs w:val="24"/>
        </w:rPr>
        <w:t xml:space="preserve"> Sellele vastab </w:t>
      </w:r>
      <w:r>
        <w:rPr>
          <w:rFonts w:ascii="Times New Roman" w:hAnsi="Times New Roman" w:cs="Times New Roman"/>
          <w:sz w:val="24"/>
          <w:szCs w:val="24"/>
        </w:rPr>
        <w:t>FELS</w:t>
      </w:r>
      <w:r w:rsidRPr="00674BAC">
        <w:rPr>
          <w:rFonts w:ascii="Times New Roman" w:hAnsi="Times New Roman" w:cs="Times New Roman"/>
          <w:sz w:val="24"/>
          <w:szCs w:val="24"/>
        </w:rPr>
        <w:t xml:space="preserve"> § 19 l</w:t>
      </w:r>
      <w:r>
        <w:rPr>
          <w:rFonts w:ascii="Times New Roman" w:hAnsi="Times New Roman" w:cs="Times New Roman"/>
          <w:sz w:val="24"/>
          <w:szCs w:val="24"/>
        </w:rPr>
        <w:t>õike</w:t>
      </w:r>
      <w:r w:rsidRPr="00674BAC">
        <w:rPr>
          <w:rFonts w:ascii="Times New Roman" w:hAnsi="Times New Roman" w:cs="Times New Roman"/>
          <w:sz w:val="24"/>
          <w:szCs w:val="24"/>
        </w:rPr>
        <w:t xml:space="preserve"> 1 punkt 2, mille kohaselt võetakse miinimumnõude kehtestamisel Finantsinspektsiooni poolt konsolideerimisgrupi tütarettevõtjast krediidiasutusele, mis on asutatud Eestis, arvesse </w:t>
      </w:r>
      <w:r>
        <w:rPr>
          <w:rFonts w:ascii="Times New Roman" w:hAnsi="Times New Roman" w:cs="Times New Roman"/>
          <w:sz w:val="24"/>
          <w:szCs w:val="24"/>
        </w:rPr>
        <w:t>sama</w:t>
      </w:r>
      <w:r w:rsidRPr="00674BAC">
        <w:rPr>
          <w:rFonts w:ascii="Times New Roman" w:hAnsi="Times New Roman" w:cs="Times New Roman"/>
          <w:sz w:val="24"/>
          <w:szCs w:val="24"/>
        </w:rPr>
        <w:t xml:space="preserve"> seaduse § 18 lõikes 2 nimetatud miinimumnõuet konsolideerimisgrupi tasandil. Taoline käsitlus läheb vastuollu direktiivi viimase versiooniga. Seetõttu on punkt 2 kaotanud oma relevantsuse nii seaduse kui ka direktiivi kontekstis ja tunnistatakse kehtetuks. Kehtima jääb lõike 1 punkt 1, mille kohaselt tuleb miinimumnõude kehtestamisel võtta arvesse </w:t>
      </w:r>
      <w:r>
        <w:rPr>
          <w:rFonts w:ascii="Times New Roman" w:hAnsi="Times New Roman" w:cs="Times New Roman"/>
          <w:sz w:val="24"/>
          <w:szCs w:val="24"/>
        </w:rPr>
        <w:t>FELS</w:t>
      </w:r>
      <w:r w:rsidRPr="00674BAC">
        <w:rPr>
          <w:rFonts w:ascii="Times New Roman" w:hAnsi="Times New Roman" w:cs="Times New Roman"/>
          <w:sz w:val="24"/>
          <w:szCs w:val="24"/>
        </w:rPr>
        <w:t xml:space="preserve"> § 17 lõikes 7 sätestatud kriteeriume, eelkõige krediidiasutuse suurust, äri- ja rahastamismudelit ning riskiprofiili. Punktile 1 vastab oma mugandatud kujul artikkel 45c lõike 1 punkt </w:t>
      </w:r>
      <w:proofErr w:type="spellStart"/>
      <w:r w:rsidRPr="00674BAC">
        <w:rPr>
          <w:rFonts w:ascii="Times New Roman" w:hAnsi="Times New Roman" w:cs="Times New Roman"/>
          <w:sz w:val="24"/>
          <w:szCs w:val="24"/>
        </w:rPr>
        <w:t>d.</w:t>
      </w:r>
      <w:proofErr w:type="spellEnd"/>
      <w:r w:rsidRPr="00674BAC">
        <w:rPr>
          <w:rFonts w:ascii="Times New Roman" w:hAnsi="Times New Roman" w:cs="Times New Roman"/>
          <w:sz w:val="24"/>
          <w:szCs w:val="24"/>
        </w:rPr>
        <w:t xml:space="preserve"> </w:t>
      </w:r>
    </w:p>
    <w:p w14:paraId="1B633914" w14:textId="77777777" w:rsidR="007941BC" w:rsidRPr="00674BAC" w:rsidRDefault="007941BC" w:rsidP="007941BC">
      <w:pPr>
        <w:spacing w:after="0" w:line="240" w:lineRule="auto"/>
        <w:jc w:val="both"/>
        <w:rPr>
          <w:rFonts w:ascii="Times New Roman" w:hAnsi="Times New Roman" w:cs="Times New Roman"/>
          <w:sz w:val="24"/>
          <w:szCs w:val="24"/>
        </w:rPr>
      </w:pPr>
    </w:p>
    <w:p w14:paraId="48917574"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3 muutmine.</w:t>
      </w:r>
      <w:r w:rsidRPr="00674BAC">
        <w:rPr>
          <w:rFonts w:ascii="Times New Roman" w:hAnsi="Times New Roman" w:cs="Times New Roman"/>
          <w:sz w:val="24"/>
          <w:szCs w:val="24"/>
        </w:rPr>
        <w:t xml:space="preserve"> Seni kehtinud sätte sõnastuse kohaselt ei arvestata individuaalse miinimumnõude täitmisest vabastatud krediidiasutust konsolideerimisgrupi omavahendite ja kõlblike kohustuste miinimumnõude kehtestamisel konsolideerimisgrupi koosseisu. Lõikega võetakse üle BRRD2 artikli 45a lõige 2. Euroopa Komisjon on juhtinud tähelepanu sellele, et direktiivi alusel ei pea miinimumnõuet täitma 1) hüpoteekpangad (§ 17 lõige 3), 2) tütarettevõtja, kes ei ole kriisilahendussubjekt, kui täidetud on BRRD2 artikli 45f lõikes 3 sätestatud tingimused ning 3) tütarettevõtja, kes ei ole kriisilahendussubjekt, kui täidetud on BRRD2 artikli 45f lõikes 4 sätestatud tingimused. Lisaks miinimumnõude vabastusele kehtib üksnes hüpoteekpankade puhul ka mitte-konsolideerimise erand, mis on reguleeritud </w:t>
      </w:r>
      <w:r>
        <w:rPr>
          <w:rFonts w:ascii="Times New Roman" w:hAnsi="Times New Roman" w:cs="Times New Roman"/>
          <w:sz w:val="24"/>
          <w:szCs w:val="24"/>
        </w:rPr>
        <w:t>FELS</w:t>
      </w:r>
      <w:r w:rsidRPr="00674BAC">
        <w:rPr>
          <w:rFonts w:ascii="Times New Roman" w:hAnsi="Times New Roman" w:cs="Times New Roman"/>
          <w:sz w:val="24"/>
          <w:szCs w:val="24"/>
        </w:rPr>
        <w:t xml:space="preserve"> § 18 lõikes 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Seni kehtinud sätte sõnastus on võrreldes artikli 45a lõike 2 sõnastusega liiga lai, jättes ekslikult mulje, et konsolideeritud konsolideerimisgrupi omavahendite ja kõlblike kohustuste miinimumnõude vabastus kehtib ka tütarettevõtjate, kes täidavad artikli 45f lõigete 3 või 4 tingimusi. Sättes selguse loomiseks ning kooskõla tagamiseks direktiiviga sõnastatakse lõige 3 ümber nii, et individuaalse miinimumnõude täitmisest vabastatud ja </w:t>
      </w:r>
      <w:r>
        <w:rPr>
          <w:rFonts w:ascii="Times New Roman" w:hAnsi="Times New Roman" w:cs="Times New Roman"/>
          <w:sz w:val="24"/>
          <w:szCs w:val="24"/>
        </w:rPr>
        <w:t>FELS</w:t>
      </w:r>
      <w:r w:rsidRPr="00674BAC">
        <w:rPr>
          <w:rFonts w:ascii="Times New Roman" w:hAnsi="Times New Roman" w:cs="Times New Roman"/>
          <w:sz w:val="24"/>
          <w:szCs w:val="24"/>
        </w:rPr>
        <w:t xml:space="preserve"> § 17 lõikes 3 nimetatud hüpoteekkrediidiiga tegelevat krediidiasutust ei arvestata konsolideeritud konsolideerimisgrupi omavahendite ja kõlblike kohustuste miinimumnõude kehtestamisel konsolideerimisgrupi koosseisu. </w:t>
      </w:r>
    </w:p>
    <w:p w14:paraId="0F53BE08" w14:textId="77777777" w:rsidR="007941BC" w:rsidRPr="00674BAC" w:rsidRDefault="007941BC" w:rsidP="007941BC">
      <w:pPr>
        <w:spacing w:after="0" w:line="240" w:lineRule="auto"/>
        <w:jc w:val="both"/>
        <w:rPr>
          <w:rFonts w:ascii="Times New Roman" w:hAnsi="Times New Roman" w:cs="Times New Roman"/>
          <w:sz w:val="24"/>
          <w:szCs w:val="24"/>
        </w:rPr>
      </w:pPr>
    </w:p>
    <w:p w14:paraId="1AADF90C"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Lõikest 4</w:t>
      </w:r>
      <w:r w:rsidRPr="00674BAC">
        <w:rPr>
          <w:rFonts w:ascii="Times New Roman" w:hAnsi="Times New Roman" w:cs="Times New Roman"/>
          <w:sz w:val="24"/>
          <w:szCs w:val="24"/>
        </w:rPr>
        <w:t xml:space="preserve"> eemaldatakse Finantsinspektsiooni finantskriisi lahendamise funktsiooni täitja õigus kohaldada käesolevas paragrahvis sätestatud nõuet krediidiasutuse suhtes, kuna käesolev paragrahv käsitleb ainult miinimumnõude kohaldamist konsolideerimisgrupi tütarettevõtjast krediidiasutuste suhtes ning lõikes 1 sätestatakse, et Finantsinspektsioon kehtestab miinimumnõude konsolideerimisgrupi tütarettevõtjast krediidiasutusele, kui see on asutatud Eestis. Seega tekib kahe sätte vahel ebaselgus, milliste isikute suhtes antud paragrahv kohaldub. Ebaselguse lahendamiseks eemaldatakse lõikest 4 sõnad ,,krediidiasutuse või muu“, tagamaks, et lõige reguleerib vaid nõuete seadmist konsolideerimisgruppi kuuluva ettevõtja suhtes, kes on kriisilahendussubjekti tütarettevõtja, kuid ei ole ise kriisilahendussubjekt. Muudatusega tagatakse ka kooskõla BRRD2 artikli 45f lõike 1 teise alalõikega. </w:t>
      </w:r>
    </w:p>
    <w:p w14:paraId="1F38076B" w14:textId="77777777" w:rsidR="007941BC" w:rsidRPr="00674BAC" w:rsidRDefault="007941BC" w:rsidP="007941BC">
      <w:pPr>
        <w:spacing w:after="0" w:line="240" w:lineRule="auto"/>
        <w:jc w:val="both"/>
        <w:rPr>
          <w:rFonts w:ascii="Times New Roman" w:hAnsi="Times New Roman" w:cs="Times New Roman"/>
          <w:sz w:val="24"/>
          <w:szCs w:val="24"/>
        </w:rPr>
      </w:pPr>
    </w:p>
    <w:p w14:paraId="43816757"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Lõikega 7</w:t>
      </w:r>
      <w:r w:rsidRPr="00674BAC">
        <w:rPr>
          <w:rFonts w:ascii="Times New Roman" w:hAnsi="Times New Roman" w:cs="Times New Roman"/>
          <w:sz w:val="24"/>
          <w:szCs w:val="24"/>
        </w:rPr>
        <w:t xml:space="preserve"> kohustatakse käesolevas paragrahvis nimetatud krediidiasutustele miinimumnõuete määramisel arvestama </w:t>
      </w:r>
      <w:r>
        <w:rPr>
          <w:rFonts w:ascii="Times New Roman" w:hAnsi="Times New Roman" w:cs="Times New Roman"/>
          <w:sz w:val="24"/>
          <w:szCs w:val="24"/>
        </w:rPr>
        <w:t>FELS</w:t>
      </w:r>
      <w:r w:rsidRPr="00674BAC">
        <w:rPr>
          <w:rFonts w:ascii="Times New Roman" w:hAnsi="Times New Roman" w:cs="Times New Roman"/>
          <w:sz w:val="24"/>
          <w:szCs w:val="24"/>
        </w:rPr>
        <w:t xml:space="preserve"> §-ga 18 ning kui see on kohaldatav, siis § 81 lõikega 6. Euroopa Komisjon on juhtinud tähelepanu, et viide § 81 lõikele 6 ei oma miinimumnõude määramise kontekstis relevantsust põhjusel, et too säte reguleerib kriisilahenduskolleegiumi loomist Finantsinspektsiooni ja asjaomase lepinguriigiga, kui kolmandas riigis asutatud krediidiasutusel või konsolideerimisgrupi emaettevõtjal on Eestis ja lisaks vähemalt veel ühes lepinguriigis tütarettevõtja või olulise tähtsusega filiaal. Lõige 7 võtab üle BRRD2 artikli 45f lõike 1 viienda alalõike ning selles tehakse viited direktiivi artiklitele 45h ja 89. Artikkel 89 vastab </w:t>
      </w:r>
      <w:r>
        <w:rPr>
          <w:rFonts w:ascii="Times New Roman" w:hAnsi="Times New Roman" w:cs="Times New Roman"/>
          <w:sz w:val="24"/>
          <w:szCs w:val="24"/>
        </w:rPr>
        <w:t xml:space="preserve">FELS </w:t>
      </w:r>
      <w:r w:rsidRPr="00674BAC">
        <w:rPr>
          <w:rFonts w:ascii="Times New Roman" w:hAnsi="Times New Roman" w:cs="Times New Roman"/>
          <w:sz w:val="24"/>
          <w:szCs w:val="24"/>
        </w:rPr>
        <w:t>§-le 81</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w:t>
      </w:r>
      <w:r>
        <w:rPr>
          <w:rFonts w:ascii="Times New Roman" w:hAnsi="Times New Roman" w:cs="Times New Roman"/>
          <w:sz w:val="24"/>
          <w:szCs w:val="24"/>
        </w:rPr>
        <w:t xml:space="preserve"> </w:t>
      </w:r>
      <w:r w:rsidRPr="00674BAC">
        <w:rPr>
          <w:rFonts w:ascii="Times New Roman" w:hAnsi="Times New Roman" w:cs="Times New Roman"/>
          <w:sz w:val="24"/>
          <w:szCs w:val="24"/>
        </w:rPr>
        <w:t>millega reguleeritakse Euroopa kriisilahenduskolleegiumi moodustamist. Põhjusel, et viide § 81 lõikele 6 oli liiga kitsas ning asjakohatu direktiivi artikkel 45f lõike 1 viienda alalõike kontekstis, asendatakse viide § 81 lõikele 6 viitega §-le 81</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Lisaks </w:t>
      </w:r>
      <w:r>
        <w:rPr>
          <w:rFonts w:ascii="Times New Roman" w:hAnsi="Times New Roman" w:cs="Times New Roman"/>
          <w:sz w:val="24"/>
          <w:szCs w:val="24"/>
        </w:rPr>
        <w:t>tõstetakse</w:t>
      </w:r>
      <w:r w:rsidRPr="00674BAC">
        <w:rPr>
          <w:rFonts w:ascii="Times New Roman" w:hAnsi="Times New Roman" w:cs="Times New Roman"/>
          <w:sz w:val="24"/>
          <w:szCs w:val="24"/>
        </w:rPr>
        <w:t xml:space="preserve"> loetavuse huvides tekstiosa ,,kui see on kohaldatav“ </w:t>
      </w:r>
      <w:r>
        <w:rPr>
          <w:rFonts w:ascii="Times New Roman" w:hAnsi="Times New Roman" w:cs="Times New Roman"/>
          <w:sz w:val="24"/>
          <w:szCs w:val="24"/>
        </w:rPr>
        <w:t xml:space="preserve">uues sõnastuses </w:t>
      </w:r>
      <w:r w:rsidRPr="00674BAC">
        <w:rPr>
          <w:rFonts w:ascii="Times New Roman" w:hAnsi="Times New Roman" w:cs="Times New Roman"/>
          <w:sz w:val="24"/>
          <w:szCs w:val="24"/>
        </w:rPr>
        <w:t>§ 81</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viite ette, kuivõrd see </w:t>
      </w:r>
      <w:r>
        <w:rPr>
          <w:rFonts w:ascii="Times New Roman" w:hAnsi="Times New Roman" w:cs="Times New Roman"/>
          <w:sz w:val="24"/>
          <w:szCs w:val="24"/>
        </w:rPr>
        <w:t xml:space="preserve">täpsustab viite kohaldamist. </w:t>
      </w:r>
      <w:r w:rsidRPr="00674BAC">
        <w:rPr>
          <w:rFonts w:ascii="Times New Roman" w:hAnsi="Times New Roman" w:cs="Times New Roman"/>
          <w:sz w:val="24"/>
          <w:szCs w:val="24"/>
        </w:rPr>
        <w:t xml:space="preserve"> </w:t>
      </w:r>
    </w:p>
    <w:p w14:paraId="56665BC8" w14:textId="77777777" w:rsidR="007941BC" w:rsidRPr="00674BAC" w:rsidRDefault="007941BC" w:rsidP="007941BC">
      <w:pPr>
        <w:spacing w:after="0" w:line="240" w:lineRule="auto"/>
        <w:jc w:val="both"/>
        <w:rPr>
          <w:rFonts w:ascii="Times New Roman" w:hAnsi="Times New Roman" w:cs="Times New Roman"/>
          <w:sz w:val="24"/>
          <w:szCs w:val="24"/>
        </w:rPr>
      </w:pPr>
    </w:p>
    <w:p w14:paraId="2FDBE611"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Lõike 8 muutmine. </w:t>
      </w:r>
      <w:r w:rsidRPr="00C63FE8">
        <w:rPr>
          <w:rFonts w:ascii="Times New Roman" w:hAnsi="Times New Roman" w:cs="Times New Roman"/>
          <w:sz w:val="24"/>
          <w:szCs w:val="24"/>
        </w:rPr>
        <w:t>Lõike muutmise</w:t>
      </w:r>
      <w:r w:rsidRPr="00674BAC">
        <w:rPr>
          <w:rFonts w:ascii="Times New Roman" w:hAnsi="Times New Roman" w:cs="Times New Roman"/>
          <w:b/>
          <w:bCs/>
          <w:sz w:val="24"/>
          <w:szCs w:val="24"/>
        </w:rPr>
        <w:t xml:space="preserve"> </w:t>
      </w:r>
      <w:r w:rsidRPr="00674BAC">
        <w:rPr>
          <w:rFonts w:ascii="Times New Roman" w:hAnsi="Times New Roman" w:cs="Times New Roman"/>
          <w:sz w:val="24"/>
          <w:szCs w:val="24"/>
        </w:rPr>
        <w:t xml:space="preserve">aluseks on BRRD2 artikli 45f lõike 2 ebakorrektne ülevõtmine. Sättes esitatakse loetelu meetmetest ja instrumentidest, millega peab käesoleva paragrahvi lõigetes 1 ja 2 nimetatud ettevõtja täitma miinimumnõude. Euroopa Komisjon on lõike 8 </w:t>
      </w:r>
      <w:r>
        <w:rPr>
          <w:rFonts w:ascii="Times New Roman" w:hAnsi="Times New Roman" w:cs="Times New Roman"/>
          <w:sz w:val="24"/>
          <w:szCs w:val="24"/>
        </w:rPr>
        <w:t>kohta</w:t>
      </w:r>
      <w:r w:rsidRPr="00674BAC">
        <w:rPr>
          <w:rFonts w:ascii="Times New Roman" w:hAnsi="Times New Roman" w:cs="Times New Roman"/>
          <w:sz w:val="24"/>
          <w:szCs w:val="24"/>
        </w:rPr>
        <w:t xml:space="preserve"> esitanud mitu märkust. Esiteks, viited lõigetes 1 ja 2 nimetatud ettevõtjatele (vastavalt konsolideerimisgrupi tütarettevõtjast krediidiasutus, mis on asutatud Eestis, ja krediidiasutus, kes on kriisilahendussubjekti või kolmanda riigi ettevõtja tütarettevõtja, kuid ei ole ise kriisilahendussubjekt) ei ole ammendavad, kuivõrd need ei hõlma ettevõtjaid, kes on nimetatud käesoleva paragrahvi lõigetes 5 ja 6 (vastavalt Euroopa Liidus tegutsev emaettevõtja, kes</w:t>
      </w:r>
      <w:r>
        <w:rPr>
          <w:rFonts w:ascii="Times New Roman" w:hAnsi="Times New Roman" w:cs="Times New Roman"/>
          <w:sz w:val="24"/>
          <w:szCs w:val="24"/>
        </w:rPr>
        <w:t xml:space="preserve"> ei</w:t>
      </w:r>
      <w:r w:rsidRPr="00674BAC">
        <w:rPr>
          <w:rFonts w:ascii="Times New Roman" w:hAnsi="Times New Roman" w:cs="Times New Roman"/>
          <w:sz w:val="24"/>
          <w:szCs w:val="24"/>
        </w:rPr>
        <w:t xml:space="preserve"> ole ise kriislahendussubjekt, kuid on kolmanda riigi ettevõtja tütarettevõtja, ja krediidiasutus, kes on keskasutusega püsivalt seotud, kuid ei ole ise kriisilahendussubjekt, keskasutus, kes ei ole ise kriisilahendussubjekt, ja kriisilahendussubjekt kelle suhtes ei kohaldata § 18 lõikes 2</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nimetatud nõuet). Põhjusel, et lõigetes 5 ja 6 nimetatud ettevõtjatele ei ole direktiivis või käesolevas seaduses ette nähtud eraldiseisvaid meetmeid, millega täita miinimumnõuet, peab lõige 8 hõlmama ka need kõnealused ettevõtjad. Lõike 8 subjektide ringi laiendamiseks täiendatakse lõike sissejuhatavat lauseosa viidetega lõigetele 5 ja 6.  </w:t>
      </w:r>
    </w:p>
    <w:p w14:paraId="2215EEEC" w14:textId="77777777" w:rsidR="007941BC" w:rsidRPr="00674BAC" w:rsidRDefault="007941BC" w:rsidP="007941BC">
      <w:pPr>
        <w:spacing w:after="0" w:line="240" w:lineRule="auto"/>
        <w:jc w:val="both"/>
        <w:rPr>
          <w:rFonts w:ascii="Times New Roman" w:hAnsi="Times New Roman" w:cs="Times New Roman"/>
          <w:sz w:val="24"/>
          <w:szCs w:val="24"/>
        </w:rPr>
      </w:pPr>
    </w:p>
    <w:p w14:paraId="3E7B97EB"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Teiseks, Euroopa Komisjon on juhtinud tähelepanu sellele, et erinevalt lõikest 8, on artikli 45f lõige 2 </w:t>
      </w:r>
      <w:proofErr w:type="spellStart"/>
      <w:r w:rsidRPr="00674BAC">
        <w:rPr>
          <w:rFonts w:ascii="Times New Roman" w:hAnsi="Times New Roman" w:cs="Times New Roman"/>
          <w:sz w:val="24"/>
          <w:szCs w:val="24"/>
        </w:rPr>
        <w:t>kahetasandiline</w:t>
      </w:r>
      <w:proofErr w:type="spellEnd"/>
      <w:r w:rsidRPr="00674BAC">
        <w:rPr>
          <w:rFonts w:ascii="Times New Roman" w:hAnsi="Times New Roman" w:cs="Times New Roman"/>
          <w:sz w:val="24"/>
          <w:szCs w:val="24"/>
        </w:rPr>
        <w:t xml:space="preserve">, sätestades nii kohustused kui omavahendid, mida tuleb kasutada miinimumnõude täitmiseks. Seega on tegemist kumulatiivsete vahenditega ehk ettevõtja peab valima vähemalt ühe meetme ja ühe omavahendi. Lõikes 8 esitatakse kohustused ja omavahendid üksteise jaoks alternatiivsete vahenditena, jättes ekslikult ettevõtjale võimaluse täita nõue ainult kohustuste või omavahenditega. Taoline käsitlus läheb vastuollu artikli 45f lõikega 2. Direktiivi ülevõtmisest tingitud vea parandamiseks </w:t>
      </w:r>
      <w:r w:rsidRPr="00674BAC">
        <w:rPr>
          <w:rFonts w:ascii="Times New Roman" w:hAnsi="Times New Roman" w:cs="Times New Roman"/>
          <w:b/>
          <w:bCs/>
          <w:sz w:val="24"/>
          <w:szCs w:val="24"/>
        </w:rPr>
        <w:t>tunnistatakse lõike 8 punktid 9 ja 10</w:t>
      </w:r>
      <w:r w:rsidRPr="00674BAC">
        <w:rPr>
          <w:rFonts w:ascii="Times New Roman" w:hAnsi="Times New Roman" w:cs="Times New Roman"/>
          <w:sz w:val="24"/>
          <w:szCs w:val="24"/>
        </w:rPr>
        <w:t xml:space="preserve">, mis sätestavad sobilikud omavahendid, </w:t>
      </w:r>
      <w:r w:rsidRPr="00674BAC">
        <w:rPr>
          <w:rFonts w:ascii="Times New Roman" w:hAnsi="Times New Roman" w:cs="Times New Roman"/>
          <w:b/>
          <w:bCs/>
          <w:sz w:val="24"/>
          <w:szCs w:val="24"/>
        </w:rPr>
        <w:t>kehtetuks</w:t>
      </w:r>
      <w:r w:rsidRPr="00674BAC">
        <w:rPr>
          <w:rFonts w:ascii="Times New Roman" w:hAnsi="Times New Roman" w:cs="Times New Roman"/>
          <w:sz w:val="24"/>
          <w:szCs w:val="24"/>
        </w:rPr>
        <w:t xml:space="preserve"> ning viiakse üle käesoleva paragrahvi uude lõikesse 8</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Vastavate muudatustega tagatakse kõige ökonoomsemalt ja efektiivsemalt lõike 8 </w:t>
      </w:r>
      <w:proofErr w:type="spellStart"/>
      <w:r w:rsidRPr="00674BAC">
        <w:rPr>
          <w:rFonts w:ascii="Times New Roman" w:hAnsi="Times New Roman" w:cs="Times New Roman"/>
          <w:sz w:val="24"/>
          <w:szCs w:val="24"/>
        </w:rPr>
        <w:t>kahetasandilisus</w:t>
      </w:r>
      <w:proofErr w:type="spellEnd"/>
      <w:r w:rsidRPr="00674BAC">
        <w:rPr>
          <w:rFonts w:ascii="Times New Roman" w:hAnsi="Times New Roman" w:cs="Times New Roman"/>
          <w:sz w:val="24"/>
          <w:szCs w:val="24"/>
        </w:rPr>
        <w:t xml:space="preserve"> ning sobilike vahendite kumulatiivsus üksteise suhtes. </w:t>
      </w:r>
    </w:p>
    <w:p w14:paraId="267FF774" w14:textId="77777777" w:rsidR="007941BC" w:rsidRPr="00674BAC" w:rsidRDefault="007941BC" w:rsidP="007941BC">
      <w:pPr>
        <w:spacing w:after="0" w:line="240" w:lineRule="auto"/>
        <w:jc w:val="both"/>
        <w:rPr>
          <w:rFonts w:ascii="Times New Roman" w:hAnsi="Times New Roman" w:cs="Times New Roman"/>
          <w:sz w:val="24"/>
          <w:szCs w:val="24"/>
        </w:rPr>
      </w:pPr>
    </w:p>
    <w:p w14:paraId="1644D1E5"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Paragrahvi täiendamine lõigetega 8</w:t>
      </w:r>
      <w:r w:rsidRPr="00674BAC">
        <w:rPr>
          <w:rFonts w:ascii="Times New Roman" w:hAnsi="Times New Roman" w:cs="Times New Roman"/>
          <w:b/>
          <w:bCs/>
          <w:sz w:val="24"/>
          <w:szCs w:val="24"/>
          <w:vertAlign w:val="superscript"/>
        </w:rPr>
        <w:t>1</w:t>
      </w:r>
      <w:r w:rsidRPr="00674BAC">
        <w:rPr>
          <w:rFonts w:ascii="Times New Roman" w:hAnsi="Times New Roman" w:cs="Times New Roman"/>
          <w:b/>
          <w:bCs/>
          <w:sz w:val="24"/>
          <w:szCs w:val="24"/>
        </w:rPr>
        <w:t>–8</w:t>
      </w:r>
      <w:r w:rsidRPr="00674BAC">
        <w:rPr>
          <w:rFonts w:ascii="Times New Roman" w:hAnsi="Times New Roman" w:cs="Times New Roman"/>
          <w:b/>
          <w:bCs/>
          <w:sz w:val="24"/>
          <w:szCs w:val="24"/>
          <w:vertAlign w:val="superscript"/>
        </w:rPr>
        <w:t>3</w:t>
      </w:r>
      <w:r w:rsidRPr="00674BAC">
        <w:rPr>
          <w:rFonts w:ascii="Times New Roman" w:hAnsi="Times New Roman" w:cs="Times New Roman"/>
          <w:sz w:val="24"/>
          <w:szCs w:val="24"/>
        </w:rPr>
        <w:t xml:space="preserve">. </w:t>
      </w:r>
      <w:r w:rsidRPr="00674BAC">
        <w:rPr>
          <w:rFonts w:ascii="Times New Roman" w:hAnsi="Times New Roman" w:cs="Times New Roman"/>
          <w:b/>
          <w:bCs/>
          <w:sz w:val="24"/>
          <w:szCs w:val="24"/>
        </w:rPr>
        <w:t>Uue lõikega 8</w:t>
      </w:r>
      <w:r w:rsidRPr="00674BAC">
        <w:rPr>
          <w:rFonts w:ascii="Times New Roman" w:hAnsi="Times New Roman" w:cs="Times New Roman"/>
          <w:b/>
          <w:bCs/>
          <w:sz w:val="24"/>
          <w:szCs w:val="24"/>
          <w:vertAlign w:val="superscript"/>
        </w:rPr>
        <w:t>1</w:t>
      </w:r>
      <w:r w:rsidRPr="00674BAC">
        <w:rPr>
          <w:rFonts w:ascii="Times New Roman" w:hAnsi="Times New Roman" w:cs="Times New Roman"/>
          <w:sz w:val="24"/>
          <w:szCs w:val="24"/>
        </w:rPr>
        <w:t xml:space="preserve"> sätestatakse, et lisaks käesoleva paragrahvi lõikes 8 loetletud kohustustele peab käesoleva paragrahvi lõigetes 1, 2, 5 ja 6 nimetatud ettevõtja täitma miinimumnõude kohustuse ühe või mitme omavahendiga. Lõikes 8</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sätestatakse loetelu omavahenditest, mille vahel on ettevõtjal võimalik valida. Omavahendite variandid leidsid seni lõike 8 sõnastuses kajastust punktidena 9 ja 10 ning võtsid üle BRRD2 artikli 45f lõike 2 punkti </w:t>
      </w:r>
      <w:proofErr w:type="spellStart"/>
      <w:r w:rsidRPr="00674BAC">
        <w:rPr>
          <w:rFonts w:ascii="Times New Roman" w:hAnsi="Times New Roman" w:cs="Times New Roman"/>
          <w:sz w:val="24"/>
          <w:szCs w:val="24"/>
        </w:rPr>
        <w:t>b.</w:t>
      </w:r>
      <w:proofErr w:type="spellEnd"/>
      <w:r w:rsidRPr="00674BAC">
        <w:rPr>
          <w:rFonts w:ascii="Times New Roman" w:hAnsi="Times New Roman" w:cs="Times New Roman"/>
          <w:sz w:val="24"/>
          <w:szCs w:val="24"/>
        </w:rPr>
        <w:t xml:space="preserve"> Uue sõnastusega väljendatakse neid punkte lõike 8</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punktides 1–3. Kehtetuks tunnistatud punkti 9 sõnastus võetakse üle lõike 8</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punktiga 1. Kehtetuks tunnistatud punkt 10 koondas ühe omavahendi võimalusena artikli 45f lõike 2 punkti b alapunkti ii kaks alternatiivi. Kuigi punktis 10 olid need omavahendite liigid eraldatud sõnaga ,,või“, ei võimaldanud punkti 10 sõnastus nendel piisavalt adekvaatselt vahet teha. Eristamise ja loetavuse huvides alternatiivid eraldatakse ja paigutatakse lõike 8</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punktidesse 2 ja 3. </w:t>
      </w:r>
    </w:p>
    <w:p w14:paraId="6934ECDF" w14:textId="77777777" w:rsidR="007941BC" w:rsidRPr="00674BAC" w:rsidRDefault="007941BC" w:rsidP="007941BC">
      <w:pPr>
        <w:spacing w:after="0" w:line="240" w:lineRule="auto"/>
        <w:jc w:val="both"/>
        <w:rPr>
          <w:rFonts w:ascii="Times New Roman" w:hAnsi="Times New Roman" w:cs="Times New Roman"/>
          <w:b/>
          <w:bCs/>
          <w:sz w:val="24"/>
          <w:szCs w:val="24"/>
        </w:rPr>
      </w:pPr>
    </w:p>
    <w:p w14:paraId="2E700712"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Lõigetega 8</w:t>
      </w:r>
      <w:r w:rsidRPr="00674BAC">
        <w:rPr>
          <w:rFonts w:ascii="Times New Roman" w:hAnsi="Times New Roman" w:cs="Times New Roman"/>
          <w:b/>
          <w:bCs/>
          <w:sz w:val="24"/>
          <w:szCs w:val="24"/>
          <w:vertAlign w:val="superscript"/>
        </w:rPr>
        <w:t>2</w:t>
      </w:r>
      <w:r w:rsidRPr="00674BAC">
        <w:rPr>
          <w:rFonts w:ascii="Times New Roman" w:hAnsi="Times New Roman" w:cs="Times New Roman"/>
          <w:b/>
          <w:bCs/>
          <w:sz w:val="24"/>
          <w:szCs w:val="24"/>
        </w:rPr>
        <w:t xml:space="preserve"> ja 8</w:t>
      </w:r>
      <w:r w:rsidRPr="00674BAC">
        <w:rPr>
          <w:rFonts w:ascii="Times New Roman" w:hAnsi="Times New Roman" w:cs="Times New Roman"/>
          <w:b/>
          <w:bCs/>
          <w:sz w:val="24"/>
          <w:szCs w:val="24"/>
          <w:vertAlign w:val="superscript"/>
        </w:rPr>
        <w:t>3</w:t>
      </w:r>
      <w:r w:rsidRPr="00674BAC">
        <w:rPr>
          <w:rFonts w:ascii="Times New Roman" w:hAnsi="Times New Roman" w:cs="Times New Roman"/>
          <w:sz w:val="24"/>
          <w:szCs w:val="24"/>
        </w:rPr>
        <w:t xml:space="preserve"> võetakse üle BRRD2 artikli 45f uued lõiked 2a ja 2b, mis on lisatud BRRD3  muudatuste tulemusel. </w:t>
      </w:r>
      <w:r w:rsidRPr="00674BAC">
        <w:rPr>
          <w:rFonts w:ascii="Times New Roman" w:hAnsi="Times New Roman" w:cs="Times New Roman"/>
          <w:b/>
          <w:bCs/>
          <w:sz w:val="24"/>
          <w:szCs w:val="24"/>
        </w:rPr>
        <w:t>Lõike 8</w:t>
      </w:r>
      <w:r w:rsidRPr="00674BAC">
        <w:rPr>
          <w:rFonts w:ascii="Times New Roman" w:hAnsi="Times New Roman" w:cs="Times New Roman"/>
          <w:b/>
          <w:bCs/>
          <w:sz w:val="24"/>
          <w:szCs w:val="24"/>
          <w:vertAlign w:val="superscript"/>
        </w:rPr>
        <w:t>2</w:t>
      </w:r>
      <w:r w:rsidRPr="00674BAC">
        <w:rPr>
          <w:rFonts w:ascii="Times New Roman" w:hAnsi="Times New Roman" w:cs="Times New Roman"/>
          <w:sz w:val="24"/>
          <w:szCs w:val="24"/>
        </w:rPr>
        <w:t xml:space="preserve"> sissejuhatava lauseosaga sätestatakse, et kui käesoleva paragrahvi lõigetes 2, 4, 6 ja 7 nimetatud ettevõtja täidab </w:t>
      </w:r>
      <w:r>
        <w:rPr>
          <w:rFonts w:ascii="Times New Roman" w:hAnsi="Times New Roman" w:cs="Times New Roman"/>
          <w:sz w:val="24"/>
          <w:szCs w:val="24"/>
        </w:rPr>
        <w:t>FELS</w:t>
      </w:r>
      <w:r w:rsidRPr="00674BAC">
        <w:rPr>
          <w:rFonts w:ascii="Times New Roman" w:hAnsi="Times New Roman" w:cs="Times New Roman"/>
          <w:sz w:val="24"/>
          <w:szCs w:val="24"/>
        </w:rPr>
        <w:t xml:space="preserve"> § 17 lõikes 1 sätestatud nõuet konsolideeritud alusel, hõlmab selle ettevõtja omavahendite ja kõlblike kohustuste summa kohustusi, mille on käesoleva paragrahvi lõike 8 kohaselt emiteerinud Euroopa Liidus asutatud tütarettevõtja, kes kuulub vastava ettevõtja konsolideerimise ulatusse. Nendeks kohustusteks on sissejuhatava lauseosale järgneva loetelu kohaselt kohustused, mis on emiteeritud kriisilahendussubjekti jaoks ja mille ta on ostnud otse või kaudselt teiste samasse kriisilahenduse konsolideerimisgruppi kuuluvate ettevõtjate kaudu, kes ei ole hõlmatud selle ettevõtja konsolideerimisgrupi ulatusega, kes täidab </w:t>
      </w:r>
      <w:r>
        <w:rPr>
          <w:rFonts w:ascii="Times New Roman" w:hAnsi="Times New Roman" w:cs="Times New Roman"/>
          <w:sz w:val="24"/>
          <w:szCs w:val="24"/>
        </w:rPr>
        <w:t>FELS</w:t>
      </w:r>
      <w:r w:rsidRPr="00674BAC">
        <w:rPr>
          <w:rFonts w:ascii="Times New Roman" w:hAnsi="Times New Roman" w:cs="Times New Roman"/>
          <w:sz w:val="24"/>
          <w:szCs w:val="24"/>
        </w:rPr>
        <w:t xml:space="preserve"> § 17 lõikes 1 sätestatud miinimumnõuet (punkt 1), ja kohustused, mis on emiteeritud olemasoleva aktsionäri jaoks, kes ei kuulu samasse kriisilahenduse konsolideerimisgruppi (punkt 2). </w:t>
      </w:r>
      <w:r w:rsidRPr="00674BAC">
        <w:rPr>
          <w:rFonts w:ascii="Times New Roman" w:hAnsi="Times New Roman" w:cs="Times New Roman"/>
          <w:b/>
          <w:bCs/>
          <w:sz w:val="24"/>
          <w:szCs w:val="24"/>
        </w:rPr>
        <w:t>Lõige 8</w:t>
      </w:r>
      <w:r w:rsidRPr="00674BAC">
        <w:rPr>
          <w:rFonts w:ascii="Times New Roman" w:hAnsi="Times New Roman" w:cs="Times New Roman"/>
          <w:b/>
          <w:bCs/>
          <w:sz w:val="24"/>
          <w:szCs w:val="24"/>
          <w:vertAlign w:val="superscript"/>
        </w:rPr>
        <w:t>3</w:t>
      </w:r>
      <w:r w:rsidRPr="00674BAC">
        <w:rPr>
          <w:rFonts w:ascii="Times New Roman" w:hAnsi="Times New Roman" w:cs="Times New Roman"/>
          <w:sz w:val="24"/>
          <w:szCs w:val="24"/>
        </w:rPr>
        <w:t xml:space="preserve"> täpsustab</w:t>
      </w:r>
      <w:r>
        <w:rPr>
          <w:rFonts w:ascii="Times New Roman" w:hAnsi="Times New Roman" w:cs="Times New Roman"/>
          <w:sz w:val="24"/>
          <w:szCs w:val="24"/>
        </w:rPr>
        <w:t>, et</w:t>
      </w:r>
      <w:r w:rsidRPr="00674BAC">
        <w:rPr>
          <w:rFonts w:ascii="Times New Roman" w:hAnsi="Times New Roman" w:cs="Times New Roman"/>
          <w:sz w:val="24"/>
          <w:szCs w:val="24"/>
        </w:rPr>
        <w:t xml:space="preserve"> lõike</w:t>
      </w:r>
      <w:r>
        <w:rPr>
          <w:rFonts w:ascii="Times New Roman" w:hAnsi="Times New Roman" w:cs="Times New Roman"/>
          <w:sz w:val="24"/>
          <w:szCs w:val="24"/>
        </w:rPr>
        <w:t>s</w:t>
      </w:r>
      <w:r w:rsidRPr="00674BAC">
        <w:rPr>
          <w:rFonts w:ascii="Times New Roman" w:hAnsi="Times New Roman" w:cs="Times New Roman"/>
          <w:sz w:val="24"/>
          <w:szCs w:val="24"/>
        </w:rPr>
        <w:t xml:space="preserve"> 8</w:t>
      </w:r>
      <w:r w:rsidRPr="00674BAC">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Pr="00674BAC">
        <w:rPr>
          <w:rFonts w:ascii="Times New Roman" w:hAnsi="Times New Roman" w:cs="Times New Roman"/>
          <w:sz w:val="24"/>
          <w:szCs w:val="24"/>
        </w:rPr>
        <w:t xml:space="preserve">nimetatud kohustused ei või ületada summat, mis määratakse kindlaks, lahutades konsolideerimise ulatusse kuuluva tütarettevõtja suhtes kohaldatavast miinimumnõude summast, mis on määratud </w:t>
      </w:r>
      <w:r>
        <w:rPr>
          <w:rFonts w:ascii="Times New Roman" w:hAnsi="Times New Roman" w:cs="Times New Roman"/>
          <w:sz w:val="24"/>
          <w:szCs w:val="24"/>
        </w:rPr>
        <w:t>FELS</w:t>
      </w:r>
      <w:r w:rsidRPr="00674BAC">
        <w:rPr>
          <w:rFonts w:ascii="Times New Roman" w:hAnsi="Times New Roman" w:cs="Times New Roman"/>
          <w:sz w:val="24"/>
          <w:szCs w:val="24"/>
        </w:rPr>
        <w:t xml:space="preserve"> § 17 lõike 1 alusel, kõigi lõike 8</w:t>
      </w:r>
      <w:r w:rsidRPr="00674BAC">
        <w:rPr>
          <w:rFonts w:ascii="Times New Roman" w:hAnsi="Times New Roman" w:cs="Times New Roman"/>
          <w:sz w:val="24"/>
          <w:szCs w:val="24"/>
          <w:vertAlign w:val="superscript"/>
        </w:rPr>
        <w:t>3</w:t>
      </w:r>
      <w:r w:rsidRPr="00674BAC">
        <w:rPr>
          <w:rFonts w:ascii="Times New Roman" w:hAnsi="Times New Roman" w:cs="Times New Roman"/>
          <w:sz w:val="24"/>
          <w:szCs w:val="24"/>
        </w:rPr>
        <w:t xml:space="preserve"> sissejuhatavale lauseosale järgneva loetelu elementide summa. Nendeks elementideks on kohustused, mis on emiteeritud </w:t>
      </w:r>
      <w:r>
        <w:rPr>
          <w:rFonts w:ascii="Times New Roman" w:hAnsi="Times New Roman" w:cs="Times New Roman"/>
          <w:sz w:val="24"/>
          <w:szCs w:val="24"/>
        </w:rPr>
        <w:t>FELS</w:t>
      </w:r>
      <w:r w:rsidRPr="00674BAC">
        <w:rPr>
          <w:rFonts w:ascii="Times New Roman" w:hAnsi="Times New Roman" w:cs="Times New Roman"/>
          <w:sz w:val="24"/>
          <w:szCs w:val="24"/>
        </w:rPr>
        <w:t xml:space="preserve"> § 17 lõikes 1 sätestatud nõuet konsolideeritud alusel täitva ettevõtja jaoks ja mille ta on ostnud kas otse või kaudselt teiste samasse kriisilahenduse konsolideerimisgruppi kuuluvate ettevõtjate kaudu, kes kuuluvad vastava ettevõtja konsolideerimise ulatusse (punkt 1), ja käesoleva paragrahvi lõike 8</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kohaselt emiteeritud omavahendite summa (punkt 2).</w:t>
      </w:r>
    </w:p>
    <w:p w14:paraId="1ACC1223" w14:textId="77777777" w:rsidR="007941BC" w:rsidRPr="00674BAC" w:rsidRDefault="007941BC" w:rsidP="007941BC">
      <w:pPr>
        <w:spacing w:after="0" w:line="240" w:lineRule="auto"/>
        <w:jc w:val="both"/>
        <w:rPr>
          <w:rFonts w:ascii="Times New Roman" w:hAnsi="Times New Roman" w:cs="Times New Roman"/>
          <w:sz w:val="24"/>
          <w:szCs w:val="24"/>
        </w:rPr>
      </w:pPr>
    </w:p>
    <w:p w14:paraId="21E07EF7"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9 punkti 3</w:t>
      </w:r>
      <w:r w:rsidRPr="00674BAC">
        <w:rPr>
          <w:rFonts w:ascii="Times New Roman" w:hAnsi="Times New Roman" w:cs="Times New Roman"/>
          <w:sz w:val="24"/>
          <w:szCs w:val="24"/>
        </w:rPr>
        <w:t xml:space="preserve"> </w:t>
      </w:r>
      <w:r w:rsidRPr="00674BAC">
        <w:rPr>
          <w:rFonts w:ascii="Times New Roman" w:hAnsi="Times New Roman" w:cs="Times New Roman"/>
          <w:b/>
          <w:bCs/>
          <w:sz w:val="24"/>
          <w:szCs w:val="24"/>
        </w:rPr>
        <w:t>muutmine.</w:t>
      </w:r>
      <w:r w:rsidRPr="00674BAC">
        <w:rPr>
          <w:rFonts w:ascii="Times New Roman" w:hAnsi="Times New Roman" w:cs="Times New Roman"/>
          <w:sz w:val="24"/>
          <w:szCs w:val="24"/>
        </w:rPr>
        <w:t xml:space="preserve"> Lõikega 9 sätestatakse kumulatiivsed tingimused, mille kõigi täitmisel võib Finantsinspektsioon loobuda miinimumnõude kohaldamisest sellise tütarettevõtja suhtes, kes ei ole kriisilahendussubjekt, kui nii tütarettevõtja kui ka kriisilahendussubjekt on asutatud Eestis ning nad kuuluvad samasse konsolideerimisgruppi. Muudatusega jäetakse punkti 3 lause esimesest poolest ära tekstiosa ,,Finantsinspektsiooni finantskriisi lahendamise funktsiooni täitjale“. Tegemist on BRRD2 artikli 45f lõike 3 punkti d ülevõtmisel tekkinud veaga, kuna punkt d sätestab, et kriisilahendussubjekt peab tõendama pädevale asutusele, et tütarettevõtja juhtimine vastab usaldusnõuetele. Vastavaks pädevaks asutuseks on krediidiasutuste seaduse § 96 l</w:t>
      </w:r>
      <w:r>
        <w:rPr>
          <w:rFonts w:ascii="Times New Roman" w:hAnsi="Times New Roman" w:cs="Times New Roman"/>
          <w:sz w:val="24"/>
          <w:szCs w:val="24"/>
        </w:rPr>
        <w:t>õike</w:t>
      </w:r>
      <w:r w:rsidRPr="00674BAC">
        <w:rPr>
          <w:rFonts w:ascii="Times New Roman" w:hAnsi="Times New Roman" w:cs="Times New Roman"/>
          <w:sz w:val="24"/>
          <w:szCs w:val="24"/>
        </w:rPr>
        <w:t xml:space="preserve"> 1 kohaselt vaid Finantsinspektsioon, mitte Finantsinspektsiooni finantskriisi lahendamise funktsiooni täitja. Uue sõnastusega viiakse punkt 3 vastavusse artikli punktiga d ning tagatakse, et kriisilahendussubjekti tõendamiskohustus kehtib vaid Finantsinspektsiooni suhtes. </w:t>
      </w:r>
    </w:p>
    <w:p w14:paraId="3C7390B0" w14:textId="77777777" w:rsidR="007941BC" w:rsidRPr="00674BAC" w:rsidRDefault="007941BC" w:rsidP="007941BC">
      <w:pPr>
        <w:spacing w:after="0" w:line="240" w:lineRule="auto"/>
        <w:jc w:val="both"/>
        <w:rPr>
          <w:rFonts w:ascii="Times New Roman" w:hAnsi="Times New Roman" w:cs="Times New Roman"/>
          <w:sz w:val="24"/>
          <w:szCs w:val="24"/>
        </w:rPr>
      </w:pPr>
    </w:p>
    <w:p w14:paraId="38828A4D"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Lõike 11 sissejuhatava lauseosa muutmine. </w:t>
      </w:r>
      <w:r w:rsidRPr="00674BAC">
        <w:rPr>
          <w:rFonts w:ascii="Times New Roman" w:hAnsi="Times New Roman" w:cs="Times New Roman"/>
          <w:sz w:val="24"/>
          <w:szCs w:val="24"/>
        </w:rPr>
        <w:t xml:space="preserve">Lõikega 11 antakse Finantsinspektsioonile õigus teha erand lõikes 9 nimetatud kõigi tingimuste täitmiseks tütarettevõtja suhtes, kui tütarettevõtja on täitnud lõike 9 punktides 1 ja 2 nimetatud tingimused ning suudab käesolevas seaduses sätestatud miinimumnõude täielikult või osaliselt täita kriisilahendussubjekti antava garantiiga. Sättes kehtestatakse seitse nõuet, millele garantii peab eelnevalt vastama. Sissejuhatavas lauseosas tehakse kaks muudatust Euroopa Komisjoni ettepanekul. Esiteks, BRRD2 artikli 45f lõike 3 ja punki a eeskujul lisatakse lauseosasse tingimus, et nii tütarettevõtja kui ka kriisilahendussubjekt peavad olema asutatud Eestis ning nad peavad kuuluma samasse konsolideerimisgruppi. Seni kehtinud sõnastus seadis garantii kasutamise tingimuseks vaid käesoleva paragrahvi lõike 9 punktides 1 ja 2 sätestatud tingimuste täitmist, jättes tähelepanuta, et lõige 11, mis võtab üle direktiivi artiklis 45f lõikes 5 sätestatu, teeb viite sama artikli lõike 3 punktides a ja b sätestatud tingimustele. Punkt b on üle võetud juba käesoleva paragrahvi lõike 9 punktiga 1. Selleks, et tagada ka punkti a korrektne ülevõtmine ning hõlmatus lõikega 11, tuleb sissejuhatavat lauseosa täiendada eespool kirjeldatud tingimuse võrra. Teiseks, lauseosa muudatusega eemaldatakse viide lõike 9 punktile 2, põhjusel, et lõike 11 punkt 7 juba sisaldab vastavat tingimust ning tegu oleks sama mõtte dubleerimisega ühes lõigus. Uue sõnastusega nähakse edaspidi ette vaid üks tingimus, mille täitmisel on Finantsinspektsioonil õigus rakendada lõike 9 erisust miinimumnõude täitmise kohustuse osas. </w:t>
      </w:r>
    </w:p>
    <w:p w14:paraId="03008810" w14:textId="77777777" w:rsidR="007941BC" w:rsidRPr="00674BAC" w:rsidRDefault="007941BC" w:rsidP="007941BC">
      <w:pPr>
        <w:spacing w:after="0" w:line="240" w:lineRule="auto"/>
        <w:jc w:val="both"/>
        <w:rPr>
          <w:rFonts w:ascii="Times New Roman" w:hAnsi="Times New Roman" w:cs="Times New Roman"/>
          <w:sz w:val="24"/>
          <w:szCs w:val="24"/>
        </w:rPr>
      </w:pPr>
    </w:p>
    <w:p w14:paraId="46708A5B"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Lõike 11 punkti 3 muudatusega </w:t>
      </w:r>
      <w:r w:rsidRPr="00674BAC">
        <w:rPr>
          <w:rFonts w:ascii="Times New Roman" w:hAnsi="Times New Roman" w:cs="Times New Roman"/>
          <w:sz w:val="24"/>
          <w:szCs w:val="24"/>
        </w:rPr>
        <w:t xml:space="preserve">asendatakse viide </w:t>
      </w:r>
      <w:proofErr w:type="spellStart"/>
      <w:r>
        <w:rPr>
          <w:rFonts w:ascii="Times New Roman" w:hAnsi="Times New Roman" w:cs="Times New Roman"/>
          <w:sz w:val="24"/>
          <w:szCs w:val="24"/>
        </w:rPr>
        <w:t>AÕS-is</w:t>
      </w:r>
      <w:proofErr w:type="spellEnd"/>
      <w:r w:rsidRPr="00674BAC">
        <w:rPr>
          <w:rFonts w:ascii="Times New Roman" w:hAnsi="Times New Roman" w:cs="Times New Roman"/>
          <w:sz w:val="24"/>
          <w:szCs w:val="24"/>
        </w:rPr>
        <w:t xml:space="preserve"> määratletud finantstagatiskokkuleppele viitega finantstagatise direktiivile, et hõlmata ka teiste riikide õigusele vastavad finantstagatiskokkulepped.</w:t>
      </w:r>
    </w:p>
    <w:p w14:paraId="667895E8" w14:textId="77777777" w:rsidR="007941BC" w:rsidRPr="00674BAC" w:rsidRDefault="007941BC" w:rsidP="007941BC">
      <w:pPr>
        <w:spacing w:after="0" w:line="240" w:lineRule="auto"/>
        <w:jc w:val="both"/>
        <w:rPr>
          <w:rFonts w:ascii="Times New Roman" w:hAnsi="Times New Roman" w:cs="Times New Roman"/>
          <w:sz w:val="24"/>
          <w:szCs w:val="24"/>
        </w:rPr>
      </w:pPr>
    </w:p>
    <w:p w14:paraId="3B1BD5C0"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Seaduse täiendamine §-ga 19</w:t>
      </w:r>
      <w:r w:rsidRPr="00674BAC">
        <w:rPr>
          <w:rFonts w:ascii="Times New Roman" w:hAnsi="Times New Roman" w:cs="Times New Roman"/>
          <w:b/>
          <w:bCs/>
          <w:sz w:val="24"/>
          <w:szCs w:val="24"/>
          <w:vertAlign w:val="superscript"/>
        </w:rPr>
        <w:t>1</w:t>
      </w:r>
      <w:r w:rsidRPr="00674BAC">
        <w:rPr>
          <w:rFonts w:ascii="Times New Roman" w:hAnsi="Times New Roman" w:cs="Times New Roman"/>
          <w:b/>
          <w:bCs/>
          <w:sz w:val="24"/>
          <w:szCs w:val="24"/>
        </w:rPr>
        <w:t>.</w:t>
      </w:r>
      <w:r w:rsidRPr="00674BAC">
        <w:rPr>
          <w:rFonts w:ascii="Times New Roman" w:hAnsi="Times New Roman" w:cs="Times New Roman"/>
          <w:sz w:val="24"/>
          <w:szCs w:val="24"/>
        </w:rPr>
        <w:t xml:space="preserve"> Uue paragrahviga sätestatakse konsolideerimisgrupi tütarettevõtjast krediidiasutuse miinimumnõude kohaldamise erisused. </w:t>
      </w:r>
    </w:p>
    <w:p w14:paraId="35E3F2E1" w14:textId="77777777" w:rsidR="007941BC" w:rsidRPr="00674BAC" w:rsidRDefault="007941BC" w:rsidP="007941BC">
      <w:pPr>
        <w:spacing w:after="0" w:line="240" w:lineRule="auto"/>
        <w:jc w:val="both"/>
        <w:rPr>
          <w:rFonts w:ascii="Times New Roman" w:hAnsi="Times New Roman" w:cs="Times New Roman"/>
          <w:sz w:val="24"/>
          <w:szCs w:val="24"/>
        </w:rPr>
      </w:pPr>
    </w:p>
    <w:p w14:paraId="04E96A33"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Paragrahviga § 19</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võetakse üle BRRD3 tulenevad muudatused BRRD2 artiklis 45f. Muudatustega lisatakse lõike 1 kolmanda alalõigu järele uus ehk neljas alalõige ning artiklit täiendatakse lõigetega 2a ja 2b (vt </w:t>
      </w:r>
      <w:r w:rsidRPr="00C63FE8">
        <w:rPr>
          <w:rFonts w:ascii="Times New Roman" w:hAnsi="Times New Roman" w:cs="Times New Roman"/>
          <w:sz w:val="24"/>
          <w:szCs w:val="24"/>
        </w:rPr>
        <w:t xml:space="preserve">§ 19 lõigete </w:t>
      </w:r>
      <w:r w:rsidRPr="00674BAC">
        <w:rPr>
          <w:rFonts w:ascii="Times New Roman" w:hAnsi="Times New Roman" w:cs="Times New Roman"/>
          <w:sz w:val="24"/>
          <w:szCs w:val="24"/>
        </w:rPr>
        <w:t>8</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ja 8</w:t>
      </w:r>
      <w:r w:rsidRPr="00674BAC">
        <w:rPr>
          <w:rFonts w:ascii="Times New Roman" w:hAnsi="Times New Roman" w:cs="Times New Roman"/>
          <w:sz w:val="24"/>
          <w:szCs w:val="24"/>
          <w:vertAlign w:val="superscript"/>
        </w:rPr>
        <w:t>3</w:t>
      </w:r>
      <w:r w:rsidRPr="00C63FE8">
        <w:rPr>
          <w:rFonts w:ascii="Times New Roman" w:hAnsi="Times New Roman" w:cs="Times New Roman"/>
          <w:sz w:val="24"/>
          <w:szCs w:val="24"/>
          <w:vertAlign w:val="superscript"/>
        </w:rPr>
        <w:t xml:space="preserve"> </w:t>
      </w:r>
      <w:r w:rsidRPr="00C63FE8">
        <w:rPr>
          <w:rFonts w:ascii="Times New Roman" w:hAnsi="Times New Roman" w:cs="Times New Roman"/>
          <w:sz w:val="24"/>
          <w:szCs w:val="24"/>
        </w:rPr>
        <w:t>selgitusi</w:t>
      </w:r>
      <w:r w:rsidRPr="00674BAC">
        <w:rPr>
          <w:rFonts w:ascii="Times New Roman" w:hAnsi="Times New Roman" w:cs="Times New Roman"/>
          <w:sz w:val="24"/>
          <w:szCs w:val="24"/>
        </w:rPr>
        <w:t xml:space="preserve">). Kuigi artikkel 45f on üle võetud </w:t>
      </w:r>
      <w:r>
        <w:rPr>
          <w:rFonts w:ascii="Times New Roman" w:hAnsi="Times New Roman" w:cs="Times New Roman"/>
          <w:sz w:val="24"/>
          <w:szCs w:val="24"/>
        </w:rPr>
        <w:t xml:space="preserve">FELS </w:t>
      </w:r>
      <w:r w:rsidRPr="00674BAC">
        <w:rPr>
          <w:rFonts w:ascii="Times New Roman" w:hAnsi="Times New Roman" w:cs="Times New Roman"/>
          <w:sz w:val="24"/>
          <w:szCs w:val="24"/>
        </w:rPr>
        <w:t xml:space="preserve">§-ga 19, </w:t>
      </w:r>
      <w:r>
        <w:rPr>
          <w:rFonts w:ascii="Times New Roman" w:hAnsi="Times New Roman" w:cs="Times New Roman"/>
          <w:sz w:val="24"/>
          <w:szCs w:val="24"/>
        </w:rPr>
        <w:t>tuleks</w:t>
      </w:r>
      <w:r w:rsidRPr="00674BAC">
        <w:rPr>
          <w:rFonts w:ascii="Times New Roman" w:hAnsi="Times New Roman" w:cs="Times New Roman"/>
          <w:sz w:val="24"/>
          <w:szCs w:val="24"/>
        </w:rPr>
        <w:t xml:space="preserve"> seadust täiendada §-ga 19</w:t>
      </w:r>
      <w:r w:rsidRPr="00674BAC">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674BAC">
        <w:rPr>
          <w:rFonts w:ascii="Times New Roman" w:hAnsi="Times New Roman" w:cs="Times New Roman"/>
          <w:sz w:val="24"/>
          <w:szCs w:val="24"/>
        </w:rPr>
        <w:t xml:space="preserve">põhjusel, et artikli muudatused sätestavad erandi §-s 19 sisustatud miinimumnõude kohaldamise kohta konsolideerimisgrupi tütarettevõtjast krediidiasutuse suhtes. Seetõttu võib §-i 19 täiendamine uute lõigetega raskendada erandite tuvastamist seaduse lugeja jaoks ilma liigsete raskusteta ning minna vastuollu hea õigusloome põhimõtetega. </w:t>
      </w:r>
    </w:p>
    <w:p w14:paraId="099BCC72" w14:textId="77777777" w:rsidR="007941BC" w:rsidRPr="00674BAC" w:rsidRDefault="007941BC" w:rsidP="007941BC">
      <w:pPr>
        <w:spacing w:after="0" w:line="240" w:lineRule="auto"/>
        <w:jc w:val="both"/>
        <w:rPr>
          <w:rFonts w:ascii="Times New Roman" w:hAnsi="Times New Roman" w:cs="Times New Roman"/>
          <w:sz w:val="24"/>
          <w:szCs w:val="24"/>
        </w:rPr>
      </w:pPr>
    </w:p>
    <w:p w14:paraId="38FEE172"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Lõikega 1</w:t>
      </w:r>
      <w:r w:rsidRPr="00674BAC">
        <w:rPr>
          <w:rFonts w:ascii="Times New Roman" w:hAnsi="Times New Roman" w:cs="Times New Roman"/>
          <w:sz w:val="24"/>
          <w:szCs w:val="24"/>
        </w:rPr>
        <w:t xml:space="preserve"> võetakse üle artikli 45f lõike 1 neljanda alalõike sissejuhatav lauseosa ja sätestatakse, et erandina </w:t>
      </w:r>
      <w:r>
        <w:rPr>
          <w:rFonts w:ascii="Times New Roman" w:hAnsi="Times New Roman" w:cs="Times New Roman"/>
          <w:sz w:val="24"/>
          <w:szCs w:val="24"/>
        </w:rPr>
        <w:t>FELS</w:t>
      </w:r>
      <w:r w:rsidRPr="00674BAC">
        <w:rPr>
          <w:rFonts w:ascii="Times New Roman" w:hAnsi="Times New Roman" w:cs="Times New Roman"/>
          <w:sz w:val="24"/>
          <w:szCs w:val="24"/>
        </w:rPr>
        <w:t xml:space="preserve"> § 19 lõigetes 2 ja 4 sätestatust võib Finantsinspektsioon määrata tütarettevõtja jaoks kindlaks </w:t>
      </w:r>
      <w:r>
        <w:rPr>
          <w:rFonts w:ascii="Times New Roman" w:hAnsi="Times New Roman" w:cs="Times New Roman"/>
          <w:sz w:val="24"/>
          <w:szCs w:val="24"/>
        </w:rPr>
        <w:t>sama</w:t>
      </w:r>
      <w:r w:rsidRPr="00674BAC">
        <w:rPr>
          <w:rFonts w:ascii="Times New Roman" w:hAnsi="Times New Roman" w:cs="Times New Roman"/>
          <w:sz w:val="24"/>
          <w:szCs w:val="24"/>
        </w:rPr>
        <w:t xml:space="preserve"> seaduse §-s 17</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sätestatud nõude konsolideeritud alusel. Vastavateks eranditeks § 19 lõigete 2 ja 4 kohaselt on miinimumnõude täitmine individuaalsel alusel krediidiasutuse puhul, kes on kriisilahendussubjekti või kolmanda riigi ettevõtja tütarettevõtja, kuid ei ole ise kriisilahendussubjekt (lõige 2), ja Finantsinspektsiooni finantskriisi lahendamise funktsiooni täitja õigus otsustada pärast finantsjärelevalve funktsiooni täitjaga konsulteerimist kohaldada §-s 19 sätestatud nõuet krediidiasutuse või muu konsolideerimisgruppi kuuluva ettevõtja suhtes, kes on kriisilahendussubjekti tütarettevõtja, kuid ei ole ise kriisilahendussubjekt (lõige 4). </w:t>
      </w:r>
      <w:r>
        <w:rPr>
          <w:rFonts w:ascii="Times New Roman" w:hAnsi="Times New Roman" w:cs="Times New Roman"/>
          <w:sz w:val="24"/>
          <w:szCs w:val="24"/>
        </w:rPr>
        <w:t>Paragrahvi</w:t>
      </w:r>
      <w:r w:rsidRPr="00674BAC">
        <w:rPr>
          <w:rFonts w:ascii="Times New Roman" w:hAnsi="Times New Roman" w:cs="Times New Roman"/>
          <w:sz w:val="24"/>
          <w:szCs w:val="24"/>
        </w:rPr>
        <w:t>ga 17</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sätestatakse miinimumnõude määramise tingimused Finantsinspektsioonile. </w:t>
      </w:r>
    </w:p>
    <w:p w14:paraId="251B9673" w14:textId="77777777" w:rsidR="007941BC" w:rsidRPr="00674BAC" w:rsidRDefault="007941BC" w:rsidP="007941BC">
      <w:pPr>
        <w:spacing w:after="0" w:line="240" w:lineRule="auto"/>
        <w:jc w:val="both"/>
        <w:rPr>
          <w:rFonts w:ascii="Times New Roman" w:hAnsi="Times New Roman" w:cs="Times New Roman"/>
          <w:sz w:val="24"/>
          <w:szCs w:val="24"/>
        </w:rPr>
      </w:pPr>
    </w:p>
    <w:p w14:paraId="2E6790EC"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Lõikega 2</w:t>
      </w:r>
      <w:r w:rsidRPr="00674BAC">
        <w:rPr>
          <w:rFonts w:ascii="Times New Roman" w:hAnsi="Times New Roman" w:cs="Times New Roman"/>
          <w:sz w:val="24"/>
          <w:szCs w:val="24"/>
        </w:rPr>
        <w:t xml:space="preserve"> võetakse üle artikli 45f lõike 1 neljanda alalõike sissejuhatavale lauseosale järgneva loetelu punkti a alapunktid i ja ii ning punkt </w:t>
      </w:r>
      <w:proofErr w:type="spellStart"/>
      <w:r w:rsidRPr="00674BAC">
        <w:rPr>
          <w:rFonts w:ascii="Times New Roman" w:hAnsi="Times New Roman" w:cs="Times New Roman"/>
          <w:sz w:val="24"/>
          <w:szCs w:val="24"/>
        </w:rPr>
        <w:t>b.</w:t>
      </w:r>
      <w:proofErr w:type="spellEnd"/>
      <w:r w:rsidRPr="00674BAC">
        <w:rPr>
          <w:rFonts w:ascii="Times New Roman" w:hAnsi="Times New Roman" w:cs="Times New Roman"/>
          <w:sz w:val="24"/>
          <w:szCs w:val="24"/>
        </w:rPr>
        <w:t xml:space="preserve"> Lõike 2 sissejuhatava lausega sätestatakse, et käesoleva paragrahvi lõikes 1 nimetatud erandi kohaldamiseks peavad olema täidetud kõik lõikele järgnevas loetelus nimetatud tingimused. Punkti 1 kohaselt peab kriisilahendussubjekt omama osalust tütarettevõtja üle või tema suhtes kohaldatakse krediidiasutuste seaduse §-s 104</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w:t>
      </w:r>
      <w:r>
        <w:rPr>
          <w:rFonts w:ascii="Times New Roman" w:hAnsi="Times New Roman" w:cs="Times New Roman"/>
          <w:sz w:val="24"/>
          <w:szCs w:val="24"/>
        </w:rPr>
        <w:t>nimetatud</w:t>
      </w:r>
      <w:r w:rsidRPr="00674BAC">
        <w:rPr>
          <w:rFonts w:ascii="Times New Roman" w:hAnsi="Times New Roman" w:cs="Times New Roman"/>
          <w:sz w:val="24"/>
          <w:szCs w:val="24"/>
        </w:rPr>
        <w:t xml:space="preserve"> täiendavate omavahendite nõuet ainult konsolideeritud alusel ning </w:t>
      </w:r>
      <w:r>
        <w:rPr>
          <w:rFonts w:ascii="Times New Roman" w:hAnsi="Times New Roman" w:cs="Times New Roman"/>
          <w:sz w:val="24"/>
          <w:szCs w:val="24"/>
        </w:rPr>
        <w:t>FELS</w:t>
      </w:r>
      <w:r w:rsidRPr="00674BAC">
        <w:rPr>
          <w:rFonts w:ascii="Times New Roman" w:hAnsi="Times New Roman" w:cs="Times New Roman"/>
          <w:sz w:val="24"/>
          <w:szCs w:val="24"/>
        </w:rPr>
        <w:t xml:space="preserve"> §-s 17</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sätestatud miinimumnõude kindlaksmääramine konsolideeritud alusel ei too kaasa asjaomasesse konsolideerimise ulatusse kuuluvatest ettevõtjatest koosneva alagrupi </w:t>
      </w:r>
      <w:proofErr w:type="spellStart"/>
      <w:r w:rsidRPr="00674BAC">
        <w:rPr>
          <w:rFonts w:ascii="Times New Roman" w:hAnsi="Times New Roman" w:cs="Times New Roman"/>
          <w:sz w:val="24"/>
          <w:szCs w:val="24"/>
        </w:rPr>
        <w:t>rekapitaliseerimise</w:t>
      </w:r>
      <w:proofErr w:type="spellEnd"/>
      <w:r w:rsidRPr="00674BAC">
        <w:rPr>
          <w:rFonts w:ascii="Times New Roman" w:hAnsi="Times New Roman" w:cs="Times New Roman"/>
          <w:sz w:val="24"/>
          <w:szCs w:val="24"/>
        </w:rPr>
        <w:t xml:space="preserve"> vajaduste ülehindamist </w:t>
      </w:r>
      <w:r>
        <w:rPr>
          <w:rFonts w:ascii="Times New Roman" w:hAnsi="Times New Roman" w:cs="Times New Roman"/>
          <w:sz w:val="24"/>
          <w:szCs w:val="24"/>
        </w:rPr>
        <w:t>sam</w:t>
      </w:r>
      <w:r w:rsidRPr="00674BAC">
        <w:rPr>
          <w:rFonts w:ascii="Times New Roman" w:hAnsi="Times New Roman" w:cs="Times New Roman"/>
          <w:sz w:val="24"/>
          <w:szCs w:val="24"/>
        </w:rPr>
        <w:t>a seaduse § 17</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lõike 1 punkti 2 kohaldamisel, </w:t>
      </w:r>
      <w:r>
        <w:rPr>
          <w:rFonts w:ascii="Times New Roman" w:hAnsi="Times New Roman" w:cs="Times New Roman"/>
          <w:sz w:val="24"/>
          <w:szCs w:val="24"/>
        </w:rPr>
        <w:t xml:space="preserve">seda </w:t>
      </w:r>
      <w:r w:rsidRPr="00674BAC">
        <w:rPr>
          <w:rFonts w:ascii="Times New Roman" w:hAnsi="Times New Roman" w:cs="Times New Roman"/>
          <w:sz w:val="24"/>
          <w:szCs w:val="24"/>
        </w:rPr>
        <w:t xml:space="preserve">eelkõige juhul, kui samas konsolideerimise ulatuses on likvideerimissubjektide osakaal suur. Punkti 2 kohaselt ei kahjusta </w:t>
      </w:r>
      <w:r>
        <w:rPr>
          <w:rFonts w:ascii="Times New Roman" w:hAnsi="Times New Roman" w:cs="Times New Roman"/>
          <w:sz w:val="24"/>
          <w:szCs w:val="24"/>
        </w:rPr>
        <w:t>FELS</w:t>
      </w:r>
      <w:r w:rsidRPr="00674BAC">
        <w:rPr>
          <w:rFonts w:ascii="Times New Roman" w:hAnsi="Times New Roman" w:cs="Times New Roman"/>
          <w:sz w:val="24"/>
          <w:szCs w:val="24"/>
        </w:rPr>
        <w:t xml:space="preserve"> §-s 17</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sätestatud nõude konsolideeritud alusel täitmine asjaomase nõude individuaalse täitmise asemel konsolideerimisgrupi kriisilahendusstrateegia usaldusväärsust, teostatavust</w:t>
      </w:r>
      <w:r>
        <w:rPr>
          <w:rFonts w:ascii="Times New Roman" w:hAnsi="Times New Roman" w:cs="Times New Roman"/>
          <w:sz w:val="24"/>
          <w:szCs w:val="24"/>
        </w:rPr>
        <w:t xml:space="preserve"> ega</w:t>
      </w:r>
      <w:r w:rsidRPr="00674BAC">
        <w:rPr>
          <w:rFonts w:ascii="Times New Roman" w:hAnsi="Times New Roman" w:cs="Times New Roman"/>
          <w:sz w:val="24"/>
          <w:szCs w:val="24"/>
        </w:rPr>
        <w:t xml:space="preserve"> tütarettevõtja võimet täita omavahendite nõuet pärast </w:t>
      </w:r>
      <w:proofErr w:type="spellStart"/>
      <w:r w:rsidRPr="00674BAC">
        <w:rPr>
          <w:rFonts w:ascii="Times New Roman" w:hAnsi="Times New Roman" w:cs="Times New Roman"/>
          <w:sz w:val="24"/>
          <w:szCs w:val="24"/>
        </w:rPr>
        <w:t>allahindamise</w:t>
      </w:r>
      <w:proofErr w:type="spellEnd"/>
      <w:r w:rsidRPr="00674BAC">
        <w:rPr>
          <w:rFonts w:ascii="Times New Roman" w:hAnsi="Times New Roman" w:cs="Times New Roman"/>
          <w:sz w:val="24"/>
          <w:szCs w:val="24"/>
        </w:rPr>
        <w:t xml:space="preserve"> ja teisendamise õiguse kasutamist ning kahjumi sisemise ülekandmise ja </w:t>
      </w:r>
      <w:proofErr w:type="spellStart"/>
      <w:r w:rsidRPr="00674BAC">
        <w:rPr>
          <w:rFonts w:ascii="Times New Roman" w:hAnsi="Times New Roman" w:cs="Times New Roman"/>
          <w:sz w:val="24"/>
          <w:szCs w:val="24"/>
        </w:rPr>
        <w:t>rekapitaliseerimise</w:t>
      </w:r>
      <w:proofErr w:type="spellEnd"/>
      <w:r w:rsidRPr="00674BAC">
        <w:rPr>
          <w:rFonts w:ascii="Times New Roman" w:hAnsi="Times New Roman" w:cs="Times New Roman"/>
          <w:sz w:val="24"/>
          <w:szCs w:val="24"/>
        </w:rPr>
        <w:t xml:space="preserve"> mehhanismi asjakohasus, sealhulgas asjaomase tütarettevõtja või muude kriisilahenduse konsolideerimisgruppi kuuluvate ettevõtjate asjaomaste kapitaliinstrumentide ja kõlblike kohustuste </w:t>
      </w:r>
      <w:proofErr w:type="spellStart"/>
      <w:r w:rsidRPr="00674BAC">
        <w:rPr>
          <w:rFonts w:ascii="Times New Roman" w:hAnsi="Times New Roman" w:cs="Times New Roman"/>
          <w:sz w:val="24"/>
          <w:szCs w:val="24"/>
        </w:rPr>
        <w:t>allahindamine</w:t>
      </w:r>
      <w:proofErr w:type="spellEnd"/>
      <w:r w:rsidRPr="00674BAC">
        <w:rPr>
          <w:rFonts w:ascii="Times New Roman" w:hAnsi="Times New Roman" w:cs="Times New Roman"/>
          <w:sz w:val="24"/>
          <w:szCs w:val="24"/>
        </w:rPr>
        <w:t xml:space="preserve"> või teisendamine</w:t>
      </w:r>
      <w:r>
        <w:rPr>
          <w:rFonts w:ascii="Times New Roman" w:hAnsi="Times New Roman" w:cs="Times New Roman"/>
          <w:sz w:val="24"/>
          <w:szCs w:val="24"/>
        </w:rPr>
        <w:t>,</w:t>
      </w:r>
      <w:r w:rsidRPr="00674BAC">
        <w:rPr>
          <w:rFonts w:ascii="Times New Roman" w:hAnsi="Times New Roman" w:cs="Times New Roman"/>
          <w:sz w:val="24"/>
          <w:szCs w:val="24"/>
        </w:rPr>
        <w:t xml:space="preserve"> on kooskõlas </w:t>
      </w:r>
      <w:r>
        <w:rPr>
          <w:rFonts w:ascii="Times New Roman" w:hAnsi="Times New Roman" w:cs="Times New Roman"/>
          <w:sz w:val="24"/>
          <w:szCs w:val="24"/>
        </w:rPr>
        <w:t>FELS</w:t>
      </w:r>
      <w:r w:rsidRPr="00674BAC">
        <w:rPr>
          <w:rFonts w:ascii="Times New Roman" w:hAnsi="Times New Roman" w:cs="Times New Roman"/>
          <w:sz w:val="24"/>
          <w:szCs w:val="24"/>
        </w:rPr>
        <w:t xml:space="preserve"> §-ga 56.</w:t>
      </w:r>
    </w:p>
    <w:p w14:paraId="562F6ABA" w14:textId="77777777" w:rsidR="007941BC" w:rsidRPr="00674BAC" w:rsidRDefault="007941BC" w:rsidP="007941BC">
      <w:pPr>
        <w:spacing w:after="0" w:line="240" w:lineRule="auto"/>
        <w:jc w:val="both"/>
        <w:rPr>
          <w:rFonts w:ascii="Times New Roman" w:hAnsi="Times New Roman" w:cs="Times New Roman"/>
          <w:sz w:val="24"/>
          <w:szCs w:val="24"/>
        </w:rPr>
      </w:pPr>
    </w:p>
    <w:p w14:paraId="741E35DD"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Lõikega 3</w:t>
      </w:r>
      <w:r w:rsidRPr="00674BAC">
        <w:rPr>
          <w:rFonts w:ascii="Times New Roman" w:hAnsi="Times New Roman" w:cs="Times New Roman"/>
          <w:sz w:val="24"/>
          <w:szCs w:val="24"/>
        </w:rPr>
        <w:t xml:space="preserve"> võetakse üle artikli 45f lõike 1 neljanda alalõike punkti a alapunktis i sätestatud tingimused kriisilahendussubjekti osaluse omamise kohta tütarettevõtjas. Lõike 3 sissejuhatava lauseosaga sätestatakse, et käesoleva paragrahvi lõike 2 punktis 1 nimetatud osaluse puhul peavad olema täidetud kõik lõikele järgnevas loetelus nimetatud tingimused. Punkti 1 kohaselt peab kriisilahendussubjekt olema Euroopa Liidus emaettevõtjana tegutsev finantsvaldusettevõtja või Euroopa Liidus emaettevõtjana tegutsev </w:t>
      </w:r>
      <w:proofErr w:type="spellStart"/>
      <w:r w:rsidRPr="00674BAC">
        <w:rPr>
          <w:rFonts w:ascii="Times New Roman" w:hAnsi="Times New Roman" w:cs="Times New Roman"/>
          <w:sz w:val="24"/>
          <w:szCs w:val="24"/>
        </w:rPr>
        <w:t>segafinantsvaldusettevõtja</w:t>
      </w:r>
      <w:proofErr w:type="spellEnd"/>
      <w:r w:rsidRPr="00674BAC">
        <w:rPr>
          <w:rFonts w:ascii="Times New Roman" w:hAnsi="Times New Roman" w:cs="Times New Roman"/>
          <w:sz w:val="24"/>
          <w:szCs w:val="24"/>
        </w:rPr>
        <w:t xml:space="preserve">. Punkti 2 kohaselt on nii tütarettevõtja kui ka kriisilahendussubjekt asutatud samas lepinguriigis ning </w:t>
      </w:r>
      <w:r>
        <w:rPr>
          <w:rFonts w:ascii="Times New Roman" w:hAnsi="Times New Roman" w:cs="Times New Roman"/>
          <w:sz w:val="24"/>
          <w:szCs w:val="24"/>
        </w:rPr>
        <w:t xml:space="preserve">nad </w:t>
      </w:r>
      <w:r w:rsidRPr="00674BAC">
        <w:rPr>
          <w:rFonts w:ascii="Times New Roman" w:hAnsi="Times New Roman" w:cs="Times New Roman"/>
          <w:sz w:val="24"/>
          <w:szCs w:val="24"/>
        </w:rPr>
        <w:t xml:space="preserve">kuuluvad samasse kriisilahenduse konsolideerimisgruppi. Punkti 3 kohaselt ei oma kriisilahendussubjekt osalust ühegi tütarettevõtja krediidiasutuse või </w:t>
      </w:r>
      <w:r>
        <w:rPr>
          <w:rFonts w:ascii="Times New Roman" w:hAnsi="Times New Roman" w:cs="Times New Roman"/>
          <w:sz w:val="24"/>
          <w:szCs w:val="24"/>
        </w:rPr>
        <w:t>FELS</w:t>
      </w:r>
      <w:r w:rsidRPr="00674BAC">
        <w:rPr>
          <w:rFonts w:ascii="Times New Roman" w:hAnsi="Times New Roman" w:cs="Times New Roman"/>
          <w:sz w:val="24"/>
          <w:szCs w:val="24"/>
        </w:rPr>
        <w:t xml:space="preserve"> § 2 lõike 1 punktides 3 ja 4 nimetatud ettevõtja tütarettevõtjas, kui selle tütarettevõtja suhtes kohaldatakse </w:t>
      </w:r>
      <w:r>
        <w:rPr>
          <w:rFonts w:ascii="Times New Roman" w:hAnsi="Times New Roman" w:cs="Times New Roman"/>
          <w:sz w:val="24"/>
          <w:szCs w:val="24"/>
        </w:rPr>
        <w:t>sama</w:t>
      </w:r>
      <w:r w:rsidRPr="00674BAC">
        <w:rPr>
          <w:rFonts w:ascii="Times New Roman" w:hAnsi="Times New Roman" w:cs="Times New Roman"/>
          <w:sz w:val="24"/>
          <w:szCs w:val="24"/>
        </w:rPr>
        <w:t xml:space="preserve"> seaduse §-s 19 sätestatud nõudeid või §-s 17</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w:t>
      </w:r>
      <w:r>
        <w:rPr>
          <w:rFonts w:ascii="Times New Roman" w:hAnsi="Times New Roman" w:cs="Times New Roman"/>
          <w:sz w:val="24"/>
          <w:szCs w:val="24"/>
        </w:rPr>
        <w:t>nimetatud</w:t>
      </w:r>
      <w:r w:rsidRPr="00674BAC">
        <w:rPr>
          <w:rFonts w:ascii="Times New Roman" w:hAnsi="Times New Roman" w:cs="Times New Roman"/>
          <w:sz w:val="24"/>
          <w:szCs w:val="24"/>
        </w:rPr>
        <w:t xml:space="preserve"> miinimumnõuet. Punkti 4 kohaselt mõjutaksid Euroopa Parlamendi ja nõukogu määruse (EL) nr 575/2013 artikli 72e lõike 5 kohaselt nõutavad mahaarvamised tütarettevõtjat ebaproportsionaalselt.</w:t>
      </w:r>
    </w:p>
    <w:p w14:paraId="46054663" w14:textId="77777777" w:rsidR="007941BC" w:rsidRPr="00674BAC" w:rsidRDefault="007941BC" w:rsidP="007941BC">
      <w:pPr>
        <w:spacing w:after="0" w:line="240" w:lineRule="auto"/>
        <w:jc w:val="both"/>
        <w:rPr>
          <w:rFonts w:ascii="Times New Roman" w:hAnsi="Times New Roman" w:cs="Times New Roman"/>
          <w:sz w:val="24"/>
          <w:szCs w:val="24"/>
        </w:rPr>
      </w:pPr>
    </w:p>
    <w:p w14:paraId="536A1B68"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 21.</w:t>
      </w:r>
      <w:r w:rsidRPr="00674BAC">
        <w:rPr>
          <w:rFonts w:ascii="Times New Roman" w:hAnsi="Times New Roman" w:cs="Times New Roman"/>
          <w:sz w:val="24"/>
          <w:szCs w:val="24"/>
        </w:rPr>
        <w:t xml:space="preserve"> Seni kehtinud § 21 sätestas miinimumnõude täitmise asendamise kohustuste ja nõudeõiguste teisendamise lepinguga. </w:t>
      </w:r>
    </w:p>
    <w:p w14:paraId="28AA3DA6" w14:textId="77777777" w:rsidR="007941BC" w:rsidRPr="00674BAC" w:rsidRDefault="007941BC" w:rsidP="007941BC">
      <w:pPr>
        <w:spacing w:after="0" w:line="240" w:lineRule="auto"/>
        <w:jc w:val="both"/>
        <w:rPr>
          <w:rFonts w:ascii="Times New Roman" w:hAnsi="Times New Roman" w:cs="Times New Roman"/>
          <w:sz w:val="24"/>
          <w:szCs w:val="24"/>
        </w:rPr>
      </w:pPr>
    </w:p>
    <w:p w14:paraId="260BCD1E"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Paragrahv 21 tunnistatakse kehtetuks. </w:t>
      </w:r>
      <w:r w:rsidRPr="00674BAC">
        <w:rPr>
          <w:rFonts w:ascii="Times New Roman" w:hAnsi="Times New Roman" w:cs="Times New Roman"/>
          <w:sz w:val="24"/>
          <w:szCs w:val="24"/>
        </w:rPr>
        <w:t xml:space="preserve">Seni kehtinud § 21 võttis üle BRRD artikli 45 lõiked 13–15. Paragrahviga anti krediidiasutusele võimalus täita miinimumnõude kohustus osaliselt individuaalsel või konsolideeritud alusel kohustuste ja nõudeõiguste teisendamise lepingu sõlmimise teel, kui selle olid Finantsinspektsioon ja teine asjaomase lepinguriigi kriisilahendusasutus heaks kiitnud. Nagu on eelpool § 19 lõike 1 punkti 2 kehtetuks tunnistamise selgituste juures kommenteeritud, on direktiivi muutmisega oluliselt laiendatud artiklit 45 ning seda on täiendatud 13 uue artikliga. Hetkel kehtiv direktiivi versioon ei näe ette võimalust asendada miinimumnõude täitmist lepinguga. Samuti puudub </w:t>
      </w:r>
      <w:r>
        <w:rPr>
          <w:rFonts w:ascii="Times New Roman" w:hAnsi="Times New Roman" w:cs="Times New Roman"/>
          <w:sz w:val="24"/>
          <w:szCs w:val="24"/>
        </w:rPr>
        <w:t>FELS-i</w:t>
      </w:r>
      <w:r w:rsidRPr="00674BAC">
        <w:rPr>
          <w:rFonts w:ascii="Times New Roman" w:hAnsi="Times New Roman" w:cs="Times New Roman"/>
          <w:sz w:val="24"/>
          <w:szCs w:val="24"/>
        </w:rPr>
        <w:t xml:space="preserve"> kontekstis ning Eesti kriisiennetus</w:t>
      </w:r>
      <w:r>
        <w:rPr>
          <w:rFonts w:ascii="Times New Roman" w:hAnsi="Times New Roman" w:cs="Times New Roman"/>
          <w:sz w:val="24"/>
          <w:szCs w:val="24"/>
        </w:rPr>
        <w:t>t</w:t>
      </w:r>
      <w:r w:rsidRPr="00674BAC">
        <w:rPr>
          <w:rFonts w:ascii="Times New Roman" w:hAnsi="Times New Roman" w:cs="Times New Roman"/>
          <w:sz w:val="24"/>
          <w:szCs w:val="24"/>
        </w:rPr>
        <w:t xml:space="preserve"> ja -lahenduspraktikat vaadeldes vajadus miinimumnõude täitmise asendamise funktsiooniks. Paragrahv 21 annab nii krediidiasutusele kui ka Finantsinspektsioonile laiemad õigused kui näeb ette direktiiv miinimumnõude täitmise regulatsiooni osas. Kuivõrd § 21 ei ole seni leidnud Eesti praktikas kasutus, puuduvad ka muud õiguslikud argumendid ja huvid sätte kehtima jätmiseks. Seetõttu tunnistatakse § 21 kehtetuks. </w:t>
      </w:r>
    </w:p>
    <w:p w14:paraId="2DC8BA23" w14:textId="77777777" w:rsidR="007941BC" w:rsidRPr="00674BAC" w:rsidRDefault="007941BC" w:rsidP="007941BC">
      <w:pPr>
        <w:spacing w:after="0" w:line="240" w:lineRule="auto"/>
        <w:jc w:val="both"/>
        <w:rPr>
          <w:rFonts w:ascii="Times New Roman" w:hAnsi="Times New Roman" w:cs="Times New Roman"/>
          <w:sz w:val="24"/>
          <w:szCs w:val="24"/>
        </w:rPr>
      </w:pPr>
    </w:p>
    <w:p w14:paraId="08999A13"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Paragrahv 22. </w:t>
      </w:r>
      <w:r w:rsidRPr="00674BAC">
        <w:rPr>
          <w:rFonts w:ascii="Times New Roman" w:hAnsi="Times New Roman" w:cs="Times New Roman"/>
          <w:sz w:val="24"/>
          <w:szCs w:val="24"/>
        </w:rPr>
        <w:t xml:space="preserve">Kehtiv § 22 sätestab kohustuste teisendamise õiguse sätestamise lepingutes. </w:t>
      </w:r>
    </w:p>
    <w:p w14:paraId="07B877B7" w14:textId="77777777" w:rsidR="007941BC" w:rsidRPr="00674BAC" w:rsidRDefault="007941BC" w:rsidP="007941BC">
      <w:pPr>
        <w:spacing w:after="0" w:line="240" w:lineRule="auto"/>
        <w:jc w:val="both"/>
        <w:rPr>
          <w:rFonts w:ascii="Times New Roman" w:hAnsi="Times New Roman" w:cs="Times New Roman"/>
          <w:sz w:val="24"/>
          <w:szCs w:val="24"/>
        </w:rPr>
      </w:pPr>
    </w:p>
    <w:p w14:paraId="4AD54C6B"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2</w:t>
      </w:r>
      <w:r w:rsidRPr="00674BAC">
        <w:rPr>
          <w:rFonts w:ascii="Times New Roman" w:hAnsi="Times New Roman" w:cs="Times New Roman"/>
          <w:b/>
          <w:bCs/>
          <w:sz w:val="24"/>
          <w:szCs w:val="24"/>
          <w:vertAlign w:val="superscript"/>
        </w:rPr>
        <w:t xml:space="preserve">1 </w:t>
      </w:r>
      <w:r w:rsidRPr="00674BAC">
        <w:rPr>
          <w:rFonts w:ascii="Times New Roman" w:hAnsi="Times New Roman" w:cs="Times New Roman"/>
          <w:b/>
          <w:bCs/>
          <w:sz w:val="24"/>
          <w:szCs w:val="24"/>
        </w:rPr>
        <w:t xml:space="preserve">muutmine. </w:t>
      </w:r>
      <w:r w:rsidRPr="00674BAC">
        <w:rPr>
          <w:rFonts w:ascii="Times New Roman" w:hAnsi="Times New Roman" w:cs="Times New Roman"/>
          <w:sz w:val="24"/>
          <w:szCs w:val="24"/>
        </w:rPr>
        <w:t xml:space="preserve">Lõikega 1 kohustatakse krediidiasutust või temaga samasse konsolideerimisgruppi kuuluvat isikut </w:t>
      </w:r>
      <w:r>
        <w:rPr>
          <w:rFonts w:ascii="Times New Roman" w:hAnsi="Times New Roman" w:cs="Times New Roman"/>
          <w:sz w:val="24"/>
          <w:szCs w:val="24"/>
        </w:rPr>
        <w:t xml:space="preserve">kokku </w:t>
      </w:r>
      <w:r w:rsidRPr="00674BAC">
        <w:rPr>
          <w:rFonts w:ascii="Times New Roman" w:hAnsi="Times New Roman" w:cs="Times New Roman"/>
          <w:sz w:val="24"/>
          <w:szCs w:val="24"/>
        </w:rPr>
        <w:t xml:space="preserve">leppima sõlmitavas lepingus, millest tulenevale kohustusele kohaldatakse kolmanda riigi õigust, et võlausaldaja, kohustuse aluseks olev lepingu teine pool või võlainstrumendi omandaja tunnistab, et lepingust tuleneva kohustuse suhtes võib kohaldada </w:t>
      </w:r>
      <w:proofErr w:type="spellStart"/>
      <w:r w:rsidRPr="00674BAC">
        <w:rPr>
          <w:rFonts w:ascii="Times New Roman" w:hAnsi="Times New Roman" w:cs="Times New Roman"/>
          <w:sz w:val="24"/>
          <w:szCs w:val="24"/>
        </w:rPr>
        <w:t>allahindamise</w:t>
      </w:r>
      <w:proofErr w:type="spellEnd"/>
      <w:r w:rsidRPr="00674BAC">
        <w:rPr>
          <w:rFonts w:ascii="Times New Roman" w:hAnsi="Times New Roman" w:cs="Times New Roman"/>
          <w:sz w:val="24"/>
          <w:szCs w:val="24"/>
        </w:rPr>
        <w:t xml:space="preserve"> või teisendamise õigust ning ta nõustus kohustuse põhiosa või maksmisele kuuluva jäägi mis tahes vähendamise, teisendamise või tühistamisega kriisilahendusmenetluses. Lõikega 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kohustatakse krediidiasutust teavitama Finantsinspektsiooni olukorrast, kus krediidiasutus on arvamusel, et lõikes 1 sätestatud nõudeid ei ole võimalik täita. Euroopa Komisjon on § 22 </w:t>
      </w:r>
      <w:r>
        <w:rPr>
          <w:rFonts w:ascii="Times New Roman" w:hAnsi="Times New Roman" w:cs="Times New Roman"/>
          <w:sz w:val="24"/>
          <w:szCs w:val="24"/>
        </w:rPr>
        <w:t>suhtes</w:t>
      </w:r>
      <w:r w:rsidRPr="00674BAC">
        <w:rPr>
          <w:rFonts w:ascii="Times New Roman" w:hAnsi="Times New Roman" w:cs="Times New Roman"/>
          <w:sz w:val="24"/>
          <w:szCs w:val="24"/>
        </w:rPr>
        <w:t xml:space="preserve"> juhtinud tähelepanu kahele puudusele. </w:t>
      </w:r>
    </w:p>
    <w:p w14:paraId="73E193C3" w14:textId="77777777" w:rsidR="007941BC" w:rsidRPr="00674BAC" w:rsidRDefault="007941BC" w:rsidP="007941BC">
      <w:pPr>
        <w:spacing w:after="0" w:line="240" w:lineRule="auto"/>
        <w:jc w:val="both"/>
        <w:rPr>
          <w:rFonts w:ascii="Times New Roman" w:hAnsi="Times New Roman" w:cs="Times New Roman"/>
          <w:sz w:val="24"/>
          <w:szCs w:val="24"/>
        </w:rPr>
      </w:pPr>
    </w:p>
    <w:p w14:paraId="2FEE9973"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Esiteks, direktiivist on üle võtmata artikli 55 lõike 2 neljanda alalõike teine lause, mis reguleerib kohustuste rahuldamisjärku. Direktiivi sõnastuse kohaselt on artikli 55 lõike 2 esimeses alalõikes nimetatud kohustused kõrgema rahuldamisjärguga kui direktiivi artikli 108 lõike 2 punktides a, b, c ja artikli 108 lõikes 3 nimetatud kohustused. FELS-</w:t>
      </w:r>
      <w:proofErr w:type="spellStart"/>
      <w:r w:rsidRPr="00674BAC">
        <w:rPr>
          <w:rFonts w:ascii="Times New Roman" w:hAnsi="Times New Roman" w:cs="Times New Roman"/>
          <w:sz w:val="24"/>
          <w:szCs w:val="24"/>
        </w:rPr>
        <w:t>is</w:t>
      </w:r>
      <w:proofErr w:type="spellEnd"/>
      <w:r w:rsidRPr="00674BAC">
        <w:rPr>
          <w:rFonts w:ascii="Times New Roman" w:hAnsi="Times New Roman" w:cs="Times New Roman"/>
          <w:sz w:val="24"/>
          <w:szCs w:val="24"/>
        </w:rPr>
        <w:t xml:space="preserve"> vastavad direktiivi sätetele käesoleva paragrahvi lõike 2</w:t>
      </w:r>
      <w:r w:rsidRPr="00674BAC">
        <w:rPr>
          <w:rFonts w:ascii="Times New Roman" w:hAnsi="Times New Roman" w:cs="Times New Roman"/>
          <w:sz w:val="24"/>
          <w:szCs w:val="24"/>
          <w:vertAlign w:val="superscript"/>
        </w:rPr>
        <w:t xml:space="preserve">1 </w:t>
      </w:r>
      <w:r w:rsidRPr="00674BAC">
        <w:rPr>
          <w:rFonts w:ascii="Times New Roman" w:hAnsi="Times New Roman" w:cs="Times New Roman"/>
          <w:sz w:val="24"/>
          <w:szCs w:val="24"/>
        </w:rPr>
        <w:t>teine lause ning krediidiasutuste seaduse § 131 lõike 1 punkt 5</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Lõikes 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sätestatud kohustused, mis on kõrgema rahuldamisjärguga, leiab viite kaudu tegelikult käesoleva paragrahvi lõikest 1. Kõnealused kohustused on määratud lepingus, mille on sõlminud omavahel krediidiasutus või temaga samasse konsolideerimisgruppi kuuluv isik teise osapoolega ning lepingust tulenevatele kohustustele kohaldatakse kolmanda riigi õigust. Madalama rahuldamisjärguga kohustused on krediidiasutuste seaduse § 131 lõike 1 punkti 5</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kohaselt muud tagamata nõuded, mis tulenevad võlainstrumentidest, mille lepinguline lõpptähtaeg on vähemalt üks aasta arvates nende emiteerimisest, ja mis ei sisalda tuletisinstrumentide tunnuseid ega ole ise tuletisinstrumendid ning mille emiteerimisega seotud lepingulises dokumentatsioonis ja asjakohasel juhul prospektis on selgelt osutatud nõude madalamale rahuldamisjärgule. Seega antakse lepingulistele kohustustele, millest tulenevatele kohustustele kohaldatakse kolmanda riigi õigust, kõrgem rahuldamisjärk</w:t>
      </w:r>
      <w:r>
        <w:rPr>
          <w:rFonts w:ascii="Times New Roman" w:hAnsi="Times New Roman" w:cs="Times New Roman"/>
          <w:sz w:val="24"/>
          <w:szCs w:val="24"/>
        </w:rPr>
        <w:t xml:space="preserve"> võrreldes</w:t>
      </w:r>
      <w:r w:rsidRPr="00674BAC">
        <w:rPr>
          <w:rFonts w:ascii="Times New Roman" w:hAnsi="Times New Roman" w:cs="Times New Roman"/>
          <w:sz w:val="24"/>
          <w:szCs w:val="24"/>
        </w:rPr>
        <w:t xml:space="preserve"> võlainstrumentidest tulenevate kohustust</w:t>
      </w:r>
      <w:r>
        <w:rPr>
          <w:rFonts w:ascii="Times New Roman" w:hAnsi="Times New Roman" w:cs="Times New Roman"/>
          <w:sz w:val="24"/>
          <w:szCs w:val="24"/>
        </w:rPr>
        <w:t>ega</w:t>
      </w:r>
      <w:r w:rsidRPr="00674BAC">
        <w:rPr>
          <w:rFonts w:ascii="Times New Roman" w:hAnsi="Times New Roman" w:cs="Times New Roman"/>
          <w:sz w:val="24"/>
          <w:szCs w:val="24"/>
        </w:rPr>
        <w:t xml:space="preserve">. Põhjusel, et nõuete rahuldamisjärkude selgus teeb erandi traditsioonilisele pankrotimenetluses sätestatud rahuldamisjärgule, on oluline, </w:t>
      </w:r>
      <w:r>
        <w:rPr>
          <w:rFonts w:ascii="Times New Roman" w:hAnsi="Times New Roman" w:cs="Times New Roman"/>
          <w:sz w:val="24"/>
          <w:szCs w:val="24"/>
        </w:rPr>
        <w:t xml:space="preserve">et </w:t>
      </w:r>
      <w:r w:rsidRPr="00674BAC">
        <w:rPr>
          <w:rFonts w:ascii="Times New Roman" w:hAnsi="Times New Roman" w:cs="Times New Roman"/>
          <w:sz w:val="24"/>
          <w:szCs w:val="24"/>
        </w:rPr>
        <w:t xml:space="preserve">nii käesolev seadus, krediidiasutuste seadus kui ka pankrotiseadus oleksid omavahel </w:t>
      </w:r>
      <w:r>
        <w:rPr>
          <w:rFonts w:ascii="Times New Roman" w:hAnsi="Times New Roman" w:cs="Times New Roman"/>
          <w:sz w:val="24"/>
          <w:szCs w:val="24"/>
        </w:rPr>
        <w:t>kooskõlas</w:t>
      </w:r>
      <w:r w:rsidRPr="00674BAC">
        <w:rPr>
          <w:rFonts w:ascii="Times New Roman" w:hAnsi="Times New Roman" w:cs="Times New Roman"/>
          <w:sz w:val="24"/>
          <w:szCs w:val="24"/>
        </w:rPr>
        <w:t xml:space="preserve"> ning nõuete rahuldamisjärgud oleksid ettenähtavad võlausaldajatele. Selleks lisatakse lõikesse 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kolmas lause, milles sätestatakse, et lõike 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teises lauses nimetatud kohustused on kõrgema rahuldamisjärguga, kui kohustused, mis on nimetatud krediidiasutuste seaduse § 131 lõike 1 punktis 5</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w:t>
      </w:r>
    </w:p>
    <w:p w14:paraId="6F81A31F" w14:textId="77777777" w:rsidR="007941BC" w:rsidRPr="00674BAC" w:rsidRDefault="007941BC" w:rsidP="007941BC">
      <w:pPr>
        <w:spacing w:after="0" w:line="240" w:lineRule="auto"/>
        <w:jc w:val="both"/>
        <w:rPr>
          <w:rFonts w:ascii="Times New Roman" w:hAnsi="Times New Roman" w:cs="Times New Roman"/>
          <w:sz w:val="24"/>
          <w:szCs w:val="24"/>
        </w:rPr>
      </w:pPr>
    </w:p>
    <w:p w14:paraId="5B5BCE00"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Teiseks, §</w:t>
      </w:r>
      <w:r>
        <w:rPr>
          <w:rFonts w:ascii="Times New Roman" w:hAnsi="Times New Roman" w:cs="Times New Roman"/>
          <w:sz w:val="24"/>
          <w:szCs w:val="24"/>
        </w:rPr>
        <w:t xml:space="preserve"> </w:t>
      </w:r>
      <w:r w:rsidRPr="00674BAC">
        <w:rPr>
          <w:rFonts w:ascii="Times New Roman" w:hAnsi="Times New Roman" w:cs="Times New Roman"/>
          <w:sz w:val="24"/>
          <w:szCs w:val="24"/>
        </w:rPr>
        <w:t>22 on jäänud üle võtmata BRRD2 artikli 55 lõike 2 esimese alalõigu teine lause, kuigi käesoleva paragrahvi lõige 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võtab üle artikli kaks esimest alalõiku. Nagu eelpool selgitatud, pannakse krediidiasutusele lõikega 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kohustus teavitada Finantsinspektsiooni hinnangust, et käesoleva paragrahvi lõikes 1 nimetatud kohustusi ei ole võimalik täita. Lõikest 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on välja jäänud täpsustus selle kohta, et krediidiasutus või temaga samasse konsolideerimisgruppi kuuluv isik peab esitama Finantsinspektsiooni nõudmisel ja mõistliku aja jooksul peale teate saamist kogu käesoleva lõike esimeses lauses nimetatud teabe, et kriisilahendusasutusel oleks võimalik hinnata teate mõju puudutatud krediidiasutuse või temaga samasse konsolideerimisgruppi kuuluva isiku kriisilahenduskõlblikkusele. Selleks, et tagada kooskõla direktiiviga ning selgelt sätestada Finantsinspektsiooni õigused ning krediidiasutuse või temaga samasse konsolideerimisgruppi kuuluva isiku kohustused, täiendatakse lõiget 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neljanda lausega.</w:t>
      </w:r>
    </w:p>
    <w:p w14:paraId="6BFACC02" w14:textId="77777777" w:rsidR="007941BC" w:rsidRPr="00674BAC" w:rsidRDefault="007941BC" w:rsidP="007941BC">
      <w:pPr>
        <w:spacing w:after="0" w:line="240" w:lineRule="auto"/>
        <w:jc w:val="both"/>
        <w:rPr>
          <w:rFonts w:ascii="Times New Roman" w:hAnsi="Times New Roman" w:cs="Times New Roman"/>
          <w:sz w:val="24"/>
          <w:szCs w:val="24"/>
        </w:rPr>
      </w:pPr>
    </w:p>
    <w:p w14:paraId="0F716C27"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 22</w:t>
      </w:r>
      <w:r w:rsidRPr="00674BAC">
        <w:rPr>
          <w:rFonts w:ascii="Times New Roman" w:hAnsi="Times New Roman" w:cs="Times New Roman"/>
          <w:b/>
          <w:bCs/>
          <w:sz w:val="24"/>
          <w:szCs w:val="24"/>
          <w:vertAlign w:val="superscript"/>
        </w:rPr>
        <w:t>1</w:t>
      </w:r>
      <w:r w:rsidRPr="00674BAC">
        <w:rPr>
          <w:rFonts w:ascii="Times New Roman" w:hAnsi="Times New Roman" w:cs="Times New Roman"/>
          <w:b/>
          <w:bCs/>
          <w:sz w:val="24"/>
          <w:szCs w:val="24"/>
        </w:rPr>
        <w:t xml:space="preserve">. </w:t>
      </w:r>
      <w:r w:rsidRPr="00674BAC">
        <w:rPr>
          <w:rFonts w:ascii="Times New Roman" w:hAnsi="Times New Roman" w:cs="Times New Roman"/>
          <w:sz w:val="24"/>
          <w:szCs w:val="24"/>
        </w:rPr>
        <w:t>Kehtiv § 22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sätestab miinimumnõudega seotud aruannete esitamise tingimused. </w:t>
      </w:r>
    </w:p>
    <w:p w14:paraId="0D4EDEBA" w14:textId="77777777" w:rsidR="007941BC" w:rsidRPr="00674BAC" w:rsidRDefault="007941BC" w:rsidP="007941BC">
      <w:pPr>
        <w:spacing w:after="0" w:line="240" w:lineRule="auto"/>
        <w:jc w:val="both"/>
        <w:rPr>
          <w:rFonts w:ascii="Times New Roman" w:hAnsi="Times New Roman" w:cs="Times New Roman"/>
          <w:sz w:val="24"/>
          <w:szCs w:val="24"/>
        </w:rPr>
      </w:pPr>
    </w:p>
    <w:p w14:paraId="25C32EC8"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Lõige 1 muudetakse</w:t>
      </w:r>
      <w:r w:rsidRPr="00674BAC">
        <w:rPr>
          <w:rFonts w:ascii="Times New Roman" w:hAnsi="Times New Roman" w:cs="Times New Roman"/>
          <w:sz w:val="24"/>
          <w:szCs w:val="24"/>
        </w:rPr>
        <w:t xml:space="preserve">. Käesoleva lõikega sätestatakse, et krediidiasutus esitab Finantsinspektsioonile miinimumnõude täitmisega seotud Euroopa Parlamendi ja nõukogu määruse (EL) nr 1093/2010 artikli 15 alusel kehtestatud aruanded. Lõikega 1 on võetud üle BRRD2 artikli 45i lõike 5 viies alalõige. Euroopa Komisjon on selgitanud, et vastav direktiivi säte annab </w:t>
      </w:r>
      <w:proofErr w:type="spellStart"/>
      <w:r w:rsidRPr="00674BAC">
        <w:rPr>
          <w:rFonts w:ascii="Times New Roman" w:hAnsi="Times New Roman" w:cs="Times New Roman"/>
          <w:sz w:val="24"/>
          <w:szCs w:val="24"/>
        </w:rPr>
        <w:t>EBA-le</w:t>
      </w:r>
      <w:proofErr w:type="spellEnd"/>
      <w:r w:rsidRPr="00674BAC">
        <w:rPr>
          <w:rFonts w:ascii="Times New Roman" w:hAnsi="Times New Roman" w:cs="Times New Roman"/>
          <w:sz w:val="24"/>
          <w:szCs w:val="24"/>
        </w:rPr>
        <w:t xml:space="preserve"> õiguse kehtestada tehnilisi standardeid, mille põhjal peavad lepinguriikide ettevõtjad koostama aruandeid, mistõttu ei ole viies alalõige lepinguriikidele kohustuslik ülevõtmiseks ning käesolevat seadust arvestades ka asjakohane. Komisjoni hinnangul on paragrahvi üle võtmata direktiivi artikli 45i lõike 1 esimene alalõige, millega kehtestatakse ettevõtjatele kohustus esitada oma pädevatele asutustele ja kriisilahendusasutustele aruanne miinimumnõude täitmise kohta. </w:t>
      </w:r>
    </w:p>
    <w:p w14:paraId="4BE684C0" w14:textId="77777777" w:rsidR="007941BC" w:rsidRPr="00674BAC" w:rsidRDefault="007941BC" w:rsidP="007941BC">
      <w:pPr>
        <w:spacing w:after="0" w:line="240" w:lineRule="auto"/>
        <w:jc w:val="both"/>
        <w:rPr>
          <w:rFonts w:ascii="Times New Roman" w:hAnsi="Times New Roman" w:cs="Times New Roman"/>
          <w:sz w:val="24"/>
          <w:szCs w:val="24"/>
        </w:rPr>
      </w:pPr>
    </w:p>
    <w:p w14:paraId="657F8846"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Võttes arvesse komisjoni märkusi, muudetakse käesoleva paragrahvi lõiget 1 selliselt, et sellega võetakse üle direktiivi artikli 45i lõike 1 esimene alalõige. Lõike 1 uue sõnastusega sätestatakse, et krediidiasutus esitab Finantsinspektsioonile miinimumnõude täitmise kohta </w:t>
      </w:r>
      <w:r>
        <w:rPr>
          <w:rFonts w:ascii="Times New Roman" w:hAnsi="Times New Roman" w:cs="Times New Roman"/>
          <w:sz w:val="24"/>
          <w:szCs w:val="24"/>
        </w:rPr>
        <w:t xml:space="preserve">vastava </w:t>
      </w:r>
      <w:r w:rsidRPr="00674BAC">
        <w:rPr>
          <w:rFonts w:ascii="Times New Roman" w:hAnsi="Times New Roman" w:cs="Times New Roman"/>
          <w:sz w:val="24"/>
          <w:szCs w:val="24"/>
        </w:rPr>
        <w:t xml:space="preserve">teabe. Vastavaks teabeks on omavahendite summa, mis vastab </w:t>
      </w:r>
      <w:r>
        <w:rPr>
          <w:rFonts w:ascii="Times New Roman" w:hAnsi="Times New Roman" w:cs="Times New Roman"/>
          <w:sz w:val="24"/>
          <w:szCs w:val="24"/>
        </w:rPr>
        <w:t>FELS</w:t>
      </w:r>
      <w:r w:rsidRPr="00674BAC">
        <w:rPr>
          <w:rFonts w:ascii="Times New Roman" w:hAnsi="Times New Roman" w:cs="Times New Roman"/>
          <w:sz w:val="24"/>
          <w:szCs w:val="24"/>
        </w:rPr>
        <w:t xml:space="preserve"> § 19 lõike 81 tingimustele, kui see on asjakohane, kõlblike kohustuste summa ning nende summade vähendamine vastavalt </w:t>
      </w:r>
      <w:r>
        <w:rPr>
          <w:rFonts w:ascii="Times New Roman" w:hAnsi="Times New Roman" w:cs="Times New Roman"/>
          <w:sz w:val="24"/>
          <w:szCs w:val="24"/>
        </w:rPr>
        <w:t>sama</w:t>
      </w:r>
      <w:r w:rsidRPr="00674BAC">
        <w:rPr>
          <w:rFonts w:ascii="Times New Roman" w:hAnsi="Times New Roman" w:cs="Times New Roman"/>
          <w:sz w:val="24"/>
          <w:szCs w:val="24"/>
        </w:rPr>
        <w:t xml:space="preserve"> seaduse § 17 lõikele 2 pärast ükskõik milliste asjakohaste mahaarvamiste tegemist vastavalt Euroopa Parlamendi ja nõukogu määruse (EL) nr 575/2013 artiklitele 7</w:t>
      </w:r>
      <w:r>
        <w:rPr>
          <w:rFonts w:ascii="Times New Roman" w:hAnsi="Times New Roman" w:cs="Times New Roman"/>
          <w:sz w:val="24"/>
          <w:szCs w:val="24"/>
        </w:rPr>
        <w:t>2</w:t>
      </w:r>
      <w:r w:rsidRPr="00674BAC">
        <w:rPr>
          <w:rFonts w:ascii="Times New Roman" w:hAnsi="Times New Roman" w:cs="Times New Roman"/>
          <w:sz w:val="24"/>
          <w:szCs w:val="24"/>
        </w:rPr>
        <w:t xml:space="preserve">e–72j (punkt 1), muude teisendatavate kohustuste summa (punkt 2), käesoleva lõike punktides 1 ja 2 nimetatud summade struktuuri, tähtajaprofiili, nendest tulenevate nõuete rahuldamisjärgu tavalises maksejõuetusmenetluses (punkt 3), ja </w:t>
      </w:r>
      <w:r>
        <w:rPr>
          <w:rFonts w:ascii="Times New Roman" w:hAnsi="Times New Roman" w:cs="Times New Roman"/>
          <w:sz w:val="24"/>
          <w:szCs w:val="24"/>
        </w:rPr>
        <w:t xml:space="preserve">kui käesoleva lõike punktides 1 ja 2 nimetatud summasid reguleeritakse kolmanda riigi õigusega, siis </w:t>
      </w:r>
      <w:r w:rsidRPr="00674BAC">
        <w:rPr>
          <w:rFonts w:ascii="Times New Roman" w:hAnsi="Times New Roman" w:cs="Times New Roman"/>
          <w:sz w:val="24"/>
          <w:szCs w:val="24"/>
        </w:rPr>
        <w:t>selgituse selle kohta, esitades</w:t>
      </w:r>
      <w:r>
        <w:rPr>
          <w:rFonts w:ascii="Times New Roman" w:hAnsi="Times New Roman" w:cs="Times New Roman"/>
          <w:sz w:val="24"/>
          <w:szCs w:val="24"/>
        </w:rPr>
        <w:t xml:space="preserve"> </w:t>
      </w:r>
      <w:r w:rsidRPr="00674BAC">
        <w:rPr>
          <w:rFonts w:ascii="Times New Roman" w:hAnsi="Times New Roman" w:cs="Times New Roman"/>
          <w:sz w:val="24"/>
          <w:szCs w:val="24"/>
        </w:rPr>
        <w:t>vastava riigi nime, ning kas summade reguleerimi</w:t>
      </w:r>
      <w:r>
        <w:rPr>
          <w:rFonts w:ascii="Times New Roman" w:hAnsi="Times New Roman" w:cs="Times New Roman"/>
          <w:sz w:val="24"/>
          <w:szCs w:val="24"/>
        </w:rPr>
        <w:t>n</w:t>
      </w:r>
      <w:r w:rsidRPr="00674BAC">
        <w:rPr>
          <w:rFonts w:ascii="Times New Roman" w:hAnsi="Times New Roman" w:cs="Times New Roman"/>
          <w:sz w:val="24"/>
          <w:szCs w:val="24"/>
        </w:rPr>
        <w:t xml:space="preserve">e kolmanda riigi õigusega sisaldab lepingulisi tingimusi, millele on osutatud </w:t>
      </w:r>
      <w:r>
        <w:rPr>
          <w:rFonts w:ascii="Times New Roman" w:hAnsi="Times New Roman" w:cs="Times New Roman"/>
          <w:sz w:val="24"/>
          <w:szCs w:val="24"/>
        </w:rPr>
        <w:t>FELS</w:t>
      </w:r>
      <w:r w:rsidRPr="00674BAC">
        <w:rPr>
          <w:rFonts w:ascii="Times New Roman" w:hAnsi="Times New Roman" w:cs="Times New Roman"/>
          <w:sz w:val="24"/>
          <w:szCs w:val="24"/>
        </w:rPr>
        <w:t xml:space="preserve"> § 22 lõigetes 1, 1</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ja 3 ja Euroopa Parlamendi ja nõukogu määruse (EL) nr 575/2013 artikli 52 lõike 1 punktides p ja q ning artikli 63 punktides n ja o (punkt 4). Kõik lõike 1 loetelus nimetatud teave kuulub esitamisele kumulatiivselt. </w:t>
      </w:r>
    </w:p>
    <w:p w14:paraId="689BCD0E" w14:textId="77777777" w:rsidR="007941BC" w:rsidRPr="00674BAC" w:rsidRDefault="007941BC" w:rsidP="007941BC">
      <w:pPr>
        <w:spacing w:after="0" w:line="240" w:lineRule="auto"/>
        <w:jc w:val="both"/>
        <w:rPr>
          <w:rFonts w:ascii="Times New Roman" w:hAnsi="Times New Roman" w:cs="Times New Roman"/>
          <w:sz w:val="24"/>
          <w:szCs w:val="24"/>
        </w:rPr>
      </w:pPr>
    </w:p>
    <w:p w14:paraId="3C1673F1"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Paragrahvi täiendamine lõikega 1</w:t>
      </w:r>
      <w:r w:rsidRPr="00674BAC">
        <w:rPr>
          <w:rFonts w:ascii="Times New Roman" w:hAnsi="Times New Roman" w:cs="Times New Roman"/>
          <w:b/>
          <w:bCs/>
          <w:sz w:val="24"/>
          <w:szCs w:val="24"/>
          <w:vertAlign w:val="superscript"/>
        </w:rPr>
        <w:t>1</w:t>
      </w:r>
      <w:r w:rsidRPr="00674BAC">
        <w:rPr>
          <w:rFonts w:ascii="Times New Roman" w:hAnsi="Times New Roman" w:cs="Times New Roman"/>
          <w:b/>
          <w:bCs/>
          <w:sz w:val="24"/>
          <w:szCs w:val="24"/>
        </w:rPr>
        <w:t>.</w:t>
      </w:r>
      <w:r w:rsidRPr="00674BAC">
        <w:rPr>
          <w:rFonts w:ascii="Times New Roman" w:hAnsi="Times New Roman" w:cs="Times New Roman"/>
          <w:sz w:val="24"/>
          <w:szCs w:val="24"/>
        </w:rPr>
        <w:t xml:space="preserve"> Tulenevalt § 22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lõike 1 muutmisest täiendatakse paragrahvi lõikega 1</w:t>
      </w:r>
      <w:r w:rsidRPr="00674BAC">
        <w:rPr>
          <w:rFonts w:ascii="Times New Roman" w:hAnsi="Times New Roman" w:cs="Times New Roman"/>
          <w:sz w:val="24"/>
          <w:szCs w:val="24"/>
          <w:vertAlign w:val="superscript"/>
        </w:rPr>
        <w:t xml:space="preserve">1 </w:t>
      </w:r>
      <w:r w:rsidRPr="00674BAC">
        <w:rPr>
          <w:rFonts w:ascii="Times New Roman" w:hAnsi="Times New Roman" w:cs="Times New Roman"/>
          <w:sz w:val="24"/>
          <w:szCs w:val="24"/>
        </w:rPr>
        <w:t xml:space="preserve">ning sätestatakse, et käesoleva paragrahvi lõike 1 punktis 2 nimetatud teavet teisendatavate kohustuste summade kohta ei pea esitama krediidiasutus, kes omab vastava teabe esitamise kuupäeval kooskõlas käesoleva paragrahvi lõike 1 punktiga 1 arvutatud omavahendeid ja kõlblikke kohustusi summas, mis moodustab vähemalt 150 protsenti </w:t>
      </w:r>
      <w:r>
        <w:rPr>
          <w:rFonts w:ascii="Times New Roman" w:hAnsi="Times New Roman" w:cs="Times New Roman"/>
          <w:sz w:val="24"/>
          <w:szCs w:val="24"/>
        </w:rPr>
        <w:t>tema suhtes määratud miinimumnõuetest</w:t>
      </w:r>
      <w:r w:rsidRPr="00674BAC">
        <w:rPr>
          <w:rFonts w:ascii="Times New Roman" w:hAnsi="Times New Roman" w:cs="Times New Roman"/>
          <w:sz w:val="24"/>
          <w:szCs w:val="24"/>
        </w:rPr>
        <w:t xml:space="preserve">. Uue lõikega võetakse üle BRRD2 artikli 45i lõike 1 teine alalõige ning täpsustatakse teisendatavate kohustuste summade kohta teabe avaldamise tingimusi. </w:t>
      </w:r>
    </w:p>
    <w:p w14:paraId="446AC6EF" w14:textId="77777777" w:rsidR="007941BC" w:rsidRPr="00674BAC" w:rsidRDefault="007941BC" w:rsidP="007941BC">
      <w:pPr>
        <w:spacing w:after="0" w:line="240" w:lineRule="auto"/>
        <w:jc w:val="both"/>
        <w:rPr>
          <w:rFonts w:ascii="Times New Roman" w:hAnsi="Times New Roman" w:cs="Times New Roman"/>
          <w:sz w:val="24"/>
          <w:szCs w:val="24"/>
        </w:rPr>
      </w:pPr>
    </w:p>
    <w:p w14:paraId="4F5E8542"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Lõike 2 tekst loetakse teiseks lauseks ning lõiget täiendatakse esimese lausega. </w:t>
      </w:r>
      <w:r w:rsidRPr="00674BAC">
        <w:rPr>
          <w:rFonts w:ascii="Times New Roman" w:hAnsi="Times New Roman" w:cs="Times New Roman"/>
          <w:sz w:val="24"/>
          <w:szCs w:val="24"/>
        </w:rPr>
        <w:t>Käesoleva lõikega sätestatakse, et Finantsinspektsioon võib vajaduse korral nõuda käesoleva paragrahvi lõikes 1 nimetatud aruandeid lühemate perioodide kohta, kui on Euroopa Parlamendi ja nõukogu määruse (EL) nr 1093/2010 alusel kehtestatud aktis sätestatud. Tulenevalt § 22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lõike 1 muutmisest </w:t>
      </w:r>
      <w:r>
        <w:rPr>
          <w:rFonts w:ascii="Times New Roman" w:hAnsi="Times New Roman" w:cs="Times New Roman"/>
          <w:sz w:val="24"/>
          <w:szCs w:val="24"/>
        </w:rPr>
        <w:t>on</w:t>
      </w:r>
      <w:r w:rsidRPr="00674BAC">
        <w:rPr>
          <w:rFonts w:ascii="Times New Roman" w:hAnsi="Times New Roman" w:cs="Times New Roman"/>
          <w:sz w:val="24"/>
          <w:szCs w:val="24"/>
        </w:rPr>
        <w:t xml:space="preserve"> käesolevat lõiget sobilik täiendada uue lausega, millega võetakse üle direktiivi artikli 45i lõike 2 esimene alalõige ning täpsustatakse lõikes 1 sätestatud aruannete esitamise sagedust. Seetõttu loetakse lõike 2 tekst teiseks lauseks ning esimese lausega sätestatakse, et käesoleva paragrahvi lõike 1 punktis 1 nimetatud teave esitatakse Finantsinspektsioonile vähemalt üks kord poolaasta jooksul ning punktides 2 ja 3 nimetatud teave vähemalt üks kord aasta jooksul, välja arvatud juhul, kui Finantsinspektsioon nõuab lõikes 1 nimetatud teabe esitamist tihedamini kui kord poolaasta või aasta jooksul.</w:t>
      </w:r>
    </w:p>
    <w:p w14:paraId="782B04EC" w14:textId="77777777" w:rsidR="007941BC" w:rsidRPr="00674BAC" w:rsidRDefault="007941BC" w:rsidP="007941BC">
      <w:pPr>
        <w:spacing w:after="0" w:line="240" w:lineRule="auto"/>
        <w:jc w:val="both"/>
        <w:rPr>
          <w:rFonts w:ascii="Times New Roman" w:hAnsi="Times New Roman" w:cs="Times New Roman"/>
          <w:sz w:val="24"/>
          <w:szCs w:val="24"/>
        </w:rPr>
      </w:pPr>
    </w:p>
    <w:p w14:paraId="2568CAAC"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Lõige 3 tunnistatakse kehtetuks.</w:t>
      </w:r>
      <w:r w:rsidRPr="00674BAC">
        <w:rPr>
          <w:rFonts w:ascii="Times New Roman" w:hAnsi="Times New Roman" w:cs="Times New Roman"/>
          <w:sz w:val="24"/>
          <w:szCs w:val="24"/>
        </w:rPr>
        <w:t xml:space="preserve"> Lõikega 3 sätestati, et krediidiasutus, kelle kriisilahenduskavas on ette nähtud likvideerimine tavapärase maksejõuetusmenetluse alusel, käesoleva paragrahvi lõikes 1 nimetatud aruandeid ei esita. Käesoleva lõikega võeti üle BRRD2 artikli 45i lõige 4. BRRD3 muudatustega loeti lõike 4 tekst esimeseks lauseks ning lõiget täiendati teise lausega. Uues lauses viidatakse artikli 45i lõikele 3, mis võetakse käesolevas eelnõus § 22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lõikega 5. Seega tekib seaduse ja direktiivi vahel normitehniline konflikt, kuivõrd Eesti seadusloomes ei ole tavaks teha ühe paragrahvi siseselt viidet järgnevas lõikes sätestatule. Eeltoodust tulenevalt tunnistatakse lõige 3 kehtetuks ning direktiivi artikli 45i lõike 4 muudatused võetakse üle § 22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lõikega 5. </w:t>
      </w:r>
    </w:p>
    <w:p w14:paraId="4033E28E" w14:textId="77777777" w:rsidR="007941BC" w:rsidRPr="00674BAC" w:rsidRDefault="007941BC" w:rsidP="007941BC">
      <w:pPr>
        <w:spacing w:after="0" w:line="240" w:lineRule="auto"/>
        <w:jc w:val="both"/>
        <w:rPr>
          <w:rFonts w:ascii="Times New Roman" w:hAnsi="Times New Roman" w:cs="Times New Roman"/>
          <w:sz w:val="24"/>
          <w:szCs w:val="24"/>
        </w:rPr>
      </w:pPr>
    </w:p>
    <w:p w14:paraId="218732A9"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Paragrahvi täiendatakse lõigetega 4 ja 5.</w:t>
      </w:r>
      <w:r w:rsidRPr="00674BAC">
        <w:rPr>
          <w:rFonts w:ascii="Times New Roman" w:hAnsi="Times New Roman" w:cs="Times New Roman"/>
          <w:sz w:val="24"/>
          <w:szCs w:val="24"/>
        </w:rPr>
        <w:t xml:space="preserve"> Euroopa Komisjon on juhtinud tähelepanu sellele, et paragrahviga </w:t>
      </w:r>
      <w:r>
        <w:rPr>
          <w:rFonts w:ascii="Times New Roman" w:hAnsi="Times New Roman" w:cs="Times New Roman"/>
          <w:sz w:val="24"/>
          <w:szCs w:val="24"/>
        </w:rPr>
        <w:t>22</w:t>
      </w:r>
      <w:r w:rsidRPr="00643B2F">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674BAC">
        <w:rPr>
          <w:rFonts w:ascii="Times New Roman" w:hAnsi="Times New Roman" w:cs="Times New Roman"/>
          <w:sz w:val="24"/>
          <w:szCs w:val="24"/>
        </w:rPr>
        <w:t>ei ole üle võetud BRRD2 artikli 45i lõige 3, millega sätestatakse seaduses käsitletud ettevõtjatele avalikustamise kohustus. Erinevalt § 22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lõikes 1 sätestatud kohustusest, peab avaldamine toimuma avalikkuse, mitte Finantsinspektsiooni suunas, ning  avalikustamisele kuuluv teabe loetelu on lühem. Komisjoni märkusest tulenevalt </w:t>
      </w:r>
      <w:r w:rsidRPr="00674BAC">
        <w:rPr>
          <w:rFonts w:ascii="Times New Roman" w:hAnsi="Times New Roman" w:cs="Times New Roman"/>
          <w:b/>
          <w:bCs/>
          <w:sz w:val="24"/>
          <w:szCs w:val="24"/>
        </w:rPr>
        <w:t>täiendatakse paragrahvi lõikega 4</w:t>
      </w:r>
      <w:r w:rsidRPr="00674BAC">
        <w:rPr>
          <w:rFonts w:ascii="Times New Roman" w:hAnsi="Times New Roman" w:cs="Times New Roman"/>
          <w:sz w:val="24"/>
          <w:szCs w:val="24"/>
        </w:rPr>
        <w:t xml:space="preserve"> ning sätestatakse, et krediidiasutus peab avaldama </w:t>
      </w:r>
      <w:r>
        <w:rPr>
          <w:rFonts w:ascii="Times New Roman" w:hAnsi="Times New Roman" w:cs="Times New Roman"/>
          <w:sz w:val="24"/>
          <w:szCs w:val="24"/>
        </w:rPr>
        <w:t xml:space="preserve">ligipääsetavas vormis oma veebilehel </w:t>
      </w:r>
      <w:r w:rsidRPr="00674BAC">
        <w:rPr>
          <w:rFonts w:ascii="Times New Roman" w:hAnsi="Times New Roman" w:cs="Times New Roman"/>
          <w:sz w:val="24"/>
          <w:szCs w:val="24"/>
        </w:rPr>
        <w:t xml:space="preserve">vähemalt kord aastas teabe </w:t>
      </w:r>
      <w:r>
        <w:rPr>
          <w:rFonts w:ascii="Times New Roman" w:hAnsi="Times New Roman" w:cs="Times New Roman"/>
          <w:sz w:val="24"/>
          <w:szCs w:val="24"/>
        </w:rPr>
        <w:t>FELS § 19 lõikele 8</w:t>
      </w:r>
      <w:r>
        <w:rPr>
          <w:rFonts w:ascii="Times New Roman" w:hAnsi="Times New Roman" w:cs="Times New Roman"/>
          <w:sz w:val="24"/>
          <w:szCs w:val="24"/>
          <w:vertAlign w:val="superscript"/>
        </w:rPr>
        <w:t>1</w:t>
      </w:r>
      <w:r>
        <w:rPr>
          <w:rFonts w:ascii="Times New Roman" w:hAnsi="Times New Roman" w:cs="Times New Roman"/>
          <w:sz w:val="24"/>
          <w:szCs w:val="24"/>
        </w:rPr>
        <w:t xml:space="preserve"> vastavate omavahendite, kui see on kohaldatav, ja kõlblike kohustuste summa</w:t>
      </w:r>
      <w:r w:rsidRPr="00674BAC">
        <w:rPr>
          <w:rFonts w:ascii="Times New Roman" w:hAnsi="Times New Roman" w:cs="Times New Roman"/>
          <w:sz w:val="24"/>
          <w:szCs w:val="24"/>
        </w:rPr>
        <w:t xml:space="preserve"> (punkt 1), käesoleva lõike punktis 1 nimetatud kirjete struktuur, nende tähtajaprofiil ja nendest tulenevate nõuete rahuldamisjär</w:t>
      </w:r>
      <w:r>
        <w:rPr>
          <w:rFonts w:ascii="Times New Roman" w:hAnsi="Times New Roman" w:cs="Times New Roman"/>
          <w:sz w:val="24"/>
          <w:szCs w:val="24"/>
        </w:rPr>
        <w:t>k</w:t>
      </w:r>
      <w:r w:rsidRPr="00674BAC">
        <w:rPr>
          <w:rFonts w:ascii="Times New Roman" w:hAnsi="Times New Roman" w:cs="Times New Roman"/>
          <w:sz w:val="24"/>
          <w:szCs w:val="24"/>
        </w:rPr>
        <w:t xml:space="preserve"> tavalises maksejõuetusmenetluses (punkt 2) ning </w:t>
      </w:r>
      <w:r>
        <w:rPr>
          <w:rFonts w:ascii="Times New Roman" w:hAnsi="Times New Roman" w:cs="Times New Roman"/>
          <w:sz w:val="24"/>
          <w:szCs w:val="24"/>
        </w:rPr>
        <w:t>teave FELS</w:t>
      </w:r>
      <w:r w:rsidRPr="00674BAC">
        <w:rPr>
          <w:rFonts w:ascii="Times New Roman" w:hAnsi="Times New Roman" w:cs="Times New Roman"/>
          <w:sz w:val="24"/>
          <w:szCs w:val="24"/>
        </w:rPr>
        <w:t xml:space="preserve"> § 18 lõigetes 1, 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ja 2</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või § 19 lõigetes 2 ja 4</w:t>
      </w:r>
      <w:r w:rsidRPr="009624AA">
        <w:rPr>
          <w:rFonts w:cs="Times New Roman"/>
          <w:szCs w:val="24"/>
        </w:rPr>
        <w:t>–</w:t>
      </w:r>
      <w:r w:rsidRPr="00674BAC">
        <w:rPr>
          <w:rFonts w:ascii="Times New Roman" w:hAnsi="Times New Roman" w:cs="Times New Roman"/>
          <w:sz w:val="24"/>
          <w:szCs w:val="24"/>
        </w:rPr>
        <w:t xml:space="preserve">10 </w:t>
      </w:r>
      <w:r>
        <w:rPr>
          <w:rFonts w:ascii="Times New Roman" w:hAnsi="Times New Roman" w:cs="Times New Roman"/>
          <w:sz w:val="24"/>
          <w:szCs w:val="24"/>
        </w:rPr>
        <w:t>nimetatud miinimumnõude kohaldamise kohta, mis on vormistatud vastavalt sama seaduse § 17 lõikele 2. Ligipääsetavuse ning veebilehel avaldamise nõudeid ei ole direktiivis spetsiifiliselt sätestatud, kuid eelnõu koostajate hinnangul peab avalikustatav teave olema piisavalt selge ning mõistlikult loetav, et sellega saaksid tutvuda krediidiasutuse kliendid, investorid jms huvitatud isikud. Taoliste andmete avalikustamist toetab ka veebilehe vorminõue. Lõike 4 rakendamiseks täiendatakse seadust § 96</w:t>
      </w:r>
      <w:r w:rsidRPr="00643B2F">
        <w:rPr>
          <w:rFonts w:ascii="Times New Roman" w:hAnsi="Times New Roman" w:cs="Times New Roman"/>
          <w:sz w:val="24"/>
          <w:szCs w:val="24"/>
          <w:vertAlign w:val="superscript"/>
        </w:rPr>
        <w:t xml:space="preserve">2 </w:t>
      </w:r>
      <w:r>
        <w:rPr>
          <w:rFonts w:ascii="Times New Roman" w:hAnsi="Times New Roman" w:cs="Times New Roman"/>
          <w:sz w:val="24"/>
          <w:szCs w:val="24"/>
        </w:rPr>
        <w:t>rakendussättega (vt § 96</w:t>
      </w:r>
      <w:r w:rsidRPr="00643B2F">
        <w:rPr>
          <w:rFonts w:ascii="Times New Roman" w:hAnsi="Times New Roman" w:cs="Times New Roman"/>
          <w:sz w:val="24"/>
          <w:szCs w:val="24"/>
          <w:vertAlign w:val="superscript"/>
        </w:rPr>
        <w:t>2</w:t>
      </w:r>
      <w:r>
        <w:rPr>
          <w:rFonts w:ascii="Times New Roman" w:hAnsi="Times New Roman" w:cs="Times New Roman"/>
          <w:sz w:val="24"/>
          <w:szCs w:val="24"/>
        </w:rPr>
        <w:t xml:space="preserve"> lisamise selgitust). </w:t>
      </w:r>
    </w:p>
    <w:p w14:paraId="5AAF4566" w14:textId="77777777" w:rsidR="007941BC" w:rsidRPr="00674BAC" w:rsidRDefault="007941BC" w:rsidP="007941BC">
      <w:pPr>
        <w:spacing w:after="0" w:line="240" w:lineRule="auto"/>
        <w:jc w:val="both"/>
        <w:rPr>
          <w:rFonts w:ascii="Times New Roman" w:hAnsi="Times New Roman" w:cs="Times New Roman"/>
          <w:sz w:val="24"/>
          <w:szCs w:val="24"/>
        </w:rPr>
      </w:pPr>
    </w:p>
    <w:p w14:paraId="11064940" w14:textId="77777777" w:rsidR="007941B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Lõikega 5</w:t>
      </w:r>
      <w:r w:rsidRPr="00674BAC">
        <w:rPr>
          <w:rFonts w:ascii="Times New Roman" w:hAnsi="Times New Roman" w:cs="Times New Roman"/>
          <w:sz w:val="24"/>
          <w:szCs w:val="24"/>
        </w:rPr>
        <w:t xml:space="preserve"> võetakse üle BRRD</w:t>
      </w:r>
      <w:r>
        <w:rPr>
          <w:rFonts w:ascii="Times New Roman" w:hAnsi="Times New Roman" w:cs="Times New Roman"/>
          <w:sz w:val="24"/>
          <w:szCs w:val="24"/>
        </w:rPr>
        <w:t>3</w:t>
      </w:r>
      <w:r w:rsidRPr="00674BAC">
        <w:rPr>
          <w:rFonts w:ascii="Times New Roman" w:hAnsi="Times New Roman" w:cs="Times New Roman"/>
          <w:sz w:val="24"/>
          <w:szCs w:val="24"/>
        </w:rPr>
        <w:t xml:space="preserve"> artikli 45i lõige 4 (vt § 22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lõike 3 selgitusi) ja sätestatakse, et käesoleva paragrahvi lõigetes 1, 1</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ja 4 sätestatut ei kohaldata likvideerimissubjekti suhtes, välja arvatud juhul, kui Finantsinspektsioon on määranud sellise ettevõtja puhul kindlaks </w:t>
      </w:r>
      <w:r>
        <w:rPr>
          <w:rFonts w:ascii="Times New Roman" w:hAnsi="Times New Roman" w:cs="Times New Roman"/>
          <w:sz w:val="24"/>
          <w:szCs w:val="24"/>
        </w:rPr>
        <w:t>FELS</w:t>
      </w:r>
      <w:r w:rsidRPr="00674BAC">
        <w:rPr>
          <w:rFonts w:ascii="Times New Roman" w:hAnsi="Times New Roman" w:cs="Times New Roman"/>
          <w:sz w:val="24"/>
          <w:szCs w:val="24"/>
        </w:rPr>
        <w:t xml:space="preserve"> § 17 lõikes 2 nimetatud nõude kooskõlas </w:t>
      </w:r>
      <w:r>
        <w:rPr>
          <w:rFonts w:ascii="Times New Roman" w:hAnsi="Times New Roman" w:cs="Times New Roman"/>
          <w:sz w:val="24"/>
          <w:szCs w:val="24"/>
        </w:rPr>
        <w:t>sama</w:t>
      </w:r>
      <w:r w:rsidRPr="00674BAC">
        <w:rPr>
          <w:rFonts w:ascii="Times New Roman" w:hAnsi="Times New Roman" w:cs="Times New Roman"/>
          <w:sz w:val="24"/>
          <w:szCs w:val="24"/>
        </w:rPr>
        <w:t xml:space="preserve"> seaduse §-ga 17</w:t>
      </w:r>
      <w:r w:rsidRPr="00674BAC">
        <w:rPr>
          <w:rFonts w:ascii="Times New Roman" w:hAnsi="Times New Roman" w:cs="Times New Roman"/>
          <w:sz w:val="24"/>
          <w:szCs w:val="24"/>
          <w:vertAlign w:val="superscript"/>
        </w:rPr>
        <w:t>5</w:t>
      </w:r>
      <w:r w:rsidRPr="00674BAC">
        <w:rPr>
          <w:rFonts w:ascii="Times New Roman" w:hAnsi="Times New Roman" w:cs="Times New Roman"/>
          <w:sz w:val="24"/>
          <w:szCs w:val="24"/>
        </w:rPr>
        <w:t>.</w:t>
      </w:r>
      <w:r>
        <w:rPr>
          <w:rFonts w:ascii="Times New Roman" w:hAnsi="Times New Roman" w:cs="Times New Roman"/>
          <w:sz w:val="24"/>
          <w:szCs w:val="24"/>
        </w:rPr>
        <w:t xml:space="preserve"> Vastav aruandlus- ja avalikustamiskohustus piirdub sellisel juhul FELS §-s 17</w:t>
      </w:r>
      <w:r w:rsidRPr="00F47497">
        <w:rPr>
          <w:rFonts w:ascii="Times New Roman" w:hAnsi="Times New Roman" w:cs="Times New Roman"/>
          <w:sz w:val="24"/>
          <w:szCs w:val="24"/>
          <w:vertAlign w:val="superscript"/>
        </w:rPr>
        <w:t>5</w:t>
      </w:r>
      <w:r>
        <w:rPr>
          <w:rFonts w:ascii="Times New Roman" w:hAnsi="Times New Roman" w:cs="Times New Roman"/>
          <w:sz w:val="24"/>
          <w:szCs w:val="24"/>
        </w:rPr>
        <w:t xml:space="preserve"> sätestatud miinimumnõude täitmisega ning Finantsinspektsioon </w:t>
      </w:r>
      <w:r w:rsidRPr="00674BAC">
        <w:rPr>
          <w:rFonts w:ascii="Times New Roman" w:hAnsi="Times New Roman" w:cs="Times New Roman"/>
          <w:sz w:val="24"/>
          <w:szCs w:val="24"/>
        </w:rPr>
        <w:t>määrab</w:t>
      </w:r>
      <w:r>
        <w:rPr>
          <w:rFonts w:ascii="Times New Roman" w:hAnsi="Times New Roman" w:cs="Times New Roman"/>
          <w:sz w:val="24"/>
          <w:szCs w:val="24"/>
        </w:rPr>
        <w:t xml:space="preserve"> </w:t>
      </w:r>
      <w:r w:rsidRPr="00674BAC">
        <w:rPr>
          <w:rFonts w:ascii="Times New Roman" w:hAnsi="Times New Roman" w:cs="Times New Roman"/>
          <w:sz w:val="24"/>
          <w:szCs w:val="24"/>
        </w:rPr>
        <w:t xml:space="preserve">nimetatud ettevõtja jaoks kindlaks aruandlus- ja avalikustamiskohustuse sisu ja sageduse vastavalt Euroopa Komisjoni rakendusmäärusele (EL) nr 2021/763, 23. aprill 2021, millega kehtestatakse rakenduslikud tehnilised standardid Euroopa Parlamendi ja nõukogu määruse (EL) nr 575/2013 ning Euroopa Parlamendi ja nõukogu direktiivi 2014/59/EL kohaldamiseks seoses omavahendite ja kõlblike kohustuste miinimumnõude täitmise </w:t>
      </w:r>
      <w:proofErr w:type="spellStart"/>
      <w:r w:rsidRPr="00674BAC">
        <w:rPr>
          <w:rFonts w:ascii="Times New Roman" w:hAnsi="Times New Roman" w:cs="Times New Roman"/>
          <w:sz w:val="24"/>
          <w:szCs w:val="24"/>
        </w:rPr>
        <w:t>järelevalvelise</w:t>
      </w:r>
      <w:proofErr w:type="spellEnd"/>
      <w:r w:rsidRPr="00674BAC">
        <w:rPr>
          <w:rFonts w:ascii="Times New Roman" w:hAnsi="Times New Roman" w:cs="Times New Roman"/>
          <w:sz w:val="24"/>
          <w:szCs w:val="24"/>
        </w:rPr>
        <w:t xml:space="preserve"> aruandluse ja avalikustamisega.</w:t>
      </w:r>
      <w:r>
        <w:rPr>
          <w:rStyle w:val="Allmrkuseviide"/>
          <w:rFonts w:ascii="Times New Roman" w:hAnsi="Times New Roman" w:cs="Times New Roman"/>
          <w:sz w:val="24"/>
          <w:szCs w:val="24"/>
        </w:rPr>
        <w:footnoteReference w:id="75"/>
      </w:r>
      <w:r>
        <w:rPr>
          <w:rFonts w:ascii="Times New Roman" w:hAnsi="Times New Roman" w:cs="Times New Roman"/>
          <w:sz w:val="24"/>
          <w:szCs w:val="24"/>
        </w:rPr>
        <w:t xml:space="preserve"> </w:t>
      </w:r>
      <w:r w:rsidRPr="00674BAC">
        <w:rPr>
          <w:rFonts w:ascii="Times New Roman" w:hAnsi="Times New Roman" w:cs="Times New Roman"/>
          <w:sz w:val="24"/>
          <w:szCs w:val="24"/>
        </w:rPr>
        <w:t>Finantsinspektsioon annab asjaomasele likvideerimissubjektile juhiseid aruandlus- ja avalikustamiskohustuse täitmiseks.</w:t>
      </w:r>
    </w:p>
    <w:p w14:paraId="3934E502" w14:textId="77777777" w:rsidR="007941BC" w:rsidRDefault="007941BC" w:rsidP="007941BC">
      <w:pPr>
        <w:spacing w:after="0" w:line="240" w:lineRule="auto"/>
        <w:jc w:val="both"/>
        <w:rPr>
          <w:rFonts w:ascii="Times New Roman" w:hAnsi="Times New Roman" w:cs="Times New Roman"/>
          <w:sz w:val="24"/>
          <w:szCs w:val="24"/>
        </w:rPr>
      </w:pPr>
    </w:p>
    <w:p w14:paraId="3D423F84" w14:textId="77777777" w:rsidR="007941BC" w:rsidRPr="00674BA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Paragrahvis 22</w:t>
      </w:r>
      <w:r>
        <w:rPr>
          <w:rFonts w:ascii="Times New Roman" w:hAnsi="Times New Roman" w:cs="Times New Roman"/>
          <w:sz w:val="24"/>
          <w:szCs w:val="24"/>
          <w:vertAlign w:val="superscript"/>
        </w:rPr>
        <w:t>1</w:t>
      </w:r>
      <w:r>
        <w:rPr>
          <w:rFonts w:ascii="Times New Roman" w:hAnsi="Times New Roman" w:cs="Times New Roman"/>
          <w:sz w:val="24"/>
          <w:szCs w:val="24"/>
        </w:rPr>
        <w:t xml:space="preserve"> sätestatud kohustuste täitmata jätmisele võib Finantsinspektsioon reageerida esmalt ettekirjutusega ning ettekirjutuse täitmata või ebakohase täitmata jätmise korral rakendada FELS §-s 92 sätestatud vastutuse sätet teabe avalikustamise ja aruannete esitamise kohta. </w:t>
      </w:r>
    </w:p>
    <w:p w14:paraId="318B70DD" w14:textId="77777777" w:rsidR="007941BC" w:rsidRPr="00674BAC" w:rsidRDefault="007941BC" w:rsidP="007941BC">
      <w:pPr>
        <w:spacing w:after="0" w:line="240" w:lineRule="auto"/>
        <w:jc w:val="both"/>
        <w:rPr>
          <w:rFonts w:ascii="Times New Roman" w:hAnsi="Times New Roman" w:cs="Times New Roman"/>
          <w:sz w:val="24"/>
          <w:szCs w:val="24"/>
        </w:rPr>
      </w:pPr>
    </w:p>
    <w:p w14:paraId="4D7593D1"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 22</w:t>
      </w:r>
      <w:r w:rsidRPr="00674BAC">
        <w:rPr>
          <w:rFonts w:ascii="Times New Roman" w:hAnsi="Times New Roman" w:cs="Times New Roman"/>
          <w:b/>
          <w:bCs/>
          <w:sz w:val="24"/>
          <w:szCs w:val="24"/>
          <w:vertAlign w:val="superscript"/>
        </w:rPr>
        <w:t>2</w:t>
      </w:r>
      <w:r w:rsidRPr="00674BAC">
        <w:rPr>
          <w:rFonts w:ascii="Times New Roman" w:hAnsi="Times New Roman" w:cs="Times New Roman"/>
          <w:b/>
          <w:bCs/>
          <w:sz w:val="24"/>
          <w:szCs w:val="24"/>
        </w:rPr>
        <w:t xml:space="preserve">. </w:t>
      </w:r>
      <w:r w:rsidRPr="00674BAC">
        <w:rPr>
          <w:rFonts w:ascii="Times New Roman" w:hAnsi="Times New Roman" w:cs="Times New Roman"/>
          <w:sz w:val="24"/>
          <w:szCs w:val="24"/>
        </w:rPr>
        <w:t>Kehtiv § 22</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sätestab peatamisõiguse lepingulise tunnustamise tingimused kriisilahenduses. </w:t>
      </w:r>
    </w:p>
    <w:p w14:paraId="32B4A858" w14:textId="77777777" w:rsidR="007941BC" w:rsidRPr="00674BAC" w:rsidRDefault="007941BC" w:rsidP="007941BC">
      <w:pPr>
        <w:spacing w:after="0" w:line="240" w:lineRule="auto"/>
        <w:jc w:val="both"/>
        <w:rPr>
          <w:rFonts w:ascii="Times New Roman" w:hAnsi="Times New Roman" w:cs="Times New Roman"/>
          <w:sz w:val="24"/>
          <w:szCs w:val="24"/>
        </w:rPr>
      </w:pPr>
    </w:p>
    <w:p w14:paraId="57AB15A1"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Lõike 1 esimest lauset täiendatakse osas, </w:t>
      </w:r>
      <w:r w:rsidRPr="00674BAC">
        <w:rPr>
          <w:rFonts w:ascii="Times New Roman" w:hAnsi="Times New Roman" w:cs="Times New Roman"/>
          <w:sz w:val="24"/>
          <w:szCs w:val="24"/>
        </w:rPr>
        <w:t xml:space="preserve">mis puudutab </w:t>
      </w:r>
      <w:r>
        <w:rPr>
          <w:rFonts w:ascii="Times New Roman" w:hAnsi="Times New Roman" w:cs="Times New Roman"/>
          <w:sz w:val="24"/>
          <w:szCs w:val="24"/>
        </w:rPr>
        <w:t>FELS</w:t>
      </w:r>
      <w:r w:rsidRPr="00674BAC">
        <w:rPr>
          <w:rFonts w:ascii="Times New Roman" w:hAnsi="Times New Roman" w:cs="Times New Roman"/>
          <w:sz w:val="24"/>
          <w:szCs w:val="24"/>
        </w:rPr>
        <w:t xml:space="preserve"> §-s 40</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sätestatud teatud kohustuste peatamise õiguse tingimustega arvestamist juhul, kui krediidiasutus või temaga samasse konsolideerimisgruppi kuuluv isik sõlmivad finantslepingu, mille suhtes kohaldatakse kolmanda riigi õigust, ning milles lepitakse kokku, et võlausaldaja või lepingu teine pool nõustub, et Finantsinspektsioon võib kasutada finantslepingu suhtes </w:t>
      </w:r>
      <w:r>
        <w:rPr>
          <w:rFonts w:ascii="Times New Roman" w:hAnsi="Times New Roman" w:cs="Times New Roman"/>
          <w:sz w:val="24"/>
          <w:szCs w:val="24"/>
        </w:rPr>
        <w:t>sama</w:t>
      </w:r>
      <w:r w:rsidRPr="00674BAC">
        <w:rPr>
          <w:rFonts w:ascii="Times New Roman" w:hAnsi="Times New Roman" w:cs="Times New Roman"/>
          <w:sz w:val="24"/>
          <w:szCs w:val="24"/>
        </w:rPr>
        <w:t xml:space="preserve"> seaduse § 43 lõikes 2 tulenevat õigust peatada kohustuste täitmine või piirata õigusi. Euroopa Komisjon on juhtinud tähelepanu sellele, et erinevalt BRRD2 artikli 71a lõike 1 sõnastusest, puudub viide artiklile 33a, mis on käesolevas seaduses võetud üle paragrahviga 40</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ning milles sätestatakse Finantsinspektsiooni õigus peatada krediidiasutuse või muu konsolideerimisgruppi kuuluva ettevõtja lepingujärgsed makse- või ülekandekohustused. Seni kehtinud lõike 1 sõnastuses viidatakse kooskõlas direktiiviga </w:t>
      </w:r>
      <w:r>
        <w:rPr>
          <w:rFonts w:ascii="Times New Roman" w:hAnsi="Times New Roman" w:cs="Times New Roman"/>
          <w:sz w:val="24"/>
          <w:szCs w:val="24"/>
        </w:rPr>
        <w:t>FELS</w:t>
      </w:r>
      <w:r w:rsidRPr="00674BAC">
        <w:rPr>
          <w:rFonts w:ascii="Times New Roman" w:hAnsi="Times New Roman" w:cs="Times New Roman"/>
          <w:sz w:val="24"/>
          <w:szCs w:val="24"/>
        </w:rPr>
        <w:t xml:space="preserve"> § 43 lõikele 2, mis sisaldab endas direktiivi artiklites 69, 70 ja 71 sätestatud krediidiasutuse sõlmitud lepingutest tulenevad õigused, mille peatamise õigus on Finantsinspektsioonil. Põhjusel, et artiklite loetelu sisaldab artiklit 33a, mille ülevõtmine on kaetud §-s 40</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tuleb lõike esimese lause sõnastust täiendada selliselt, et § 22</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lõige sisaldaks viidet §-le 40</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w:t>
      </w:r>
    </w:p>
    <w:p w14:paraId="59699D46" w14:textId="77777777" w:rsidR="007941BC" w:rsidRPr="00674BAC" w:rsidRDefault="007941BC" w:rsidP="007941BC">
      <w:pPr>
        <w:spacing w:after="0" w:line="240" w:lineRule="auto"/>
        <w:jc w:val="both"/>
        <w:rPr>
          <w:rFonts w:ascii="Times New Roman" w:hAnsi="Times New Roman" w:cs="Times New Roman"/>
          <w:sz w:val="24"/>
          <w:szCs w:val="24"/>
        </w:rPr>
      </w:pPr>
    </w:p>
    <w:p w14:paraId="43C373D3"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Lõige 2</w:t>
      </w:r>
      <w:r w:rsidRPr="00674BAC">
        <w:rPr>
          <w:rFonts w:ascii="Times New Roman" w:hAnsi="Times New Roman" w:cs="Times New Roman"/>
          <w:sz w:val="24"/>
          <w:szCs w:val="24"/>
        </w:rPr>
        <w:t xml:space="preserve"> annab Finantsinspektsioonile kui konsolideerimisgrupi kriisilahendusasutusele õiguse nõuda, et krediidiasutuse emaettevõtja tagaks, et tema kolmanda riigi tütarettevõtja lisab finantslepingule käesoleva paragrahvi lõikes 1 nimetatud tingimused. Euroopa Komisjon on esitanud lõike 2 kohta kaks märkust. </w:t>
      </w:r>
    </w:p>
    <w:p w14:paraId="3C3F46FC" w14:textId="77777777" w:rsidR="007941BC" w:rsidRPr="00674BAC" w:rsidRDefault="007941BC" w:rsidP="007941BC">
      <w:pPr>
        <w:spacing w:after="0" w:line="240" w:lineRule="auto"/>
        <w:jc w:val="both"/>
        <w:rPr>
          <w:rFonts w:ascii="Times New Roman" w:hAnsi="Times New Roman" w:cs="Times New Roman"/>
          <w:sz w:val="24"/>
          <w:szCs w:val="24"/>
        </w:rPr>
      </w:pPr>
    </w:p>
    <w:p w14:paraId="62930983"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Esiteks, lõike 2 sõnastusest on puudu BRRD2 artikli 71a lõike 2 täpsustus selle kohta, et lõikes 1 nimetatud tingimuste lepingusse lisamine on vajalik vältimaks</w:t>
      </w:r>
      <w:r>
        <w:rPr>
          <w:rFonts w:ascii="Times New Roman" w:hAnsi="Times New Roman" w:cs="Times New Roman"/>
          <w:sz w:val="24"/>
          <w:szCs w:val="24"/>
        </w:rPr>
        <w:t xml:space="preserve"> olukorda, kus krediidiasutuse emaettevõtja saaks olemasolevad lepingud ennetähtaegselt lõpetada, peatada, muuta, tasaarveldada või tagatisest tulenevaid õigusi kasutada vaid seetõttu, et kriisilahendusasutus peatab lepinguriigis tegutseva emaettevõtja kohustuste täitmise või piirab tema õiguste ja kohustuste rakendamist. Täpsustuse eesmärk on seega võtta ära emaettevõtjalt võimalus üles öelda või takistada varem sõlmitud lepingute täitmist, tuues ettekäändeks kriisilahendusasutuse tegevuse. Vastasel juhul võiks emaettevõtja vabaneda igasugustest lepingutest ja kohustustest, mille osapool ta on, kuid mille täitmisest ta enam ei ole vaid seetõttu, et Finantsinspektsioon rakendab tema suhtes mingisugust meedet. </w:t>
      </w:r>
      <w:r w:rsidRPr="00674BAC">
        <w:rPr>
          <w:rFonts w:ascii="Times New Roman" w:hAnsi="Times New Roman" w:cs="Times New Roman"/>
          <w:sz w:val="24"/>
          <w:szCs w:val="24"/>
        </w:rPr>
        <w:t>Kooskõla tagamiseks direktiiviga ning lepingulistest kohustustest loobumise ennetamiseks lisatakse kõnealune täiend lõikesse 2.</w:t>
      </w:r>
    </w:p>
    <w:p w14:paraId="3DE0C9DF" w14:textId="77777777" w:rsidR="007941BC" w:rsidRPr="00674BAC" w:rsidRDefault="007941BC" w:rsidP="007941BC">
      <w:pPr>
        <w:spacing w:after="0" w:line="240" w:lineRule="auto"/>
        <w:jc w:val="both"/>
        <w:rPr>
          <w:rFonts w:ascii="Times New Roman" w:hAnsi="Times New Roman" w:cs="Times New Roman"/>
          <w:sz w:val="24"/>
          <w:szCs w:val="24"/>
        </w:rPr>
      </w:pPr>
    </w:p>
    <w:p w14:paraId="73AD3D56"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Teiseks, lõike 2 senine sõnastus on jätnud Finantsinspektsioonile justkui otsustusõiguse, kas nõuda krediidiasutuse emaettevõtjalt lõikes 1 nimetatud tingimuste tagamist või mitte. Taoline sõnastus läheb vastuollu artikli 71a lõike 2 sõnastusega, kus otsustuskoht on liikmesriigil, mitte liikmesriigis asuval konsolideerimisgrupi kriisilahendusasutusel. Kuivõrd otsustamisõigus on siinkohal Eestil ning valdkonna eest vastutaval ministeeriumil ehk Rahandusministeeriumil, sõnastatakse lõige 2 ümber selliselt, et Euroopa Liidus tegutsev krediidiasutuse emaettevõtja peab tagama lõikes 1 nimetatud tingimuste tagamise. Uue sõnastusega on väljendatud riigi otsus Euroopa Liidus tegutsevate krediidiasutuste emaettevõtjate suhtes, et lõikes 1 nimetatud tingimused tuleb alati emaettevõtja poolt tagada ning Finantsinspektsioon peab kontrollima vastava kohustuse täitmist.</w:t>
      </w:r>
    </w:p>
    <w:p w14:paraId="5816F777" w14:textId="77777777" w:rsidR="007941BC" w:rsidRPr="00674BAC" w:rsidRDefault="007941BC" w:rsidP="007941BC">
      <w:pPr>
        <w:spacing w:after="0" w:line="240" w:lineRule="auto"/>
        <w:jc w:val="both"/>
        <w:rPr>
          <w:rFonts w:ascii="Times New Roman" w:hAnsi="Times New Roman" w:cs="Times New Roman"/>
          <w:sz w:val="24"/>
          <w:szCs w:val="24"/>
        </w:rPr>
      </w:pPr>
    </w:p>
    <w:p w14:paraId="04206760"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Paragrahv 28. </w:t>
      </w:r>
      <w:r w:rsidRPr="00674BAC">
        <w:rPr>
          <w:rFonts w:ascii="Times New Roman" w:hAnsi="Times New Roman" w:cs="Times New Roman"/>
          <w:sz w:val="24"/>
          <w:szCs w:val="24"/>
        </w:rPr>
        <w:t>Kehtiv § 28 sätestab kriisilahenduskava koostamise tingimused.</w:t>
      </w:r>
    </w:p>
    <w:p w14:paraId="6A2A8ADD" w14:textId="77777777" w:rsidR="007941BC" w:rsidRPr="00674BAC" w:rsidRDefault="007941BC" w:rsidP="007941BC">
      <w:pPr>
        <w:spacing w:after="0" w:line="240" w:lineRule="auto"/>
        <w:jc w:val="both"/>
        <w:rPr>
          <w:rFonts w:ascii="Times New Roman" w:hAnsi="Times New Roman" w:cs="Times New Roman"/>
          <w:sz w:val="24"/>
          <w:szCs w:val="24"/>
        </w:rPr>
      </w:pPr>
    </w:p>
    <w:p w14:paraId="7D1E3AF0"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Lõikega 3</w:t>
      </w:r>
      <w:r w:rsidRPr="00674BAC">
        <w:rPr>
          <w:rFonts w:ascii="Times New Roman" w:hAnsi="Times New Roman" w:cs="Times New Roman"/>
          <w:sz w:val="24"/>
          <w:szCs w:val="24"/>
        </w:rPr>
        <w:t xml:space="preserve"> kohustatakse Finantsinspektsiooni, kui ta on konsolideerimisgrupi kriisilahendusasutus ja konsolideerimisgrupi emaettevõtja on asutatud Eestis, koostama koostöös konsolideerimisgruppi kuuluvate tütarettevõtjate finantsjärelevalve asutustega ja konsulteerides konsolideerimisgruppi kuuluvate süsteemselt oluliste filiaalide finantsjärelevalve asutustega koostama konsolideerimisgrupi kriisilahenduskava ja seda ka haldama. Lõikega 3 võetakse üle BRRD2 artikli 12 lõike 1 esimese alalõigu esimene lause. </w:t>
      </w:r>
    </w:p>
    <w:p w14:paraId="0BC816A8" w14:textId="77777777" w:rsidR="007941BC" w:rsidRPr="00674BAC" w:rsidRDefault="007941BC" w:rsidP="007941BC">
      <w:pPr>
        <w:spacing w:after="0" w:line="240" w:lineRule="auto"/>
        <w:jc w:val="both"/>
        <w:rPr>
          <w:rFonts w:ascii="Times New Roman" w:hAnsi="Times New Roman" w:cs="Times New Roman"/>
          <w:sz w:val="24"/>
          <w:szCs w:val="24"/>
        </w:rPr>
      </w:pPr>
    </w:p>
    <w:p w14:paraId="1619DC1D"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Euroopa Komisjon on juhtinud tähelepanu sellele, et mõiste ,,kriisilahendusasutus“ asemel on lõikes 3 korduvalt kasutatud mõistet ,,finantsjärelevalve asutus“. Tegemist on ebakorrektse mõistega põhjusel, et see ei hõlma endas tütarettevõtjate kriisilahendusasutusi ning kriisilahenduskava koostamine peab toimuma koostöös tütarettevõtjate kriisilahendusasutustega. Seetõttu asendatakse lõikes 3 tekstiosad ,,finantsjärelevalve asutustega“ sõnaga ,,kriisilahendusasutustega“. </w:t>
      </w:r>
    </w:p>
    <w:p w14:paraId="791DF709" w14:textId="77777777" w:rsidR="007941BC" w:rsidRPr="00674BAC" w:rsidRDefault="007941BC" w:rsidP="007941BC">
      <w:pPr>
        <w:spacing w:after="0" w:line="240" w:lineRule="auto"/>
        <w:jc w:val="both"/>
        <w:rPr>
          <w:rFonts w:ascii="Times New Roman" w:hAnsi="Times New Roman" w:cs="Times New Roman"/>
          <w:sz w:val="24"/>
          <w:szCs w:val="24"/>
        </w:rPr>
      </w:pPr>
    </w:p>
    <w:p w14:paraId="0D9AFE72"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4 sissejuhatavas lauseosas</w:t>
      </w:r>
      <w:r w:rsidRPr="00674BAC">
        <w:rPr>
          <w:rFonts w:ascii="Times New Roman" w:hAnsi="Times New Roman" w:cs="Times New Roman"/>
          <w:sz w:val="24"/>
          <w:szCs w:val="24"/>
        </w:rPr>
        <w:t xml:space="preserve"> </w:t>
      </w:r>
      <w:r w:rsidRPr="00C63FE8">
        <w:rPr>
          <w:rFonts w:ascii="Times New Roman" w:hAnsi="Times New Roman" w:cs="Times New Roman"/>
          <w:b/>
          <w:bCs/>
          <w:sz w:val="24"/>
          <w:szCs w:val="24"/>
        </w:rPr>
        <w:t xml:space="preserve">asendatakse </w:t>
      </w:r>
      <w:r w:rsidRPr="00674BAC">
        <w:rPr>
          <w:rFonts w:ascii="Times New Roman" w:hAnsi="Times New Roman" w:cs="Times New Roman"/>
          <w:sz w:val="24"/>
          <w:szCs w:val="24"/>
        </w:rPr>
        <w:t xml:space="preserve">sõna ,,lepinguriigis“ sõnaga ,,liikmesriigis“. Käesoleva lõikega sätestatakse, et kui Eestis asutatud krediidiasutus on konsolideerimisgrupi tütarettevõtja ja konsolideerimisgrupi emaettevõtja on asutatud teises lepinguriigis, ei pea eraldi kriisilahenduskava tütarettevõtja kohta koostama, kui on täidetud mõni lõike loetelus sätestatud tingimus. Euroopa Komisjon on juhtinud tähelepanu sellele, et sõna ,,lepinguriik“ kasutamisega tekib väärarusaam, et konsolideerimisgrupi emaettevõtja võib olla asutatud Euroopa Liiduga liitunud liikmesriigis või Euroopa Majanduspiirkonna riigis (Norra, Island, </w:t>
      </w:r>
      <w:proofErr w:type="spellStart"/>
      <w:r w:rsidRPr="00674BAC">
        <w:rPr>
          <w:rFonts w:ascii="Times New Roman" w:hAnsi="Times New Roman" w:cs="Times New Roman"/>
          <w:sz w:val="24"/>
          <w:szCs w:val="24"/>
        </w:rPr>
        <w:t>Lichtenstein</w:t>
      </w:r>
      <w:proofErr w:type="spellEnd"/>
      <w:r w:rsidRPr="00674BAC">
        <w:rPr>
          <w:rFonts w:ascii="Times New Roman" w:hAnsi="Times New Roman" w:cs="Times New Roman"/>
          <w:sz w:val="24"/>
          <w:szCs w:val="24"/>
        </w:rPr>
        <w:t xml:space="preserve">), kuna BRRD2 artikli 13 lõike 1 teine alalõige ei näe ette sellisel võimalusel tütarettevõtja suhtes kriisilahenduskava koostamise erandi kohaldamist. Kõnealune emaettevõtja ei saa olla asutatud Euroopa Liiduga mitte liitunud ehk kolmanda riigis. Uue sõnastusega tagatakse sätte ühemõtteline tõlgendamine ja kooskõla direktiiviga. </w:t>
      </w:r>
    </w:p>
    <w:p w14:paraId="0E201DBB" w14:textId="77777777" w:rsidR="007941BC" w:rsidRPr="00674BAC" w:rsidRDefault="007941BC" w:rsidP="007941BC">
      <w:pPr>
        <w:spacing w:after="0" w:line="240" w:lineRule="auto"/>
        <w:jc w:val="both"/>
        <w:rPr>
          <w:rFonts w:ascii="Times New Roman" w:hAnsi="Times New Roman" w:cs="Times New Roman"/>
          <w:sz w:val="24"/>
          <w:szCs w:val="24"/>
        </w:rPr>
      </w:pPr>
    </w:p>
    <w:p w14:paraId="012138E6"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Lõiget 6 täiendatakse teise lausega</w:t>
      </w:r>
      <w:r w:rsidRPr="00674BAC">
        <w:rPr>
          <w:rFonts w:ascii="Times New Roman" w:hAnsi="Times New Roman" w:cs="Times New Roman"/>
          <w:sz w:val="24"/>
          <w:szCs w:val="24"/>
        </w:rPr>
        <w:t xml:space="preserve"> ning täpsustatakse, et lõike esimeses lauses nimetatud kriisilahenduskava või konsolideerimisgrupi kriisilahenduskava läbivaatamine tehakse pärast </w:t>
      </w:r>
      <w:r>
        <w:rPr>
          <w:rFonts w:ascii="Times New Roman" w:hAnsi="Times New Roman" w:cs="Times New Roman"/>
          <w:sz w:val="24"/>
          <w:szCs w:val="24"/>
        </w:rPr>
        <w:t>FELS</w:t>
      </w:r>
      <w:r w:rsidRPr="00674BAC">
        <w:rPr>
          <w:rFonts w:ascii="Times New Roman" w:hAnsi="Times New Roman" w:cs="Times New Roman"/>
          <w:sz w:val="24"/>
          <w:szCs w:val="24"/>
        </w:rPr>
        <w:t xml:space="preserve"> §-s 56 nimetatud kriisiennetusmeetme rakendamist. Paragrahv 56 sätestab kapitaliinstrumentide ja kõlblike kohustuste </w:t>
      </w:r>
      <w:proofErr w:type="spellStart"/>
      <w:r w:rsidRPr="00674BAC">
        <w:rPr>
          <w:rFonts w:ascii="Times New Roman" w:hAnsi="Times New Roman" w:cs="Times New Roman"/>
          <w:sz w:val="24"/>
          <w:szCs w:val="24"/>
        </w:rPr>
        <w:t>allahindamise</w:t>
      </w:r>
      <w:proofErr w:type="spellEnd"/>
      <w:r w:rsidRPr="00674BAC">
        <w:rPr>
          <w:rFonts w:ascii="Times New Roman" w:hAnsi="Times New Roman" w:cs="Times New Roman"/>
          <w:sz w:val="24"/>
          <w:szCs w:val="24"/>
        </w:rPr>
        <w:t xml:space="preserve"> ja teisendamise tingimused, mis on </w:t>
      </w:r>
      <w:r>
        <w:rPr>
          <w:rFonts w:ascii="Times New Roman" w:hAnsi="Times New Roman" w:cs="Times New Roman"/>
          <w:sz w:val="24"/>
          <w:szCs w:val="24"/>
        </w:rPr>
        <w:t>FELS</w:t>
      </w:r>
      <w:r w:rsidRPr="00674BAC">
        <w:rPr>
          <w:rFonts w:ascii="Times New Roman" w:hAnsi="Times New Roman" w:cs="Times New Roman"/>
          <w:sz w:val="24"/>
          <w:szCs w:val="24"/>
        </w:rPr>
        <w:t xml:space="preserve"> § 6 lõike 1 punkti 4 kohaselt kriisiennetusmeede. Uus lause võtab üle BRRD2 artikli 10 lõike 6 kolmanda alalõike.</w:t>
      </w:r>
    </w:p>
    <w:p w14:paraId="7290783D" w14:textId="77777777" w:rsidR="007941BC" w:rsidRPr="00674BAC" w:rsidRDefault="007941BC" w:rsidP="007941BC">
      <w:pPr>
        <w:spacing w:after="0" w:line="240" w:lineRule="auto"/>
        <w:jc w:val="both"/>
        <w:rPr>
          <w:rFonts w:ascii="Times New Roman" w:hAnsi="Times New Roman" w:cs="Times New Roman"/>
          <w:sz w:val="24"/>
          <w:szCs w:val="24"/>
        </w:rPr>
      </w:pPr>
    </w:p>
    <w:p w14:paraId="2B61AE34"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Paragrahv 29. </w:t>
      </w:r>
      <w:r w:rsidRPr="00674BAC">
        <w:rPr>
          <w:rFonts w:ascii="Times New Roman" w:hAnsi="Times New Roman" w:cs="Times New Roman"/>
          <w:sz w:val="24"/>
          <w:szCs w:val="24"/>
        </w:rPr>
        <w:t xml:space="preserve">Kehtiv § 29 sätestab kriisilahenduskavale esitatavad nõuded. </w:t>
      </w:r>
    </w:p>
    <w:p w14:paraId="5D64D170" w14:textId="77777777" w:rsidR="007941BC" w:rsidRPr="00674BAC" w:rsidRDefault="007941BC" w:rsidP="007941BC">
      <w:pPr>
        <w:spacing w:after="0" w:line="240" w:lineRule="auto"/>
        <w:jc w:val="both"/>
        <w:rPr>
          <w:rFonts w:ascii="Times New Roman" w:hAnsi="Times New Roman" w:cs="Times New Roman"/>
          <w:sz w:val="24"/>
          <w:szCs w:val="24"/>
        </w:rPr>
      </w:pPr>
    </w:p>
    <w:p w14:paraId="7FC399A3"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1</w:t>
      </w:r>
      <w:r w:rsidRPr="00674BAC">
        <w:rPr>
          <w:rFonts w:ascii="Times New Roman" w:hAnsi="Times New Roman" w:cs="Times New Roman"/>
          <w:b/>
          <w:bCs/>
          <w:sz w:val="24"/>
          <w:szCs w:val="24"/>
          <w:vertAlign w:val="superscript"/>
        </w:rPr>
        <w:t>1</w:t>
      </w:r>
      <w:r w:rsidRPr="00674BAC">
        <w:rPr>
          <w:rFonts w:ascii="Times New Roman" w:hAnsi="Times New Roman" w:cs="Times New Roman"/>
          <w:b/>
          <w:bCs/>
          <w:sz w:val="24"/>
          <w:szCs w:val="24"/>
        </w:rPr>
        <w:t xml:space="preserve"> muutmine.</w:t>
      </w:r>
      <w:r w:rsidRPr="00674BAC">
        <w:rPr>
          <w:rFonts w:ascii="Times New Roman" w:hAnsi="Times New Roman" w:cs="Times New Roman"/>
          <w:sz w:val="24"/>
          <w:szCs w:val="24"/>
        </w:rPr>
        <w:t xml:space="preserve"> Seni kehtinud lõige 1</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sätestas, et § 29 lõike 1 punktides 15 ja 16 nimetatud miinimumnõude täitmise tähtaegade määramisel arvestatakse krediidiasutuste seaduse §-s 104</w:t>
      </w:r>
      <w:r w:rsidRPr="00674BAC">
        <w:rPr>
          <w:rFonts w:ascii="Times New Roman" w:hAnsi="Times New Roman" w:cs="Times New Roman"/>
          <w:sz w:val="24"/>
          <w:szCs w:val="24"/>
          <w:vertAlign w:val="superscript"/>
        </w:rPr>
        <w:t>3</w:t>
      </w:r>
      <w:r w:rsidRPr="00674BAC">
        <w:rPr>
          <w:rFonts w:ascii="Times New Roman" w:hAnsi="Times New Roman" w:cs="Times New Roman"/>
          <w:sz w:val="24"/>
          <w:szCs w:val="24"/>
        </w:rPr>
        <w:t xml:space="preserve"> nimetatud täiendavate omavahendite suunise täitmiseks ette nähtud tähtajaga. Punkti 15 kohaselt peab kriisilahenduskava sisaldama kvantifitseeritud teavet </w:t>
      </w:r>
      <w:r>
        <w:rPr>
          <w:rFonts w:ascii="Times New Roman" w:hAnsi="Times New Roman" w:cs="Times New Roman"/>
          <w:sz w:val="24"/>
          <w:szCs w:val="24"/>
        </w:rPr>
        <w:t>FELS</w:t>
      </w:r>
      <w:r w:rsidRPr="00674BAC">
        <w:rPr>
          <w:rFonts w:ascii="Times New Roman" w:hAnsi="Times New Roman" w:cs="Times New Roman"/>
          <w:sz w:val="24"/>
          <w:szCs w:val="24"/>
        </w:rPr>
        <w:t xml:space="preserve"> 2. peatüki 2. jao kohaselt nõutavate omavahendite ja kõlblike kohustuste miinimumnõude ning selle rakendamise korral miinimumnõude täitmise tähtaja kohta. Punkt 16 sätestab, et juhul, kui see on rakendatav, peab kava sisaldama informatsiooni </w:t>
      </w:r>
      <w:r>
        <w:rPr>
          <w:rFonts w:ascii="Times New Roman" w:hAnsi="Times New Roman" w:cs="Times New Roman"/>
          <w:sz w:val="24"/>
          <w:szCs w:val="24"/>
        </w:rPr>
        <w:t>FELS</w:t>
      </w:r>
      <w:r w:rsidRPr="00674BAC">
        <w:rPr>
          <w:rFonts w:ascii="Times New Roman" w:hAnsi="Times New Roman" w:cs="Times New Roman"/>
          <w:sz w:val="24"/>
          <w:szCs w:val="24"/>
        </w:rPr>
        <w:t xml:space="preserve"> 2. peatüki 2. jao kohase omavahendite ja kohustuste ja nõudeõiguste teisendamise lepingute sõlmimise teel täidetava miinimumnõude ning vajaduse korral selle nõude täitmise tähtaja kohta. Lõikega 1</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võetakse üle BRRD2 artikli 10 lõike 6 neljas alalõige. </w:t>
      </w:r>
    </w:p>
    <w:p w14:paraId="0DEA0E42" w14:textId="77777777" w:rsidR="007941BC" w:rsidRPr="00674BAC" w:rsidRDefault="007941BC" w:rsidP="007941BC">
      <w:pPr>
        <w:spacing w:after="0" w:line="240" w:lineRule="auto"/>
        <w:jc w:val="both"/>
        <w:rPr>
          <w:rFonts w:ascii="Times New Roman" w:hAnsi="Times New Roman" w:cs="Times New Roman"/>
          <w:sz w:val="24"/>
          <w:szCs w:val="24"/>
        </w:rPr>
      </w:pPr>
    </w:p>
    <w:p w14:paraId="6731C02F" w14:textId="77777777" w:rsidR="007941B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Euroopa Komisjon on märkinud, et vastav alalõige on üle võetud käesolevasse seadusesse poolikult, tegemata direktiivi eeskujul viidet artikli 10 lõike 6 kolmandas alalõikes sätestatud asjaolule. Kolmas alalõige viitab omakorda lõike 6 esimesele alalõikele ja artiklile 59, kuid kokkuvõtvalt öeldes näeb ette kohustuse viia läbi kriisilahenduskava läbivaatamine peale kapitaliinstrumentide ja kõlblike kohustuste </w:t>
      </w:r>
      <w:proofErr w:type="spellStart"/>
      <w:r w:rsidRPr="00674BAC">
        <w:rPr>
          <w:rFonts w:ascii="Times New Roman" w:hAnsi="Times New Roman" w:cs="Times New Roman"/>
          <w:sz w:val="24"/>
          <w:szCs w:val="24"/>
        </w:rPr>
        <w:t>allahindamist</w:t>
      </w:r>
      <w:proofErr w:type="spellEnd"/>
      <w:r w:rsidRPr="00674BAC">
        <w:rPr>
          <w:rFonts w:ascii="Times New Roman" w:hAnsi="Times New Roman" w:cs="Times New Roman"/>
          <w:sz w:val="24"/>
          <w:szCs w:val="24"/>
        </w:rPr>
        <w:t xml:space="preserve"> ja teisendamist. Vastava täpsustuse puudumine lõikest 1</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mõjutab aga § 29 lõike 1 punktides 15 ja 16 sätestatud tähtaegade kehtestamist. Komisjoni tähelepanekutest tulenevalt muudetakse lõiget 1</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ja tehakse artikli 10 lõike 6 neljanda alalõike eeskujul viide </w:t>
      </w:r>
      <w:r>
        <w:rPr>
          <w:rFonts w:ascii="Times New Roman" w:hAnsi="Times New Roman" w:cs="Times New Roman"/>
          <w:sz w:val="24"/>
          <w:szCs w:val="24"/>
        </w:rPr>
        <w:t>FELS</w:t>
      </w:r>
      <w:r w:rsidRPr="00674BAC">
        <w:rPr>
          <w:rFonts w:ascii="Times New Roman" w:hAnsi="Times New Roman" w:cs="Times New Roman"/>
          <w:sz w:val="24"/>
          <w:szCs w:val="24"/>
        </w:rPr>
        <w:t xml:space="preserve"> § 28 lõike 6 teisele lausele, millega on võetud üle direktiivi artikli 10 lõike 6 kolmas alalõige. Uue sõnastuse kohaselt peab</w:t>
      </w:r>
      <w:r>
        <w:rPr>
          <w:rFonts w:ascii="Times New Roman" w:hAnsi="Times New Roman" w:cs="Times New Roman"/>
          <w:sz w:val="24"/>
          <w:szCs w:val="24"/>
        </w:rPr>
        <w:t xml:space="preserve"> Finantsinspektsioon tulenevalt § 28 lõike 6 teises lauses sätestatust võtma § 29 lõike 1 punktides 15 ja 16 nimetatud tähtaegade määramisel arvesse KAS §-s 104</w:t>
      </w:r>
      <w:r w:rsidRPr="00F47497">
        <w:rPr>
          <w:rFonts w:ascii="Times New Roman" w:hAnsi="Times New Roman" w:cs="Times New Roman"/>
          <w:sz w:val="24"/>
          <w:szCs w:val="24"/>
          <w:vertAlign w:val="superscript"/>
        </w:rPr>
        <w:t>3</w:t>
      </w:r>
      <w:r>
        <w:rPr>
          <w:rFonts w:ascii="Times New Roman" w:hAnsi="Times New Roman" w:cs="Times New Roman"/>
          <w:sz w:val="24"/>
          <w:szCs w:val="24"/>
        </w:rPr>
        <w:t xml:space="preserve"> sätestatud täiendavate omavahendite nõude täitmiseks ette nähtud tähtaega. </w:t>
      </w:r>
    </w:p>
    <w:p w14:paraId="7AA6AC7A" w14:textId="77777777" w:rsidR="007941BC" w:rsidRPr="00674BAC" w:rsidRDefault="007941BC" w:rsidP="007941BC">
      <w:pPr>
        <w:spacing w:after="0" w:line="240" w:lineRule="auto"/>
        <w:jc w:val="both"/>
        <w:rPr>
          <w:rFonts w:ascii="Times New Roman" w:hAnsi="Times New Roman" w:cs="Times New Roman"/>
          <w:sz w:val="24"/>
          <w:szCs w:val="24"/>
        </w:rPr>
      </w:pPr>
    </w:p>
    <w:p w14:paraId="6733C99E"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Paragrahv 33. </w:t>
      </w:r>
      <w:r w:rsidRPr="00674BAC">
        <w:rPr>
          <w:rFonts w:ascii="Times New Roman" w:hAnsi="Times New Roman" w:cs="Times New Roman"/>
          <w:sz w:val="24"/>
          <w:szCs w:val="24"/>
        </w:rPr>
        <w:t>Kehtiv § 33 sätestab krediidiasutuse ja konsolideerimisgrupi kriisilahenduskõlblikkuse hindamise alused.</w:t>
      </w:r>
    </w:p>
    <w:p w14:paraId="48CA91A2" w14:textId="77777777" w:rsidR="007941BC" w:rsidRPr="00674BAC" w:rsidRDefault="007941BC" w:rsidP="007941BC">
      <w:pPr>
        <w:spacing w:after="0" w:line="240" w:lineRule="auto"/>
        <w:jc w:val="both"/>
        <w:rPr>
          <w:rFonts w:ascii="Times New Roman" w:hAnsi="Times New Roman" w:cs="Times New Roman"/>
          <w:sz w:val="24"/>
          <w:szCs w:val="24"/>
        </w:rPr>
      </w:pPr>
    </w:p>
    <w:p w14:paraId="1E41C886"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2</w:t>
      </w:r>
      <w:r w:rsidRPr="00674BAC">
        <w:rPr>
          <w:rFonts w:ascii="Times New Roman" w:hAnsi="Times New Roman" w:cs="Times New Roman"/>
          <w:b/>
          <w:bCs/>
          <w:sz w:val="24"/>
          <w:szCs w:val="24"/>
          <w:vertAlign w:val="superscript"/>
        </w:rPr>
        <w:t>1</w:t>
      </w:r>
      <w:r w:rsidRPr="00674BAC">
        <w:rPr>
          <w:rFonts w:ascii="Times New Roman" w:hAnsi="Times New Roman" w:cs="Times New Roman"/>
          <w:b/>
          <w:bCs/>
          <w:sz w:val="24"/>
          <w:szCs w:val="24"/>
        </w:rPr>
        <w:t xml:space="preserve"> muutmine.</w:t>
      </w:r>
      <w:r w:rsidRPr="00674BAC">
        <w:rPr>
          <w:rFonts w:ascii="Times New Roman" w:hAnsi="Times New Roman" w:cs="Times New Roman"/>
          <w:sz w:val="24"/>
          <w:szCs w:val="24"/>
        </w:rPr>
        <w:t xml:space="preserve"> Olukorras, kus krediidiasutus ei kuulu konsolideerimisgruppi, peab Finantsinspektsioon hindama vajaduse korral pärast konsulteerimist nende lepinguriikide kriisilahendusasutustega, kus asuvad olulised filiaalid, millisel määral on krediidiasutus kriisilahenduskõlblik, ilma et kriisilahendusmenetluses oleks vajalik eeldada Eesti Panga erakorralise likviidsusabi saamist või sellise likviidsusabi saamist, mida antakse mittestandardse tagatise taseme, struktuuri või intressimääraga, või erakorralise avaliku toetuse saamist, välja arvatud kriisilahendusfondi vahendite saamist (lõige 1). Lõikega 2 kohustatakse Finantsinspektsiooni kui konsolideerimisgrupi kriisilahendust hindama konsolideerimisgrupi kriisilahenduskõlblikkust vastavalt käesoleva paragrahvi lõikes 1 sätestatule koos nende lepinguriikide kriisilahendusasutustega, kus asuvad konsolideerimisgrupi tütarettevõtjad. Lisaks hindamisele peab Finantsinspektsioon konsulteerima teiste lepinguriikide kriisilahendusasutustega, kus asub oluline filiaal, kui vastav konsultatsioon on asjaomase filiaali puhul vajalik, ning nende lepinguriikide finantsjärelevalve asutustega. Lõiget 2 täpsustab lõige 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mis sätestab, et kui kriisilahenduse konsolideerimisgrupp koosneb mitmest kriisilahenduse konsolideerimisgrupist, tuleb </w:t>
      </w:r>
      <w:r>
        <w:rPr>
          <w:rFonts w:ascii="Times New Roman" w:hAnsi="Times New Roman" w:cs="Times New Roman"/>
          <w:sz w:val="24"/>
          <w:szCs w:val="24"/>
        </w:rPr>
        <w:t xml:space="preserve">vastavalt </w:t>
      </w:r>
      <w:r w:rsidRPr="00674BAC">
        <w:rPr>
          <w:rFonts w:ascii="Times New Roman" w:hAnsi="Times New Roman" w:cs="Times New Roman"/>
          <w:sz w:val="24"/>
          <w:szCs w:val="24"/>
        </w:rPr>
        <w:t xml:space="preserve">käesoleva </w:t>
      </w:r>
      <w:r>
        <w:rPr>
          <w:rFonts w:ascii="Times New Roman" w:hAnsi="Times New Roman" w:cs="Times New Roman"/>
          <w:sz w:val="24"/>
          <w:szCs w:val="24"/>
        </w:rPr>
        <w:t xml:space="preserve">peatüki 1. jaole käesoleva </w:t>
      </w:r>
      <w:r w:rsidRPr="00674BAC">
        <w:rPr>
          <w:rFonts w:ascii="Times New Roman" w:hAnsi="Times New Roman" w:cs="Times New Roman"/>
          <w:sz w:val="24"/>
          <w:szCs w:val="24"/>
        </w:rPr>
        <w:t xml:space="preserve">paragrahvi lõikes 2 nimetatud kriisilahenduskõlblikkust hinnata iga </w:t>
      </w:r>
      <w:proofErr w:type="spellStart"/>
      <w:r w:rsidRPr="00674BAC">
        <w:rPr>
          <w:rFonts w:ascii="Times New Roman" w:hAnsi="Times New Roman" w:cs="Times New Roman"/>
          <w:sz w:val="24"/>
          <w:szCs w:val="24"/>
        </w:rPr>
        <w:t>allkonsolideerimisgrupi</w:t>
      </w:r>
      <w:proofErr w:type="spellEnd"/>
      <w:r w:rsidRPr="00674BAC">
        <w:rPr>
          <w:rFonts w:ascii="Times New Roman" w:hAnsi="Times New Roman" w:cs="Times New Roman"/>
          <w:sz w:val="24"/>
          <w:szCs w:val="24"/>
        </w:rPr>
        <w:t xml:space="preserve"> kohta eraldi. </w:t>
      </w:r>
    </w:p>
    <w:p w14:paraId="5CB679E5" w14:textId="77777777" w:rsidR="007941BC" w:rsidRPr="00674BAC" w:rsidRDefault="007941BC" w:rsidP="007941BC">
      <w:pPr>
        <w:spacing w:after="0" w:line="240" w:lineRule="auto"/>
        <w:jc w:val="both"/>
        <w:rPr>
          <w:rFonts w:ascii="Times New Roman" w:hAnsi="Times New Roman" w:cs="Times New Roman"/>
          <w:sz w:val="24"/>
          <w:szCs w:val="24"/>
        </w:rPr>
      </w:pPr>
    </w:p>
    <w:p w14:paraId="5F6F2F64"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Euroopa Komisjon on juhtinud tähelepanu sellele, et kuigi lõige 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võtab üle BRRD2 artikli 16 lõike 4 esimese alalõike, on §-i 33 jäänud üle võtmata lõike 4 teine alalõige, mis kohustab kriisilahenduskõlblikkust hin</w:t>
      </w:r>
      <w:r>
        <w:rPr>
          <w:rFonts w:ascii="Times New Roman" w:hAnsi="Times New Roman" w:cs="Times New Roman"/>
          <w:sz w:val="24"/>
          <w:szCs w:val="24"/>
        </w:rPr>
        <w:t>dama</w:t>
      </w:r>
      <w:r w:rsidRPr="00674BAC">
        <w:rPr>
          <w:rFonts w:ascii="Times New Roman" w:hAnsi="Times New Roman" w:cs="Times New Roman"/>
          <w:sz w:val="24"/>
          <w:szCs w:val="24"/>
        </w:rPr>
        <w:t xml:space="preserve"> ka kogu konsolideerimisgrupi suhtes, lähtudes kriisilahenduskava nõuetest ja menetlusest. Põhjusel, et § 33 käsitleb nii krediidiasutuse kui ka konsolideerimisgrupi kriisilahenduskõlblikkuse hindamist, on vaja teine alalõige tuua paragrahvi üle. Seetõttu muudetakse lõiget 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ja sätestatakse, et kui kriisilahenduse konsolideerimisgrupp koosneb mitmest kriisilahenduse konsolideerimisgrupist, tuleb lisaks kogu konsolideerimisgrupi kriisilahenduskõlblikkusele </w:t>
      </w:r>
      <w:r>
        <w:rPr>
          <w:rFonts w:ascii="Times New Roman" w:hAnsi="Times New Roman" w:cs="Times New Roman"/>
          <w:sz w:val="24"/>
          <w:szCs w:val="24"/>
        </w:rPr>
        <w:t xml:space="preserve">hindamisele </w:t>
      </w:r>
      <w:r w:rsidRPr="00674BAC">
        <w:rPr>
          <w:rFonts w:ascii="Times New Roman" w:hAnsi="Times New Roman" w:cs="Times New Roman"/>
          <w:sz w:val="24"/>
          <w:szCs w:val="24"/>
        </w:rPr>
        <w:t>hinnata käesoleva paragrahvi lõikes 2</w:t>
      </w:r>
      <w:r>
        <w:rPr>
          <w:rFonts w:ascii="Times New Roman" w:hAnsi="Times New Roman" w:cs="Times New Roman"/>
          <w:sz w:val="24"/>
          <w:szCs w:val="24"/>
        </w:rPr>
        <w:t xml:space="preserve"> nimetatud</w:t>
      </w:r>
      <w:r w:rsidRPr="00674BAC">
        <w:rPr>
          <w:rFonts w:ascii="Times New Roman" w:hAnsi="Times New Roman" w:cs="Times New Roman"/>
          <w:sz w:val="24"/>
          <w:szCs w:val="24"/>
        </w:rPr>
        <w:t xml:space="preserve"> kriisilahenduskõlblikkust iga </w:t>
      </w:r>
      <w:proofErr w:type="spellStart"/>
      <w:r w:rsidRPr="00674BAC">
        <w:rPr>
          <w:rFonts w:ascii="Times New Roman" w:hAnsi="Times New Roman" w:cs="Times New Roman"/>
          <w:sz w:val="24"/>
          <w:szCs w:val="24"/>
        </w:rPr>
        <w:t>allkonsolideerimisgrupi</w:t>
      </w:r>
      <w:proofErr w:type="spellEnd"/>
      <w:r w:rsidRPr="00674BAC">
        <w:rPr>
          <w:rFonts w:ascii="Times New Roman" w:hAnsi="Times New Roman" w:cs="Times New Roman"/>
          <w:sz w:val="24"/>
          <w:szCs w:val="24"/>
        </w:rPr>
        <w:t xml:space="preserve"> kohta eraldi vastavalt </w:t>
      </w:r>
      <w:r>
        <w:rPr>
          <w:rFonts w:ascii="Times New Roman" w:hAnsi="Times New Roman" w:cs="Times New Roman"/>
          <w:sz w:val="24"/>
          <w:szCs w:val="24"/>
        </w:rPr>
        <w:t>FELS</w:t>
      </w:r>
      <w:r w:rsidRPr="00674BAC">
        <w:rPr>
          <w:rFonts w:ascii="Times New Roman" w:hAnsi="Times New Roman" w:cs="Times New Roman"/>
          <w:sz w:val="24"/>
          <w:szCs w:val="24"/>
        </w:rPr>
        <w:t xml:space="preserve"> §-des 28–</w:t>
      </w:r>
      <w:r>
        <w:rPr>
          <w:rFonts w:ascii="Times New Roman" w:hAnsi="Times New Roman" w:cs="Times New Roman"/>
          <w:sz w:val="24"/>
          <w:szCs w:val="24"/>
        </w:rPr>
        <w:t>3</w:t>
      </w:r>
      <w:r w:rsidRPr="00674BAC">
        <w:rPr>
          <w:rFonts w:ascii="Times New Roman" w:hAnsi="Times New Roman" w:cs="Times New Roman"/>
          <w:sz w:val="24"/>
          <w:szCs w:val="24"/>
        </w:rPr>
        <w:t xml:space="preserve">2 sätestatud menetlustele. </w:t>
      </w:r>
    </w:p>
    <w:p w14:paraId="4779EA11" w14:textId="77777777" w:rsidR="007941BC" w:rsidRPr="00674BAC" w:rsidRDefault="007941BC" w:rsidP="007941BC">
      <w:pPr>
        <w:spacing w:after="0" w:line="240" w:lineRule="auto"/>
        <w:jc w:val="both"/>
        <w:rPr>
          <w:rFonts w:ascii="Times New Roman" w:hAnsi="Times New Roman" w:cs="Times New Roman"/>
          <w:sz w:val="24"/>
          <w:szCs w:val="24"/>
        </w:rPr>
      </w:pPr>
    </w:p>
    <w:p w14:paraId="2B1566BE"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Paragrahvi täiendatakse lõikega 2</w:t>
      </w:r>
      <w:r w:rsidRPr="00674BAC">
        <w:rPr>
          <w:rFonts w:ascii="Times New Roman" w:hAnsi="Times New Roman" w:cs="Times New Roman"/>
          <w:b/>
          <w:bCs/>
          <w:sz w:val="24"/>
          <w:szCs w:val="24"/>
          <w:vertAlign w:val="superscript"/>
        </w:rPr>
        <w:t>2</w:t>
      </w:r>
      <w:r w:rsidRPr="00674BAC">
        <w:rPr>
          <w:rFonts w:ascii="Times New Roman" w:hAnsi="Times New Roman" w:cs="Times New Roman"/>
          <w:b/>
          <w:bCs/>
          <w:sz w:val="24"/>
          <w:szCs w:val="24"/>
        </w:rPr>
        <w:t>.</w:t>
      </w:r>
      <w:r w:rsidRPr="00674BAC">
        <w:rPr>
          <w:rFonts w:ascii="Times New Roman" w:hAnsi="Times New Roman" w:cs="Times New Roman"/>
          <w:sz w:val="24"/>
          <w:szCs w:val="24"/>
        </w:rPr>
        <w:t xml:space="preserve"> Euroopa Komisjon on juhtinud tähelepanu sellele, et kuigi BRRD2 lisa C esimene lause ja lisas sisalduv loetelu asjaolude kohta, mida Finantsinspektsioon peab arvesse võtma krediidiasutuse või konsolideerimisgrupi kriisilahenduskõlblikkuse hinnangu koostamisel, on üle võetud § 33 lõikega 4, on §-st 33 puudu lisa C teine lause, mis käsitleb konsolideerimisgrupi kriisilahenduskõlblikkuse hindamisel kasutatavate viidete mõistmist. Võttes arvesse asjaolusid, et lisa C teine lause on kirjeldava iseloomuga säte ning lõige 4 on võrreldes teiste käesolevas seaduses sätestatud lõigetega mahukam, võetakse direktiivi lisa C teine lause üle uue lõikena 2</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ja sätestatakse, et kui käesolevas seaduses viidatakse konsolideerimisgrupi kriisilahenduskõlblikkuse hindamisele, siis peetakse selle all silmas kõigi konsolideerimisgruppi kuuluvatele krediidiasutustele või </w:t>
      </w:r>
      <w:r>
        <w:rPr>
          <w:rFonts w:ascii="Times New Roman" w:hAnsi="Times New Roman" w:cs="Times New Roman"/>
          <w:sz w:val="24"/>
          <w:szCs w:val="24"/>
        </w:rPr>
        <w:t>FELS</w:t>
      </w:r>
      <w:r w:rsidRPr="00674BAC">
        <w:rPr>
          <w:rFonts w:ascii="Times New Roman" w:hAnsi="Times New Roman" w:cs="Times New Roman"/>
          <w:sz w:val="24"/>
          <w:szCs w:val="24"/>
        </w:rPr>
        <w:t xml:space="preserve"> § 2 lõike 1 punktis 3 nimetatud isikute kriisilahenduskõlblikkuse hindamist.</w:t>
      </w:r>
    </w:p>
    <w:p w14:paraId="6F135552" w14:textId="77777777" w:rsidR="007941BC" w:rsidRPr="00674BAC" w:rsidRDefault="007941BC" w:rsidP="007941BC">
      <w:pPr>
        <w:spacing w:after="0" w:line="240" w:lineRule="auto"/>
        <w:jc w:val="both"/>
        <w:rPr>
          <w:rFonts w:ascii="Times New Roman" w:hAnsi="Times New Roman" w:cs="Times New Roman"/>
          <w:sz w:val="24"/>
          <w:szCs w:val="24"/>
        </w:rPr>
      </w:pPr>
    </w:p>
    <w:p w14:paraId="53BD23DF"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Paragrahv 34. </w:t>
      </w:r>
      <w:r w:rsidRPr="00674BAC">
        <w:rPr>
          <w:rFonts w:ascii="Times New Roman" w:hAnsi="Times New Roman" w:cs="Times New Roman"/>
          <w:sz w:val="24"/>
          <w:szCs w:val="24"/>
        </w:rPr>
        <w:t xml:space="preserve">Kehtiv § 34 sätestab kriisilahenduskõlbulikkust pärssivate takistustega tegelemise ja nende kõrvaldamise alused. </w:t>
      </w:r>
    </w:p>
    <w:p w14:paraId="1A16103C" w14:textId="77777777" w:rsidR="007941BC" w:rsidRPr="00674BAC" w:rsidRDefault="007941BC" w:rsidP="007941BC">
      <w:pPr>
        <w:spacing w:after="0" w:line="240" w:lineRule="auto"/>
        <w:jc w:val="both"/>
        <w:rPr>
          <w:rFonts w:ascii="Times New Roman" w:hAnsi="Times New Roman" w:cs="Times New Roman"/>
          <w:sz w:val="24"/>
          <w:szCs w:val="24"/>
        </w:rPr>
      </w:pPr>
    </w:p>
    <w:p w14:paraId="5B7988B0"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color w:val="000000" w:themeColor="text1"/>
          <w:sz w:val="24"/>
          <w:szCs w:val="24"/>
        </w:rPr>
        <w:t>Lõike 2</w:t>
      </w:r>
      <w:r w:rsidRPr="00674BAC">
        <w:rPr>
          <w:rFonts w:ascii="Times New Roman" w:hAnsi="Times New Roman" w:cs="Times New Roman"/>
          <w:b/>
          <w:bCs/>
          <w:color w:val="000000" w:themeColor="text1"/>
          <w:sz w:val="24"/>
          <w:szCs w:val="24"/>
          <w:vertAlign w:val="superscript"/>
        </w:rPr>
        <w:t>1</w:t>
      </w:r>
      <w:r w:rsidRPr="00674BAC">
        <w:rPr>
          <w:rFonts w:ascii="Times New Roman" w:hAnsi="Times New Roman" w:cs="Times New Roman"/>
          <w:b/>
          <w:bCs/>
          <w:color w:val="000000" w:themeColor="text1"/>
          <w:sz w:val="24"/>
          <w:szCs w:val="24"/>
        </w:rPr>
        <w:t xml:space="preserve"> muutmine. </w:t>
      </w:r>
      <w:r w:rsidRPr="00674BAC">
        <w:rPr>
          <w:rFonts w:ascii="Times New Roman" w:hAnsi="Times New Roman" w:cs="Times New Roman"/>
          <w:color w:val="000000" w:themeColor="text1"/>
          <w:sz w:val="24"/>
          <w:szCs w:val="24"/>
        </w:rPr>
        <w:t>Käesoleva paragrahvi lõike 1 kohaselt peab Finantsinspektsioon teavitama krediidiasutusi ja nende lepinguriikide kriisilahendusasutusi, kus asuvad krediidiasutuse olulised filiaalid, kui kriisilahenduskõlblikkuse hindamisel tuvastatakse krediidiasutuse kriisilahendusmenetluses olulisi takistusi. Lõikega 2</w:t>
      </w:r>
      <w:r w:rsidRPr="00674BAC">
        <w:rPr>
          <w:rFonts w:ascii="Times New Roman" w:hAnsi="Times New Roman" w:cs="Times New Roman"/>
          <w:color w:val="000000" w:themeColor="text1"/>
          <w:sz w:val="24"/>
          <w:szCs w:val="24"/>
          <w:vertAlign w:val="superscript"/>
        </w:rPr>
        <w:t>1</w:t>
      </w:r>
      <w:r w:rsidRPr="00674BAC">
        <w:rPr>
          <w:rFonts w:ascii="Times New Roman" w:hAnsi="Times New Roman" w:cs="Times New Roman"/>
          <w:color w:val="000000" w:themeColor="text1"/>
          <w:sz w:val="24"/>
          <w:szCs w:val="24"/>
        </w:rPr>
        <w:t xml:space="preserve"> kohustatakse krediidiasutust, kes on saanud Finantsinspektsioonilt lõikes 1 nimetatud teate, esitama kahe nädala jooksul Finantsinspektsioonile võimalikud meetmed oluliste takistuste eemaldamiseks ja nende rakendamise ajakava. Lõikega 2</w:t>
      </w:r>
      <w:r w:rsidRPr="00674BAC">
        <w:rPr>
          <w:rFonts w:ascii="Times New Roman" w:hAnsi="Times New Roman" w:cs="Times New Roman"/>
          <w:color w:val="000000" w:themeColor="text1"/>
          <w:sz w:val="24"/>
          <w:szCs w:val="24"/>
          <w:vertAlign w:val="superscript"/>
        </w:rPr>
        <w:t>1</w:t>
      </w:r>
      <w:r w:rsidRPr="00674BAC">
        <w:rPr>
          <w:rFonts w:ascii="Times New Roman" w:hAnsi="Times New Roman" w:cs="Times New Roman"/>
          <w:color w:val="000000" w:themeColor="text1"/>
          <w:sz w:val="24"/>
          <w:szCs w:val="24"/>
        </w:rPr>
        <w:t xml:space="preserve"> võetakse üle BRRD2 artikli 17 lõike 3 teine alalõige. Euroopa Komisjon on teinud lõike 2</w:t>
      </w:r>
      <w:r w:rsidRPr="00674BAC">
        <w:rPr>
          <w:rFonts w:ascii="Times New Roman" w:hAnsi="Times New Roman" w:cs="Times New Roman"/>
          <w:color w:val="000000" w:themeColor="text1"/>
          <w:sz w:val="24"/>
          <w:szCs w:val="24"/>
          <w:vertAlign w:val="superscript"/>
        </w:rPr>
        <w:t>1</w:t>
      </w:r>
      <w:r w:rsidRPr="00674BA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kohta</w:t>
      </w:r>
      <w:r w:rsidRPr="00674BAC">
        <w:rPr>
          <w:rFonts w:ascii="Times New Roman" w:hAnsi="Times New Roman" w:cs="Times New Roman"/>
          <w:color w:val="000000" w:themeColor="text1"/>
          <w:sz w:val="24"/>
          <w:szCs w:val="24"/>
        </w:rPr>
        <w:t xml:space="preserve"> kaks tähelepanekut. </w:t>
      </w:r>
    </w:p>
    <w:p w14:paraId="607DBF4C" w14:textId="77777777" w:rsidR="007941BC" w:rsidRPr="00674BAC" w:rsidRDefault="007941BC" w:rsidP="007941BC">
      <w:pPr>
        <w:spacing w:after="0" w:line="240" w:lineRule="auto"/>
        <w:jc w:val="both"/>
        <w:rPr>
          <w:rFonts w:ascii="Times New Roman" w:hAnsi="Times New Roman" w:cs="Times New Roman"/>
          <w:sz w:val="24"/>
          <w:szCs w:val="24"/>
        </w:rPr>
      </w:pPr>
    </w:p>
    <w:p w14:paraId="5320AE02" w14:textId="77777777" w:rsidR="007941BC" w:rsidRPr="00674BAC" w:rsidRDefault="007941BC" w:rsidP="007941BC">
      <w:pPr>
        <w:spacing w:after="0" w:line="240" w:lineRule="auto"/>
        <w:jc w:val="both"/>
        <w:rPr>
          <w:rFonts w:ascii="Times New Roman" w:hAnsi="Times New Roman" w:cs="Times New Roman"/>
          <w:color w:val="000000" w:themeColor="text1"/>
          <w:sz w:val="24"/>
          <w:szCs w:val="24"/>
        </w:rPr>
      </w:pPr>
      <w:r w:rsidRPr="00674BAC">
        <w:rPr>
          <w:rFonts w:ascii="Times New Roman" w:hAnsi="Times New Roman" w:cs="Times New Roman"/>
          <w:color w:val="000000" w:themeColor="text1"/>
          <w:sz w:val="24"/>
          <w:szCs w:val="24"/>
        </w:rPr>
        <w:t>Esiteks, lõike 2</w:t>
      </w:r>
      <w:r w:rsidRPr="00674BAC">
        <w:rPr>
          <w:rFonts w:ascii="Times New Roman" w:hAnsi="Times New Roman" w:cs="Times New Roman"/>
          <w:color w:val="000000" w:themeColor="text1"/>
          <w:sz w:val="24"/>
          <w:szCs w:val="24"/>
          <w:vertAlign w:val="superscript"/>
        </w:rPr>
        <w:t xml:space="preserve">1 </w:t>
      </w:r>
      <w:r w:rsidRPr="00674BAC">
        <w:rPr>
          <w:rFonts w:ascii="Times New Roman" w:hAnsi="Times New Roman" w:cs="Times New Roman"/>
          <w:color w:val="000000" w:themeColor="text1"/>
          <w:sz w:val="24"/>
          <w:szCs w:val="24"/>
        </w:rPr>
        <w:t xml:space="preserve">sissejuhatava lauseosa sõnastus ei väljenda piisavalt selgelt seda, et järgnevas loetelus nimetatud olukorrad võivad tingida kriisilahenduskõlblikkust oluliselt pärssiva asjaolu </w:t>
      </w:r>
      <w:r w:rsidRPr="00674BAC">
        <w:rPr>
          <w:rFonts w:ascii="Times New Roman" w:hAnsi="Times New Roman" w:cs="Times New Roman"/>
          <w:i/>
          <w:iCs/>
          <w:color w:val="000000" w:themeColor="text1"/>
          <w:sz w:val="24"/>
          <w:szCs w:val="24"/>
        </w:rPr>
        <w:t>(</w:t>
      </w:r>
      <w:r>
        <w:rPr>
          <w:rFonts w:ascii="Times New Roman" w:hAnsi="Times New Roman" w:cs="Times New Roman"/>
          <w:color w:val="000000" w:themeColor="text1"/>
          <w:sz w:val="24"/>
          <w:szCs w:val="24"/>
        </w:rPr>
        <w:t xml:space="preserve">ingl. k. </w:t>
      </w:r>
      <w:proofErr w:type="spellStart"/>
      <w:r w:rsidRPr="00674BAC">
        <w:rPr>
          <w:rFonts w:ascii="Times New Roman" w:hAnsi="Times New Roman" w:cs="Times New Roman"/>
          <w:i/>
          <w:iCs/>
          <w:color w:val="000000" w:themeColor="text1"/>
          <w:sz w:val="24"/>
          <w:szCs w:val="24"/>
        </w:rPr>
        <w:t>impediment</w:t>
      </w:r>
      <w:proofErr w:type="spellEnd"/>
      <w:r w:rsidRPr="00674BAC">
        <w:rPr>
          <w:rFonts w:ascii="Times New Roman" w:hAnsi="Times New Roman" w:cs="Times New Roman"/>
          <w:i/>
          <w:iCs/>
          <w:color w:val="000000" w:themeColor="text1"/>
          <w:sz w:val="24"/>
          <w:szCs w:val="24"/>
        </w:rPr>
        <w:t xml:space="preserve"> </w:t>
      </w:r>
      <w:proofErr w:type="spellStart"/>
      <w:r w:rsidRPr="00674BAC">
        <w:rPr>
          <w:rFonts w:ascii="Times New Roman" w:hAnsi="Times New Roman" w:cs="Times New Roman"/>
          <w:i/>
          <w:iCs/>
          <w:color w:val="000000" w:themeColor="text1"/>
          <w:sz w:val="24"/>
          <w:szCs w:val="24"/>
        </w:rPr>
        <w:t>to</w:t>
      </w:r>
      <w:proofErr w:type="spellEnd"/>
      <w:r w:rsidRPr="00674BAC">
        <w:rPr>
          <w:rFonts w:ascii="Times New Roman" w:hAnsi="Times New Roman" w:cs="Times New Roman"/>
          <w:i/>
          <w:iCs/>
          <w:color w:val="000000" w:themeColor="text1"/>
          <w:sz w:val="24"/>
          <w:szCs w:val="24"/>
        </w:rPr>
        <w:t xml:space="preserve"> </w:t>
      </w:r>
      <w:proofErr w:type="spellStart"/>
      <w:r w:rsidRPr="00674BAC">
        <w:rPr>
          <w:rFonts w:ascii="Times New Roman" w:hAnsi="Times New Roman" w:cs="Times New Roman"/>
          <w:i/>
          <w:iCs/>
          <w:color w:val="000000" w:themeColor="text1"/>
          <w:sz w:val="24"/>
          <w:szCs w:val="24"/>
        </w:rPr>
        <w:t>resolvability</w:t>
      </w:r>
      <w:proofErr w:type="spellEnd"/>
      <w:r w:rsidRPr="00674BAC">
        <w:rPr>
          <w:rFonts w:ascii="Times New Roman" w:hAnsi="Times New Roman" w:cs="Times New Roman"/>
          <w:i/>
          <w:iCs/>
          <w:color w:val="000000" w:themeColor="text1"/>
          <w:sz w:val="24"/>
          <w:szCs w:val="24"/>
        </w:rPr>
        <w:t>)</w:t>
      </w:r>
      <w:r w:rsidRPr="00674BAC">
        <w:rPr>
          <w:rFonts w:ascii="Times New Roman" w:hAnsi="Times New Roman" w:cs="Times New Roman"/>
          <w:color w:val="000000" w:themeColor="text1"/>
          <w:sz w:val="24"/>
          <w:szCs w:val="24"/>
        </w:rPr>
        <w:t>. Seni kehtinud sõnastus jätab ekslikult mulje, et lõike 2</w:t>
      </w:r>
      <w:r w:rsidRPr="00674BAC">
        <w:rPr>
          <w:rFonts w:ascii="Times New Roman" w:hAnsi="Times New Roman" w:cs="Times New Roman"/>
          <w:color w:val="000000" w:themeColor="text1"/>
          <w:sz w:val="24"/>
          <w:szCs w:val="24"/>
          <w:vertAlign w:val="superscript"/>
        </w:rPr>
        <w:t>1</w:t>
      </w:r>
      <w:r w:rsidRPr="00674BAC">
        <w:rPr>
          <w:rFonts w:ascii="Times New Roman" w:hAnsi="Times New Roman" w:cs="Times New Roman"/>
          <w:color w:val="000000" w:themeColor="text1"/>
          <w:sz w:val="24"/>
          <w:szCs w:val="24"/>
        </w:rPr>
        <w:t xml:space="preserve"> punktides 1 ja 2 nimetatud situatsioonid ongi pärssivad asjaolud. Tegelikult saavad punktides 1 ja 2 sätestatud olukorrad olla ajendid pärssivate asjaolude tekkeks. Pärssivate asjaolude nimekirja ega legaaldefinitsiooni ei ole direktiivi</w:t>
      </w:r>
      <w:r w:rsidRPr="00674BAC">
        <w:rPr>
          <w:rStyle w:val="Allmrkuseviide"/>
          <w:rFonts w:ascii="Times New Roman" w:hAnsi="Times New Roman" w:cs="Times New Roman"/>
          <w:color w:val="000000" w:themeColor="text1"/>
        </w:rPr>
        <w:footnoteReference w:id="76"/>
      </w:r>
      <w:r w:rsidRPr="00674BAC">
        <w:rPr>
          <w:rFonts w:ascii="Times New Roman" w:hAnsi="Times New Roman" w:cs="Times New Roman"/>
          <w:color w:val="000000" w:themeColor="text1"/>
          <w:sz w:val="24"/>
          <w:szCs w:val="24"/>
        </w:rPr>
        <w:t xml:space="preserve"> ega </w:t>
      </w:r>
      <w:r>
        <w:rPr>
          <w:rFonts w:ascii="Times New Roman" w:hAnsi="Times New Roman" w:cs="Times New Roman"/>
          <w:color w:val="000000" w:themeColor="text1"/>
          <w:sz w:val="24"/>
          <w:szCs w:val="24"/>
        </w:rPr>
        <w:t>FELS-iga</w:t>
      </w:r>
      <w:r w:rsidRPr="00674BAC">
        <w:rPr>
          <w:rFonts w:ascii="Times New Roman" w:hAnsi="Times New Roman" w:cs="Times New Roman"/>
          <w:color w:val="000000" w:themeColor="text1"/>
          <w:sz w:val="24"/>
          <w:szCs w:val="24"/>
        </w:rPr>
        <w:t xml:space="preserve"> sätestatud, kuivõrd tegu on kriisilahendusasutuse poolt antavate hinnangutega selle kohta, et mingi asjaolu, sündmus vms element mõjutab negatiivselt finantsasutuse kriisilahenduskõlblikkust.</w:t>
      </w:r>
      <w:r w:rsidRPr="00674BAC">
        <w:rPr>
          <w:rStyle w:val="Allmrkuseviide"/>
          <w:rFonts w:ascii="Times New Roman" w:hAnsi="Times New Roman" w:cs="Times New Roman"/>
          <w:color w:val="000000" w:themeColor="text1"/>
        </w:rPr>
        <w:footnoteReference w:id="77"/>
      </w:r>
      <w:r w:rsidRPr="00674BAC">
        <w:rPr>
          <w:rFonts w:ascii="Times New Roman" w:hAnsi="Times New Roman" w:cs="Times New Roman"/>
          <w:color w:val="000000" w:themeColor="text1"/>
          <w:sz w:val="24"/>
          <w:szCs w:val="24"/>
        </w:rPr>
        <w:t xml:space="preserve"> Vaatamata sellele, et pärssivate asjaolude loetelu on lahtine ja sõltub finantsasutuse tegevusest, saab pärssivad asjaolud jagada tinglikult viide kategooriasse: 1) struktuur ja tegevus, 2) rahalised vahendid, 3) teave, 4) piiriülesed küsimused, 5) õigusküsimused.</w:t>
      </w:r>
      <w:r w:rsidRPr="00674BAC">
        <w:rPr>
          <w:rStyle w:val="Allmrkuseviide"/>
          <w:rFonts w:ascii="Times New Roman" w:hAnsi="Times New Roman" w:cs="Times New Roman"/>
          <w:color w:val="000000" w:themeColor="text1"/>
        </w:rPr>
        <w:footnoteReference w:id="78"/>
      </w:r>
      <w:r w:rsidRPr="00674BAC">
        <w:rPr>
          <w:rFonts w:ascii="Times New Roman" w:hAnsi="Times New Roman" w:cs="Times New Roman"/>
          <w:color w:val="000000" w:themeColor="text1"/>
          <w:sz w:val="24"/>
          <w:szCs w:val="24"/>
        </w:rPr>
        <w:t xml:space="preserve"> </w:t>
      </w:r>
    </w:p>
    <w:p w14:paraId="27C0760B" w14:textId="77777777" w:rsidR="007941BC" w:rsidRPr="00674BAC" w:rsidRDefault="007941BC" w:rsidP="007941BC">
      <w:pPr>
        <w:spacing w:after="0" w:line="240" w:lineRule="auto"/>
        <w:jc w:val="both"/>
        <w:rPr>
          <w:rFonts w:ascii="Times New Roman" w:hAnsi="Times New Roman" w:cs="Times New Roman"/>
          <w:color w:val="000000" w:themeColor="text1"/>
          <w:sz w:val="24"/>
          <w:szCs w:val="24"/>
        </w:rPr>
      </w:pPr>
    </w:p>
    <w:p w14:paraId="1D7D4C61"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color w:val="000000" w:themeColor="text1"/>
          <w:sz w:val="24"/>
          <w:szCs w:val="24"/>
        </w:rPr>
        <w:t>Eeltoodust tulenevalt muudetakse lõike 2</w:t>
      </w:r>
      <w:r w:rsidRPr="00674BAC">
        <w:rPr>
          <w:rFonts w:ascii="Times New Roman" w:hAnsi="Times New Roman" w:cs="Times New Roman"/>
          <w:color w:val="000000" w:themeColor="text1"/>
          <w:sz w:val="24"/>
          <w:szCs w:val="24"/>
          <w:vertAlign w:val="superscript"/>
        </w:rPr>
        <w:t>1</w:t>
      </w:r>
      <w:r w:rsidRPr="00674BAC">
        <w:rPr>
          <w:rFonts w:ascii="Times New Roman" w:hAnsi="Times New Roman" w:cs="Times New Roman"/>
          <w:color w:val="000000" w:themeColor="text1"/>
          <w:sz w:val="24"/>
          <w:szCs w:val="24"/>
        </w:rPr>
        <w:t xml:space="preserve"> sissejuhatava lauseosa sõnastust, sest senine sõnastus jätab ekslikult ja liigagi piiratult mulje, et punktides 1 ja 2 nimetatud olukorrad on pärssivad asjaolud. Seetõttu täpsustatakse sissejuhatavas lauseosas, et kahe nädala jooksul pärast käesoleva paragrahvi lõikes 1 nimetatud teate kättesaamist esitab krediidiasutus Finantsinspektsioonile võimalikud meetmed oluliste takistuste eemaldamiseks kriisilahendusmenetlusest ja nende rakendamise ajakava, millega tagatakse FELS §-s 18 või 19 ning krediidiasutuste seaduse § 86</w:t>
      </w:r>
      <w:r w:rsidRPr="00674BAC">
        <w:rPr>
          <w:rFonts w:ascii="Times New Roman" w:hAnsi="Times New Roman" w:cs="Times New Roman"/>
          <w:color w:val="000000" w:themeColor="text1"/>
          <w:sz w:val="24"/>
          <w:szCs w:val="24"/>
          <w:vertAlign w:val="superscript"/>
        </w:rPr>
        <w:t>44</w:t>
      </w:r>
      <w:r w:rsidRPr="00674BAC">
        <w:rPr>
          <w:rFonts w:ascii="Times New Roman" w:hAnsi="Times New Roman" w:cs="Times New Roman"/>
          <w:color w:val="000000" w:themeColor="text1"/>
          <w:sz w:val="24"/>
          <w:szCs w:val="24"/>
        </w:rPr>
        <w:t xml:space="preserve"> lõikes 2 nimetatud kombineeritud puhvri nõude täitmine juhul, kui kriisilahenduskõlblikkust oluliselt pärssiv asjaolu on tingitud ühest punktis 1 või 2 nimetatud olukorrast. </w:t>
      </w:r>
    </w:p>
    <w:p w14:paraId="6AE7EA8B" w14:textId="77777777" w:rsidR="007941BC" w:rsidRPr="00674BAC" w:rsidRDefault="007941BC" w:rsidP="007941BC">
      <w:pPr>
        <w:spacing w:after="0" w:line="240" w:lineRule="auto"/>
        <w:jc w:val="both"/>
        <w:rPr>
          <w:rFonts w:ascii="Times New Roman" w:hAnsi="Times New Roman" w:cs="Times New Roman"/>
          <w:sz w:val="24"/>
          <w:szCs w:val="24"/>
        </w:rPr>
      </w:pPr>
    </w:p>
    <w:p w14:paraId="5E1DD75F" w14:textId="77777777" w:rsidR="007941BC" w:rsidRPr="00674BAC" w:rsidRDefault="007941BC" w:rsidP="007941BC">
      <w:pPr>
        <w:spacing w:after="0" w:line="240" w:lineRule="auto"/>
        <w:jc w:val="both"/>
        <w:rPr>
          <w:rFonts w:ascii="Times New Roman" w:hAnsi="Times New Roman" w:cs="Times New Roman"/>
          <w:color w:val="000000" w:themeColor="text1"/>
          <w:sz w:val="24"/>
          <w:szCs w:val="24"/>
        </w:rPr>
      </w:pPr>
      <w:r w:rsidRPr="00674BAC">
        <w:rPr>
          <w:rFonts w:ascii="Times New Roman" w:hAnsi="Times New Roman" w:cs="Times New Roman"/>
          <w:color w:val="000000" w:themeColor="text1"/>
          <w:sz w:val="24"/>
          <w:szCs w:val="24"/>
        </w:rPr>
        <w:t xml:space="preserve">Teise märkusega on Euroopa Komisjon juhtinud tähelepanu </w:t>
      </w:r>
      <w:r>
        <w:rPr>
          <w:rFonts w:ascii="Times New Roman" w:hAnsi="Times New Roman" w:cs="Times New Roman"/>
          <w:color w:val="000000" w:themeColor="text1"/>
          <w:sz w:val="24"/>
          <w:szCs w:val="24"/>
        </w:rPr>
        <w:t>viidetega</w:t>
      </w:r>
      <w:r w:rsidRPr="00674BAC">
        <w:rPr>
          <w:rFonts w:ascii="Times New Roman" w:hAnsi="Times New Roman" w:cs="Times New Roman"/>
          <w:color w:val="000000" w:themeColor="text1"/>
          <w:sz w:val="24"/>
          <w:szCs w:val="24"/>
        </w:rPr>
        <w:t xml:space="preserve"> seonduvatele probleemidele punktides 1 ja 2. Täpsemalt, </w:t>
      </w:r>
      <w:r w:rsidRPr="00674BAC">
        <w:rPr>
          <w:rFonts w:ascii="Times New Roman" w:hAnsi="Times New Roman" w:cs="Times New Roman"/>
          <w:b/>
          <w:bCs/>
          <w:color w:val="000000" w:themeColor="text1"/>
          <w:sz w:val="24"/>
          <w:szCs w:val="24"/>
        </w:rPr>
        <w:t>punktis 1</w:t>
      </w:r>
      <w:r w:rsidRPr="00674BAC">
        <w:rPr>
          <w:rFonts w:ascii="Times New Roman" w:hAnsi="Times New Roman" w:cs="Times New Roman"/>
          <w:color w:val="000000" w:themeColor="text1"/>
          <w:sz w:val="24"/>
          <w:szCs w:val="24"/>
        </w:rPr>
        <w:t xml:space="preserve"> tuleks lisaks krediidiasutuste seaduse § 86</w:t>
      </w:r>
      <w:r w:rsidRPr="00674BAC">
        <w:rPr>
          <w:rFonts w:ascii="Times New Roman" w:hAnsi="Times New Roman" w:cs="Times New Roman"/>
          <w:color w:val="000000" w:themeColor="text1"/>
          <w:sz w:val="24"/>
          <w:szCs w:val="24"/>
          <w:vertAlign w:val="superscript"/>
        </w:rPr>
        <w:t>50</w:t>
      </w:r>
      <w:r w:rsidRPr="00674BAC">
        <w:rPr>
          <w:rFonts w:ascii="Times New Roman" w:hAnsi="Times New Roman" w:cs="Times New Roman"/>
          <w:color w:val="000000" w:themeColor="text1"/>
          <w:sz w:val="24"/>
          <w:szCs w:val="24"/>
        </w:rPr>
        <w:t xml:space="preserve"> lõikele 3 viidata ka lõigetele 1, 2 ja 3</w:t>
      </w:r>
      <w:r w:rsidRPr="00674BAC">
        <w:rPr>
          <w:rFonts w:ascii="Times New Roman" w:hAnsi="Times New Roman" w:cs="Times New Roman"/>
          <w:color w:val="000000" w:themeColor="text1"/>
          <w:sz w:val="24"/>
          <w:szCs w:val="24"/>
          <w:vertAlign w:val="superscript"/>
        </w:rPr>
        <w:t>1</w:t>
      </w:r>
      <w:r w:rsidRPr="00674BAC">
        <w:rPr>
          <w:rFonts w:ascii="Times New Roman" w:hAnsi="Times New Roman" w:cs="Times New Roman"/>
          <w:color w:val="000000" w:themeColor="text1"/>
          <w:sz w:val="24"/>
          <w:szCs w:val="24"/>
        </w:rPr>
        <w:t xml:space="preserve">, milledega on üle võetud Euroopa Parlamendi ja nõukogu direktiivi (EL) nr 2013/36 artikli 141a lõike 1 punktid a, b ja </w:t>
      </w:r>
      <w:proofErr w:type="spellStart"/>
      <w:r w:rsidRPr="00674BAC">
        <w:rPr>
          <w:rFonts w:ascii="Times New Roman" w:hAnsi="Times New Roman" w:cs="Times New Roman"/>
          <w:color w:val="000000" w:themeColor="text1"/>
          <w:sz w:val="24"/>
          <w:szCs w:val="24"/>
        </w:rPr>
        <w:t>c.</w:t>
      </w:r>
      <w:proofErr w:type="spellEnd"/>
      <w:r w:rsidRPr="00674BAC">
        <w:rPr>
          <w:rFonts w:ascii="Times New Roman" w:hAnsi="Times New Roman" w:cs="Times New Roman"/>
          <w:color w:val="000000" w:themeColor="text1"/>
          <w:sz w:val="24"/>
          <w:szCs w:val="24"/>
        </w:rPr>
        <w:t xml:space="preserve"> Vastavatele punktidele teeb viite ka BRRD2 artikli 17 lõike 3 teise alalõike punkt a, mida käesoleva lõike punkt 1 Eesti õigusesse üle võtab. Uue sõnastusega parandatakse viiteviga ning sätestatakse, et krediidiasutus täidab krediidiasutuste seaduse § 86</w:t>
      </w:r>
      <w:r w:rsidRPr="00674BAC">
        <w:rPr>
          <w:rFonts w:ascii="Times New Roman" w:hAnsi="Times New Roman" w:cs="Times New Roman"/>
          <w:color w:val="000000" w:themeColor="text1"/>
          <w:sz w:val="24"/>
          <w:szCs w:val="24"/>
          <w:vertAlign w:val="superscript"/>
        </w:rPr>
        <w:t>44</w:t>
      </w:r>
      <w:r w:rsidRPr="00674BAC">
        <w:rPr>
          <w:rFonts w:ascii="Times New Roman" w:hAnsi="Times New Roman" w:cs="Times New Roman"/>
          <w:color w:val="000000" w:themeColor="text1"/>
          <w:sz w:val="24"/>
          <w:szCs w:val="24"/>
        </w:rPr>
        <w:t xml:space="preserve"> lõikes 2 nimetatud kombineeritud puhvri nõuet, kui seda võetakse arvesse lisaks</w:t>
      </w:r>
      <w:r>
        <w:rPr>
          <w:rFonts w:ascii="Times New Roman" w:hAnsi="Times New Roman" w:cs="Times New Roman"/>
          <w:color w:val="000000" w:themeColor="text1"/>
          <w:sz w:val="24"/>
          <w:szCs w:val="24"/>
        </w:rPr>
        <w:t xml:space="preserve"> sama seaduse</w:t>
      </w:r>
      <w:r w:rsidRPr="00674BAC">
        <w:rPr>
          <w:rFonts w:ascii="Times New Roman" w:hAnsi="Times New Roman" w:cs="Times New Roman"/>
          <w:color w:val="000000" w:themeColor="text1"/>
          <w:sz w:val="24"/>
          <w:szCs w:val="24"/>
        </w:rPr>
        <w:t xml:space="preserve"> § 86</w:t>
      </w:r>
      <w:r w:rsidRPr="00674BAC">
        <w:rPr>
          <w:rFonts w:ascii="Times New Roman" w:hAnsi="Times New Roman" w:cs="Times New Roman"/>
          <w:color w:val="000000" w:themeColor="text1"/>
          <w:sz w:val="24"/>
          <w:szCs w:val="24"/>
          <w:vertAlign w:val="superscript"/>
        </w:rPr>
        <w:t>50</w:t>
      </w:r>
      <w:r w:rsidRPr="00674BAC">
        <w:rPr>
          <w:rFonts w:ascii="Times New Roman" w:hAnsi="Times New Roman" w:cs="Times New Roman"/>
          <w:color w:val="000000" w:themeColor="text1"/>
          <w:sz w:val="24"/>
          <w:szCs w:val="24"/>
        </w:rPr>
        <w:t xml:space="preserve"> lõigetes </w:t>
      </w:r>
      <w:r w:rsidRPr="00C22565">
        <w:rPr>
          <w:rFonts w:ascii="Times New Roman" w:hAnsi="Times New Roman" w:cs="Times New Roman"/>
          <w:color w:val="000000" w:themeColor="text1"/>
          <w:sz w:val="24"/>
          <w:szCs w:val="24"/>
        </w:rPr>
        <w:t>1–3</w:t>
      </w:r>
      <w:r w:rsidRPr="00C22565">
        <w:rPr>
          <w:rFonts w:ascii="Times New Roman" w:hAnsi="Times New Roman" w:cs="Times New Roman"/>
          <w:color w:val="000000" w:themeColor="text1"/>
          <w:sz w:val="24"/>
          <w:szCs w:val="24"/>
          <w:vertAlign w:val="superscript"/>
        </w:rPr>
        <w:t>1</w:t>
      </w:r>
      <w:r w:rsidRPr="00C22565">
        <w:rPr>
          <w:rFonts w:ascii="Times New Roman" w:hAnsi="Times New Roman" w:cs="Times New Roman"/>
          <w:color w:val="000000" w:themeColor="text1"/>
          <w:sz w:val="24"/>
          <w:szCs w:val="24"/>
        </w:rPr>
        <w:t xml:space="preserve"> </w:t>
      </w:r>
      <w:r w:rsidRPr="00674BAC">
        <w:rPr>
          <w:rFonts w:ascii="Times New Roman" w:hAnsi="Times New Roman" w:cs="Times New Roman"/>
          <w:color w:val="000000" w:themeColor="text1"/>
          <w:sz w:val="24"/>
          <w:szCs w:val="24"/>
        </w:rPr>
        <w:t>nimetatud nõudele, kuid ei täida nimetatud kombineeritud puhvri nõuet, kui seda võetakse arvesse lisaks miinimumnõue</w:t>
      </w:r>
      <w:r>
        <w:rPr>
          <w:rFonts w:ascii="Times New Roman" w:hAnsi="Times New Roman" w:cs="Times New Roman"/>
          <w:color w:val="000000" w:themeColor="text1"/>
          <w:sz w:val="24"/>
          <w:szCs w:val="24"/>
        </w:rPr>
        <w:t>te</w:t>
      </w:r>
      <w:r w:rsidRPr="00674BAC">
        <w:rPr>
          <w:rFonts w:ascii="Times New Roman" w:hAnsi="Times New Roman" w:cs="Times New Roman"/>
          <w:color w:val="000000" w:themeColor="text1"/>
          <w:sz w:val="24"/>
          <w:szCs w:val="24"/>
        </w:rPr>
        <w:t xml:space="preserve">le, kui need arvutatakse kooskõlas </w:t>
      </w:r>
      <w:r>
        <w:rPr>
          <w:rFonts w:ascii="Times New Roman" w:hAnsi="Times New Roman" w:cs="Times New Roman"/>
          <w:color w:val="000000" w:themeColor="text1"/>
          <w:sz w:val="24"/>
          <w:szCs w:val="24"/>
        </w:rPr>
        <w:t>FELS</w:t>
      </w:r>
      <w:r w:rsidRPr="00674BAC">
        <w:rPr>
          <w:rFonts w:ascii="Times New Roman" w:hAnsi="Times New Roman" w:cs="Times New Roman"/>
          <w:color w:val="000000" w:themeColor="text1"/>
          <w:sz w:val="24"/>
          <w:szCs w:val="24"/>
        </w:rPr>
        <w:t xml:space="preserve"> § 17 lõike 2 punktiga 1. </w:t>
      </w:r>
    </w:p>
    <w:p w14:paraId="39DC4189" w14:textId="77777777" w:rsidR="007941BC" w:rsidRPr="00674BAC" w:rsidRDefault="007941BC" w:rsidP="007941BC">
      <w:pPr>
        <w:spacing w:after="0" w:line="240" w:lineRule="auto"/>
        <w:jc w:val="both"/>
        <w:rPr>
          <w:rFonts w:ascii="Times New Roman" w:hAnsi="Times New Roman" w:cs="Times New Roman"/>
          <w:color w:val="000000" w:themeColor="text1"/>
          <w:sz w:val="24"/>
          <w:szCs w:val="24"/>
        </w:rPr>
      </w:pPr>
    </w:p>
    <w:p w14:paraId="51CAFF6F"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color w:val="000000" w:themeColor="text1"/>
          <w:sz w:val="24"/>
          <w:szCs w:val="24"/>
        </w:rPr>
        <w:t>Punkti 2</w:t>
      </w:r>
      <w:r w:rsidRPr="00674BAC">
        <w:rPr>
          <w:rFonts w:ascii="Times New Roman" w:hAnsi="Times New Roman" w:cs="Times New Roman"/>
          <w:color w:val="000000" w:themeColor="text1"/>
          <w:sz w:val="24"/>
          <w:szCs w:val="24"/>
        </w:rPr>
        <w:t xml:space="preserve"> kohta märkis komisjon, et BRRD2 artikli 17 lõike 3 teise alalõike punkt b viitab direktiivi artiklites 45c ja 45d osutatud nõuetele. Seni kehtinud punkti 2 sõnastus viitas kitsalt vaid §-dele 17</w:t>
      </w:r>
      <w:r w:rsidRPr="00674BAC">
        <w:rPr>
          <w:rFonts w:ascii="Times New Roman" w:hAnsi="Times New Roman" w:cs="Times New Roman"/>
          <w:color w:val="000000" w:themeColor="text1"/>
          <w:sz w:val="24"/>
          <w:szCs w:val="24"/>
          <w:vertAlign w:val="superscript"/>
        </w:rPr>
        <w:t>3</w:t>
      </w:r>
      <w:r w:rsidRPr="00674BAC">
        <w:rPr>
          <w:rFonts w:ascii="Times New Roman" w:hAnsi="Times New Roman" w:cs="Times New Roman"/>
          <w:color w:val="000000" w:themeColor="text1"/>
          <w:sz w:val="24"/>
          <w:szCs w:val="24"/>
        </w:rPr>
        <w:t xml:space="preserve"> ja 17</w:t>
      </w:r>
      <w:r w:rsidRPr="00674BAC">
        <w:rPr>
          <w:rFonts w:ascii="Times New Roman" w:hAnsi="Times New Roman" w:cs="Times New Roman"/>
          <w:color w:val="000000" w:themeColor="text1"/>
          <w:sz w:val="24"/>
          <w:szCs w:val="24"/>
          <w:vertAlign w:val="superscript"/>
        </w:rPr>
        <w:t>4</w:t>
      </w:r>
      <w:r w:rsidRPr="00674BAC">
        <w:rPr>
          <w:rFonts w:ascii="Times New Roman" w:hAnsi="Times New Roman" w:cs="Times New Roman"/>
          <w:color w:val="000000" w:themeColor="text1"/>
          <w:sz w:val="24"/>
          <w:szCs w:val="24"/>
        </w:rPr>
        <w:t>. Uue sõnastusega lisatakse punktile 2 viited §-le 17</w:t>
      </w:r>
      <w:r w:rsidRPr="00674BAC">
        <w:rPr>
          <w:rFonts w:ascii="Times New Roman" w:hAnsi="Times New Roman" w:cs="Times New Roman"/>
          <w:color w:val="000000" w:themeColor="text1"/>
          <w:sz w:val="24"/>
          <w:szCs w:val="24"/>
          <w:vertAlign w:val="superscript"/>
        </w:rPr>
        <w:t>2</w:t>
      </w:r>
      <w:r w:rsidRPr="00674BAC">
        <w:rPr>
          <w:rFonts w:ascii="Times New Roman" w:hAnsi="Times New Roman" w:cs="Times New Roman"/>
          <w:color w:val="000000" w:themeColor="text1"/>
          <w:sz w:val="24"/>
          <w:szCs w:val="24"/>
        </w:rPr>
        <w:t>, § 18</w:t>
      </w:r>
      <w:r w:rsidRPr="00674BAC">
        <w:rPr>
          <w:rFonts w:ascii="Times New Roman" w:hAnsi="Times New Roman" w:cs="Times New Roman"/>
          <w:color w:val="000000" w:themeColor="text1"/>
          <w:sz w:val="24"/>
          <w:szCs w:val="24"/>
          <w:vertAlign w:val="superscript"/>
        </w:rPr>
        <w:t>1</w:t>
      </w:r>
      <w:r w:rsidRPr="00674BAC">
        <w:rPr>
          <w:rFonts w:ascii="Times New Roman" w:hAnsi="Times New Roman" w:cs="Times New Roman"/>
          <w:color w:val="000000" w:themeColor="text1"/>
          <w:sz w:val="24"/>
          <w:szCs w:val="24"/>
        </w:rPr>
        <w:t xml:space="preserve"> lõigetele 1–5 ja § 17</w:t>
      </w:r>
      <w:r w:rsidRPr="00674BAC">
        <w:rPr>
          <w:rFonts w:ascii="Times New Roman" w:hAnsi="Times New Roman" w:cs="Times New Roman"/>
          <w:color w:val="000000" w:themeColor="text1"/>
          <w:sz w:val="24"/>
          <w:szCs w:val="24"/>
          <w:vertAlign w:val="superscript"/>
        </w:rPr>
        <w:t>4</w:t>
      </w:r>
      <w:r w:rsidRPr="00674BAC">
        <w:rPr>
          <w:rFonts w:ascii="Times New Roman" w:hAnsi="Times New Roman" w:cs="Times New Roman"/>
          <w:color w:val="000000" w:themeColor="text1"/>
          <w:sz w:val="24"/>
          <w:szCs w:val="24"/>
        </w:rPr>
        <w:t xml:space="preserve"> lõigetele 1–5, mis samuti võtavad üle artiklites 45c ja 45d sätestatud nõuded, mis puudutavad miinimumnõude määramist, miinimumnõude määramist globaalse süsteemselt olulise kriisilahendussubjekti ja kolmanda riigi globaalse süsteemselt olulise ettevõtja Euroopa Liidus asuva olulise tütarettevõtja jaoks ning konsolideerimisgruppi kuuluva kriisilahendussubjekti erisust. </w:t>
      </w:r>
    </w:p>
    <w:p w14:paraId="73B616EB" w14:textId="77777777" w:rsidR="007941BC" w:rsidRPr="00674BAC" w:rsidRDefault="007941BC" w:rsidP="007941BC">
      <w:pPr>
        <w:spacing w:after="0" w:line="240" w:lineRule="auto"/>
        <w:jc w:val="both"/>
        <w:rPr>
          <w:rFonts w:ascii="Times New Roman" w:hAnsi="Times New Roman" w:cs="Times New Roman"/>
          <w:sz w:val="24"/>
          <w:szCs w:val="24"/>
        </w:rPr>
      </w:pPr>
    </w:p>
    <w:p w14:paraId="2B9A2E28"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Lõike 4 punkt 8 tunnistatakse kehtetuks. </w:t>
      </w:r>
      <w:r w:rsidRPr="00674BAC">
        <w:rPr>
          <w:rFonts w:ascii="Times New Roman" w:hAnsi="Times New Roman" w:cs="Times New Roman"/>
          <w:sz w:val="24"/>
          <w:szCs w:val="24"/>
        </w:rPr>
        <w:t xml:space="preserve">Seni kehtinud punkt 8 sätestas, et Finantsinspektsioon võib § 34 lõikes 3 sätestatu kohaselt nõuda krediidiasutuselt või konsolideerimisgrupi mõnelt üksuselt kõlblike kohustuste emiteerimist, et täita </w:t>
      </w:r>
      <w:r>
        <w:rPr>
          <w:rFonts w:ascii="Times New Roman" w:hAnsi="Times New Roman" w:cs="Times New Roman"/>
          <w:sz w:val="24"/>
          <w:szCs w:val="24"/>
        </w:rPr>
        <w:t xml:space="preserve">FELS </w:t>
      </w:r>
      <w:r w:rsidRPr="00674BAC">
        <w:rPr>
          <w:rFonts w:ascii="Times New Roman" w:hAnsi="Times New Roman" w:cs="Times New Roman"/>
          <w:sz w:val="24"/>
          <w:szCs w:val="24"/>
        </w:rPr>
        <w:t xml:space="preserve">2. peatüki 2. jaos sätestatud omavahendite ja kõlblike kohustuste miinimumnõudeid. Lõike 3 kohaselt on Finantsinspektsioonil õigus nõuda krediidiasutuselt alternatiivsete meetmete rakendamist kriisilahenduskõlblikkuse saavutamiseks, kui krediidiasutuse pakutud meetmed ei vähenda ega kõrvalda tuvastatud kriisilahenduskõlblikkust pärssivaid takistusi tulemuslikult. § 34 lõikega 4 on üle võetud BRRD2 artikli 17 lõikes 5 sätestatud alternatiivsete meetmete loetelu. </w:t>
      </w:r>
    </w:p>
    <w:p w14:paraId="54E986E0" w14:textId="77777777" w:rsidR="007941BC" w:rsidRPr="00674BAC" w:rsidRDefault="007941BC" w:rsidP="007941BC">
      <w:pPr>
        <w:spacing w:after="0" w:line="240" w:lineRule="auto"/>
        <w:jc w:val="both"/>
        <w:rPr>
          <w:rFonts w:ascii="Times New Roman" w:hAnsi="Times New Roman" w:cs="Times New Roman"/>
          <w:sz w:val="24"/>
          <w:szCs w:val="24"/>
        </w:rPr>
      </w:pPr>
    </w:p>
    <w:p w14:paraId="1DE8311E"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Euroopa Komisjon on täheldanud, et artikli 17 lõike 5 ülevõtmisel on ekslikult laiendatud Finantsinspektsiooni õigust nõuda lisaks muudele tegevustele ka punktis 8 kirjeldatud kõlblike kohustuste emiteerimist. Artikli 17 lõige 5 sisaldab kinnist</w:t>
      </w:r>
      <w:r w:rsidRPr="00674BAC">
        <w:rPr>
          <w:rFonts w:ascii="Times New Roman" w:hAnsi="Times New Roman" w:cs="Times New Roman"/>
          <w:i/>
          <w:iCs/>
          <w:sz w:val="24"/>
          <w:szCs w:val="24"/>
        </w:rPr>
        <w:t xml:space="preserve"> </w:t>
      </w:r>
      <w:r w:rsidRPr="00674BAC">
        <w:rPr>
          <w:rFonts w:ascii="Times New Roman" w:hAnsi="Times New Roman" w:cs="Times New Roman"/>
          <w:sz w:val="24"/>
          <w:szCs w:val="24"/>
        </w:rPr>
        <w:t xml:space="preserve">loetelu meetmetest, mida kriisilahendusasutus võib rakendada direktiivi subjektide suhtes. Kuivõrd punktis 8 sisaldatud meede ei ole hõlmatud artikli 17 lõikega 5, on tegemist õiguslikult põhjendamatu Finantsinspektsiooni õiguste laiendamisega. Eeltoodust tulenevalt tunnistatakse punkt 8 kehtetuks. </w:t>
      </w:r>
    </w:p>
    <w:p w14:paraId="6FB11B65" w14:textId="77777777" w:rsidR="007941BC" w:rsidRPr="00674BAC" w:rsidRDefault="007941BC" w:rsidP="007941BC">
      <w:pPr>
        <w:spacing w:after="0" w:line="240" w:lineRule="auto"/>
        <w:jc w:val="both"/>
        <w:rPr>
          <w:rFonts w:ascii="Times New Roman" w:hAnsi="Times New Roman" w:cs="Times New Roman"/>
          <w:sz w:val="24"/>
          <w:szCs w:val="24"/>
        </w:rPr>
      </w:pPr>
    </w:p>
    <w:p w14:paraId="7874E72D"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Punktist 9 jäetakse välja</w:t>
      </w:r>
      <w:r w:rsidRPr="00674BAC">
        <w:rPr>
          <w:rFonts w:ascii="Times New Roman" w:hAnsi="Times New Roman" w:cs="Times New Roman"/>
          <w:sz w:val="24"/>
          <w:szCs w:val="24"/>
        </w:rPr>
        <w:t xml:space="preserve"> sõna ,,muude“. Punkti muutmine on seotud § 34 lõike 4 punkti 8 kehtetuks tunnistamisega (vt eelnev selgitus), kuivõrd punkti 9 sõnastus oli sõna ,,muude“ kaudu sõltuvuses punktis 8 sätestatuga. Tegemist on normitehnilise muudatusega, mis ei mõjuta punkti 9 kehtivust.</w:t>
      </w:r>
    </w:p>
    <w:p w14:paraId="37D5A25C" w14:textId="77777777" w:rsidR="007941BC" w:rsidRPr="00674BAC" w:rsidRDefault="007941BC" w:rsidP="007941BC">
      <w:pPr>
        <w:spacing w:after="0" w:line="240" w:lineRule="auto"/>
        <w:jc w:val="both"/>
        <w:rPr>
          <w:rFonts w:ascii="Times New Roman" w:hAnsi="Times New Roman" w:cs="Times New Roman"/>
          <w:sz w:val="24"/>
          <w:szCs w:val="24"/>
        </w:rPr>
      </w:pPr>
    </w:p>
    <w:p w14:paraId="19C26463"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4</w:t>
      </w:r>
      <w:r w:rsidRPr="00674BAC">
        <w:rPr>
          <w:rFonts w:ascii="Times New Roman" w:hAnsi="Times New Roman" w:cs="Times New Roman"/>
          <w:b/>
          <w:bCs/>
          <w:sz w:val="24"/>
          <w:szCs w:val="24"/>
          <w:vertAlign w:val="superscript"/>
        </w:rPr>
        <w:t>2</w:t>
      </w:r>
      <w:r w:rsidRPr="00674BAC">
        <w:rPr>
          <w:rFonts w:ascii="Times New Roman" w:hAnsi="Times New Roman" w:cs="Times New Roman"/>
          <w:sz w:val="24"/>
          <w:szCs w:val="24"/>
        </w:rPr>
        <w:t xml:space="preserve"> </w:t>
      </w:r>
      <w:r w:rsidRPr="00C63FE8">
        <w:rPr>
          <w:rFonts w:ascii="Times New Roman" w:hAnsi="Times New Roman" w:cs="Times New Roman"/>
          <w:b/>
          <w:bCs/>
          <w:sz w:val="24"/>
          <w:szCs w:val="24"/>
        </w:rPr>
        <w:t>sissejuhatavas lauseosas</w:t>
      </w:r>
      <w:r w:rsidRPr="00674BAC">
        <w:rPr>
          <w:rFonts w:ascii="Times New Roman" w:hAnsi="Times New Roman" w:cs="Times New Roman"/>
          <w:sz w:val="24"/>
          <w:szCs w:val="24"/>
        </w:rPr>
        <w:t xml:space="preserve"> </w:t>
      </w:r>
      <w:r w:rsidRPr="00C63FE8">
        <w:rPr>
          <w:rFonts w:ascii="Times New Roman" w:hAnsi="Times New Roman" w:cs="Times New Roman"/>
          <w:b/>
          <w:bCs/>
          <w:sz w:val="24"/>
          <w:szCs w:val="24"/>
        </w:rPr>
        <w:t>muudetakse</w:t>
      </w:r>
      <w:r w:rsidRPr="00674BAC">
        <w:rPr>
          <w:rFonts w:ascii="Times New Roman" w:hAnsi="Times New Roman" w:cs="Times New Roman"/>
          <w:sz w:val="24"/>
          <w:szCs w:val="24"/>
        </w:rPr>
        <w:t xml:space="preserve"> viidet </w:t>
      </w:r>
      <w:r>
        <w:rPr>
          <w:rFonts w:ascii="Times New Roman" w:hAnsi="Times New Roman" w:cs="Times New Roman"/>
          <w:sz w:val="24"/>
          <w:szCs w:val="24"/>
        </w:rPr>
        <w:t>FELS</w:t>
      </w:r>
      <w:r w:rsidRPr="00674BAC">
        <w:rPr>
          <w:rFonts w:ascii="Times New Roman" w:hAnsi="Times New Roman" w:cs="Times New Roman"/>
          <w:sz w:val="24"/>
          <w:szCs w:val="24"/>
        </w:rPr>
        <w:t xml:space="preserve"> § 2 lõikele 1 ning täpsustatakse, et Finantsinspektsioon võib kriisilahendusasutusena nõuda lõikes 4</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sätestatud kohustuste täitmist § 2 lõike 1 punktides 3 ja 4 nimetatud ettevõtjatelt. Viite muutmine on ajendatud § 2 lõike 1 muutmisest (vt</w:t>
      </w:r>
      <w:r>
        <w:rPr>
          <w:rFonts w:ascii="Times New Roman" w:hAnsi="Times New Roman" w:cs="Times New Roman"/>
          <w:sz w:val="24"/>
          <w:szCs w:val="24"/>
        </w:rPr>
        <w:t xml:space="preserve"> </w:t>
      </w:r>
      <w:r w:rsidRPr="00674BAC">
        <w:rPr>
          <w:rFonts w:ascii="Times New Roman" w:hAnsi="Times New Roman" w:cs="Times New Roman"/>
          <w:sz w:val="24"/>
          <w:szCs w:val="24"/>
        </w:rPr>
        <w:t xml:space="preserve">§ 2 lõike 1 muutmise </w:t>
      </w:r>
      <w:r>
        <w:rPr>
          <w:rFonts w:ascii="Times New Roman" w:hAnsi="Times New Roman" w:cs="Times New Roman"/>
          <w:sz w:val="24"/>
          <w:szCs w:val="24"/>
        </w:rPr>
        <w:t>selgitusi</w:t>
      </w:r>
      <w:r w:rsidRPr="00674BAC">
        <w:rPr>
          <w:rFonts w:ascii="Times New Roman" w:hAnsi="Times New Roman" w:cs="Times New Roman"/>
          <w:sz w:val="24"/>
          <w:szCs w:val="24"/>
        </w:rPr>
        <w:t xml:space="preserve">). </w:t>
      </w:r>
    </w:p>
    <w:p w14:paraId="5191EFF2" w14:textId="77777777" w:rsidR="007941BC" w:rsidRPr="00674BAC" w:rsidRDefault="007941BC" w:rsidP="007941BC">
      <w:pPr>
        <w:spacing w:after="0" w:line="240" w:lineRule="auto"/>
        <w:jc w:val="both"/>
        <w:rPr>
          <w:rFonts w:ascii="Times New Roman" w:hAnsi="Times New Roman" w:cs="Times New Roman"/>
          <w:sz w:val="24"/>
          <w:szCs w:val="24"/>
        </w:rPr>
      </w:pPr>
    </w:p>
    <w:p w14:paraId="66AF09C7"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Paragrahv 35. </w:t>
      </w:r>
      <w:r w:rsidRPr="00674BAC">
        <w:rPr>
          <w:rFonts w:ascii="Times New Roman" w:hAnsi="Times New Roman" w:cs="Times New Roman"/>
          <w:sz w:val="24"/>
          <w:szCs w:val="24"/>
        </w:rPr>
        <w:t xml:space="preserve">Kehtiv § 35 sätestab kriisilahenduskõlblikkust pärssivate takistustega tegelemise ja takistuste kõrvaldamise tingimused konsolideerimisgrupi puhul. </w:t>
      </w:r>
    </w:p>
    <w:p w14:paraId="64170297" w14:textId="77777777" w:rsidR="007941BC" w:rsidRPr="00674BAC" w:rsidRDefault="007941BC" w:rsidP="007941BC">
      <w:pPr>
        <w:spacing w:after="0" w:line="240" w:lineRule="auto"/>
        <w:jc w:val="both"/>
        <w:rPr>
          <w:rFonts w:ascii="Times New Roman" w:hAnsi="Times New Roman" w:cs="Times New Roman"/>
          <w:sz w:val="24"/>
          <w:szCs w:val="24"/>
        </w:rPr>
      </w:pPr>
    </w:p>
    <w:p w14:paraId="61CB38E4"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2</w:t>
      </w:r>
      <w:r w:rsidRPr="00674BAC">
        <w:rPr>
          <w:rFonts w:ascii="Times New Roman" w:hAnsi="Times New Roman" w:cs="Times New Roman"/>
          <w:b/>
          <w:bCs/>
          <w:sz w:val="24"/>
          <w:szCs w:val="24"/>
          <w:vertAlign w:val="superscript"/>
        </w:rPr>
        <w:t xml:space="preserve">1 </w:t>
      </w:r>
      <w:r w:rsidRPr="00674BAC">
        <w:rPr>
          <w:rFonts w:ascii="Times New Roman" w:hAnsi="Times New Roman" w:cs="Times New Roman"/>
          <w:b/>
          <w:bCs/>
          <w:sz w:val="24"/>
          <w:szCs w:val="24"/>
        </w:rPr>
        <w:t>muutmine.</w:t>
      </w:r>
      <w:r w:rsidRPr="00674BAC">
        <w:rPr>
          <w:rFonts w:ascii="Times New Roman" w:hAnsi="Times New Roman" w:cs="Times New Roman"/>
          <w:sz w:val="24"/>
          <w:szCs w:val="24"/>
        </w:rPr>
        <w:t xml:space="preserve"> § 35 lõikega 1 kohustatakse Finantsinspektsiooni kui konsolideerimisgrupi kriisilahendusasutust tegema endast kõik oleneva, et leppida kokku koos nende lepinguriikide kriisilahendusasutustega, kus asuvad konsolideerimisgrupi tütarettevõtjad, alternatiivsetes meetmetes, millega saavutada kõikide konsolideerimisgruppi kuuluvate krediidiasutuste kriisilahenduskõlblikus. Lõike 2 kohaselt peab Finantsinspektsioon konsolideerimisgrupi kriisilahendusasutusena koostama aruande, milles on analüüsitud olulisi kriisilahendusmeetmete ja -õiguste rakendamist pärssivaid takistusi. Lõike 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seni kehtinud sõnastus sätestas, et lõikes 2 nimetatud aruandes tuleb analüüsida mõju krediidiasutuse konsolideerimisgrupi ärimudelile, andma soovitusi proportsionaalsete ning sihipäraste kriisilahendusmeetmete ja -õiguste kasutamiseks kriisilahenduse konsolideerimisgrupi ja vajaduse korral </w:t>
      </w:r>
      <w:proofErr w:type="spellStart"/>
      <w:r w:rsidRPr="00674BAC">
        <w:rPr>
          <w:rFonts w:ascii="Times New Roman" w:hAnsi="Times New Roman" w:cs="Times New Roman"/>
          <w:sz w:val="24"/>
          <w:szCs w:val="24"/>
        </w:rPr>
        <w:t>allkonsolideerimisgruppide</w:t>
      </w:r>
      <w:proofErr w:type="spellEnd"/>
      <w:r w:rsidRPr="00674BAC">
        <w:rPr>
          <w:rFonts w:ascii="Times New Roman" w:hAnsi="Times New Roman" w:cs="Times New Roman"/>
          <w:sz w:val="24"/>
          <w:szCs w:val="24"/>
        </w:rPr>
        <w:t xml:space="preserve"> suhtes, mida on käesoleva paragrahvi lõike 1 kohaselt otsustatud rakendada või mis on Finantsinspektsiooni arvates vajalikud või asjakohased tuvastatud takistuste kõrvaldamiseks. Lõikega 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on võetud üle BRRD2 artikli 18 lõike 2 esimese alalõike kolmas lause. </w:t>
      </w:r>
    </w:p>
    <w:p w14:paraId="4C525B18" w14:textId="77777777" w:rsidR="007941BC" w:rsidRPr="00674BAC" w:rsidRDefault="007941BC" w:rsidP="007941BC">
      <w:pPr>
        <w:spacing w:after="0" w:line="240" w:lineRule="auto"/>
        <w:jc w:val="both"/>
        <w:rPr>
          <w:rFonts w:ascii="Times New Roman" w:hAnsi="Times New Roman" w:cs="Times New Roman"/>
          <w:sz w:val="24"/>
          <w:szCs w:val="24"/>
        </w:rPr>
      </w:pPr>
    </w:p>
    <w:p w14:paraId="0E7D8083"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Euroopa Komisjoni arvates on väär kasutada lõikes 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sõnu ,,krediidiasutus“, ,,kriisilahendusmeede“, ,,kriisilahendusõigus“ ning mõistet ,,kriisilahenduse konsolideerimisgrupp“ järgnevatel põhjustel. Esiteks, artikkel 18 ei ole suunatud krediidiasutuse, vaid konsolideerimisgrupi kriisilahenduskõlblikkust pärssivate asjaoludega tegelemisele või kõrvaldamisele. Samuti ei näe direktiiv ette, et grupile lähenemine peaks toimuma kriisilahenduse konsolideerimisgrupi perspektiivist, vaid kriisilahenduskõlblikkust pärssivate takistustele tuleb läheneda kogu grupi vaatest. Teiseks, lõike 2 esimese alalõike kolmas alalõige ei ole piiritletud kriisilahenduses kasutavate õiguste ja meetmetega. Taoline sõnastus kitsendab põhjendamatult nende meetmete loetelu, mida Finantsinspektsiooni kui konsolideerimisgrupi kriisilahendusasutuse vajab kriisilahenduskõlblikkust pärssivate takistuste eemaldamiseks. Sõna ,,kriisilahendusmeede“ viitab </w:t>
      </w:r>
      <w:r>
        <w:rPr>
          <w:rFonts w:ascii="Times New Roman" w:hAnsi="Times New Roman" w:cs="Times New Roman"/>
          <w:sz w:val="24"/>
          <w:szCs w:val="24"/>
        </w:rPr>
        <w:t>FELS</w:t>
      </w:r>
      <w:r w:rsidRPr="00674BAC">
        <w:rPr>
          <w:rFonts w:ascii="Times New Roman" w:hAnsi="Times New Roman" w:cs="Times New Roman"/>
          <w:sz w:val="24"/>
          <w:szCs w:val="24"/>
        </w:rPr>
        <w:t xml:space="preserve"> § 6 lõike 1 kinnises loetelus sätestatud meetmetele, kuid konsolideerimisgrupi tasandil võivad tulla kõne alla ka muud meetmed ja õigused, millega saavutada artiklis taotletud eesmärk. Komisjoni märkustest johtuvalt muudetakse lõike 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sõnastust ja sätestatakse, et aruandes analüüsitakse mõju grupi ärimudelile </w:t>
      </w:r>
      <w:r>
        <w:rPr>
          <w:rFonts w:ascii="Times New Roman" w:hAnsi="Times New Roman" w:cs="Times New Roman"/>
          <w:sz w:val="24"/>
          <w:szCs w:val="24"/>
        </w:rPr>
        <w:t>ning</w:t>
      </w:r>
      <w:r w:rsidRPr="00674BAC">
        <w:rPr>
          <w:rFonts w:ascii="Times New Roman" w:hAnsi="Times New Roman" w:cs="Times New Roman"/>
          <w:sz w:val="24"/>
          <w:szCs w:val="24"/>
        </w:rPr>
        <w:t xml:space="preserve"> antakse soovitusi proportsionaalsete </w:t>
      </w:r>
      <w:r>
        <w:rPr>
          <w:rFonts w:ascii="Times New Roman" w:hAnsi="Times New Roman" w:cs="Times New Roman"/>
          <w:sz w:val="24"/>
          <w:szCs w:val="24"/>
        </w:rPr>
        <w:t xml:space="preserve">ja </w:t>
      </w:r>
      <w:r w:rsidRPr="00674BAC">
        <w:rPr>
          <w:rFonts w:ascii="Times New Roman" w:hAnsi="Times New Roman" w:cs="Times New Roman"/>
          <w:sz w:val="24"/>
          <w:szCs w:val="24"/>
        </w:rPr>
        <w:t xml:space="preserve">sihipäraste meetmete kasutamiseks konsolideerimisgrupi tasandil </w:t>
      </w:r>
      <w:r>
        <w:rPr>
          <w:rFonts w:ascii="Times New Roman" w:hAnsi="Times New Roman" w:cs="Times New Roman"/>
          <w:sz w:val="24"/>
          <w:szCs w:val="24"/>
        </w:rPr>
        <w:t>ning</w:t>
      </w:r>
      <w:r w:rsidRPr="00674BAC">
        <w:rPr>
          <w:rFonts w:ascii="Times New Roman" w:hAnsi="Times New Roman" w:cs="Times New Roman"/>
          <w:sz w:val="24"/>
          <w:szCs w:val="24"/>
        </w:rPr>
        <w:t xml:space="preserve"> vajaduse korral </w:t>
      </w:r>
      <w:proofErr w:type="spellStart"/>
      <w:r w:rsidRPr="00674BAC">
        <w:rPr>
          <w:rFonts w:ascii="Times New Roman" w:hAnsi="Times New Roman" w:cs="Times New Roman"/>
          <w:sz w:val="24"/>
          <w:szCs w:val="24"/>
        </w:rPr>
        <w:t>allkonsolideerimisgruppide</w:t>
      </w:r>
      <w:proofErr w:type="spellEnd"/>
      <w:r w:rsidRPr="00674BAC">
        <w:rPr>
          <w:rFonts w:ascii="Times New Roman" w:hAnsi="Times New Roman" w:cs="Times New Roman"/>
          <w:sz w:val="24"/>
          <w:szCs w:val="24"/>
        </w:rPr>
        <w:t xml:space="preserve"> suhtes. </w:t>
      </w:r>
    </w:p>
    <w:p w14:paraId="7FB7DE6E" w14:textId="77777777" w:rsidR="007941BC" w:rsidRPr="00674BAC" w:rsidRDefault="007941BC" w:rsidP="007941BC">
      <w:pPr>
        <w:spacing w:after="0" w:line="240" w:lineRule="auto"/>
        <w:jc w:val="both"/>
        <w:rPr>
          <w:rFonts w:ascii="Times New Roman" w:hAnsi="Times New Roman" w:cs="Times New Roman"/>
          <w:sz w:val="24"/>
          <w:szCs w:val="24"/>
        </w:rPr>
      </w:pPr>
    </w:p>
    <w:p w14:paraId="4BDD0EAE"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color w:val="000000" w:themeColor="text1"/>
          <w:sz w:val="24"/>
          <w:szCs w:val="24"/>
        </w:rPr>
        <w:t>Paragrahvi täiendatakse lõikega 2</w:t>
      </w:r>
      <w:r w:rsidRPr="00674BAC">
        <w:rPr>
          <w:rFonts w:ascii="Times New Roman" w:hAnsi="Times New Roman" w:cs="Times New Roman"/>
          <w:b/>
          <w:bCs/>
          <w:color w:val="000000" w:themeColor="text1"/>
          <w:sz w:val="24"/>
          <w:szCs w:val="24"/>
          <w:vertAlign w:val="superscript"/>
        </w:rPr>
        <w:t>3</w:t>
      </w:r>
      <w:r w:rsidRPr="00674BAC">
        <w:rPr>
          <w:rFonts w:ascii="Times New Roman" w:hAnsi="Times New Roman" w:cs="Times New Roman"/>
          <w:b/>
          <w:bCs/>
          <w:color w:val="000000" w:themeColor="text1"/>
          <w:sz w:val="24"/>
          <w:szCs w:val="24"/>
        </w:rPr>
        <w:t xml:space="preserve">, </w:t>
      </w:r>
      <w:r w:rsidRPr="00674BAC">
        <w:rPr>
          <w:rFonts w:ascii="Times New Roman" w:hAnsi="Times New Roman" w:cs="Times New Roman"/>
          <w:color w:val="000000" w:themeColor="text1"/>
          <w:sz w:val="24"/>
          <w:szCs w:val="24"/>
        </w:rPr>
        <w:t>millega täpsustatakse lõiget 2 ja võetakse BRRD2 artikli 18 lõike 3 teisest alalõikest üle see lauseosa, mis puudutab Euroopa Liidus tegutseva emaettevõtja kohustust esitada kahe nädala jooksul alates käesoleva paragrahvi lõikes 2 teate saamist konsolideerimisgrupi tasandi kriisilahendusasutusele võimalikud meetmed ja nende rakendamise ajakava. Kehtiva lõikega 2</w:t>
      </w:r>
      <w:r w:rsidRPr="00674BAC">
        <w:rPr>
          <w:rFonts w:ascii="Times New Roman" w:hAnsi="Times New Roman" w:cs="Times New Roman"/>
          <w:color w:val="000000" w:themeColor="text1"/>
          <w:sz w:val="24"/>
          <w:szCs w:val="24"/>
          <w:vertAlign w:val="superscript"/>
        </w:rPr>
        <w:t>2</w:t>
      </w:r>
      <w:r w:rsidRPr="00674BAC">
        <w:rPr>
          <w:rFonts w:ascii="Times New Roman" w:hAnsi="Times New Roman" w:cs="Times New Roman"/>
          <w:color w:val="000000" w:themeColor="text1"/>
          <w:sz w:val="24"/>
          <w:szCs w:val="24"/>
        </w:rPr>
        <w:t xml:space="preserve"> on võetud üle artikli 18 lõike 3 teise alalõike esimene ja teine lausepool, mis puudutab Finantsinspektsiooni kohustust teavitada pärast kriisilahendussubjekti kriisilahendusasutusega ja tema tütarettevõtjatest krediidiasutuste kriisilahendusasutustega konsulteerimist antud pärssiva asjaolu hinnangust Euroopa Liidus tegutsevat emaettevõtjat. Euroopa Komisjon on juhtinud tähelepanu sellele, et §-st 35 on puudu täiend spetsiifiliselt Euroopa </w:t>
      </w:r>
      <w:r>
        <w:rPr>
          <w:rFonts w:ascii="Times New Roman" w:hAnsi="Times New Roman" w:cs="Times New Roman"/>
          <w:color w:val="000000" w:themeColor="text1"/>
          <w:sz w:val="24"/>
          <w:szCs w:val="24"/>
        </w:rPr>
        <w:t>L</w:t>
      </w:r>
      <w:r w:rsidRPr="00674BAC">
        <w:rPr>
          <w:rFonts w:ascii="Times New Roman" w:hAnsi="Times New Roman" w:cs="Times New Roman"/>
          <w:color w:val="000000" w:themeColor="text1"/>
          <w:sz w:val="24"/>
          <w:szCs w:val="24"/>
        </w:rPr>
        <w:t xml:space="preserve">iidus tegutseva emaettevõtja kohustuste osas. Kuigi direktiivi teises alalõikes on kriisilahendusasutuse ja Euroopa Liidus tegutseva emaettevõtja kohustused sõnastatud üksteist kaasavalt, </w:t>
      </w:r>
      <w:r>
        <w:rPr>
          <w:rFonts w:ascii="Times New Roman" w:hAnsi="Times New Roman" w:cs="Times New Roman"/>
          <w:color w:val="000000" w:themeColor="text1"/>
          <w:sz w:val="24"/>
          <w:szCs w:val="24"/>
        </w:rPr>
        <w:t>täiendatakse</w:t>
      </w:r>
      <w:r w:rsidRPr="00674BAC">
        <w:rPr>
          <w:rFonts w:ascii="Times New Roman" w:hAnsi="Times New Roman" w:cs="Times New Roman"/>
          <w:color w:val="000000" w:themeColor="text1"/>
          <w:sz w:val="24"/>
          <w:szCs w:val="24"/>
        </w:rPr>
        <w:t xml:space="preserve"> käesolevat §-i 35 loetavuse huvides lõikega 2</w:t>
      </w:r>
      <w:r w:rsidRPr="00674BAC">
        <w:rPr>
          <w:rFonts w:ascii="Times New Roman" w:hAnsi="Times New Roman" w:cs="Times New Roman"/>
          <w:color w:val="000000" w:themeColor="text1"/>
          <w:sz w:val="24"/>
          <w:szCs w:val="24"/>
          <w:vertAlign w:val="superscript"/>
        </w:rPr>
        <w:t>3</w:t>
      </w:r>
      <w:r w:rsidRPr="00674BAC">
        <w:rPr>
          <w:rFonts w:ascii="Times New Roman" w:hAnsi="Times New Roman" w:cs="Times New Roman"/>
          <w:color w:val="000000" w:themeColor="text1"/>
          <w:sz w:val="24"/>
          <w:szCs w:val="24"/>
        </w:rPr>
        <w:t xml:space="preserve">, milles reguleeritakse selgelt ja eraldiseisvalt Euroopa Liidus tegutseva emaettevõtja kohustused. </w:t>
      </w:r>
    </w:p>
    <w:p w14:paraId="7A8918A0" w14:textId="77777777" w:rsidR="007941BC" w:rsidRPr="00674BAC" w:rsidRDefault="007941BC" w:rsidP="007941BC">
      <w:pPr>
        <w:spacing w:after="0" w:line="240" w:lineRule="auto"/>
        <w:jc w:val="both"/>
        <w:rPr>
          <w:rFonts w:ascii="Times New Roman" w:hAnsi="Times New Roman" w:cs="Times New Roman"/>
          <w:sz w:val="24"/>
          <w:szCs w:val="24"/>
        </w:rPr>
      </w:pPr>
    </w:p>
    <w:p w14:paraId="7882B625" w14:textId="77777777" w:rsidR="007941BC" w:rsidRPr="00F47497" w:rsidRDefault="007941BC" w:rsidP="007941BC">
      <w:pPr>
        <w:spacing w:after="0" w:line="240" w:lineRule="auto"/>
        <w:jc w:val="both"/>
        <w:rPr>
          <w:rFonts w:ascii="Times New Roman" w:hAnsi="Times New Roman" w:cs="Times New Roman"/>
          <w:b/>
          <w:bCs/>
          <w:sz w:val="24"/>
          <w:szCs w:val="24"/>
        </w:rPr>
      </w:pPr>
      <w:r w:rsidRPr="00674BAC">
        <w:rPr>
          <w:rFonts w:ascii="Times New Roman" w:hAnsi="Times New Roman" w:cs="Times New Roman"/>
          <w:b/>
          <w:bCs/>
          <w:sz w:val="24"/>
          <w:szCs w:val="24"/>
        </w:rPr>
        <w:t xml:space="preserve">Lõike 5 esimest lauset </w:t>
      </w:r>
      <w:r>
        <w:rPr>
          <w:rFonts w:ascii="Times New Roman" w:hAnsi="Times New Roman" w:cs="Times New Roman"/>
          <w:b/>
          <w:bCs/>
          <w:sz w:val="24"/>
          <w:szCs w:val="24"/>
        </w:rPr>
        <w:t xml:space="preserve">muudetakse. </w:t>
      </w:r>
      <w:r w:rsidRPr="00674BAC">
        <w:rPr>
          <w:rFonts w:ascii="Times New Roman" w:hAnsi="Times New Roman" w:cs="Times New Roman"/>
          <w:sz w:val="24"/>
          <w:szCs w:val="24"/>
        </w:rPr>
        <w:t>Euroopa Komisjon on juhtinu</w:t>
      </w:r>
      <w:r>
        <w:rPr>
          <w:rFonts w:ascii="Times New Roman" w:hAnsi="Times New Roman" w:cs="Times New Roman"/>
          <w:sz w:val="24"/>
          <w:szCs w:val="24"/>
        </w:rPr>
        <w:t>d</w:t>
      </w:r>
      <w:r w:rsidRPr="00674BAC">
        <w:rPr>
          <w:rFonts w:ascii="Times New Roman" w:hAnsi="Times New Roman" w:cs="Times New Roman"/>
          <w:sz w:val="24"/>
          <w:szCs w:val="24"/>
        </w:rPr>
        <w:t xml:space="preserve"> tähelepanu sellele, et erinevalt BRRD2 artikli 18 lõike 4 teisest lausest, ei sisalda lõige 5 täpsustust selles osas, et kriisilahenduskolleegiumis tehtav </w:t>
      </w:r>
      <w:proofErr w:type="spellStart"/>
      <w:r w:rsidRPr="00674BAC">
        <w:rPr>
          <w:rFonts w:ascii="Times New Roman" w:hAnsi="Times New Roman" w:cs="Times New Roman"/>
          <w:sz w:val="24"/>
          <w:szCs w:val="24"/>
        </w:rPr>
        <w:t>ühisotsus</w:t>
      </w:r>
      <w:proofErr w:type="spellEnd"/>
      <w:r w:rsidRPr="00674BAC">
        <w:rPr>
          <w:rFonts w:ascii="Times New Roman" w:hAnsi="Times New Roman" w:cs="Times New Roman"/>
          <w:sz w:val="24"/>
          <w:szCs w:val="24"/>
        </w:rPr>
        <w:t xml:space="preserve"> peab käsitlema ka kriisilahenduskolleegiumis oluliselt pärssivate asjaolude tuvastamist. Seni kehtinud lõike 5 sõnastus, mis võtab üle artikli 18 lõike 4, keskendub </w:t>
      </w:r>
      <w:proofErr w:type="spellStart"/>
      <w:r w:rsidRPr="00674BAC">
        <w:rPr>
          <w:rFonts w:ascii="Times New Roman" w:hAnsi="Times New Roman" w:cs="Times New Roman"/>
          <w:sz w:val="24"/>
          <w:szCs w:val="24"/>
        </w:rPr>
        <w:t>ühisotsuse</w:t>
      </w:r>
      <w:proofErr w:type="spellEnd"/>
      <w:r w:rsidRPr="00674BAC">
        <w:rPr>
          <w:rFonts w:ascii="Times New Roman" w:hAnsi="Times New Roman" w:cs="Times New Roman"/>
          <w:sz w:val="24"/>
          <w:szCs w:val="24"/>
        </w:rPr>
        <w:t xml:space="preserve"> tegemis</w:t>
      </w:r>
      <w:r>
        <w:rPr>
          <w:rFonts w:ascii="Times New Roman" w:hAnsi="Times New Roman" w:cs="Times New Roman"/>
          <w:sz w:val="24"/>
          <w:szCs w:val="24"/>
        </w:rPr>
        <w:t xml:space="preserve">el </w:t>
      </w:r>
      <w:r w:rsidRPr="00674BAC">
        <w:rPr>
          <w:rFonts w:ascii="Times New Roman" w:hAnsi="Times New Roman" w:cs="Times New Roman"/>
          <w:sz w:val="24"/>
          <w:szCs w:val="24"/>
        </w:rPr>
        <w:t xml:space="preserve">vaid emaettevõtja ettepaneku ja kriisilahendusasutuste poolt takistuste tegelemise või nende kõrvaldamise meetmete suhtes, käsitlemata pärssivate asjaolude tuvastamist. </w:t>
      </w:r>
      <w:r>
        <w:rPr>
          <w:rFonts w:ascii="Times New Roman" w:hAnsi="Times New Roman" w:cs="Times New Roman"/>
          <w:sz w:val="24"/>
          <w:szCs w:val="24"/>
        </w:rPr>
        <w:t xml:space="preserve">Lisaks ei sätesta lõige 5, et emaettevõtja ettepaneku suhtes tehakse </w:t>
      </w:r>
      <w:proofErr w:type="spellStart"/>
      <w:r>
        <w:rPr>
          <w:rFonts w:ascii="Times New Roman" w:hAnsi="Times New Roman" w:cs="Times New Roman"/>
          <w:sz w:val="24"/>
          <w:szCs w:val="24"/>
        </w:rPr>
        <w:t>ühisotsus</w:t>
      </w:r>
      <w:proofErr w:type="spellEnd"/>
      <w:r>
        <w:rPr>
          <w:rFonts w:ascii="Times New Roman" w:hAnsi="Times New Roman" w:cs="Times New Roman"/>
          <w:sz w:val="24"/>
          <w:szCs w:val="24"/>
        </w:rPr>
        <w:t xml:space="preserve"> siis, kui see on vajalik. </w:t>
      </w:r>
      <w:r w:rsidRPr="00674BAC">
        <w:rPr>
          <w:rFonts w:ascii="Times New Roman" w:hAnsi="Times New Roman" w:cs="Times New Roman"/>
          <w:sz w:val="24"/>
          <w:szCs w:val="24"/>
        </w:rPr>
        <w:t>Kooskõla tagamiseks direktiiviga ning § 35 eesmärgiga (kriisilahenduskõlblikkust pärssivate takistustega tegelemine ja nende kõrvaldamine konsolideerimisgrupi puhul) lisatakse lõike 5 esimesse lausesse vastav</w:t>
      </w:r>
      <w:r>
        <w:rPr>
          <w:rFonts w:ascii="Times New Roman" w:hAnsi="Times New Roman" w:cs="Times New Roman"/>
          <w:sz w:val="24"/>
          <w:szCs w:val="24"/>
        </w:rPr>
        <w:t xml:space="preserve">ad täiendid. </w:t>
      </w:r>
    </w:p>
    <w:p w14:paraId="4992ABBE" w14:textId="77777777" w:rsidR="007941BC" w:rsidRPr="00674BAC" w:rsidRDefault="007941BC" w:rsidP="007941BC">
      <w:pPr>
        <w:spacing w:after="0" w:line="240" w:lineRule="auto"/>
        <w:jc w:val="both"/>
        <w:rPr>
          <w:rFonts w:ascii="Times New Roman" w:hAnsi="Times New Roman" w:cs="Times New Roman"/>
          <w:sz w:val="24"/>
          <w:szCs w:val="24"/>
        </w:rPr>
      </w:pPr>
    </w:p>
    <w:p w14:paraId="1AD36D12"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Paragrahvi täiendatakse lõigetega 5</w:t>
      </w:r>
      <w:r w:rsidRPr="00674BAC">
        <w:rPr>
          <w:rFonts w:ascii="Times New Roman" w:hAnsi="Times New Roman" w:cs="Times New Roman"/>
          <w:b/>
          <w:bCs/>
          <w:sz w:val="24"/>
          <w:szCs w:val="24"/>
          <w:vertAlign w:val="superscript"/>
        </w:rPr>
        <w:t xml:space="preserve">1 </w:t>
      </w:r>
      <w:r w:rsidRPr="00674BAC">
        <w:rPr>
          <w:rFonts w:ascii="Times New Roman" w:hAnsi="Times New Roman" w:cs="Times New Roman"/>
          <w:b/>
          <w:bCs/>
          <w:sz w:val="24"/>
          <w:szCs w:val="24"/>
        </w:rPr>
        <w:t>ja 5</w:t>
      </w:r>
      <w:r w:rsidRPr="00674BAC">
        <w:rPr>
          <w:rFonts w:ascii="Times New Roman" w:hAnsi="Times New Roman" w:cs="Times New Roman"/>
          <w:b/>
          <w:bCs/>
          <w:sz w:val="24"/>
          <w:szCs w:val="24"/>
          <w:vertAlign w:val="superscript"/>
        </w:rPr>
        <w:t>2</w:t>
      </w:r>
      <w:r w:rsidRPr="00674BAC">
        <w:rPr>
          <w:rFonts w:ascii="Times New Roman" w:hAnsi="Times New Roman" w:cs="Times New Roman"/>
          <w:b/>
          <w:bCs/>
          <w:sz w:val="24"/>
          <w:szCs w:val="24"/>
        </w:rPr>
        <w:t>. Uue</w:t>
      </w:r>
      <w:r w:rsidRPr="00674BAC">
        <w:rPr>
          <w:rFonts w:ascii="Times New Roman" w:hAnsi="Times New Roman" w:cs="Times New Roman"/>
          <w:sz w:val="24"/>
          <w:szCs w:val="24"/>
        </w:rPr>
        <w:t xml:space="preserve"> </w:t>
      </w:r>
      <w:r w:rsidRPr="00674BAC">
        <w:rPr>
          <w:rFonts w:ascii="Times New Roman" w:hAnsi="Times New Roman" w:cs="Times New Roman"/>
          <w:b/>
          <w:bCs/>
          <w:sz w:val="24"/>
          <w:szCs w:val="24"/>
        </w:rPr>
        <w:t>lõike 5</w:t>
      </w:r>
      <w:r w:rsidRPr="00674BAC">
        <w:rPr>
          <w:rFonts w:ascii="Times New Roman" w:hAnsi="Times New Roman" w:cs="Times New Roman"/>
          <w:b/>
          <w:bCs/>
          <w:sz w:val="24"/>
          <w:szCs w:val="24"/>
          <w:vertAlign w:val="superscript"/>
        </w:rPr>
        <w:t>1</w:t>
      </w:r>
      <w:r w:rsidRPr="00674BAC">
        <w:rPr>
          <w:rFonts w:ascii="Times New Roman" w:hAnsi="Times New Roman" w:cs="Times New Roman"/>
          <w:sz w:val="24"/>
          <w:szCs w:val="24"/>
        </w:rPr>
        <w:t xml:space="preserve"> eesmärk on reguleerida </w:t>
      </w:r>
      <w:proofErr w:type="spellStart"/>
      <w:r w:rsidRPr="00674BAC">
        <w:rPr>
          <w:rFonts w:ascii="Times New Roman" w:hAnsi="Times New Roman" w:cs="Times New Roman"/>
          <w:sz w:val="24"/>
          <w:szCs w:val="24"/>
        </w:rPr>
        <w:t>ühisotsuse</w:t>
      </w:r>
      <w:proofErr w:type="spellEnd"/>
      <w:r w:rsidRPr="00674BAC">
        <w:rPr>
          <w:rFonts w:ascii="Times New Roman" w:hAnsi="Times New Roman" w:cs="Times New Roman"/>
          <w:sz w:val="24"/>
          <w:szCs w:val="24"/>
        </w:rPr>
        <w:t xml:space="preserve"> tegemist olukorras, kus emaettevõtja ei ole käesoleva paragrahvi lõike 5 esimese lause kohaselt oma tähelepanekuid esitanud. Lõige 5 kirjeldab Finantsinspektsiooni kohustusi jõuda ühisele otsusele juhul, kui emaettevõtja on tähelepanekud esitanud või kui lõikes 4 sätestatud neljakuuline tähtaeg on möödunud. Emaettevõtja esitab oma tähelepanekud Finantsinspektsiooni poolt koostatud aruandele, milles analüüsitakse olulisi takistusi, mis võivad pärss</w:t>
      </w:r>
      <w:r>
        <w:rPr>
          <w:rFonts w:ascii="Times New Roman" w:hAnsi="Times New Roman" w:cs="Times New Roman"/>
          <w:sz w:val="24"/>
          <w:szCs w:val="24"/>
        </w:rPr>
        <w:t>ida</w:t>
      </w:r>
      <w:r w:rsidRPr="00674BAC">
        <w:rPr>
          <w:rFonts w:ascii="Times New Roman" w:hAnsi="Times New Roman" w:cs="Times New Roman"/>
          <w:sz w:val="24"/>
          <w:szCs w:val="24"/>
        </w:rPr>
        <w:t xml:space="preserve"> tõhusat kriisilahendusmeetmete ja -õiguste rakendamist konsolideerimisgrupi suhtes. Tähelepanekus võib emaettevõtja teha ettepanekuid alternatiivsete meetmete kohta, millega oleks võimalik aruandes nimetatud takistusi kõrvaldada. Erinevalt BRRD2 artikli 18 lõike 5 esimese alalõike teisest lausest ei sätesta käesoleva § 35 lõige 5 ühisele otsusele jõudmist ilma emaettevõtja tähelepanekuta. Uue lõikega lahendatakse vastav olukord ning sätestatakse direktiivi eeskujul, et kui juhul, kui emaettevõtja ei ole oma tähelepanekuid esitanud, teeb Finantsinspektsioon endast kõik oleneva, et </w:t>
      </w:r>
      <w:proofErr w:type="spellStart"/>
      <w:r w:rsidRPr="00674BAC">
        <w:rPr>
          <w:rFonts w:ascii="Times New Roman" w:hAnsi="Times New Roman" w:cs="Times New Roman"/>
          <w:sz w:val="24"/>
          <w:szCs w:val="24"/>
        </w:rPr>
        <w:t>ühisotsusele</w:t>
      </w:r>
      <w:proofErr w:type="spellEnd"/>
      <w:r w:rsidRPr="00674BAC">
        <w:rPr>
          <w:rFonts w:ascii="Times New Roman" w:hAnsi="Times New Roman" w:cs="Times New Roman"/>
          <w:sz w:val="24"/>
          <w:szCs w:val="24"/>
        </w:rPr>
        <w:t xml:space="preserve"> jõutaks ühe kuu jooksul pärast lõikes 4 </w:t>
      </w:r>
      <w:r>
        <w:rPr>
          <w:rFonts w:ascii="Times New Roman" w:hAnsi="Times New Roman" w:cs="Times New Roman"/>
          <w:sz w:val="24"/>
          <w:szCs w:val="24"/>
        </w:rPr>
        <w:t>nimetatud</w:t>
      </w:r>
      <w:r w:rsidRPr="00674BAC">
        <w:rPr>
          <w:rFonts w:ascii="Times New Roman" w:hAnsi="Times New Roman" w:cs="Times New Roman"/>
          <w:sz w:val="24"/>
          <w:szCs w:val="24"/>
        </w:rPr>
        <w:t xml:space="preserve"> neljakuulise tähtaja möödumist. Tingimus lisatakse paragrahvi uue eraldiseisva lõikena seetõttu, et lõikes 5 sätestatud olukorda (emaettevõtja on oma tähelepanekud esitanud) oleks võimalik selgelt ja arusaadavalt eristada emaettevõtja poolt tähelepanekute poolt esitamata jätmisest ning sellest tulenevast tähtaja lühenemisest.</w:t>
      </w:r>
    </w:p>
    <w:p w14:paraId="3C0C053C" w14:textId="77777777" w:rsidR="007941BC" w:rsidRPr="00674BAC" w:rsidRDefault="007941BC" w:rsidP="007941BC">
      <w:pPr>
        <w:spacing w:after="0" w:line="240" w:lineRule="auto"/>
        <w:jc w:val="both"/>
        <w:rPr>
          <w:rFonts w:ascii="Times New Roman" w:hAnsi="Times New Roman" w:cs="Times New Roman"/>
          <w:sz w:val="24"/>
          <w:szCs w:val="24"/>
        </w:rPr>
      </w:pPr>
    </w:p>
    <w:p w14:paraId="3431A364"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Lõikega 5</w:t>
      </w:r>
      <w:r w:rsidRPr="00674BAC">
        <w:rPr>
          <w:rFonts w:ascii="Times New Roman" w:hAnsi="Times New Roman" w:cs="Times New Roman"/>
          <w:b/>
          <w:bCs/>
          <w:sz w:val="24"/>
          <w:szCs w:val="24"/>
          <w:vertAlign w:val="superscript"/>
        </w:rPr>
        <w:t>2</w:t>
      </w:r>
      <w:r w:rsidRPr="00674BAC">
        <w:rPr>
          <w:rFonts w:ascii="Times New Roman" w:hAnsi="Times New Roman" w:cs="Times New Roman"/>
          <w:sz w:val="24"/>
          <w:szCs w:val="24"/>
        </w:rPr>
        <w:t xml:space="preserve"> võetakse üle BRRD2 artikli 18 lõike 5 teine alalõige ning täpsustatakse käesoleva</w:t>
      </w:r>
      <w:r>
        <w:rPr>
          <w:rFonts w:ascii="Times New Roman" w:hAnsi="Times New Roman" w:cs="Times New Roman"/>
          <w:sz w:val="24"/>
          <w:szCs w:val="24"/>
        </w:rPr>
        <w:t>s</w:t>
      </w:r>
      <w:r w:rsidRPr="00674BAC">
        <w:rPr>
          <w:rFonts w:ascii="Times New Roman" w:hAnsi="Times New Roman" w:cs="Times New Roman"/>
          <w:sz w:val="24"/>
          <w:szCs w:val="24"/>
        </w:rPr>
        <w:t xml:space="preserve"> paragrahvis 5 sätestatud </w:t>
      </w:r>
      <w:proofErr w:type="spellStart"/>
      <w:r w:rsidRPr="00674BAC">
        <w:rPr>
          <w:rFonts w:ascii="Times New Roman" w:hAnsi="Times New Roman" w:cs="Times New Roman"/>
          <w:sz w:val="24"/>
          <w:szCs w:val="24"/>
        </w:rPr>
        <w:t>ühisotsuse</w:t>
      </w:r>
      <w:proofErr w:type="spellEnd"/>
      <w:r w:rsidRPr="00674BAC">
        <w:rPr>
          <w:rFonts w:ascii="Times New Roman" w:hAnsi="Times New Roman" w:cs="Times New Roman"/>
          <w:sz w:val="24"/>
          <w:szCs w:val="24"/>
        </w:rPr>
        <w:t xml:space="preserve"> tegemise tingimusi, eelkõige otsuse tegemise tähtaega. Uus lõige sätestab, et otsusele, mis käsitleb kriisilahenduskõlbulikkust pärssivat asjaolu tuleb jõuda kahe nädala jooksul peale liidus tegutseva emaettevõtja tähelepanekute esitamist. Kriisilahenduskõlbulikkust pärssivate asjaolude loetelu on sätestatud FELS paragrahvi 34 lõikes 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ning emaettevõtja tähelepanekute esitamine käesoleva paragrahvi lõikes 4. Mõlemale sättele tehakse uue lõike sõnastuses ka viited. </w:t>
      </w:r>
    </w:p>
    <w:p w14:paraId="6F560FF0" w14:textId="77777777" w:rsidR="007941BC" w:rsidRPr="00674BAC" w:rsidRDefault="007941BC" w:rsidP="007941BC">
      <w:pPr>
        <w:spacing w:after="0" w:line="240" w:lineRule="auto"/>
        <w:jc w:val="both"/>
        <w:rPr>
          <w:rFonts w:ascii="Times New Roman" w:hAnsi="Times New Roman" w:cs="Times New Roman"/>
          <w:sz w:val="24"/>
          <w:szCs w:val="24"/>
        </w:rPr>
      </w:pPr>
    </w:p>
    <w:p w14:paraId="53AE5782"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Paragrahvi täiendatakse lõigetega 8</w:t>
      </w:r>
      <w:r w:rsidRPr="00674BAC">
        <w:rPr>
          <w:rFonts w:ascii="Times New Roman" w:hAnsi="Times New Roman" w:cs="Times New Roman"/>
          <w:b/>
          <w:bCs/>
          <w:sz w:val="24"/>
          <w:szCs w:val="24"/>
          <w:vertAlign w:val="superscript"/>
        </w:rPr>
        <w:t>1</w:t>
      </w:r>
      <w:r w:rsidRPr="00674BAC">
        <w:rPr>
          <w:rFonts w:ascii="Times New Roman" w:hAnsi="Times New Roman" w:cs="Times New Roman"/>
          <w:b/>
          <w:bCs/>
          <w:sz w:val="24"/>
          <w:szCs w:val="24"/>
        </w:rPr>
        <w:t xml:space="preserve"> ja 8</w:t>
      </w:r>
      <w:r w:rsidRPr="00674BAC">
        <w:rPr>
          <w:rFonts w:ascii="Times New Roman" w:hAnsi="Times New Roman" w:cs="Times New Roman"/>
          <w:b/>
          <w:bCs/>
          <w:sz w:val="24"/>
          <w:szCs w:val="24"/>
          <w:vertAlign w:val="superscript"/>
        </w:rPr>
        <w:t>2</w:t>
      </w:r>
      <w:r w:rsidRPr="00674BAC">
        <w:rPr>
          <w:rFonts w:ascii="Times New Roman" w:hAnsi="Times New Roman" w:cs="Times New Roman"/>
          <w:b/>
          <w:bCs/>
          <w:sz w:val="24"/>
          <w:szCs w:val="24"/>
        </w:rPr>
        <w:t>.</w:t>
      </w:r>
      <w:r w:rsidRPr="00674BAC">
        <w:rPr>
          <w:rFonts w:ascii="Times New Roman" w:hAnsi="Times New Roman" w:cs="Times New Roman"/>
          <w:sz w:val="24"/>
          <w:szCs w:val="24"/>
        </w:rPr>
        <w:t xml:space="preserve"> Paragrahvi täiendamine uute lõigetega 8</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ja 8</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tuleneb BRRD2 artikli 18 lõike 6a ülevõtmisest. Lõige 6a koosneb kolmest alalõigust, millest kaks esimest hakkavad sisustama uut lõiget 8</w:t>
      </w:r>
      <w:r w:rsidRPr="00674BAC">
        <w:rPr>
          <w:rFonts w:ascii="Times New Roman" w:hAnsi="Times New Roman" w:cs="Times New Roman"/>
          <w:sz w:val="24"/>
          <w:szCs w:val="24"/>
          <w:vertAlign w:val="superscript"/>
        </w:rPr>
        <w:t xml:space="preserve">1 </w:t>
      </w:r>
      <w:r w:rsidRPr="00674BAC">
        <w:rPr>
          <w:rFonts w:ascii="Times New Roman" w:hAnsi="Times New Roman" w:cs="Times New Roman"/>
          <w:sz w:val="24"/>
          <w:szCs w:val="24"/>
        </w:rPr>
        <w:t>ning kolmas alalõige uut lõiget 8</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w:t>
      </w:r>
      <w:r w:rsidRPr="00674BAC">
        <w:rPr>
          <w:rFonts w:ascii="Times New Roman" w:hAnsi="Times New Roman" w:cs="Times New Roman"/>
          <w:b/>
          <w:bCs/>
          <w:sz w:val="24"/>
          <w:szCs w:val="24"/>
        </w:rPr>
        <w:t>Lõikega 8</w:t>
      </w:r>
      <w:r w:rsidRPr="00674BAC">
        <w:rPr>
          <w:rFonts w:ascii="Times New Roman" w:hAnsi="Times New Roman" w:cs="Times New Roman"/>
          <w:b/>
          <w:bCs/>
          <w:sz w:val="24"/>
          <w:szCs w:val="24"/>
          <w:vertAlign w:val="superscript"/>
        </w:rPr>
        <w:t>1</w:t>
      </w:r>
      <w:r w:rsidRPr="00674BAC">
        <w:rPr>
          <w:rFonts w:ascii="Times New Roman" w:hAnsi="Times New Roman" w:cs="Times New Roman"/>
          <w:sz w:val="24"/>
          <w:szCs w:val="24"/>
        </w:rPr>
        <w:t xml:space="preserve"> antakse Finantsinspektsioonile õigus teha iseseisvalt otsus </w:t>
      </w:r>
      <w:r>
        <w:rPr>
          <w:rFonts w:ascii="Times New Roman" w:hAnsi="Times New Roman" w:cs="Times New Roman"/>
          <w:sz w:val="24"/>
          <w:szCs w:val="24"/>
        </w:rPr>
        <w:t>FELS</w:t>
      </w:r>
      <w:r w:rsidRPr="00674BAC">
        <w:rPr>
          <w:rFonts w:ascii="Times New Roman" w:hAnsi="Times New Roman" w:cs="Times New Roman"/>
          <w:sz w:val="24"/>
          <w:szCs w:val="24"/>
        </w:rPr>
        <w:t xml:space="preserve"> § 34 lõike 4 kohaselt võetavate sobivate meetmete kohta juhul, kui Finantsinspektsioon ei ole konsolideerimisgrupi kriisilahendusasutus ning kui käesoleva paragrahvi lõikes 5 sätestatud ajavahemiku jooksul ei jõuta </w:t>
      </w:r>
      <w:proofErr w:type="spellStart"/>
      <w:r w:rsidRPr="00674BAC">
        <w:rPr>
          <w:rFonts w:ascii="Times New Roman" w:hAnsi="Times New Roman" w:cs="Times New Roman"/>
          <w:sz w:val="24"/>
          <w:szCs w:val="24"/>
        </w:rPr>
        <w:t>ühisotsusele</w:t>
      </w:r>
      <w:proofErr w:type="spellEnd"/>
      <w:r w:rsidRPr="00674BAC">
        <w:rPr>
          <w:rFonts w:ascii="Times New Roman" w:hAnsi="Times New Roman" w:cs="Times New Roman"/>
          <w:sz w:val="24"/>
          <w:szCs w:val="24"/>
        </w:rPr>
        <w:t xml:space="preserve">. Kõnealused meetmed on alternatiivsed meetmed, mille rakendamist saab Finantsinspektsioon nõuda krediidiasutuselt, kui Finantsinspektsiooni finantskriisi lahendamise funktsiooni täitja hinnangul ei vähenda või kõrvalda krediidiasutuse pakutud meetmed tuvastatud takistusi tulemuslikult. Meetmed hõlmavad endas näiteks lisateabe andmist, teatava vara võõrandamist või emaettevõtjana tegutseva finantsvaldusettevõtja asutamist Eestis või mujal Euroopas. Uue lõikega kohustatakse Finantsinspektsiooni oma otsust igakülgselt põhjendama, arvestama teiste kriisilahendusasutuste seisukohtade ja reservatsioonidega ning edastama otsuse kriisilahendussubjektile. </w:t>
      </w:r>
      <w:r>
        <w:rPr>
          <w:rFonts w:ascii="Times New Roman" w:hAnsi="Times New Roman" w:cs="Times New Roman"/>
          <w:sz w:val="24"/>
          <w:szCs w:val="24"/>
        </w:rPr>
        <w:t>Sättega ei nähta Finantsinspektsioonile ette kindlat ajaraami, mille jooksul tuleks otsus teha, sest vastavat tähtaega ei sätesta nii BRRD2 kui ka § 35 läbivalt. Rakenduvad üldised haldusmenetluse põhimõtted, mille kohaselt tuleks otsus teha võimalikult kiiresti ilma liigse viivituseta, võttes arvesse konkreetse otsuse tegemise asjaolusid ning kiireloomulisust.</w:t>
      </w:r>
    </w:p>
    <w:p w14:paraId="625FF0AA" w14:textId="77777777" w:rsidR="007941BC" w:rsidRPr="00674BAC" w:rsidRDefault="007941BC" w:rsidP="007941BC">
      <w:pPr>
        <w:spacing w:after="0" w:line="240" w:lineRule="auto"/>
        <w:jc w:val="both"/>
        <w:rPr>
          <w:rFonts w:ascii="Times New Roman" w:hAnsi="Times New Roman" w:cs="Times New Roman"/>
          <w:sz w:val="24"/>
          <w:szCs w:val="24"/>
        </w:rPr>
      </w:pPr>
    </w:p>
    <w:p w14:paraId="15A08CD1"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Lõikega 8</w:t>
      </w:r>
      <w:r w:rsidRPr="00674BAC">
        <w:rPr>
          <w:rFonts w:ascii="Times New Roman" w:hAnsi="Times New Roman" w:cs="Times New Roman"/>
          <w:b/>
          <w:bCs/>
          <w:sz w:val="24"/>
          <w:szCs w:val="24"/>
          <w:vertAlign w:val="superscript"/>
        </w:rPr>
        <w:t>2</w:t>
      </w:r>
      <w:r w:rsidRPr="00674BAC">
        <w:rPr>
          <w:rFonts w:ascii="Times New Roman" w:hAnsi="Times New Roman" w:cs="Times New Roman"/>
          <w:sz w:val="24"/>
          <w:szCs w:val="24"/>
        </w:rPr>
        <w:t xml:space="preserve"> reguleeritakse olukorda, kus teise lepinguriigi kriisilahendusasutus on enne käesoleva paragrahvi lõikes 5 sätestatud 4-kuulise tähtaja lõppu teavitanud EBA </w:t>
      </w:r>
      <w:proofErr w:type="spellStart"/>
      <w:r w:rsidRPr="00674BAC">
        <w:rPr>
          <w:rFonts w:ascii="Times New Roman" w:hAnsi="Times New Roman" w:cs="Times New Roman"/>
          <w:sz w:val="24"/>
          <w:szCs w:val="24"/>
        </w:rPr>
        <w:t>ühisotsuse</w:t>
      </w:r>
      <w:proofErr w:type="spellEnd"/>
      <w:r w:rsidRPr="00674BAC">
        <w:rPr>
          <w:rFonts w:ascii="Times New Roman" w:hAnsi="Times New Roman" w:cs="Times New Roman"/>
          <w:sz w:val="24"/>
          <w:szCs w:val="24"/>
        </w:rPr>
        <w:t xml:space="preserve"> saavutamisega seotud erimeelsustest. Teavitus suunatakse </w:t>
      </w:r>
      <w:proofErr w:type="spellStart"/>
      <w:r w:rsidRPr="00674BAC">
        <w:rPr>
          <w:rFonts w:ascii="Times New Roman" w:hAnsi="Times New Roman" w:cs="Times New Roman"/>
          <w:sz w:val="24"/>
          <w:szCs w:val="24"/>
        </w:rPr>
        <w:t>EBA-le</w:t>
      </w:r>
      <w:proofErr w:type="spellEnd"/>
      <w:r w:rsidRPr="00674BAC">
        <w:rPr>
          <w:rFonts w:ascii="Times New Roman" w:hAnsi="Times New Roman" w:cs="Times New Roman"/>
          <w:sz w:val="24"/>
          <w:szCs w:val="24"/>
        </w:rPr>
        <w:t xml:space="preserve"> otsustamiseks ainult siis, kui 4-kuuline tähtaeg ei ole möödunud ning kui vastavale </w:t>
      </w:r>
      <w:proofErr w:type="spellStart"/>
      <w:r w:rsidRPr="00674BAC">
        <w:rPr>
          <w:rFonts w:ascii="Times New Roman" w:hAnsi="Times New Roman" w:cs="Times New Roman"/>
          <w:sz w:val="24"/>
          <w:szCs w:val="24"/>
        </w:rPr>
        <w:t>ühisotsusele</w:t>
      </w:r>
      <w:proofErr w:type="spellEnd"/>
      <w:r w:rsidRPr="00674BAC">
        <w:rPr>
          <w:rFonts w:ascii="Times New Roman" w:hAnsi="Times New Roman" w:cs="Times New Roman"/>
          <w:sz w:val="24"/>
          <w:szCs w:val="24"/>
        </w:rPr>
        <w:t xml:space="preserve"> ei ole jõutud. Peale teavituse suunamist on Finantsinspektsioonil kohustus ära oodata EBA otsus, mille tegemiseks on </w:t>
      </w:r>
      <w:proofErr w:type="spellStart"/>
      <w:r w:rsidRPr="00674BAC">
        <w:rPr>
          <w:rFonts w:ascii="Times New Roman" w:hAnsi="Times New Roman" w:cs="Times New Roman"/>
          <w:sz w:val="24"/>
          <w:szCs w:val="24"/>
        </w:rPr>
        <w:t>EBA-l</w:t>
      </w:r>
      <w:proofErr w:type="spellEnd"/>
      <w:r w:rsidRPr="00674BAC">
        <w:rPr>
          <w:rFonts w:ascii="Times New Roman" w:hAnsi="Times New Roman" w:cs="Times New Roman"/>
          <w:sz w:val="24"/>
          <w:szCs w:val="24"/>
        </w:rPr>
        <w:t xml:space="preserve"> üks kuu, ning panna selleks ajaks enda otsuse tegemine pausile. Alles peale EBA tähtajaliselt tehtud otsuse saamist on Finantsinspektsioonil õigus liikuda otsuse tegemise protsessiga edasi. Finantsinspektsiooni otsus peab olema kooskõlas EBA otsusega välja arvatud juhul, kui EBA ei ole vastavat otsust tähtajaks teinud. Sellisel juhul võib Finantsinspektsioon teha otsuse iseseisvalt. </w:t>
      </w:r>
    </w:p>
    <w:p w14:paraId="4B46E659" w14:textId="77777777" w:rsidR="007941BC" w:rsidRPr="00674BAC" w:rsidRDefault="007941BC" w:rsidP="007941BC">
      <w:pPr>
        <w:spacing w:after="0" w:line="240" w:lineRule="auto"/>
        <w:jc w:val="both"/>
        <w:rPr>
          <w:rFonts w:ascii="Times New Roman" w:hAnsi="Times New Roman" w:cs="Times New Roman"/>
          <w:sz w:val="24"/>
          <w:szCs w:val="24"/>
        </w:rPr>
      </w:pPr>
    </w:p>
    <w:p w14:paraId="79FFB58D"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Paragrahv 39. </w:t>
      </w:r>
      <w:r w:rsidRPr="00674BAC">
        <w:rPr>
          <w:rFonts w:ascii="Times New Roman" w:hAnsi="Times New Roman" w:cs="Times New Roman"/>
          <w:sz w:val="24"/>
          <w:szCs w:val="24"/>
        </w:rPr>
        <w:t xml:space="preserve">Kehtiv § 39 sätestab kriisilahendusmenetluse algatamise tingimused. </w:t>
      </w:r>
    </w:p>
    <w:p w14:paraId="61E4DE87" w14:textId="77777777" w:rsidR="007941BC" w:rsidRPr="00674BAC" w:rsidRDefault="007941BC" w:rsidP="007941BC">
      <w:pPr>
        <w:spacing w:after="0" w:line="240" w:lineRule="auto"/>
        <w:jc w:val="both"/>
        <w:rPr>
          <w:rFonts w:ascii="Times New Roman" w:hAnsi="Times New Roman" w:cs="Times New Roman"/>
          <w:sz w:val="24"/>
          <w:szCs w:val="24"/>
        </w:rPr>
      </w:pPr>
    </w:p>
    <w:p w14:paraId="2439C812"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Lõike 7 muutmine. </w:t>
      </w:r>
      <w:r w:rsidRPr="00674BAC">
        <w:rPr>
          <w:rFonts w:ascii="Times New Roman" w:hAnsi="Times New Roman" w:cs="Times New Roman"/>
          <w:sz w:val="24"/>
          <w:szCs w:val="24"/>
        </w:rPr>
        <w:t xml:space="preserve">Seni kehtinud lõike 7 sõnastus sätestas, et kui </w:t>
      </w:r>
      <w:proofErr w:type="spellStart"/>
      <w:r w:rsidRPr="00674BAC">
        <w:rPr>
          <w:rFonts w:ascii="Times New Roman" w:hAnsi="Times New Roman" w:cs="Times New Roman"/>
          <w:sz w:val="24"/>
          <w:szCs w:val="24"/>
        </w:rPr>
        <w:t>segavaldusettevõtjal</w:t>
      </w:r>
      <w:proofErr w:type="spellEnd"/>
      <w:r w:rsidRPr="00674BAC">
        <w:rPr>
          <w:rFonts w:ascii="Times New Roman" w:hAnsi="Times New Roman" w:cs="Times New Roman"/>
          <w:sz w:val="24"/>
          <w:szCs w:val="24"/>
        </w:rPr>
        <w:t xml:space="preserve"> on otsene või kaudne osalus tütarettevõtjast krediidiasutuses finantsvaldusettevõtja kui vahendaja kaudu ja kriisilahenduskava järgi on finantsvaldusettevõtja kriisilahendussubjekt, peab Finantsinspektsioon konsolideerimisgrupi kriisilahenduse eesmärgil kriisilahendusmeetmeid või -õigusi rakendama selle finantsvaldusettevõtja, mitte </w:t>
      </w:r>
      <w:proofErr w:type="spellStart"/>
      <w:r w:rsidRPr="00674BAC">
        <w:rPr>
          <w:rFonts w:ascii="Times New Roman" w:hAnsi="Times New Roman" w:cs="Times New Roman"/>
          <w:sz w:val="24"/>
          <w:szCs w:val="24"/>
        </w:rPr>
        <w:t>segavaldusettevõtja</w:t>
      </w:r>
      <w:proofErr w:type="spellEnd"/>
      <w:r w:rsidRPr="00674BAC">
        <w:rPr>
          <w:rFonts w:ascii="Times New Roman" w:hAnsi="Times New Roman" w:cs="Times New Roman"/>
          <w:sz w:val="24"/>
          <w:szCs w:val="24"/>
        </w:rPr>
        <w:t xml:space="preserve"> suhtes. Lõikega 7 on üle võetud BRRD2 artikli 33 lõige 3. </w:t>
      </w:r>
    </w:p>
    <w:p w14:paraId="57BD2B03" w14:textId="77777777" w:rsidR="007941BC" w:rsidRPr="00674BAC" w:rsidRDefault="007941BC" w:rsidP="007941BC">
      <w:pPr>
        <w:spacing w:after="0" w:line="240" w:lineRule="auto"/>
        <w:jc w:val="both"/>
        <w:rPr>
          <w:rFonts w:ascii="Times New Roman" w:hAnsi="Times New Roman" w:cs="Times New Roman"/>
          <w:sz w:val="24"/>
          <w:szCs w:val="24"/>
        </w:rPr>
      </w:pPr>
    </w:p>
    <w:p w14:paraId="0F27EF14"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Euroopa Komisjon on kõnealuse lõike puhul esitanud kaks märkust. Esiteks, lõige 7 ei erista piisavalt selgelt, et säte reguleerib olukorda, kus vahendajast finantsvaldusettevõtja on kriisilaheduskava järgi kriisilahendussubjekt. Seni kehtinud sätte sõnastus viitas ümberpööratult ja liialdatult olukorrale, kus hoopis </w:t>
      </w:r>
      <w:proofErr w:type="spellStart"/>
      <w:r w:rsidRPr="00674BAC">
        <w:rPr>
          <w:rFonts w:ascii="Times New Roman" w:hAnsi="Times New Roman" w:cs="Times New Roman"/>
          <w:sz w:val="24"/>
          <w:szCs w:val="24"/>
        </w:rPr>
        <w:t>segavaldusettevõtjal</w:t>
      </w:r>
      <w:proofErr w:type="spellEnd"/>
      <w:r w:rsidRPr="00674BAC">
        <w:rPr>
          <w:rFonts w:ascii="Times New Roman" w:hAnsi="Times New Roman" w:cs="Times New Roman"/>
          <w:sz w:val="24"/>
          <w:szCs w:val="24"/>
        </w:rPr>
        <w:t xml:space="preserve"> on otsene või kaudne osalus tütarettevõtjast krediidiasutuses vahendajast finantsvaldusettevõtja kaudu, mis on artikli 33 lõike 3 väär tõlgendus. </w:t>
      </w:r>
    </w:p>
    <w:p w14:paraId="0A0B95B4" w14:textId="77777777" w:rsidR="007941BC" w:rsidRPr="00674BAC" w:rsidRDefault="007941BC" w:rsidP="007941BC">
      <w:pPr>
        <w:spacing w:after="0" w:line="240" w:lineRule="auto"/>
        <w:jc w:val="both"/>
        <w:rPr>
          <w:rFonts w:ascii="Times New Roman" w:hAnsi="Times New Roman" w:cs="Times New Roman"/>
          <w:sz w:val="24"/>
          <w:szCs w:val="24"/>
        </w:rPr>
      </w:pPr>
    </w:p>
    <w:p w14:paraId="797AE025"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Teiseks, artikli lõige 3 ei kasuta sõna ,,finantsinstitutsioon“, mis on ekslikult jõudnud direktiivi eestikeelsesse tõlkesse ning sõna ,,krediidiasutus“ kaudu ka siseriiklikusse õigusesse. Komisjoni märkustest tulenevalt muudetakse lõiget 7 ning seni kehtinud lõike tekst eraldatakse kaheks lauseks. Esimesega lausega sätestatakse, et kui </w:t>
      </w:r>
      <w:proofErr w:type="spellStart"/>
      <w:r w:rsidRPr="00674BAC">
        <w:rPr>
          <w:rFonts w:ascii="Times New Roman" w:hAnsi="Times New Roman" w:cs="Times New Roman"/>
          <w:sz w:val="24"/>
          <w:szCs w:val="24"/>
        </w:rPr>
        <w:t>segavaldusettevõtjal</w:t>
      </w:r>
      <w:proofErr w:type="spellEnd"/>
      <w:r w:rsidRPr="00674BAC">
        <w:rPr>
          <w:rFonts w:ascii="Times New Roman" w:hAnsi="Times New Roman" w:cs="Times New Roman"/>
          <w:sz w:val="24"/>
          <w:szCs w:val="24"/>
        </w:rPr>
        <w:t xml:space="preserve"> on otsene või kaudne osalus tütarettevõtjast krediidiasutuses finantsvaldusettevõtjast vahendaja kaudu, peab kriisilahenduskava järgi vahendajast finantsvaldusettevõtjat käsitama kriisilahendussubjektina. Teise lausega sätestatakse, et käesoleva lõike esimeses lauses nimetatud juhul võib konsolideerimisgrupi kriisilahenduse eesmärgil kriisilahendusmeetmeid või -õigusi rakendada selle vahendajast finantsvaldusettevõtja, mitte </w:t>
      </w:r>
      <w:proofErr w:type="spellStart"/>
      <w:r w:rsidRPr="00674BAC">
        <w:rPr>
          <w:rFonts w:ascii="Times New Roman" w:hAnsi="Times New Roman" w:cs="Times New Roman"/>
          <w:sz w:val="24"/>
          <w:szCs w:val="24"/>
        </w:rPr>
        <w:t>segavaldusettevõtja</w:t>
      </w:r>
      <w:proofErr w:type="spellEnd"/>
      <w:r w:rsidRPr="00674BAC">
        <w:rPr>
          <w:rFonts w:ascii="Times New Roman" w:hAnsi="Times New Roman" w:cs="Times New Roman"/>
          <w:sz w:val="24"/>
          <w:szCs w:val="24"/>
        </w:rPr>
        <w:t xml:space="preserve"> suhtes. Uue sõnastusega viiakse lõige 7 kooskõlla direktiiviga ning tagatakse sätte sisu ühetaoline ning korrektne mõistmine. Täiendavalt täpsustatakse vahendajast finantsvaldusettevõtja käsitlemist kriisilahenduskavas kriisilahendussubjektina ning viiakse lõike teine lauseosa üle uude lausesse. Kahe lausega taotletakse situatsioonide eraldamist ning erandite ja kohustuste rakendamise selgust. Selleks, et esimene ja teine lause oleks objektiivselt omavahel seotud ning selge, et teine lause reguleerib esimeses lauses sätestatut olukorda, tehakse teises lauses ka viide esimesele lausele. </w:t>
      </w:r>
    </w:p>
    <w:p w14:paraId="79F5EFC3" w14:textId="77777777" w:rsidR="007941BC" w:rsidRPr="00674BAC" w:rsidRDefault="007941BC" w:rsidP="007941BC">
      <w:pPr>
        <w:spacing w:after="0" w:line="240" w:lineRule="auto"/>
        <w:jc w:val="both"/>
        <w:rPr>
          <w:rFonts w:ascii="Times New Roman" w:hAnsi="Times New Roman" w:cs="Times New Roman"/>
          <w:sz w:val="24"/>
          <w:szCs w:val="24"/>
        </w:rPr>
      </w:pPr>
    </w:p>
    <w:p w14:paraId="6AFC03A6"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8 punkti 2 muutmine</w:t>
      </w:r>
      <w:r w:rsidRPr="00674BAC">
        <w:rPr>
          <w:rFonts w:ascii="Times New Roman" w:hAnsi="Times New Roman" w:cs="Times New Roman"/>
          <w:sz w:val="24"/>
          <w:szCs w:val="24"/>
        </w:rPr>
        <w:t xml:space="preserve">. Lõige 8 sätestab tingimused, mil Finantsinspektsioon võib finantsvaldusettevõtja, </w:t>
      </w:r>
      <w:proofErr w:type="spellStart"/>
      <w:r w:rsidRPr="00674BAC">
        <w:rPr>
          <w:rFonts w:ascii="Times New Roman" w:hAnsi="Times New Roman" w:cs="Times New Roman"/>
          <w:sz w:val="24"/>
          <w:szCs w:val="24"/>
        </w:rPr>
        <w:t>segafinantsvaldusettevõtja</w:t>
      </w:r>
      <w:proofErr w:type="spellEnd"/>
      <w:r w:rsidRPr="00674BAC">
        <w:rPr>
          <w:rFonts w:ascii="Times New Roman" w:hAnsi="Times New Roman" w:cs="Times New Roman"/>
          <w:sz w:val="24"/>
          <w:szCs w:val="24"/>
        </w:rPr>
        <w:t xml:space="preserve"> või </w:t>
      </w:r>
      <w:proofErr w:type="spellStart"/>
      <w:r w:rsidRPr="00674BAC">
        <w:rPr>
          <w:rFonts w:ascii="Times New Roman" w:hAnsi="Times New Roman" w:cs="Times New Roman"/>
          <w:sz w:val="24"/>
          <w:szCs w:val="24"/>
        </w:rPr>
        <w:t>segavaldusettevõtja</w:t>
      </w:r>
      <w:proofErr w:type="spellEnd"/>
      <w:r w:rsidRPr="00674BAC">
        <w:rPr>
          <w:rFonts w:ascii="Times New Roman" w:hAnsi="Times New Roman" w:cs="Times New Roman"/>
          <w:sz w:val="24"/>
          <w:szCs w:val="24"/>
        </w:rPr>
        <w:t xml:space="preserve"> suhtes rakendada kriisilahendusmeetmeid. Lõikes 8 esinevad tingimused peavad esinema BRRD2 artikli 33 lõike 4 kohaselt kumulatiivselt. Üheks tingimuseks on punktis 2 sõnastatud eeldus, et üks või mitu </w:t>
      </w:r>
      <w:proofErr w:type="spellStart"/>
      <w:r w:rsidRPr="00674BAC">
        <w:rPr>
          <w:rFonts w:ascii="Times New Roman" w:hAnsi="Times New Roman" w:cs="Times New Roman"/>
          <w:sz w:val="24"/>
          <w:szCs w:val="24"/>
        </w:rPr>
        <w:t>segavaldusettevõtja</w:t>
      </w:r>
      <w:proofErr w:type="spellEnd"/>
      <w:r w:rsidRPr="00674BAC">
        <w:rPr>
          <w:rFonts w:ascii="Times New Roman" w:hAnsi="Times New Roman" w:cs="Times New Roman"/>
          <w:sz w:val="24"/>
          <w:szCs w:val="24"/>
        </w:rPr>
        <w:t xml:space="preserve"> tütarettevõtjat, kes on krediid</w:t>
      </w:r>
      <w:r>
        <w:rPr>
          <w:rFonts w:ascii="Times New Roman" w:hAnsi="Times New Roman" w:cs="Times New Roman"/>
          <w:sz w:val="24"/>
          <w:szCs w:val="24"/>
        </w:rPr>
        <w:t>i</w:t>
      </w:r>
      <w:r w:rsidRPr="00674BAC">
        <w:rPr>
          <w:rFonts w:ascii="Times New Roman" w:hAnsi="Times New Roman" w:cs="Times New Roman"/>
          <w:sz w:val="24"/>
          <w:szCs w:val="24"/>
        </w:rPr>
        <w:t xml:space="preserve">asutused, kuid ei ole kriisilahendussubjektid, vastavad käesoleva paragrahvi lõikes 1 sätestatud tingimustele. Punkt 2 võtab üle artikli 33 lõike 4 punkti b, mis näeb ette laiema subjektide ringi kui on punktis 2 nimetatud, ning sätestab, et subjektide ring laieneb lisaks </w:t>
      </w:r>
      <w:proofErr w:type="spellStart"/>
      <w:r w:rsidRPr="00674BAC">
        <w:rPr>
          <w:rFonts w:ascii="Times New Roman" w:hAnsi="Times New Roman" w:cs="Times New Roman"/>
          <w:sz w:val="24"/>
          <w:szCs w:val="24"/>
        </w:rPr>
        <w:t>segavaldusettevõtja</w:t>
      </w:r>
      <w:proofErr w:type="spellEnd"/>
      <w:r w:rsidRPr="00674BAC">
        <w:rPr>
          <w:rFonts w:ascii="Times New Roman" w:hAnsi="Times New Roman" w:cs="Times New Roman"/>
          <w:sz w:val="24"/>
          <w:szCs w:val="24"/>
        </w:rPr>
        <w:t xml:space="preserve"> tütarettevõtjale ka finantsvaldusettevõtja ja </w:t>
      </w:r>
      <w:proofErr w:type="spellStart"/>
      <w:r w:rsidRPr="00674BAC">
        <w:rPr>
          <w:rFonts w:ascii="Times New Roman" w:hAnsi="Times New Roman" w:cs="Times New Roman"/>
          <w:sz w:val="24"/>
          <w:szCs w:val="24"/>
        </w:rPr>
        <w:t>segafinantsvaldusettevõtja</w:t>
      </w:r>
      <w:proofErr w:type="spellEnd"/>
      <w:r w:rsidRPr="00674BAC">
        <w:rPr>
          <w:rFonts w:ascii="Times New Roman" w:hAnsi="Times New Roman" w:cs="Times New Roman"/>
          <w:sz w:val="24"/>
          <w:szCs w:val="24"/>
        </w:rPr>
        <w:t xml:space="preserve"> tütar</w:t>
      </w:r>
      <w:r>
        <w:rPr>
          <w:rFonts w:ascii="Times New Roman" w:hAnsi="Times New Roman" w:cs="Times New Roman"/>
          <w:sz w:val="24"/>
          <w:szCs w:val="24"/>
        </w:rPr>
        <w:t>ettevõtjatel</w:t>
      </w:r>
      <w:r w:rsidRPr="00674BAC">
        <w:rPr>
          <w:rFonts w:ascii="Times New Roman" w:hAnsi="Times New Roman" w:cs="Times New Roman"/>
          <w:sz w:val="24"/>
          <w:szCs w:val="24"/>
        </w:rPr>
        <w:t xml:space="preserve">e. Kitsamale subjektide ringile on tähelepanu juhtinud ka Euroopa Komisjon. Punkti 2 uue sõnastusega sätestatakse, et Finantsinspektsioon võib rakendada kriisilahendusmeetmeid või -õigusi, kui üks või mitu finantsvaldusettevõtja, </w:t>
      </w:r>
      <w:proofErr w:type="spellStart"/>
      <w:r w:rsidRPr="00674BAC">
        <w:rPr>
          <w:rFonts w:ascii="Times New Roman" w:hAnsi="Times New Roman" w:cs="Times New Roman"/>
          <w:sz w:val="24"/>
          <w:szCs w:val="24"/>
        </w:rPr>
        <w:t>segafinantsvaldusettevõtja</w:t>
      </w:r>
      <w:proofErr w:type="spellEnd"/>
      <w:r w:rsidRPr="00674BAC">
        <w:rPr>
          <w:rFonts w:ascii="Times New Roman" w:hAnsi="Times New Roman" w:cs="Times New Roman"/>
          <w:sz w:val="24"/>
          <w:szCs w:val="24"/>
        </w:rPr>
        <w:t xml:space="preserve"> või </w:t>
      </w:r>
      <w:proofErr w:type="spellStart"/>
      <w:r w:rsidRPr="00674BAC">
        <w:rPr>
          <w:rFonts w:ascii="Times New Roman" w:hAnsi="Times New Roman" w:cs="Times New Roman"/>
          <w:sz w:val="24"/>
          <w:szCs w:val="24"/>
        </w:rPr>
        <w:t>segavaldusettevõtja</w:t>
      </w:r>
      <w:proofErr w:type="spellEnd"/>
      <w:r w:rsidRPr="00674BAC">
        <w:rPr>
          <w:rFonts w:ascii="Times New Roman" w:hAnsi="Times New Roman" w:cs="Times New Roman"/>
          <w:sz w:val="24"/>
          <w:szCs w:val="24"/>
        </w:rPr>
        <w:t xml:space="preserve"> tütarettevõtjat, kes on krediidiasutused, kuid ei ole kriisilahendussubjektid, vastavad käesoleva paragrahvi lõikes 1 sätestatud tingimustele. </w:t>
      </w:r>
    </w:p>
    <w:p w14:paraId="6124E23A" w14:textId="77777777" w:rsidR="007941BC" w:rsidRPr="00674BAC" w:rsidRDefault="007941BC" w:rsidP="007941BC">
      <w:pPr>
        <w:spacing w:after="0" w:line="240" w:lineRule="auto"/>
        <w:jc w:val="both"/>
        <w:rPr>
          <w:rFonts w:ascii="Times New Roman" w:hAnsi="Times New Roman" w:cs="Times New Roman"/>
          <w:sz w:val="24"/>
          <w:szCs w:val="24"/>
        </w:rPr>
      </w:pPr>
    </w:p>
    <w:p w14:paraId="5F07ACB3"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 40</w:t>
      </w:r>
      <w:r w:rsidRPr="00674BAC">
        <w:rPr>
          <w:rFonts w:ascii="Times New Roman" w:hAnsi="Times New Roman" w:cs="Times New Roman"/>
          <w:b/>
          <w:bCs/>
          <w:sz w:val="24"/>
          <w:szCs w:val="24"/>
          <w:vertAlign w:val="superscript"/>
        </w:rPr>
        <w:t>1</w:t>
      </w:r>
      <w:r w:rsidRPr="00674BAC">
        <w:rPr>
          <w:rFonts w:ascii="Times New Roman" w:hAnsi="Times New Roman" w:cs="Times New Roman"/>
          <w:b/>
          <w:bCs/>
          <w:sz w:val="24"/>
          <w:szCs w:val="24"/>
        </w:rPr>
        <w:t>.</w:t>
      </w:r>
      <w:r w:rsidRPr="00674BAC">
        <w:rPr>
          <w:rFonts w:ascii="Times New Roman" w:hAnsi="Times New Roman" w:cs="Times New Roman"/>
          <w:sz w:val="24"/>
          <w:szCs w:val="24"/>
        </w:rPr>
        <w:t xml:space="preserve"> Kehtiv § 40</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sätestab teatud kohustuste peatamise õiguse.</w:t>
      </w:r>
    </w:p>
    <w:p w14:paraId="447942DE" w14:textId="77777777" w:rsidR="007941BC" w:rsidRPr="00674BAC" w:rsidRDefault="007941BC" w:rsidP="007941BC">
      <w:pPr>
        <w:spacing w:after="0" w:line="240" w:lineRule="auto"/>
        <w:jc w:val="both"/>
        <w:rPr>
          <w:rFonts w:ascii="Times New Roman" w:hAnsi="Times New Roman" w:cs="Times New Roman"/>
          <w:sz w:val="24"/>
          <w:szCs w:val="24"/>
        </w:rPr>
      </w:pPr>
    </w:p>
    <w:p w14:paraId="7B071171"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Lõige 4 muudetakse. </w:t>
      </w:r>
      <w:r w:rsidRPr="00674BAC">
        <w:rPr>
          <w:rFonts w:ascii="Times New Roman" w:hAnsi="Times New Roman" w:cs="Times New Roman"/>
          <w:sz w:val="24"/>
          <w:szCs w:val="24"/>
        </w:rPr>
        <w:t xml:space="preserve">Lõike 4 kohaselt võib Finantsinspektsioon määrata krediidiasutuse või konsolideerimisgruppi kuuluva ettevõtja lepingujärgsete makse- või ülekandekohustuste peatamise kasutamise perioodi vastavalt iga üksikjuhtumi asjaoludele, hinnates hoolikalt, kas peatamist on sobilik kohaldada ka krediidiasutuste seaduse § 131 lõike 1 punktis 3 nimetatud hoiuste suhtes. Lõikega 4 on üle võetud BRRD2 artikli 33a lõike 2 teine alalõige. </w:t>
      </w:r>
    </w:p>
    <w:p w14:paraId="5935113D" w14:textId="77777777" w:rsidR="007941BC" w:rsidRPr="00674BAC" w:rsidRDefault="007941BC" w:rsidP="007941BC">
      <w:pPr>
        <w:spacing w:after="0" w:line="240" w:lineRule="auto"/>
        <w:jc w:val="both"/>
        <w:rPr>
          <w:rFonts w:ascii="Times New Roman" w:hAnsi="Times New Roman" w:cs="Times New Roman"/>
          <w:sz w:val="24"/>
          <w:szCs w:val="24"/>
        </w:rPr>
      </w:pPr>
    </w:p>
    <w:p w14:paraId="63E32E4B"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Euroopa Komisjon on juhtinud tähelepanu sellele, et lõikes 4 esinev viide krediidiasutuste seaduse § 131 lõike 1 punktile 3 ei ole asjakohane. Nimelt näeb direktiiv ette, et  peatamisõiguse perioodi määramisel tuleb hinnata ka peatamise sobilikkust kõlblike hoiuste suhtes, mis on määratletud Euroopa Parlamendi ja nõukogu direktiivi 2014/49/EL artikli 2 lõike 1 punktis 4, eriti füüsiliste isikute ning mikro-, väikeste ja keskmise suurusega ettevõtjate hoitavate tagatud hoiused, ning mis on üle võetud tagatisfondi seaduse 3. peatüki 1. jaoga. </w:t>
      </w:r>
      <w:r>
        <w:rPr>
          <w:rFonts w:ascii="Times New Roman" w:hAnsi="Times New Roman" w:cs="Times New Roman"/>
          <w:sz w:val="24"/>
          <w:szCs w:val="24"/>
        </w:rPr>
        <w:t>K</w:t>
      </w:r>
      <w:r w:rsidRPr="00674BAC">
        <w:rPr>
          <w:rFonts w:ascii="Times New Roman" w:hAnsi="Times New Roman" w:cs="Times New Roman"/>
          <w:sz w:val="24"/>
          <w:szCs w:val="24"/>
        </w:rPr>
        <w:t>rediidiasutuste seaduse § 131 lõike 1 punkt 3 võtab üle BRRD2 artikli 108 lõike 1 punkti a alapunkti i, mille kohaselt rahuldatakse füüsiliste isikute ning mikro-, väikeste ja keskmise suurusega ettevõtjate kõlblikud kohustused, mis ületavad direktiivi 2014/49/EL artiklis 6 sätestatud tagatud hoiuste suurust, samas järgus ning selliste nõuete rahuldamisjärk eelneb tavaliste võlausaldajate tagamata nõuetele. Tagatisfondi- ja krediidiasutuste seaduses käsitletavate hoiuste erinevus seisneb seega selles, et krediidiasutuste seaduse § 131 lõike 1 punktis 3 nimetatud hoiused on eelistatud hoiused, kuivõrd need rahuldatakse samas järgus, aga enne tagamata võlausaldajate nõudeid. Komisjoni märkusest johtuvalt muudetakse § 40</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lõiget 4 ning sätestatakse, et Finantsinspektsioon peab peatamisõiguse kasutamisel hindama, kas peatamist on sobilik kohaldada ka </w:t>
      </w:r>
      <w:r>
        <w:rPr>
          <w:rFonts w:ascii="Times New Roman" w:hAnsi="Times New Roman" w:cs="Times New Roman"/>
          <w:sz w:val="24"/>
          <w:szCs w:val="24"/>
        </w:rPr>
        <w:t xml:space="preserve">tagatud </w:t>
      </w:r>
      <w:r w:rsidRPr="00674BAC">
        <w:rPr>
          <w:rFonts w:ascii="Times New Roman" w:hAnsi="Times New Roman" w:cs="Times New Roman"/>
          <w:sz w:val="24"/>
          <w:szCs w:val="24"/>
        </w:rPr>
        <w:t xml:space="preserve">kõlblike hoiuste suhtes, eriti füüsiliste isikute ning mikro-, väikeste ja keskmise suurusega ettevõtjate hoitavate tagatud hoiuste suhtes. </w:t>
      </w:r>
    </w:p>
    <w:p w14:paraId="1D73EAFC" w14:textId="77777777" w:rsidR="007941BC" w:rsidRPr="00674BAC" w:rsidRDefault="007941BC" w:rsidP="007941BC">
      <w:pPr>
        <w:spacing w:after="0" w:line="240" w:lineRule="auto"/>
        <w:jc w:val="both"/>
        <w:rPr>
          <w:rFonts w:ascii="Times New Roman" w:hAnsi="Times New Roman" w:cs="Times New Roman"/>
          <w:sz w:val="24"/>
          <w:szCs w:val="24"/>
        </w:rPr>
      </w:pPr>
    </w:p>
    <w:p w14:paraId="030A8311"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Lõige 12 muudetakse. </w:t>
      </w:r>
      <w:r w:rsidRPr="00674BAC">
        <w:rPr>
          <w:rFonts w:ascii="Times New Roman" w:hAnsi="Times New Roman" w:cs="Times New Roman"/>
          <w:sz w:val="24"/>
          <w:szCs w:val="24"/>
        </w:rPr>
        <w:t>Paragrahv 40</w:t>
      </w:r>
      <w:r w:rsidRPr="00674BAC">
        <w:rPr>
          <w:rFonts w:ascii="Times New Roman" w:hAnsi="Times New Roman" w:cs="Times New Roman"/>
          <w:sz w:val="24"/>
          <w:szCs w:val="24"/>
          <w:vertAlign w:val="superscript"/>
        </w:rPr>
        <w:t xml:space="preserve">1 </w:t>
      </w:r>
      <w:r w:rsidRPr="00674BAC">
        <w:rPr>
          <w:rFonts w:ascii="Times New Roman" w:hAnsi="Times New Roman" w:cs="Times New Roman"/>
          <w:sz w:val="24"/>
          <w:szCs w:val="24"/>
        </w:rPr>
        <w:t>sätestab kriisilahendusmenetluses teatud kohustuste peatamise õiguse tingimused. Kohustuste peatamise õigus on Finantsinspektsioonil. Lõikega 12 välistatakse selliste krediidiasutuste õiguste peatamine või tagatistest tulenevate õiguste piiramine, kelle maksejõuetus või tõenäoline tulevikus tekkiv maksejõuetus</w:t>
      </w:r>
      <w:r>
        <w:rPr>
          <w:rFonts w:ascii="Times New Roman" w:hAnsi="Times New Roman" w:cs="Times New Roman"/>
          <w:sz w:val="24"/>
          <w:szCs w:val="24"/>
        </w:rPr>
        <w:t xml:space="preserve"> on</w:t>
      </w:r>
      <w:r w:rsidRPr="00674BAC">
        <w:rPr>
          <w:rFonts w:ascii="Times New Roman" w:hAnsi="Times New Roman" w:cs="Times New Roman"/>
          <w:sz w:val="24"/>
          <w:szCs w:val="24"/>
        </w:rPr>
        <w:t xml:space="preserve"> tuvastatud, kuid kes on juba peatanud makse- või ülekandekohustused ning kelle suhtes on võetud kriisilahendusmeetmeid. Õiguste peatamise ja tagatistest tulenevate õiguste piiramise osas viidetakse sätte siseselt </w:t>
      </w:r>
      <w:r>
        <w:rPr>
          <w:rFonts w:ascii="Times New Roman" w:hAnsi="Times New Roman" w:cs="Times New Roman"/>
          <w:sz w:val="24"/>
          <w:szCs w:val="24"/>
        </w:rPr>
        <w:t>FELS</w:t>
      </w:r>
      <w:r w:rsidRPr="00674BAC">
        <w:rPr>
          <w:rFonts w:ascii="Times New Roman" w:hAnsi="Times New Roman" w:cs="Times New Roman"/>
          <w:sz w:val="24"/>
          <w:szCs w:val="24"/>
        </w:rPr>
        <w:t xml:space="preserve"> §-dele 43 ja 44. Paragrahvi 40</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lõike 12 koostamise aluseks on olnud BRRD2 artikli 33a lõige 11. Direktiivi lõikes 11 viidatakse artiklites 69 lõikes 1, 70 lõikes 1 ja 71 lõikes 1 sätestatud õigustele, mis on kõik koondatud </w:t>
      </w:r>
      <w:r>
        <w:rPr>
          <w:rFonts w:ascii="Times New Roman" w:hAnsi="Times New Roman" w:cs="Times New Roman"/>
          <w:sz w:val="24"/>
          <w:szCs w:val="24"/>
        </w:rPr>
        <w:t>FELS</w:t>
      </w:r>
      <w:r w:rsidRPr="00674BAC">
        <w:rPr>
          <w:rFonts w:ascii="Times New Roman" w:hAnsi="Times New Roman" w:cs="Times New Roman"/>
          <w:sz w:val="24"/>
          <w:szCs w:val="24"/>
        </w:rPr>
        <w:t xml:space="preserve"> § 43 lõikesse 2. Paragrahvi 44 vaste leiab direktiivi artiklist 68, millele ei ole viidatud artikli 33a lõikes 11. Kuigi § 44 reguleerib lepinguliste kohustuste täitmist ning teatud õiguste piiramist, ei kohaldata teatud lepingutingimusi kriisilahenduse puhul isegi juhul, kui kriisilahendusasutus on eelnevalt kasutanud väljamaksete peatamise õigust pärast maksejõuetuse või tõenäolise maksejõuetuse tuvastamist ja enne kriisilahenduse algatamist. Seetõttu puudub §-le 44 viitamisel õiguslik relevantsus ning side § 40</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lõikes 12 sätestatud välistusega. Muudatusega eemaldatakse lõikest 12 </w:t>
      </w:r>
      <w:r>
        <w:rPr>
          <w:rFonts w:ascii="Times New Roman" w:hAnsi="Times New Roman" w:cs="Times New Roman"/>
          <w:sz w:val="24"/>
          <w:szCs w:val="24"/>
        </w:rPr>
        <w:t>tekstiosa ,,§-de 43 ja 44 kohast“ ning asendatakse see tekstiosaga ,,§ 43 lõikes 2 sätestatud“.</w:t>
      </w:r>
    </w:p>
    <w:p w14:paraId="4552DB86" w14:textId="77777777" w:rsidR="007941BC" w:rsidRPr="00674BAC" w:rsidRDefault="007941BC" w:rsidP="007941BC">
      <w:pPr>
        <w:spacing w:after="0" w:line="240" w:lineRule="auto"/>
        <w:jc w:val="both"/>
        <w:rPr>
          <w:rFonts w:ascii="Times New Roman" w:hAnsi="Times New Roman" w:cs="Times New Roman"/>
          <w:sz w:val="24"/>
          <w:szCs w:val="24"/>
        </w:rPr>
      </w:pPr>
    </w:p>
    <w:p w14:paraId="16BC6DF0"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Paragrahv 41. </w:t>
      </w:r>
      <w:r w:rsidRPr="00674BAC">
        <w:rPr>
          <w:rFonts w:ascii="Times New Roman" w:hAnsi="Times New Roman" w:cs="Times New Roman"/>
          <w:sz w:val="24"/>
          <w:szCs w:val="24"/>
        </w:rPr>
        <w:t xml:space="preserve">Kehtiva §-ga 41 sätestatakse kriisilahendusmenetluse algatamise otsuse tingimused. </w:t>
      </w:r>
    </w:p>
    <w:p w14:paraId="55D25AE4" w14:textId="77777777" w:rsidR="007941BC" w:rsidRPr="00674BAC" w:rsidRDefault="007941BC" w:rsidP="007941BC">
      <w:pPr>
        <w:spacing w:after="0" w:line="240" w:lineRule="auto"/>
        <w:jc w:val="both"/>
        <w:rPr>
          <w:rFonts w:ascii="Times New Roman" w:hAnsi="Times New Roman" w:cs="Times New Roman"/>
          <w:sz w:val="24"/>
          <w:szCs w:val="24"/>
        </w:rPr>
      </w:pPr>
    </w:p>
    <w:p w14:paraId="01F5BA58"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2 punkti 6 muutmine.</w:t>
      </w:r>
      <w:r w:rsidRPr="00674BAC">
        <w:rPr>
          <w:rFonts w:ascii="Times New Roman" w:hAnsi="Times New Roman" w:cs="Times New Roman"/>
          <w:sz w:val="24"/>
          <w:szCs w:val="24"/>
        </w:rPr>
        <w:t xml:space="preserve"> Lõikega 2 sätestatakse lahtine loetelu asjaoludest, mida Finantsinspektsioon peab käsitlema otsuses kriisilahendusmenetluse algatamise kohta. Loetelus sisalduva punkti 6 kohaselt peavad vastavas otsuses sisalduma selgitused kriitiliste funktsioonide jätkuvuse korra kohta kooskõlas </w:t>
      </w:r>
      <w:r>
        <w:rPr>
          <w:rFonts w:ascii="Times New Roman" w:hAnsi="Times New Roman" w:cs="Times New Roman"/>
          <w:sz w:val="24"/>
          <w:szCs w:val="24"/>
        </w:rPr>
        <w:t>FELS</w:t>
      </w:r>
      <w:r w:rsidRPr="00674BAC">
        <w:rPr>
          <w:rFonts w:ascii="Times New Roman" w:hAnsi="Times New Roman" w:cs="Times New Roman"/>
          <w:sz w:val="24"/>
          <w:szCs w:val="24"/>
        </w:rPr>
        <w:t xml:space="preserve"> §-ga 46. Lõike 2 punktis 6 asendatakse tekstiosa ,,kriitiliste funktsioonide jätkuvuse“ tekstiosaga ,,teenuste osutamise ja vahendite üleandmise“ tulenevalt § 46 muudatustest ning normitehnilisest vajadusest kasutada samadele asjaoludele viidates sarnast sõnastust (vt § 46 muutmise selgitus</w:t>
      </w:r>
      <w:r>
        <w:rPr>
          <w:rFonts w:ascii="Times New Roman" w:hAnsi="Times New Roman" w:cs="Times New Roman"/>
          <w:sz w:val="24"/>
          <w:szCs w:val="24"/>
        </w:rPr>
        <w:t>i</w:t>
      </w:r>
      <w:r w:rsidRPr="00674BAC">
        <w:rPr>
          <w:rFonts w:ascii="Times New Roman" w:hAnsi="Times New Roman" w:cs="Times New Roman"/>
          <w:sz w:val="24"/>
          <w:szCs w:val="24"/>
        </w:rPr>
        <w:t xml:space="preserve">). </w:t>
      </w:r>
    </w:p>
    <w:p w14:paraId="4AFA6975" w14:textId="77777777" w:rsidR="007941BC" w:rsidRPr="00674BAC" w:rsidRDefault="007941BC" w:rsidP="007941BC">
      <w:pPr>
        <w:spacing w:after="0" w:line="240" w:lineRule="auto"/>
        <w:jc w:val="both"/>
        <w:rPr>
          <w:rFonts w:ascii="Times New Roman" w:hAnsi="Times New Roman" w:cs="Times New Roman"/>
          <w:sz w:val="24"/>
          <w:szCs w:val="24"/>
        </w:rPr>
      </w:pPr>
    </w:p>
    <w:p w14:paraId="03AC7CC9"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Paragrahv 43. </w:t>
      </w:r>
      <w:r w:rsidRPr="00674BAC">
        <w:rPr>
          <w:rFonts w:ascii="Times New Roman" w:hAnsi="Times New Roman" w:cs="Times New Roman"/>
          <w:sz w:val="24"/>
          <w:szCs w:val="24"/>
        </w:rPr>
        <w:t xml:space="preserve">Kehtiv § 43 sätestab kriisilahendusmenetluse algatamise otsuse tagajärjed. </w:t>
      </w:r>
    </w:p>
    <w:p w14:paraId="0B3BD5E2" w14:textId="77777777" w:rsidR="007941BC" w:rsidRPr="00674BAC" w:rsidRDefault="007941BC" w:rsidP="007941BC">
      <w:pPr>
        <w:spacing w:after="0" w:line="240" w:lineRule="auto"/>
        <w:jc w:val="both"/>
        <w:rPr>
          <w:rFonts w:ascii="Times New Roman" w:hAnsi="Times New Roman" w:cs="Times New Roman"/>
          <w:sz w:val="24"/>
          <w:szCs w:val="24"/>
        </w:rPr>
      </w:pPr>
    </w:p>
    <w:p w14:paraId="1188EEAF"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3 punktid 2 ja 3 tunnistatakse kehtetuks.</w:t>
      </w:r>
      <w:r w:rsidRPr="00674BAC">
        <w:rPr>
          <w:rFonts w:ascii="Times New Roman" w:hAnsi="Times New Roman" w:cs="Times New Roman"/>
          <w:sz w:val="24"/>
          <w:szCs w:val="24"/>
        </w:rPr>
        <w:t xml:space="preserve"> Käesoleva paragrahvi lõikega 2 sätestatakse nimekiri kriisilahendusmenetluses oleva krediidiasutuse õigustest ja kohustustest, mille peatamise õigus on Finantsinspektsioonil kriisilahendusmenetluse algatamise otsusega. Lepingust tulenevate õiguste ja kohustuste peatamise eelduseks on teate avaldamine Eestis ning peatamist saab rakendada teate avaldamisest kuni avaldamispäevale järgneva tööpäeva keskööni. Peatamist saab nimekirja kohaselt rakendada makse- või ülekandekohustustele, tagatud võlakohustuste omanike tagatistest tulenevatele õigustele ja </w:t>
      </w:r>
      <w:proofErr w:type="spellStart"/>
      <w:r w:rsidRPr="00674BAC">
        <w:rPr>
          <w:rFonts w:ascii="Times New Roman" w:hAnsi="Times New Roman" w:cs="Times New Roman"/>
          <w:sz w:val="24"/>
          <w:szCs w:val="24"/>
        </w:rPr>
        <w:t>üle</w:t>
      </w:r>
      <w:r>
        <w:rPr>
          <w:rFonts w:ascii="Times New Roman" w:hAnsi="Times New Roman" w:cs="Times New Roman"/>
          <w:sz w:val="24"/>
          <w:szCs w:val="24"/>
        </w:rPr>
        <w:t>s</w:t>
      </w:r>
      <w:r w:rsidRPr="00674BAC">
        <w:rPr>
          <w:rFonts w:ascii="Times New Roman" w:hAnsi="Times New Roman" w:cs="Times New Roman"/>
          <w:sz w:val="24"/>
          <w:szCs w:val="24"/>
        </w:rPr>
        <w:t>ütlemisõigustele</w:t>
      </w:r>
      <w:proofErr w:type="spellEnd"/>
      <w:r w:rsidRPr="00674BAC">
        <w:rPr>
          <w:rFonts w:ascii="Times New Roman" w:hAnsi="Times New Roman" w:cs="Times New Roman"/>
          <w:sz w:val="24"/>
          <w:szCs w:val="24"/>
        </w:rPr>
        <w:t xml:space="preserve"> kõigi lepingupoolte suhtes juhul, kui makse-, üleandmis- ja ülekandekohustusi ning tagatiste andmise kohustust. Lõikele 2 teeb erandi lõige 3, milles sätestatakse õigused ja kohustused, millele ei saa kohaldada Finantsinspektsiooni poolset peatamise õigust. </w:t>
      </w:r>
    </w:p>
    <w:p w14:paraId="4D397029" w14:textId="77777777" w:rsidR="007941BC" w:rsidRPr="00674BAC" w:rsidRDefault="007941BC" w:rsidP="007941BC">
      <w:pPr>
        <w:spacing w:after="0" w:line="240" w:lineRule="auto"/>
        <w:jc w:val="both"/>
        <w:rPr>
          <w:rFonts w:ascii="Times New Roman" w:hAnsi="Times New Roman" w:cs="Times New Roman"/>
          <w:sz w:val="24"/>
          <w:szCs w:val="24"/>
        </w:rPr>
      </w:pPr>
    </w:p>
    <w:p w14:paraId="2F90C4C4"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Euroopa Komisjon on juhtinud tähelepanu sellele, et BRRD2 artikli 70 lõike 2 muutmisega eemaldati erisuste nimekirjast hüvitatavad ja tagatud hoiused ning krediidiasutuse või investeeringutest tulenevate nõuete suhtes. Kõnealune artikkel on üle võetud </w:t>
      </w:r>
      <w:r>
        <w:rPr>
          <w:rFonts w:ascii="Times New Roman" w:hAnsi="Times New Roman" w:cs="Times New Roman"/>
          <w:sz w:val="24"/>
          <w:szCs w:val="24"/>
        </w:rPr>
        <w:t>FELS</w:t>
      </w:r>
      <w:r w:rsidRPr="00674BAC">
        <w:rPr>
          <w:rFonts w:ascii="Times New Roman" w:hAnsi="Times New Roman" w:cs="Times New Roman"/>
          <w:sz w:val="24"/>
          <w:szCs w:val="24"/>
        </w:rPr>
        <w:t xml:space="preserve"> § 43 lõikega 3 ning selle punktid 2 ja 3 väljendavad vaatamata direktiivi muutmisele jätkuvalt õigusi ja kohustusi, mille peatamisõiguse peatamise välistus ei ole direktiivi mõistes enam relevantne. Punkti 2 kohaselt ei saa lõikes 2 nimetatud peatamist rakendada hüvitatavate ja tagatud hoiuste suhtes ning punkti 3 kohaselt ei kohaldu peatamine Tagatisfondi seaduse 4. peatüki alusel tagatud investeeringutest tulenevate nõuete suhtes. Direktiivi muutmise tõttu on tekkinud vastuolu artikli 70 lõike 2 ja </w:t>
      </w:r>
      <w:r>
        <w:rPr>
          <w:rFonts w:ascii="Times New Roman" w:hAnsi="Times New Roman" w:cs="Times New Roman"/>
          <w:sz w:val="24"/>
          <w:szCs w:val="24"/>
        </w:rPr>
        <w:t>FELS</w:t>
      </w:r>
      <w:r w:rsidRPr="00674BAC">
        <w:rPr>
          <w:rFonts w:ascii="Times New Roman" w:hAnsi="Times New Roman" w:cs="Times New Roman"/>
          <w:sz w:val="24"/>
          <w:szCs w:val="24"/>
        </w:rPr>
        <w:t xml:space="preserve"> § 43 lõike 3 punktide 2 ja 3 vahel, sest direktiiv lubab kõnealustes punktides nimetatud õigustele ja kohustustele peatamisõiguse rakendamist, kuid </w:t>
      </w:r>
      <w:r>
        <w:rPr>
          <w:rFonts w:ascii="Times New Roman" w:hAnsi="Times New Roman" w:cs="Times New Roman"/>
          <w:sz w:val="24"/>
          <w:szCs w:val="24"/>
        </w:rPr>
        <w:t>FELS-</w:t>
      </w:r>
      <w:proofErr w:type="spellStart"/>
      <w:r>
        <w:rPr>
          <w:rFonts w:ascii="Times New Roman" w:hAnsi="Times New Roman" w:cs="Times New Roman"/>
          <w:sz w:val="24"/>
          <w:szCs w:val="24"/>
        </w:rPr>
        <w:t>is</w:t>
      </w:r>
      <w:proofErr w:type="spellEnd"/>
      <w:r w:rsidRPr="00674BAC">
        <w:rPr>
          <w:rFonts w:ascii="Times New Roman" w:hAnsi="Times New Roman" w:cs="Times New Roman"/>
          <w:sz w:val="24"/>
          <w:szCs w:val="24"/>
        </w:rPr>
        <w:t xml:space="preserve"> ei ole vastavaid punkte kehtetuks tunnistatud. Kooskõla tagamiseks direktiiviga tunnistatakse § 43 lõike 3 punktid 2 ja 3 kehtetuks. </w:t>
      </w:r>
    </w:p>
    <w:p w14:paraId="5FD94DF2" w14:textId="77777777" w:rsidR="007941BC" w:rsidRPr="00674BAC" w:rsidRDefault="007941BC" w:rsidP="007941BC">
      <w:pPr>
        <w:spacing w:after="0" w:line="240" w:lineRule="auto"/>
        <w:jc w:val="both"/>
        <w:rPr>
          <w:rFonts w:ascii="Times New Roman" w:hAnsi="Times New Roman" w:cs="Times New Roman"/>
          <w:sz w:val="24"/>
          <w:szCs w:val="24"/>
        </w:rPr>
      </w:pPr>
    </w:p>
    <w:p w14:paraId="2E902657"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Lõige 4</w:t>
      </w:r>
      <w:r w:rsidRPr="00674BAC">
        <w:rPr>
          <w:rFonts w:ascii="Times New Roman" w:hAnsi="Times New Roman" w:cs="Times New Roman"/>
          <w:b/>
          <w:bCs/>
          <w:sz w:val="24"/>
          <w:szCs w:val="24"/>
          <w:vertAlign w:val="superscript"/>
        </w:rPr>
        <w:t>2</w:t>
      </w:r>
      <w:r w:rsidRPr="00674BAC">
        <w:rPr>
          <w:rFonts w:ascii="Times New Roman" w:hAnsi="Times New Roman" w:cs="Times New Roman"/>
          <w:b/>
          <w:bCs/>
          <w:sz w:val="24"/>
          <w:szCs w:val="24"/>
        </w:rPr>
        <w:t xml:space="preserve"> muudetakse.</w:t>
      </w:r>
      <w:r w:rsidRPr="00674BAC">
        <w:rPr>
          <w:rFonts w:ascii="Times New Roman" w:hAnsi="Times New Roman" w:cs="Times New Roman"/>
          <w:sz w:val="24"/>
          <w:szCs w:val="24"/>
        </w:rPr>
        <w:t xml:space="preserve"> Lõikega sätestatakse, et Finantsinspektsioon määrab käesoleva paragrahvi lõikes 4 nimetatud õiguse kasutamise ulatuse vastavalt iga üksikjuhtumi asjaoludele, hinnates hoolikalt, kas peatamist on sobilik kohaldada ka krediidiasutuste seaduse § 131 lõike 1 punktis 3 nimetatud hoiuste suhtes. Lõikega 4</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võetakse üle BRRD2 artikli 69 lõike 5 teine alalõige. Sarnaselt märkustega, mida Euroopa Komisjon tegi § 40</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lõike 4 suhtes, tuleb § 43 lõikes 4</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w:t>
      </w:r>
      <w:r>
        <w:rPr>
          <w:rFonts w:ascii="Times New Roman" w:hAnsi="Times New Roman" w:cs="Times New Roman"/>
          <w:sz w:val="24"/>
          <w:szCs w:val="24"/>
        </w:rPr>
        <w:t>jätta välja</w:t>
      </w:r>
      <w:r w:rsidRPr="00674BAC">
        <w:rPr>
          <w:rFonts w:ascii="Times New Roman" w:hAnsi="Times New Roman" w:cs="Times New Roman"/>
          <w:sz w:val="24"/>
          <w:szCs w:val="24"/>
        </w:rPr>
        <w:t xml:space="preserve"> viide krediidiasutuste seaduse 131 lõike 1 punktile 3 </w:t>
      </w:r>
      <w:r>
        <w:rPr>
          <w:rFonts w:ascii="Times New Roman" w:hAnsi="Times New Roman" w:cs="Times New Roman"/>
          <w:sz w:val="24"/>
          <w:szCs w:val="24"/>
        </w:rPr>
        <w:t xml:space="preserve">ning asendada see tekstiosaga, mis käsitleb tagatud kõlblikke hoiuseid, eelkõige füüsiliste isikute ning mikro-, väikeste ja keskmise suurusega ettevõtjate hoitavate tagatud hoiuseid, </w:t>
      </w:r>
      <w:r w:rsidRPr="00674BAC">
        <w:rPr>
          <w:rFonts w:ascii="Times New Roman" w:hAnsi="Times New Roman" w:cs="Times New Roman"/>
          <w:sz w:val="24"/>
          <w:szCs w:val="24"/>
        </w:rPr>
        <w:t>sest krediidiasutuste seaduses käsitletud hoiused on</w:t>
      </w:r>
      <w:r>
        <w:rPr>
          <w:rFonts w:ascii="Times New Roman" w:hAnsi="Times New Roman" w:cs="Times New Roman"/>
          <w:sz w:val="24"/>
          <w:szCs w:val="24"/>
        </w:rPr>
        <w:t xml:space="preserve"> </w:t>
      </w:r>
      <w:r w:rsidRPr="00674BAC">
        <w:rPr>
          <w:rFonts w:ascii="Times New Roman" w:hAnsi="Times New Roman" w:cs="Times New Roman"/>
          <w:sz w:val="24"/>
          <w:szCs w:val="24"/>
        </w:rPr>
        <w:t xml:space="preserve"> eelistatud hoiused, mis rahuldatakse samas järgus, aga enne tagamata võlausaldajate nõudeid, kuid tagatisfondiseaduses käsitletud hoiused on tagamata hoiused (vt § 40</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lõike 4 selgitus</w:t>
      </w:r>
      <w:r>
        <w:rPr>
          <w:rFonts w:ascii="Times New Roman" w:hAnsi="Times New Roman" w:cs="Times New Roman"/>
          <w:sz w:val="24"/>
          <w:szCs w:val="24"/>
        </w:rPr>
        <w:t>i</w:t>
      </w:r>
      <w:r w:rsidRPr="00674BAC">
        <w:rPr>
          <w:rFonts w:ascii="Times New Roman" w:hAnsi="Times New Roman" w:cs="Times New Roman"/>
          <w:sz w:val="24"/>
          <w:szCs w:val="24"/>
        </w:rPr>
        <w:t xml:space="preserve">). Uue sõnastuse kohaselt peab Finantsinspektsioon hindama hoolikalt, kas peatamist on sobilik kohaldada ka kõlblike hoiuste suhtes, eriti füüsiliste isikute ning mikro- väikeste ja keskmise suurusega ettevõtjate hoitavate tagatud hoiuste suhtes. </w:t>
      </w:r>
    </w:p>
    <w:p w14:paraId="6B1BA0E2" w14:textId="77777777" w:rsidR="007941BC" w:rsidRPr="00674BAC" w:rsidRDefault="007941BC" w:rsidP="007941BC">
      <w:pPr>
        <w:spacing w:after="0" w:line="240" w:lineRule="auto"/>
        <w:jc w:val="both"/>
        <w:rPr>
          <w:rFonts w:ascii="Times New Roman" w:hAnsi="Times New Roman" w:cs="Times New Roman"/>
          <w:sz w:val="24"/>
          <w:szCs w:val="24"/>
        </w:rPr>
      </w:pPr>
    </w:p>
    <w:p w14:paraId="1DF7F0AB" w14:textId="77777777" w:rsidR="007941BC" w:rsidRPr="005058DE"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Paragrahvi  täiendatakse lõikega 5</w:t>
      </w:r>
      <w:r w:rsidRPr="00674BAC">
        <w:rPr>
          <w:rFonts w:ascii="Times New Roman" w:hAnsi="Times New Roman" w:cs="Times New Roman"/>
          <w:b/>
          <w:bCs/>
          <w:sz w:val="24"/>
          <w:szCs w:val="24"/>
          <w:vertAlign w:val="superscript"/>
        </w:rPr>
        <w:t>1</w:t>
      </w:r>
      <w:r>
        <w:rPr>
          <w:rFonts w:ascii="Times New Roman" w:hAnsi="Times New Roman" w:cs="Times New Roman"/>
          <w:sz w:val="24"/>
          <w:szCs w:val="24"/>
        </w:rPr>
        <w:t xml:space="preserve">, </w:t>
      </w:r>
      <w:r w:rsidRPr="00674BAC">
        <w:rPr>
          <w:rFonts w:ascii="Times New Roman" w:hAnsi="Times New Roman" w:cs="Times New Roman"/>
          <w:sz w:val="24"/>
          <w:szCs w:val="24"/>
        </w:rPr>
        <w:t>et tagada direktiiv</w:t>
      </w:r>
      <w:r>
        <w:rPr>
          <w:rFonts w:ascii="Times New Roman" w:hAnsi="Times New Roman" w:cs="Times New Roman"/>
          <w:sz w:val="24"/>
          <w:szCs w:val="24"/>
        </w:rPr>
        <w:t>i</w:t>
      </w:r>
      <w:r w:rsidRPr="00674BAC">
        <w:rPr>
          <w:rFonts w:ascii="Times New Roman" w:hAnsi="Times New Roman" w:cs="Times New Roman"/>
          <w:sz w:val="24"/>
          <w:szCs w:val="24"/>
        </w:rPr>
        <w:t xml:space="preserve"> 2014/59/EL artikli 71 lõike 5 selge ja ühemõtteline ülevõtmine Eesti seaduses. </w:t>
      </w:r>
      <w:r>
        <w:rPr>
          <w:rFonts w:ascii="Times New Roman" w:hAnsi="Times New Roman" w:cs="Times New Roman"/>
          <w:sz w:val="24"/>
          <w:szCs w:val="24"/>
        </w:rPr>
        <w:t>Norm näeb ette, et k</w:t>
      </w:r>
      <w:r w:rsidRPr="005058DE">
        <w:rPr>
          <w:rFonts w:ascii="Times New Roman" w:hAnsi="Times New Roman" w:cs="Times New Roman"/>
          <w:sz w:val="24"/>
          <w:szCs w:val="24"/>
        </w:rPr>
        <w:t>ui kriisilahendusasutus</w:t>
      </w:r>
      <w:r>
        <w:rPr>
          <w:rFonts w:ascii="Times New Roman" w:hAnsi="Times New Roman" w:cs="Times New Roman"/>
          <w:sz w:val="24"/>
          <w:szCs w:val="24"/>
        </w:rPr>
        <w:t xml:space="preserve"> </w:t>
      </w:r>
      <w:r w:rsidRPr="005058DE">
        <w:rPr>
          <w:rFonts w:ascii="Times New Roman" w:hAnsi="Times New Roman" w:cs="Times New Roman"/>
          <w:sz w:val="24"/>
          <w:szCs w:val="24"/>
        </w:rPr>
        <w:t xml:space="preserve">kasutab </w:t>
      </w:r>
      <w:r>
        <w:rPr>
          <w:rFonts w:ascii="Times New Roman" w:hAnsi="Times New Roman" w:cs="Times New Roman"/>
          <w:sz w:val="24"/>
          <w:szCs w:val="24"/>
        </w:rPr>
        <w:t>sama</w:t>
      </w:r>
      <w:r w:rsidRPr="005058DE">
        <w:rPr>
          <w:rFonts w:ascii="Times New Roman" w:hAnsi="Times New Roman" w:cs="Times New Roman"/>
          <w:sz w:val="24"/>
          <w:szCs w:val="24"/>
        </w:rPr>
        <w:t xml:space="preserve"> artikli lõikega 1 või 2 ette nähtud õigust peatada lepingu ülesütlemise õigus ning kui ei ole esitatud käesoleva artikli lõike 4 kohast teadet, võib peatatud õigust peatamisaja lõppedes kasutada vastavalt artiklile 68 järgmiselt:</w:t>
      </w:r>
    </w:p>
    <w:p w14:paraId="4BD89F9F" w14:textId="77777777" w:rsidR="007941BC" w:rsidRPr="005058DE"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5058DE">
        <w:rPr>
          <w:rFonts w:ascii="Times New Roman" w:hAnsi="Times New Roman" w:cs="Times New Roman"/>
          <w:sz w:val="24"/>
          <w:szCs w:val="24"/>
        </w:rPr>
        <w:t>)</w:t>
      </w:r>
      <w:r>
        <w:rPr>
          <w:rFonts w:ascii="Times New Roman" w:hAnsi="Times New Roman" w:cs="Times New Roman"/>
          <w:sz w:val="24"/>
          <w:szCs w:val="24"/>
        </w:rPr>
        <w:t xml:space="preserve"> </w:t>
      </w:r>
      <w:r w:rsidRPr="005058DE">
        <w:rPr>
          <w:rFonts w:ascii="Times New Roman" w:hAnsi="Times New Roman" w:cs="Times New Roman"/>
          <w:sz w:val="24"/>
          <w:szCs w:val="24"/>
        </w:rPr>
        <w:t>kui lepinguga hõlmatud õigused ja kohustused on üle antud muule ettevõtjale, võib vastaspool kasutada lepingu ülesütlemise õigust vastavalt asjaomase lepingu tingimustele üksnes saajast ettevõtja mis tahes jätkuva või järgneva täitmist tingiva juhtumi korral;</w:t>
      </w:r>
    </w:p>
    <w:p w14:paraId="507065E3"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5058DE">
        <w:rPr>
          <w:rFonts w:ascii="Times New Roman" w:hAnsi="Times New Roman" w:cs="Times New Roman"/>
          <w:sz w:val="24"/>
          <w:szCs w:val="24"/>
        </w:rPr>
        <w:t>)</w:t>
      </w:r>
      <w:r>
        <w:rPr>
          <w:rFonts w:ascii="Times New Roman" w:hAnsi="Times New Roman" w:cs="Times New Roman"/>
          <w:sz w:val="24"/>
          <w:szCs w:val="24"/>
        </w:rPr>
        <w:t xml:space="preserve"> </w:t>
      </w:r>
      <w:r w:rsidRPr="005058DE">
        <w:rPr>
          <w:rFonts w:ascii="Times New Roman" w:hAnsi="Times New Roman" w:cs="Times New Roman"/>
          <w:sz w:val="24"/>
          <w:szCs w:val="24"/>
        </w:rPr>
        <w:t>kui lepinguga hõlmatud õigused ja kohustused jäävad kriisilahendusmenetluses olevale krediidiasutusele või investeerimisühingule ning kriisilahendusasutus ei ole rakendanud kõnealuse lepingu suhtes artikli 43 lõike 2 punkti a kohaselt kohustuste ja nõudeõiguste teisendamise vahendit, võib vastaspool kasutada lõikest 1 tuleneva peatamise lõppemisel lepingu ülesütlemise õigust vastavalt kõnealuse lepingu tingimustele.</w:t>
      </w:r>
    </w:p>
    <w:p w14:paraId="0301881D" w14:textId="77777777" w:rsidR="007941BC" w:rsidRDefault="007941BC" w:rsidP="007941BC">
      <w:pPr>
        <w:spacing w:after="0" w:line="240" w:lineRule="auto"/>
        <w:jc w:val="both"/>
        <w:rPr>
          <w:rFonts w:ascii="Times New Roman" w:hAnsi="Times New Roman" w:cs="Times New Roman"/>
          <w:sz w:val="24"/>
          <w:szCs w:val="24"/>
        </w:rPr>
      </w:pPr>
    </w:p>
    <w:p w14:paraId="6CCF816C" w14:textId="77777777" w:rsidR="007941BC" w:rsidRPr="005058DE"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Kõnesolevat direktiivi sätet ei ole Eesti õigusesse korrektselt üle võetud. FELS § 43 täiendamine lõikega 5</w:t>
      </w:r>
      <w:r>
        <w:rPr>
          <w:rFonts w:ascii="Times New Roman" w:hAnsi="Times New Roman" w:cs="Times New Roman"/>
          <w:sz w:val="24"/>
          <w:szCs w:val="24"/>
          <w:vertAlign w:val="superscript"/>
        </w:rPr>
        <w:t>1</w:t>
      </w:r>
      <w:r>
        <w:rPr>
          <w:rFonts w:ascii="Times New Roman" w:hAnsi="Times New Roman" w:cs="Times New Roman"/>
          <w:sz w:val="24"/>
          <w:szCs w:val="24"/>
        </w:rPr>
        <w:t xml:space="preserve"> tagab selle. Nii sätestataksegi FELS-</w:t>
      </w:r>
      <w:proofErr w:type="spellStart"/>
      <w:r>
        <w:rPr>
          <w:rFonts w:ascii="Times New Roman" w:hAnsi="Times New Roman" w:cs="Times New Roman"/>
          <w:sz w:val="24"/>
          <w:szCs w:val="24"/>
        </w:rPr>
        <w:t>is</w:t>
      </w:r>
      <w:proofErr w:type="spellEnd"/>
      <w:r>
        <w:rPr>
          <w:rFonts w:ascii="Times New Roman" w:hAnsi="Times New Roman" w:cs="Times New Roman"/>
          <w:sz w:val="24"/>
          <w:szCs w:val="24"/>
        </w:rPr>
        <w:t>, et k</w:t>
      </w:r>
      <w:r w:rsidRPr="005058DE">
        <w:rPr>
          <w:rFonts w:ascii="Times New Roman" w:hAnsi="Times New Roman" w:cs="Times New Roman"/>
          <w:sz w:val="24"/>
          <w:szCs w:val="24"/>
        </w:rPr>
        <w:t xml:space="preserve">ui Finantsinspektsioon kasutab käesoleva paragrahvi lõike 2 punktis 3 või lõikes 4 ette nähtud õigust peatada lepingu ülesütlemise õigus ning kui ei ole esitatud käesoleva paragrahvi lõike 5 kohast teadet, võib peatatud õigust peatamisaja lõppedes kasutada, arvestades </w:t>
      </w:r>
      <w:r>
        <w:rPr>
          <w:rFonts w:ascii="Times New Roman" w:hAnsi="Times New Roman" w:cs="Times New Roman"/>
          <w:sz w:val="24"/>
          <w:szCs w:val="24"/>
        </w:rPr>
        <w:t>FELS</w:t>
      </w:r>
      <w:r w:rsidRPr="005058DE">
        <w:rPr>
          <w:rFonts w:ascii="Times New Roman" w:hAnsi="Times New Roman" w:cs="Times New Roman"/>
          <w:sz w:val="24"/>
          <w:szCs w:val="24"/>
        </w:rPr>
        <w:t xml:space="preserve"> §-s 44 sätestatut, järgmiselt:  </w:t>
      </w:r>
    </w:p>
    <w:p w14:paraId="6FA4F19D" w14:textId="77777777" w:rsidR="007941BC" w:rsidRPr="005058DE" w:rsidRDefault="007941BC" w:rsidP="007941BC">
      <w:pPr>
        <w:spacing w:after="0" w:line="240" w:lineRule="auto"/>
        <w:jc w:val="both"/>
        <w:rPr>
          <w:rFonts w:ascii="Times New Roman" w:hAnsi="Times New Roman" w:cs="Times New Roman"/>
          <w:sz w:val="24"/>
          <w:szCs w:val="24"/>
        </w:rPr>
      </w:pPr>
      <w:r w:rsidRPr="005058DE">
        <w:rPr>
          <w:rFonts w:ascii="Times New Roman" w:hAnsi="Times New Roman" w:cs="Times New Roman"/>
          <w:sz w:val="24"/>
          <w:szCs w:val="24"/>
        </w:rPr>
        <w:t>1) kui lepinguga hõlmatud õigused ja kohustused on üle antud teisele ettevõtjale, võib vastaspool kasutada lepingu ülesütlemise õigust vastavalt asjaomase lepingu tingimustele üksnes saajast ettevõtja mis tahes jätkuva või järgneva täitmist tingiva juhtumi korral;</w:t>
      </w:r>
    </w:p>
    <w:p w14:paraId="25D5FBAA" w14:textId="77777777" w:rsidR="007941BC" w:rsidRPr="00674BAC" w:rsidRDefault="007941BC" w:rsidP="007941BC">
      <w:pPr>
        <w:spacing w:after="0" w:line="240" w:lineRule="auto"/>
        <w:jc w:val="both"/>
        <w:rPr>
          <w:rFonts w:ascii="Times New Roman" w:hAnsi="Times New Roman" w:cs="Times New Roman"/>
          <w:sz w:val="24"/>
          <w:szCs w:val="24"/>
        </w:rPr>
      </w:pPr>
      <w:r w:rsidRPr="005058DE">
        <w:rPr>
          <w:rFonts w:ascii="Times New Roman" w:hAnsi="Times New Roman" w:cs="Times New Roman"/>
          <w:sz w:val="24"/>
          <w:szCs w:val="24"/>
        </w:rPr>
        <w:t xml:space="preserve">2) kui lepinguga hõlmatud õigused ja kohustused jäävad kriisilahendusmenetluses olevale krediidiasutusele ning Finantsinspektsioon ei ole sellise lepingu suhtes rakendanud kohustuste ja nõudeõiguste teisendamist kooskõlas </w:t>
      </w:r>
      <w:r>
        <w:rPr>
          <w:rFonts w:ascii="Times New Roman" w:hAnsi="Times New Roman" w:cs="Times New Roman"/>
          <w:sz w:val="24"/>
          <w:szCs w:val="24"/>
        </w:rPr>
        <w:t>FELS</w:t>
      </w:r>
      <w:r w:rsidRPr="005058DE">
        <w:rPr>
          <w:rFonts w:ascii="Times New Roman" w:hAnsi="Times New Roman" w:cs="Times New Roman"/>
          <w:sz w:val="24"/>
          <w:szCs w:val="24"/>
        </w:rPr>
        <w:t xml:space="preserve"> § 70 lõike 1 punktiga 1, võib vastaspool peatamisaja lõppedes kasutada lepingu lõpetamise õigust vastavalt lepingu tingimustele</w:t>
      </w:r>
      <w:r>
        <w:rPr>
          <w:rFonts w:ascii="Times New Roman" w:hAnsi="Times New Roman" w:cs="Times New Roman"/>
          <w:sz w:val="24"/>
          <w:szCs w:val="24"/>
        </w:rPr>
        <w:t>.</w:t>
      </w:r>
    </w:p>
    <w:p w14:paraId="1D246454" w14:textId="77777777" w:rsidR="007941BC" w:rsidRPr="00674BAC" w:rsidRDefault="007941BC" w:rsidP="007941BC">
      <w:pPr>
        <w:spacing w:after="0" w:line="240" w:lineRule="auto"/>
        <w:jc w:val="both"/>
        <w:rPr>
          <w:rFonts w:ascii="Times New Roman" w:hAnsi="Times New Roman" w:cs="Times New Roman"/>
          <w:sz w:val="24"/>
          <w:szCs w:val="24"/>
        </w:rPr>
      </w:pPr>
    </w:p>
    <w:p w14:paraId="1829AD81"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Paragrahv 44. </w:t>
      </w:r>
      <w:r w:rsidRPr="00674BAC">
        <w:rPr>
          <w:rFonts w:ascii="Times New Roman" w:hAnsi="Times New Roman" w:cs="Times New Roman"/>
          <w:sz w:val="24"/>
          <w:szCs w:val="24"/>
        </w:rPr>
        <w:t>Kehtiv § 44 sätestab lepinguliste kohustuste täitmise tingimused.</w:t>
      </w:r>
    </w:p>
    <w:p w14:paraId="11F1F02E" w14:textId="77777777" w:rsidR="007941BC" w:rsidRPr="00674BAC" w:rsidRDefault="007941BC" w:rsidP="007941BC">
      <w:pPr>
        <w:spacing w:after="0" w:line="240" w:lineRule="auto"/>
        <w:jc w:val="both"/>
        <w:rPr>
          <w:rFonts w:ascii="Times New Roman" w:hAnsi="Times New Roman" w:cs="Times New Roman"/>
          <w:sz w:val="24"/>
          <w:szCs w:val="24"/>
        </w:rPr>
      </w:pPr>
    </w:p>
    <w:p w14:paraId="0997BEAD"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Lõike 3 sissejuhatava lauseosa muutmine. </w:t>
      </w:r>
      <w:r w:rsidRPr="00674BAC">
        <w:rPr>
          <w:rFonts w:ascii="Times New Roman" w:hAnsi="Times New Roman" w:cs="Times New Roman"/>
          <w:sz w:val="24"/>
          <w:szCs w:val="24"/>
        </w:rPr>
        <w:t>Käesoleva lõike sissejuhatava lauseosaga sätestatakse, et kui kriisilahendusmenetlusest olev krediidiasutus jätkab lepingust tulenevate kohustuste täitmist, sealhulgas makse- ja ülekandekohustuste täitmist, ning tagatise andmist, ei ole kriisiennetusmeetme rakendamise, teatud kohustuste peatamise või kriisilahendusmenetluse algatamise otsus ega selle kohaldamisega vahetult seotud mis tahes sündmus aluseks, et rakendada lõikele järgnevas loetelus nimetatud meetmeid. Nendeks meetmeteks võivad olla konsolideerimisgrupi ettevõtja ja krediidiasutuse vaheliste vastastikuste kohustuste täitmata jätmine (punkt 1) ja krediidiasutuse või temaga samasse konsolideerimisgruppi kuuluva isiku vara kuuluvuse või kontrolli mõjutami</w:t>
      </w:r>
      <w:r>
        <w:rPr>
          <w:rFonts w:ascii="Times New Roman" w:hAnsi="Times New Roman" w:cs="Times New Roman"/>
          <w:sz w:val="24"/>
          <w:szCs w:val="24"/>
        </w:rPr>
        <w:t>ne</w:t>
      </w:r>
      <w:r w:rsidRPr="00674BAC">
        <w:rPr>
          <w:rFonts w:ascii="Times New Roman" w:hAnsi="Times New Roman" w:cs="Times New Roman"/>
          <w:sz w:val="24"/>
          <w:szCs w:val="24"/>
        </w:rPr>
        <w:t xml:space="preserve"> (punkt 2). Lõikega 3 võetakse üle BRRD2 artikkel 68 lõige 3. </w:t>
      </w:r>
    </w:p>
    <w:p w14:paraId="1D7A9B89" w14:textId="77777777" w:rsidR="007941BC" w:rsidRPr="00674BAC" w:rsidRDefault="007941BC" w:rsidP="007941BC">
      <w:pPr>
        <w:spacing w:after="0" w:line="240" w:lineRule="auto"/>
        <w:jc w:val="both"/>
        <w:rPr>
          <w:rFonts w:ascii="Times New Roman" w:hAnsi="Times New Roman" w:cs="Times New Roman"/>
          <w:sz w:val="24"/>
          <w:szCs w:val="24"/>
        </w:rPr>
      </w:pPr>
    </w:p>
    <w:p w14:paraId="03ADA273"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Euroopa Komisjon on tuvastanud lõike 3 sissejuhatavas lauseosas järgnevad puudused. Esiteks, käesolev lõige keskendub kriisilahendusmenetluses oleva krediidiasutuse reguleerimisele, mis on komisjoni hinnangul liiga kitsas lähenemine, sest artikli 68 lõige 3 käsitleb lihtsalt krediidiasutusi, kes jätkavad lepingust tulenevate kohustuste täitmist. </w:t>
      </w:r>
    </w:p>
    <w:p w14:paraId="373DDACA" w14:textId="77777777" w:rsidR="007941BC" w:rsidRPr="00674BAC" w:rsidRDefault="007941BC" w:rsidP="007941BC">
      <w:pPr>
        <w:spacing w:after="0" w:line="240" w:lineRule="auto"/>
        <w:jc w:val="both"/>
        <w:rPr>
          <w:rFonts w:ascii="Times New Roman" w:hAnsi="Times New Roman" w:cs="Times New Roman"/>
          <w:sz w:val="24"/>
          <w:szCs w:val="24"/>
        </w:rPr>
      </w:pPr>
    </w:p>
    <w:p w14:paraId="5AFF3606"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Teiseks, erinevalt direktiivis sätestatust, mis viitab artiklile 33a, puudub sissejuhatavas lauseosas vastav viide. Artikkel 33a on võetud üle </w:t>
      </w:r>
      <w:r>
        <w:rPr>
          <w:rFonts w:ascii="Times New Roman" w:hAnsi="Times New Roman" w:cs="Times New Roman"/>
          <w:sz w:val="24"/>
          <w:szCs w:val="24"/>
        </w:rPr>
        <w:t>FELS</w:t>
      </w:r>
      <w:r w:rsidRPr="00674BAC">
        <w:rPr>
          <w:rFonts w:ascii="Times New Roman" w:hAnsi="Times New Roman" w:cs="Times New Roman"/>
          <w:sz w:val="24"/>
          <w:szCs w:val="24"/>
        </w:rPr>
        <w:t xml:space="preserve"> §-ga 40</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mis reguleerib teatud kohustuste peatamise õigust. Kolmandaks</w:t>
      </w:r>
      <w:r>
        <w:rPr>
          <w:rFonts w:ascii="Times New Roman" w:hAnsi="Times New Roman" w:cs="Times New Roman"/>
          <w:sz w:val="24"/>
          <w:szCs w:val="24"/>
        </w:rPr>
        <w:t>,</w:t>
      </w:r>
      <w:r w:rsidRPr="00674BAC">
        <w:rPr>
          <w:rFonts w:ascii="Times New Roman" w:hAnsi="Times New Roman" w:cs="Times New Roman"/>
          <w:sz w:val="24"/>
          <w:szCs w:val="24"/>
        </w:rPr>
        <w:t xml:space="preserve"> sätestab sissejuhatav lauseosa kolm eeldust, mille esinemine ei tekita kellelegi õigust rakendada sissejuhatavale lauseosale järgnevas loetelus nimetatud meetmeid. Üheks vastavaks eelduseks on kriisilahendusmenetluse algatamise otsus ja selle kohaldamine. Komisjoni hinnangul on kriisilahendusmenetluse algatamise otsus kui meetmete välistamise eeldus liiga kitsas võrreldes artikli 68 lõikega 3, sest spetsiifiliselt kriisilahendusmenetluse algatamise otsus ei hõlma endas näiteks halduri nimetamist § 6 lõike 1 punkti 3 kohaselt. Direktiivis on kriisilahendusmenetluse algatamise otsuse asemel kasutatud sõna ,,</w:t>
      </w:r>
      <w:proofErr w:type="spellStart"/>
      <w:r w:rsidRPr="00674BAC">
        <w:rPr>
          <w:rFonts w:ascii="Times New Roman" w:hAnsi="Times New Roman" w:cs="Times New Roman"/>
          <w:sz w:val="24"/>
          <w:szCs w:val="24"/>
        </w:rPr>
        <w:t>kriisiohjemeede</w:t>
      </w:r>
      <w:proofErr w:type="spellEnd"/>
      <w:r w:rsidRPr="00674BAC">
        <w:rPr>
          <w:rFonts w:ascii="Times New Roman" w:hAnsi="Times New Roman" w:cs="Times New Roman"/>
          <w:sz w:val="24"/>
          <w:szCs w:val="24"/>
        </w:rPr>
        <w:t>“, mis on artikli 2 lõike 1 punkti 102 kohaselt kriisilahenduse meede või erihalduri nimetamine. Kriisilahendusmeede on § 6 lõike 2 kohaselt Finantsinspektsiooni õigus nõuda aktsiate ja varade võõrandamist, luua sildasutus, nõuda vara eraldamist jms meetmed, sealhulgas ka õigus määrata erihaldur. Seega ei erista käesolev seadus kriisilahendusmeetmeid ja õigust määrata erihaldur, nagu teeb mõiste ,,</w:t>
      </w:r>
      <w:proofErr w:type="spellStart"/>
      <w:r w:rsidRPr="00674BAC">
        <w:rPr>
          <w:rFonts w:ascii="Times New Roman" w:hAnsi="Times New Roman" w:cs="Times New Roman"/>
          <w:sz w:val="24"/>
          <w:szCs w:val="24"/>
        </w:rPr>
        <w:t>kriisiohjemeede</w:t>
      </w:r>
      <w:proofErr w:type="spellEnd"/>
      <w:r w:rsidRPr="00674BAC">
        <w:rPr>
          <w:rFonts w:ascii="Times New Roman" w:hAnsi="Times New Roman" w:cs="Times New Roman"/>
          <w:sz w:val="24"/>
          <w:szCs w:val="24"/>
        </w:rPr>
        <w:t xml:space="preserve">“, vaid käsitleb halduri nimetamist kui üht meedet, mida Finantsinspektsioon võib kasutada finantskriisi lahendamiseks. </w:t>
      </w:r>
    </w:p>
    <w:p w14:paraId="0BC85854" w14:textId="77777777" w:rsidR="007941BC" w:rsidRPr="00674BAC" w:rsidRDefault="007941BC" w:rsidP="007941BC">
      <w:pPr>
        <w:spacing w:after="0" w:line="240" w:lineRule="auto"/>
        <w:jc w:val="both"/>
        <w:rPr>
          <w:rFonts w:ascii="Times New Roman" w:hAnsi="Times New Roman" w:cs="Times New Roman"/>
          <w:sz w:val="24"/>
          <w:szCs w:val="24"/>
        </w:rPr>
      </w:pPr>
    </w:p>
    <w:p w14:paraId="1FF14152"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Komisjoni kommentaaridest tulenevalt muudetakse lõike 3 sissejuhatava lause sõnastust ja sätestatakse, et kui krediidiasutus jätkab lepingust tulenevate kohustuste täitmist, sealhulgas makse- ja ülekandekohustuste täitmist, ning tagatise andmist, ei ole kriisiennetusmeetme rakendamise, </w:t>
      </w:r>
      <w:r>
        <w:rPr>
          <w:rFonts w:ascii="Times New Roman" w:hAnsi="Times New Roman" w:cs="Times New Roman"/>
          <w:sz w:val="24"/>
          <w:szCs w:val="24"/>
        </w:rPr>
        <w:t>FELS</w:t>
      </w:r>
      <w:r w:rsidRPr="00674BAC">
        <w:rPr>
          <w:rFonts w:ascii="Times New Roman" w:hAnsi="Times New Roman" w:cs="Times New Roman"/>
          <w:sz w:val="24"/>
          <w:szCs w:val="24"/>
        </w:rPr>
        <w:t xml:space="preserve"> §-s 40</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sätestatud teatud kohustuste peatamise või kriisilahendusmeetme või -õiguse rakendamise otsus ega selle kohaldamisega vahetult seotud mis tahes sündmus aluseks, et rakendada lõikele järgnevas loetelus nimetatud meetmeid.  </w:t>
      </w:r>
    </w:p>
    <w:p w14:paraId="0563A01D" w14:textId="77777777" w:rsidR="007941BC" w:rsidRPr="00674BAC" w:rsidRDefault="007941BC" w:rsidP="007941BC">
      <w:pPr>
        <w:spacing w:after="0" w:line="240" w:lineRule="auto"/>
        <w:jc w:val="both"/>
        <w:rPr>
          <w:rFonts w:ascii="Times New Roman" w:hAnsi="Times New Roman" w:cs="Times New Roman"/>
          <w:sz w:val="24"/>
          <w:szCs w:val="24"/>
        </w:rPr>
      </w:pPr>
    </w:p>
    <w:p w14:paraId="5A022A49" w14:textId="77777777" w:rsidR="007941B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Lõiget 3 täiendatakse punktiga 3</w:t>
      </w:r>
      <w:r w:rsidRPr="00674BAC">
        <w:rPr>
          <w:rFonts w:ascii="Times New Roman" w:hAnsi="Times New Roman" w:cs="Times New Roman"/>
          <w:sz w:val="24"/>
          <w:szCs w:val="24"/>
        </w:rPr>
        <w:t xml:space="preserve">, et tagada direktiiv 2014/59/EL artikkel 68 lõike 3 punkti c </w:t>
      </w:r>
      <w:r>
        <w:rPr>
          <w:rFonts w:ascii="Times New Roman" w:hAnsi="Times New Roman" w:cs="Times New Roman"/>
          <w:sz w:val="24"/>
          <w:szCs w:val="24"/>
        </w:rPr>
        <w:t xml:space="preserve">korrektne </w:t>
      </w:r>
      <w:r w:rsidRPr="00674BAC">
        <w:rPr>
          <w:rFonts w:ascii="Times New Roman" w:hAnsi="Times New Roman" w:cs="Times New Roman"/>
          <w:sz w:val="24"/>
          <w:szCs w:val="24"/>
        </w:rPr>
        <w:t>ülevõtmi</w:t>
      </w:r>
      <w:r>
        <w:rPr>
          <w:rFonts w:ascii="Times New Roman" w:hAnsi="Times New Roman" w:cs="Times New Roman"/>
          <w:sz w:val="24"/>
          <w:szCs w:val="24"/>
        </w:rPr>
        <w:t>n</w:t>
      </w:r>
      <w:r w:rsidRPr="00674BAC">
        <w:rPr>
          <w:rFonts w:ascii="Times New Roman" w:hAnsi="Times New Roman" w:cs="Times New Roman"/>
          <w:sz w:val="24"/>
          <w:szCs w:val="24"/>
        </w:rPr>
        <w:t>e Eesti seaduses</w:t>
      </w:r>
      <w:r>
        <w:rPr>
          <w:rFonts w:ascii="Times New Roman" w:hAnsi="Times New Roman" w:cs="Times New Roman"/>
          <w:sz w:val="24"/>
          <w:szCs w:val="24"/>
        </w:rPr>
        <w:t>se</w:t>
      </w:r>
      <w:r w:rsidRPr="00674BAC">
        <w:rPr>
          <w:rFonts w:ascii="Times New Roman" w:hAnsi="Times New Roman" w:cs="Times New Roman"/>
          <w:sz w:val="24"/>
          <w:szCs w:val="24"/>
        </w:rPr>
        <w:t xml:space="preserve">. </w:t>
      </w:r>
    </w:p>
    <w:p w14:paraId="201D23BD" w14:textId="77777777" w:rsidR="007941BC" w:rsidRDefault="007941BC" w:rsidP="007941BC">
      <w:pPr>
        <w:spacing w:after="0" w:line="240" w:lineRule="auto"/>
        <w:jc w:val="both"/>
        <w:rPr>
          <w:rFonts w:ascii="Times New Roman" w:hAnsi="Times New Roman" w:cs="Times New Roman"/>
          <w:sz w:val="24"/>
          <w:szCs w:val="24"/>
        </w:rPr>
      </w:pPr>
    </w:p>
    <w:p w14:paraId="18F0CEBF"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Nagu eelmise muudatuse selgituses on juba öeldud, siis k</w:t>
      </w:r>
      <w:r w:rsidRPr="00674BAC">
        <w:rPr>
          <w:rFonts w:ascii="Times New Roman" w:hAnsi="Times New Roman" w:cs="Times New Roman"/>
          <w:sz w:val="24"/>
          <w:szCs w:val="24"/>
        </w:rPr>
        <w:t>äesoleva lõike sissejuhatava lauseosaga sätestatakse, et kui kriisilahendusmenetlusest olev krediidiasutus jätkab lepingust tulenevate kohustuste täitmist, sealhulgas makse- ja ülekandekohustuste täitmist, ning tagatise andmist, ei ole kriisiennetusmeetme rakendamise, teatud kohustuste peatamise või kriisilahendusmenetluse algatamise otsus ega selle kohaldamisega vahetult seotud mis tahes sündmus aluseks, et rakendada lõikele järgnevas loetelus nimetatud meetmeid.</w:t>
      </w:r>
    </w:p>
    <w:p w14:paraId="69383AFE" w14:textId="77777777" w:rsidR="007941BC" w:rsidRDefault="007941BC" w:rsidP="007941BC">
      <w:pPr>
        <w:spacing w:after="0" w:line="240" w:lineRule="auto"/>
        <w:jc w:val="both"/>
        <w:rPr>
          <w:rFonts w:ascii="Times New Roman" w:hAnsi="Times New Roman" w:cs="Times New Roman"/>
          <w:sz w:val="24"/>
          <w:szCs w:val="24"/>
        </w:rPr>
      </w:pPr>
    </w:p>
    <w:p w14:paraId="2D3C18A9" w14:textId="77777777" w:rsidR="007941BC" w:rsidRPr="00674BA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Nüüd lisatakse käesoleva muudatusega veel siia loetellu eraldi punkt 3 ehk eelnimetatud otsus või vastav sündmus ei ole aluseks, et </w:t>
      </w:r>
      <w:r w:rsidRPr="00C4196B">
        <w:rPr>
          <w:rFonts w:ascii="Times New Roman" w:hAnsi="Times New Roman" w:cs="Times New Roman"/>
          <w:sz w:val="24"/>
          <w:szCs w:val="24"/>
        </w:rPr>
        <w:t xml:space="preserve">mõjutada krediidiasutuse või </w:t>
      </w:r>
      <w:r>
        <w:rPr>
          <w:rFonts w:ascii="Times New Roman" w:hAnsi="Times New Roman" w:cs="Times New Roman"/>
          <w:sz w:val="24"/>
          <w:szCs w:val="24"/>
        </w:rPr>
        <w:t>temaga</w:t>
      </w:r>
      <w:r w:rsidRPr="00C4196B">
        <w:rPr>
          <w:rFonts w:ascii="Times New Roman" w:hAnsi="Times New Roman" w:cs="Times New Roman"/>
          <w:sz w:val="24"/>
          <w:szCs w:val="24"/>
        </w:rPr>
        <w:t xml:space="preserve"> samasse gruppi kuuluva isiku lepingulisi õigusi seoses lepinguga, mis sisaldab vastastikuse kohustuste täitmata jätmise sätteid</w:t>
      </w:r>
      <w:r>
        <w:rPr>
          <w:rFonts w:ascii="Times New Roman" w:hAnsi="Times New Roman" w:cs="Times New Roman"/>
          <w:sz w:val="24"/>
          <w:szCs w:val="24"/>
        </w:rPr>
        <w:t>.</w:t>
      </w:r>
    </w:p>
    <w:p w14:paraId="758AE4EE" w14:textId="77777777" w:rsidR="007941BC" w:rsidRPr="00674BAC" w:rsidRDefault="007941BC" w:rsidP="007941BC">
      <w:pPr>
        <w:spacing w:after="0" w:line="240" w:lineRule="auto"/>
        <w:jc w:val="both"/>
        <w:rPr>
          <w:rFonts w:ascii="Times New Roman" w:hAnsi="Times New Roman" w:cs="Times New Roman"/>
          <w:sz w:val="24"/>
          <w:szCs w:val="24"/>
        </w:rPr>
      </w:pPr>
    </w:p>
    <w:p w14:paraId="6C7D80FC"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Paragrahv 46. </w:t>
      </w:r>
      <w:r w:rsidRPr="00674BAC">
        <w:rPr>
          <w:rFonts w:ascii="Times New Roman" w:hAnsi="Times New Roman" w:cs="Times New Roman"/>
          <w:sz w:val="24"/>
          <w:szCs w:val="24"/>
        </w:rPr>
        <w:t>Kehtiv § 46 sätestab kriitiliste funktsioonide jätkuvuse tagamise korra.</w:t>
      </w:r>
    </w:p>
    <w:p w14:paraId="25CA2D93" w14:textId="77777777" w:rsidR="007941BC" w:rsidRPr="00674BAC" w:rsidRDefault="007941BC" w:rsidP="007941BC">
      <w:pPr>
        <w:spacing w:after="0" w:line="240" w:lineRule="auto"/>
        <w:jc w:val="both"/>
        <w:rPr>
          <w:rFonts w:ascii="Times New Roman" w:hAnsi="Times New Roman" w:cs="Times New Roman"/>
          <w:sz w:val="24"/>
          <w:szCs w:val="24"/>
        </w:rPr>
      </w:pPr>
    </w:p>
    <w:p w14:paraId="584314C7"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Paragrahv 46 võtab üle BRRD2 artikli 65. Euroopa Komisjon on juhtinud tähelepanu sellele, et §-s 46 ei ole kohane kasutada mõistet ,,kriitiliste funktsioonide jätkuvus“. Komisjoni sõnul on artikli 65 eesmärgiks anda kriisilahendusasutustele õigus nõude kriisilahendusmenetluses olevalt krediidiasutuselt või temaga samasse konsolideerimisgruppi kuuluvalt ettevõtjalt selliste teenuste osutamist ja vahendite andmist, mis on vajalikud krediidiasutuse sõlmitud lepingust tulenevate õiguste ja kohustuste täitmiseks. Seega on artikli 65 tuumaks krediidiasutuse tavapärase </w:t>
      </w:r>
      <w:r>
        <w:rPr>
          <w:rFonts w:ascii="Times New Roman" w:hAnsi="Times New Roman" w:cs="Times New Roman"/>
          <w:sz w:val="24"/>
          <w:szCs w:val="24"/>
        </w:rPr>
        <w:t xml:space="preserve">(ingl. k. </w:t>
      </w:r>
      <w:proofErr w:type="spellStart"/>
      <w:r>
        <w:rPr>
          <w:rFonts w:ascii="Times New Roman" w:hAnsi="Times New Roman" w:cs="Times New Roman"/>
          <w:i/>
          <w:iCs/>
          <w:sz w:val="24"/>
          <w:szCs w:val="24"/>
        </w:rPr>
        <w:t>business</w:t>
      </w:r>
      <w:proofErr w:type="spellEnd"/>
      <w:r>
        <w:rPr>
          <w:rFonts w:ascii="Times New Roman" w:hAnsi="Times New Roman" w:cs="Times New Roman"/>
          <w:i/>
          <w:iCs/>
          <w:sz w:val="24"/>
          <w:szCs w:val="24"/>
        </w:rPr>
        <w:t xml:space="preserve"> as </w:t>
      </w:r>
      <w:proofErr w:type="spellStart"/>
      <w:r w:rsidRPr="00E5581E">
        <w:rPr>
          <w:rFonts w:ascii="Times New Roman" w:hAnsi="Times New Roman" w:cs="Times New Roman"/>
          <w:i/>
          <w:iCs/>
          <w:sz w:val="24"/>
          <w:szCs w:val="24"/>
        </w:rPr>
        <w:t>usual</w:t>
      </w:r>
      <w:proofErr w:type="spellEnd"/>
      <w:r>
        <w:rPr>
          <w:rFonts w:ascii="Times New Roman" w:hAnsi="Times New Roman" w:cs="Times New Roman"/>
          <w:sz w:val="24"/>
          <w:szCs w:val="24"/>
        </w:rPr>
        <w:t xml:space="preserve">) </w:t>
      </w:r>
      <w:r w:rsidRPr="00E5581E">
        <w:rPr>
          <w:rFonts w:ascii="Times New Roman" w:hAnsi="Times New Roman" w:cs="Times New Roman"/>
          <w:sz w:val="24"/>
          <w:szCs w:val="24"/>
        </w:rPr>
        <w:t>majandustegevuse</w:t>
      </w:r>
      <w:r w:rsidRPr="00674BAC">
        <w:rPr>
          <w:rFonts w:ascii="Times New Roman" w:hAnsi="Times New Roman" w:cs="Times New Roman"/>
          <w:sz w:val="24"/>
          <w:szCs w:val="24"/>
        </w:rPr>
        <w:t xml:space="preserve"> jätkamine, millest sõltub muude kohustuste täitmine. Kriitilised funktsioonid on direktiivi artikli 2 lõike 1 punktis 35 defineeritud kui tegevus, teenused või tegevused, mille seiskumine toob ühes või enamas liikmesriigis tõenäoliselt kaasa reaalmajanduse jaoks oluliste teenuste katkemise või häirib tõenäoliselt finantsstabiilsust finantsinstitutsiooni või konsolideerimisgrupi suuruse, turuosa, välise ja sisemise seotuse, keerukuse või piiriülese tegevuse tõttu, pidades eelkõige silmas kõnealuste tegevuste, teenuste või tegevuste asendatavust. Seega jäetakse mõiste ,,kriitiliste funktsioonide jätkuvus“ kasutamisega jäetakse komisjoni hinnangul väär mulje olukorrast, mil Finantsinspektsioon võib sekkuda krediidiasutuse tegevusse ning näha ette korra teenuste osutamise ja vahendite andmise jätkamiseks, sest kriitilised funktsioonid omavad direktiivi kontekstis tunduvalt suuremat kaalu, olulisust ning tagajärgi, kui krediidiasutuse tavapärane majandustegevus. Komisjoni märkusi arvesse võttes </w:t>
      </w:r>
      <w:r w:rsidRPr="00674BAC">
        <w:rPr>
          <w:rFonts w:ascii="Times New Roman" w:hAnsi="Times New Roman" w:cs="Times New Roman"/>
          <w:b/>
          <w:bCs/>
          <w:sz w:val="24"/>
          <w:szCs w:val="24"/>
        </w:rPr>
        <w:t>muudetakse §-i 46 pealkirja</w:t>
      </w:r>
      <w:r w:rsidRPr="00674BAC">
        <w:rPr>
          <w:rFonts w:ascii="Times New Roman" w:hAnsi="Times New Roman" w:cs="Times New Roman"/>
          <w:sz w:val="24"/>
          <w:szCs w:val="24"/>
        </w:rPr>
        <w:t xml:space="preserve">. Paragrahvi uueks pealkirjaks on ,,Teenuste osutamine ja vahendite üleandmine“. </w:t>
      </w:r>
      <w:r w:rsidRPr="00674BAC">
        <w:rPr>
          <w:rFonts w:ascii="Times New Roman" w:hAnsi="Times New Roman" w:cs="Times New Roman"/>
          <w:b/>
          <w:bCs/>
          <w:sz w:val="24"/>
          <w:szCs w:val="24"/>
        </w:rPr>
        <w:t xml:space="preserve">Lõigetes 1 ja 2 asendatakse </w:t>
      </w:r>
      <w:r w:rsidRPr="00674BAC">
        <w:rPr>
          <w:rFonts w:ascii="Times New Roman" w:hAnsi="Times New Roman" w:cs="Times New Roman"/>
          <w:sz w:val="24"/>
          <w:szCs w:val="24"/>
        </w:rPr>
        <w:t xml:space="preserve">kriitiliste funktsioonide jätkuvust käsitlevad </w:t>
      </w:r>
      <w:r>
        <w:rPr>
          <w:rFonts w:ascii="Times New Roman" w:hAnsi="Times New Roman" w:cs="Times New Roman"/>
          <w:sz w:val="24"/>
          <w:szCs w:val="24"/>
        </w:rPr>
        <w:t>sõnad</w:t>
      </w:r>
      <w:r w:rsidRPr="00674BAC">
        <w:rPr>
          <w:rFonts w:ascii="Times New Roman" w:hAnsi="Times New Roman" w:cs="Times New Roman"/>
          <w:sz w:val="24"/>
          <w:szCs w:val="24"/>
        </w:rPr>
        <w:t xml:space="preserve"> teenuste osutamise ja vahendite üleandmist käsitlevate </w:t>
      </w:r>
      <w:r>
        <w:rPr>
          <w:rFonts w:ascii="Times New Roman" w:hAnsi="Times New Roman" w:cs="Times New Roman"/>
          <w:sz w:val="24"/>
          <w:szCs w:val="24"/>
        </w:rPr>
        <w:t>sõnadega</w:t>
      </w:r>
      <w:r w:rsidRPr="00674BAC">
        <w:rPr>
          <w:rFonts w:ascii="Times New Roman" w:hAnsi="Times New Roman" w:cs="Times New Roman"/>
          <w:sz w:val="24"/>
          <w:szCs w:val="24"/>
        </w:rPr>
        <w:t xml:space="preserve">. </w:t>
      </w:r>
    </w:p>
    <w:p w14:paraId="2080EEDC" w14:textId="77777777" w:rsidR="007941BC" w:rsidRPr="00674BAC" w:rsidRDefault="007941BC" w:rsidP="007941BC">
      <w:pPr>
        <w:spacing w:after="0" w:line="240" w:lineRule="auto"/>
        <w:jc w:val="both"/>
        <w:rPr>
          <w:rFonts w:ascii="Times New Roman" w:hAnsi="Times New Roman" w:cs="Times New Roman"/>
          <w:sz w:val="24"/>
          <w:szCs w:val="24"/>
        </w:rPr>
      </w:pPr>
    </w:p>
    <w:p w14:paraId="0D583C3A"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Paragrahv 48. </w:t>
      </w:r>
      <w:r w:rsidRPr="00674BAC">
        <w:rPr>
          <w:rFonts w:ascii="Times New Roman" w:hAnsi="Times New Roman" w:cs="Times New Roman"/>
          <w:sz w:val="24"/>
          <w:szCs w:val="24"/>
        </w:rPr>
        <w:t xml:space="preserve">Kehtiv § 48 sätestab krediidiasutuse tegevuse reorganiseerimise kava tingimused. </w:t>
      </w:r>
    </w:p>
    <w:p w14:paraId="0D0B296E" w14:textId="77777777" w:rsidR="007941BC" w:rsidRPr="00674BAC" w:rsidRDefault="007941BC" w:rsidP="007941BC">
      <w:pPr>
        <w:spacing w:after="0" w:line="240" w:lineRule="auto"/>
        <w:jc w:val="both"/>
        <w:rPr>
          <w:rFonts w:ascii="Times New Roman" w:hAnsi="Times New Roman" w:cs="Times New Roman"/>
          <w:sz w:val="24"/>
          <w:szCs w:val="24"/>
        </w:rPr>
      </w:pPr>
    </w:p>
    <w:p w14:paraId="004128D2"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1</w:t>
      </w:r>
      <w:r w:rsidRPr="00674BAC">
        <w:rPr>
          <w:rFonts w:ascii="Times New Roman" w:hAnsi="Times New Roman" w:cs="Times New Roman"/>
          <w:sz w:val="24"/>
          <w:szCs w:val="24"/>
        </w:rPr>
        <w:t xml:space="preserve"> </w:t>
      </w:r>
      <w:r w:rsidRPr="00674BAC">
        <w:rPr>
          <w:rFonts w:ascii="Times New Roman" w:hAnsi="Times New Roman" w:cs="Times New Roman"/>
          <w:b/>
          <w:bCs/>
          <w:sz w:val="24"/>
          <w:szCs w:val="24"/>
        </w:rPr>
        <w:t>muutmine.</w:t>
      </w:r>
      <w:r w:rsidRPr="00674BAC">
        <w:rPr>
          <w:rFonts w:ascii="Times New Roman" w:hAnsi="Times New Roman" w:cs="Times New Roman"/>
          <w:sz w:val="24"/>
          <w:szCs w:val="24"/>
        </w:rPr>
        <w:t xml:space="preserve"> Käesolev säte kohustab krediidiasutust või temaga samasse konsolideerimisgruppi kuuluva ettevõtja juhatust või erihaldurit koostama ühe kuu jooksul kohustuste teisendamise meetme rakendamise otsuse tegemisest tegevuse reorganiseerimiskava, mis on kooskõlas Euroopa Liidu riigiabi reeglitega, ja edastama selle Finantsinspektsioonile. Lõikega 1 võetakse üle BRRD2 artikli 52 lõige 1, kuid erinevalt direktiivi sõnastusest, kohustab käesolev lõige 1 kriisilahendusmenetluses oleva krediidiasutuse või temaga samasse konsolideerimisgruppi kuuluva ettevõtja juhatust või erihaldurit koostama ja esitama reorganiseerimiskava. Direktiivi ja seaduse sõnastuse erisusele on juhtinud tähelepanu ka Euroopa Komisjon, kes on selgitanud, et artikli 52 lõige 1 ei näe ette, et krediidiasutus peab reorganiseerimiskava koostamiseks olema kriisilahendusmenetluses, kuna kava koostamine leiab aset peale kriisilahendust. Võttes arvesse komisjoni tähelepanekut ja ebatäpsust lõikes 1, asendatakse tekstiosa ,,Kriisilahendusmenetluses oleva krediidiasutuse“ tekstiosaga ,,Krediidiasutuse“.</w:t>
      </w:r>
    </w:p>
    <w:p w14:paraId="5EC7BB2E" w14:textId="77777777" w:rsidR="007941BC" w:rsidRPr="00674BAC" w:rsidRDefault="007941BC" w:rsidP="007941BC">
      <w:pPr>
        <w:spacing w:after="0" w:line="240" w:lineRule="auto"/>
        <w:jc w:val="both"/>
        <w:rPr>
          <w:rFonts w:ascii="Times New Roman" w:hAnsi="Times New Roman" w:cs="Times New Roman"/>
          <w:sz w:val="24"/>
          <w:szCs w:val="24"/>
        </w:rPr>
      </w:pPr>
    </w:p>
    <w:p w14:paraId="2F64CB13"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Paragrahv 49. </w:t>
      </w:r>
      <w:r w:rsidRPr="00674BAC">
        <w:rPr>
          <w:rFonts w:ascii="Times New Roman" w:hAnsi="Times New Roman" w:cs="Times New Roman"/>
          <w:sz w:val="24"/>
          <w:szCs w:val="24"/>
        </w:rPr>
        <w:t>Kehtiv § 49 sätestab võimalikust maksejõuetust teavitamise korra.</w:t>
      </w:r>
    </w:p>
    <w:p w14:paraId="48CF6753" w14:textId="77777777" w:rsidR="007941BC" w:rsidRPr="00674BAC" w:rsidRDefault="007941BC" w:rsidP="007941BC">
      <w:pPr>
        <w:spacing w:after="0" w:line="240" w:lineRule="auto"/>
        <w:jc w:val="both"/>
        <w:rPr>
          <w:rFonts w:ascii="Times New Roman" w:hAnsi="Times New Roman" w:cs="Times New Roman"/>
          <w:sz w:val="24"/>
          <w:szCs w:val="24"/>
        </w:rPr>
      </w:pPr>
    </w:p>
    <w:p w14:paraId="57BBC9AC"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2 punkti 5 muutmine.</w:t>
      </w:r>
      <w:r w:rsidRPr="00674BAC">
        <w:rPr>
          <w:rFonts w:ascii="Times New Roman" w:hAnsi="Times New Roman" w:cs="Times New Roman"/>
          <w:sz w:val="24"/>
          <w:szCs w:val="24"/>
        </w:rPr>
        <w:t xml:space="preserve"> Lõige 2 sätestab, et kui Finantsinspektsiooni hinnangul on kriisilahendusmeetmete ja -õiguste kasutamise tingimused vastavalt FELS § 39 lõike 1 punktidele 1 ja 2 täidetud, teavitab Finantsinspektsioon viivitamata sellest lõike</w:t>
      </w:r>
      <w:r>
        <w:rPr>
          <w:rFonts w:ascii="Times New Roman" w:hAnsi="Times New Roman" w:cs="Times New Roman"/>
          <w:sz w:val="24"/>
          <w:szCs w:val="24"/>
        </w:rPr>
        <w:t>s</w:t>
      </w:r>
      <w:r w:rsidRPr="00674BAC">
        <w:rPr>
          <w:rFonts w:ascii="Times New Roman" w:hAnsi="Times New Roman" w:cs="Times New Roman"/>
          <w:sz w:val="24"/>
          <w:szCs w:val="24"/>
        </w:rPr>
        <w:t xml:space="preserve"> 2 </w:t>
      </w:r>
      <w:r>
        <w:rPr>
          <w:rFonts w:ascii="Times New Roman" w:hAnsi="Times New Roman" w:cs="Times New Roman"/>
          <w:sz w:val="24"/>
          <w:szCs w:val="24"/>
        </w:rPr>
        <w:t>toodud</w:t>
      </w:r>
      <w:r w:rsidRPr="00674BAC">
        <w:rPr>
          <w:rFonts w:ascii="Times New Roman" w:hAnsi="Times New Roman" w:cs="Times New Roman"/>
          <w:sz w:val="24"/>
          <w:szCs w:val="24"/>
        </w:rPr>
        <w:t xml:space="preserve"> loetelus nimetatud asutusi. Teavitamise eelduseks olevad tingimused on § 39 lõike 1 punkti 1 kohaselt Finantsinspektsiooni hinnang, mille kohaselt on tõenäoline, et krediidiasutus on maksejõuetu või tõenäoliselt muutub maksejõuetuks, ning punkti 2 kohaselt hinnang, mille kohaselt ei aita ükski muu meede või õigus hoida ära krediidiasutuse maksejõuetust mõistliku aja jooksul. Lõikega 2 on võetud üle BRRD2 artikli 81 lõige 3. </w:t>
      </w:r>
    </w:p>
    <w:p w14:paraId="5A34A240" w14:textId="77777777" w:rsidR="007941BC" w:rsidRPr="00674BAC" w:rsidRDefault="007941BC" w:rsidP="007941BC">
      <w:pPr>
        <w:spacing w:after="0" w:line="240" w:lineRule="auto"/>
        <w:jc w:val="both"/>
        <w:rPr>
          <w:rFonts w:ascii="Times New Roman" w:hAnsi="Times New Roman" w:cs="Times New Roman"/>
          <w:sz w:val="24"/>
          <w:szCs w:val="24"/>
        </w:rPr>
      </w:pPr>
    </w:p>
    <w:p w14:paraId="30415821"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Euroopa Komisjon on juhtinud tähelepanu sellele, et lõike 2 punkt 1 käsitleb vaid finantsjärelevalve asutusi, võttes üle artikli lõike 3 punktid b ja </w:t>
      </w:r>
      <w:proofErr w:type="spellStart"/>
      <w:r w:rsidRPr="00674BAC">
        <w:rPr>
          <w:rFonts w:ascii="Times New Roman" w:hAnsi="Times New Roman" w:cs="Times New Roman"/>
          <w:sz w:val="24"/>
          <w:szCs w:val="24"/>
        </w:rPr>
        <w:t>c.</w:t>
      </w:r>
      <w:proofErr w:type="spellEnd"/>
      <w:r w:rsidRPr="00674BAC">
        <w:rPr>
          <w:rFonts w:ascii="Times New Roman" w:hAnsi="Times New Roman" w:cs="Times New Roman"/>
          <w:sz w:val="24"/>
          <w:szCs w:val="24"/>
        </w:rPr>
        <w:t xml:space="preserve"> Punkti 1 kohaselt peab Finantsinspektsioon teavitama finantsjärelevalve asutusi, kes teostavad järelevalvet kriisilahendusmenetluses oleva krediidiasutuse või temaga samasse konsolideerimisgruppi kuuluva isiku üle, sealhulgas nende lepinguriikide finantsjärelevalve asutusi, kus asub krediidiasutuse filiaal. Vastavast loetelust on välja jäänud artikli lõike 3 punktides a ja d käsitletud kriisilahendusasutused. Komisjoni märkusest tulenevalt muudetakse lõike 2 punkti 5, mis seni kehtinud sõnastuses sätestas, et teavitada tuleb asjakohasel juhul konsolideerimisgrupi kriisilahendusasutust. Punktiga 5 on üle võetud artikli 81 lõike 3 punkt h. Põhjusel, et punkt 5 käsitleb juba konsolideerimisgrupi kriisilahendusasutust, täiendatakse lõike 5 sõnastust viisil, et sellega on üle võetud artikli lõike 3 punktid a, d ja h. Punkti 5 uue sõnastuse kohaselt peab Finantsinspektsioon teavitama konsolideeritud järelevalvet tegevat asutust, kui krediidiasutuse või temaga samasse konsolideerimisgruppi kuuluva isiku suhtes kohaldatakse Euroopa Parlamendi ja nõukogu (EL) direktiivi 2013/36/EL 7. jaotise 3. peatüki kohaselt konsolideeritud järelevalvet. </w:t>
      </w:r>
    </w:p>
    <w:p w14:paraId="55DEAC86" w14:textId="77777777" w:rsidR="007941BC" w:rsidRPr="00674BAC" w:rsidRDefault="007941BC" w:rsidP="007941BC">
      <w:pPr>
        <w:spacing w:after="0" w:line="240" w:lineRule="auto"/>
        <w:jc w:val="both"/>
        <w:rPr>
          <w:rFonts w:ascii="Times New Roman" w:hAnsi="Times New Roman" w:cs="Times New Roman"/>
          <w:sz w:val="24"/>
          <w:szCs w:val="24"/>
        </w:rPr>
      </w:pPr>
    </w:p>
    <w:p w14:paraId="5A8D75E8"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Paragrahv 52. </w:t>
      </w:r>
      <w:r w:rsidRPr="00674BAC">
        <w:rPr>
          <w:rFonts w:ascii="Times New Roman" w:hAnsi="Times New Roman" w:cs="Times New Roman"/>
          <w:sz w:val="24"/>
          <w:szCs w:val="24"/>
        </w:rPr>
        <w:t xml:space="preserve">Kehtiv § 52 sätestab varalise seisundi hindamise eesmärgi ja tingimused. </w:t>
      </w:r>
    </w:p>
    <w:p w14:paraId="7FF12E54" w14:textId="77777777" w:rsidR="007941BC" w:rsidRPr="00674BAC" w:rsidRDefault="007941BC" w:rsidP="007941BC">
      <w:pPr>
        <w:spacing w:after="0" w:line="240" w:lineRule="auto"/>
        <w:jc w:val="both"/>
        <w:rPr>
          <w:rFonts w:ascii="Times New Roman" w:hAnsi="Times New Roman" w:cs="Times New Roman"/>
          <w:sz w:val="24"/>
          <w:szCs w:val="24"/>
        </w:rPr>
      </w:pPr>
    </w:p>
    <w:p w14:paraId="628B3FAE"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7 täiendamine.</w:t>
      </w:r>
      <w:r w:rsidRPr="00674BAC">
        <w:rPr>
          <w:rFonts w:ascii="Times New Roman" w:hAnsi="Times New Roman" w:cs="Times New Roman"/>
          <w:sz w:val="24"/>
          <w:szCs w:val="24"/>
        </w:rPr>
        <w:t xml:space="preserve"> Käesoleva paragrahvi kohaselt tuleb enne kriisilahendusmeetme või kapitaliinstrumentide ja kõlblike kohustuste </w:t>
      </w:r>
      <w:proofErr w:type="spellStart"/>
      <w:r w:rsidRPr="00674BAC">
        <w:rPr>
          <w:rFonts w:ascii="Times New Roman" w:hAnsi="Times New Roman" w:cs="Times New Roman"/>
          <w:sz w:val="24"/>
          <w:szCs w:val="24"/>
        </w:rPr>
        <w:t>allahindamise</w:t>
      </w:r>
      <w:proofErr w:type="spellEnd"/>
      <w:r w:rsidRPr="00674BAC">
        <w:rPr>
          <w:rFonts w:ascii="Times New Roman" w:hAnsi="Times New Roman" w:cs="Times New Roman"/>
          <w:sz w:val="24"/>
          <w:szCs w:val="24"/>
        </w:rPr>
        <w:t xml:space="preserve"> või teisendamise õiguse rakendamist viia läbi krediidiasutuse, tema tütarettevõtjast finantseerimisasutuse või samasse konsolideerimisgruppi kuuluva finantsvaldusettevõtja, </w:t>
      </w:r>
      <w:proofErr w:type="spellStart"/>
      <w:r w:rsidRPr="00674BAC">
        <w:rPr>
          <w:rFonts w:ascii="Times New Roman" w:hAnsi="Times New Roman" w:cs="Times New Roman"/>
          <w:sz w:val="24"/>
          <w:szCs w:val="24"/>
        </w:rPr>
        <w:t>segafinantsvaldusettevõtja</w:t>
      </w:r>
      <w:proofErr w:type="spellEnd"/>
      <w:r w:rsidRPr="00674BAC">
        <w:rPr>
          <w:rFonts w:ascii="Times New Roman" w:hAnsi="Times New Roman" w:cs="Times New Roman"/>
          <w:sz w:val="24"/>
          <w:szCs w:val="24"/>
        </w:rPr>
        <w:t xml:space="preserve"> või </w:t>
      </w:r>
      <w:proofErr w:type="spellStart"/>
      <w:r w:rsidRPr="00674BAC">
        <w:rPr>
          <w:rFonts w:ascii="Times New Roman" w:hAnsi="Times New Roman" w:cs="Times New Roman"/>
          <w:sz w:val="24"/>
          <w:szCs w:val="24"/>
        </w:rPr>
        <w:t>segavaldusettevõtja</w:t>
      </w:r>
      <w:proofErr w:type="spellEnd"/>
      <w:r w:rsidRPr="00674BAC">
        <w:rPr>
          <w:rFonts w:ascii="Times New Roman" w:hAnsi="Times New Roman" w:cs="Times New Roman"/>
          <w:sz w:val="24"/>
          <w:szCs w:val="24"/>
        </w:rPr>
        <w:t xml:space="preserve"> varalise seisundi hindamine (lõige 1). Hindamise tulemused aitavad näiteks otsustada, millist kriisilahendusmeedet või -õigust rakendada ja millises ulatuses tühistada või alandada aktsiate väärtust (lõige 3). Lõikega 7 sätestatakse, et hindamine on lahutamatu osa Finantsinspektsiooni otsusest rakendada kriisilahendusmeetmeid või -õigusi, sealhulgas otsusest kasutada kapitaliinstrumentide </w:t>
      </w:r>
      <w:proofErr w:type="spellStart"/>
      <w:r w:rsidRPr="00674BAC">
        <w:rPr>
          <w:rFonts w:ascii="Times New Roman" w:hAnsi="Times New Roman" w:cs="Times New Roman"/>
          <w:sz w:val="24"/>
          <w:szCs w:val="24"/>
        </w:rPr>
        <w:t>allahindamise</w:t>
      </w:r>
      <w:proofErr w:type="spellEnd"/>
      <w:r w:rsidRPr="00674BAC">
        <w:rPr>
          <w:rFonts w:ascii="Times New Roman" w:hAnsi="Times New Roman" w:cs="Times New Roman"/>
          <w:sz w:val="24"/>
          <w:szCs w:val="24"/>
        </w:rPr>
        <w:t xml:space="preserve"> või teisendamise õigust, ning et hindamine ise ei anna iseseisvat kaebeõigust. Käesolev säte võtab üle BRRD2 artikli 36 lõike 13. </w:t>
      </w:r>
    </w:p>
    <w:p w14:paraId="1316D719" w14:textId="77777777" w:rsidR="007941BC" w:rsidRPr="00674BAC" w:rsidRDefault="007941BC" w:rsidP="007941BC">
      <w:pPr>
        <w:spacing w:after="0" w:line="240" w:lineRule="auto"/>
        <w:jc w:val="both"/>
        <w:rPr>
          <w:rFonts w:ascii="Times New Roman" w:hAnsi="Times New Roman" w:cs="Times New Roman"/>
          <w:sz w:val="24"/>
          <w:szCs w:val="24"/>
        </w:rPr>
      </w:pPr>
    </w:p>
    <w:p w14:paraId="6E46883C"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Euroopa Komisjon on juhtinud tähelepanu sellele, et kuigi direktiivi esimeses versioonis piirdus õiguste ulatus vaid kapitaliinstrumentidega, siis viimases versioonis on õiguste ulatust laiendatud ka kõlblike kohustusteni. Erinevalt artikli 36 lõike 13 muudatusest on vastav muudatus jäänud lõikesse 7 sisse viimata. Kuivõrd hindamine on kohustuslik Finantsinspektsioonile kriisilahendusmeetmete ja -õiguste kasutamiseks, mis hõlmab endas ka õigust alla</w:t>
      </w:r>
      <w:r>
        <w:rPr>
          <w:rFonts w:ascii="Times New Roman" w:hAnsi="Times New Roman" w:cs="Times New Roman"/>
          <w:sz w:val="24"/>
          <w:szCs w:val="24"/>
        </w:rPr>
        <w:t xml:space="preserve"> </w:t>
      </w:r>
      <w:r w:rsidRPr="00674BAC">
        <w:rPr>
          <w:rFonts w:ascii="Times New Roman" w:hAnsi="Times New Roman" w:cs="Times New Roman"/>
          <w:sz w:val="24"/>
          <w:szCs w:val="24"/>
        </w:rPr>
        <w:t xml:space="preserve">hinnata või teisendada kapitaliinstrumente ja kõlblike kohustusi, täiendatakse lõiget 7 peale sõna ,,kapitaliinstrumentide“ tekstiosaga ,,ja kõlblike kohustuste“. Uue sõnastusega kohustatakse Finantsinspektsiooni viima läbi hindamist ka enne kõlblike kohustuste </w:t>
      </w:r>
      <w:proofErr w:type="spellStart"/>
      <w:r w:rsidRPr="00674BAC">
        <w:rPr>
          <w:rFonts w:ascii="Times New Roman" w:hAnsi="Times New Roman" w:cs="Times New Roman"/>
          <w:sz w:val="24"/>
          <w:szCs w:val="24"/>
        </w:rPr>
        <w:t>allahindamist</w:t>
      </w:r>
      <w:proofErr w:type="spellEnd"/>
      <w:r w:rsidRPr="00674BAC">
        <w:rPr>
          <w:rFonts w:ascii="Times New Roman" w:hAnsi="Times New Roman" w:cs="Times New Roman"/>
          <w:sz w:val="24"/>
          <w:szCs w:val="24"/>
        </w:rPr>
        <w:t xml:space="preserve"> või teisendamist, sest kõlblikud kohustused on lihtsustatult öeldes kohustused, mis lähevad esimesena kasutusse, kui kriisilahendusmenetlus algab ning tekib vajadus krediidiasutuse rahalise olukorra parandamiseks, et vältida asjaomase krediidiasutuse täielikku maksejõuetust või laiaulatuslikuma finantskriisi tekkimist. Kuigi kõlblikud kohustused on </w:t>
      </w:r>
      <w:r>
        <w:rPr>
          <w:rFonts w:ascii="Times New Roman" w:hAnsi="Times New Roman" w:cs="Times New Roman"/>
          <w:sz w:val="24"/>
          <w:szCs w:val="24"/>
        </w:rPr>
        <w:t>krediidiasutuse jaoks</w:t>
      </w:r>
      <w:r w:rsidRPr="00674BAC">
        <w:rPr>
          <w:rFonts w:ascii="Times New Roman" w:hAnsi="Times New Roman" w:cs="Times New Roman"/>
          <w:sz w:val="24"/>
          <w:szCs w:val="24"/>
        </w:rPr>
        <w:t xml:space="preserve"> esimene päästerõngas, ei tohi nende </w:t>
      </w:r>
      <w:proofErr w:type="spellStart"/>
      <w:r w:rsidRPr="00674BAC">
        <w:rPr>
          <w:rFonts w:ascii="Times New Roman" w:hAnsi="Times New Roman" w:cs="Times New Roman"/>
          <w:sz w:val="24"/>
          <w:szCs w:val="24"/>
        </w:rPr>
        <w:t>allahindamine</w:t>
      </w:r>
      <w:proofErr w:type="spellEnd"/>
      <w:r w:rsidRPr="00674BAC">
        <w:rPr>
          <w:rFonts w:ascii="Times New Roman" w:hAnsi="Times New Roman" w:cs="Times New Roman"/>
          <w:sz w:val="24"/>
          <w:szCs w:val="24"/>
        </w:rPr>
        <w:t xml:space="preserve"> või teisendamine toimuda ilma eelneva analüüsita, milleks ongi </w:t>
      </w:r>
      <w:r>
        <w:rPr>
          <w:rFonts w:ascii="Times New Roman" w:hAnsi="Times New Roman" w:cs="Times New Roman"/>
          <w:sz w:val="24"/>
          <w:szCs w:val="24"/>
        </w:rPr>
        <w:t>FELS</w:t>
      </w:r>
      <w:r w:rsidRPr="00674BAC">
        <w:rPr>
          <w:rFonts w:ascii="Times New Roman" w:hAnsi="Times New Roman" w:cs="Times New Roman"/>
          <w:sz w:val="24"/>
          <w:szCs w:val="24"/>
        </w:rPr>
        <w:t xml:space="preserve"> §-s 52 sätestatud hindamine.  </w:t>
      </w:r>
    </w:p>
    <w:p w14:paraId="22E561CE" w14:textId="77777777" w:rsidR="007941BC" w:rsidRPr="00674BAC" w:rsidRDefault="007941BC" w:rsidP="007941BC">
      <w:pPr>
        <w:spacing w:after="0" w:line="240" w:lineRule="auto"/>
        <w:jc w:val="both"/>
        <w:rPr>
          <w:rFonts w:ascii="Times New Roman" w:hAnsi="Times New Roman" w:cs="Times New Roman"/>
          <w:sz w:val="24"/>
          <w:szCs w:val="24"/>
        </w:rPr>
      </w:pPr>
    </w:p>
    <w:p w14:paraId="54E5E6FD"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Paragrahv 55. </w:t>
      </w:r>
      <w:r w:rsidRPr="00674BAC">
        <w:rPr>
          <w:rFonts w:ascii="Times New Roman" w:hAnsi="Times New Roman" w:cs="Times New Roman"/>
          <w:sz w:val="24"/>
          <w:szCs w:val="24"/>
        </w:rPr>
        <w:t xml:space="preserve">Kehtiv § 55 sätestab kriisilahendusmeetmete ja -õiguste rakendamise üldpõhimõtted. </w:t>
      </w:r>
    </w:p>
    <w:p w14:paraId="12DB58DF" w14:textId="77777777" w:rsidR="007941BC" w:rsidRPr="00674BAC" w:rsidRDefault="007941BC" w:rsidP="007941BC">
      <w:pPr>
        <w:spacing w:after="0" w:line="240" w:lineRule="auto"/>
        <w:jc w:val="both"/>
        <w:rPr>
          <w:rFonts w:ascii="Times New Roman" w:hAnsi="Times New Roman" w:cs="Times New Roman"/>
          <w:sz w:val="24"/>
          <w:szCs w:val="24"/>
        </w:rPr>
      </w:pPr>
    </w:p>
    <w:p w14:paraId="03ED1824"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8 punkti 1 muutmine</w:t>
      </w:r>
      <w:r w:rsidRPr="00674BAC">
        <w:rPr>
          <w:rFonts w:ascii="Times New Roman" w:hAnsi="Times New Roman" w:cs="Times New Roman"/>
          <w:sz w:val="24"/>
          <w:szCs w:val="24"/>
        </w:rPr>
        <w:t xml:space="preserve">. Lõige 8 sätestab kaks kumulatiivset tingimust erakorralise avaliku finantstoetuse taotlemiseks süsteemse finantskriisi ilmingute esinemise korral. Punkt 1 sätestab, et krediidiasutuse aktsionärid või võlausaldajad on kahjumi katmiseks või kapitali taastamiseks panustanud summa kohustuste või kapitaliinstrumentide ja kõlblike kohustuste </w:t>
      </w:r>
      <w:proofErr w:type="spellStart"/>
      <w:r w:rsidRPr="00674BAC">
        <w:rPr>
          <w:rFonts w:ascii="Times New Roman" w:hAnsi="Times New Roman" w:cs="Times New Roman"/>
          <w:sz w:val="24"/>
          <w:szCs w:val="24"/>
        </w:rPr>
        <w:t>allahindamiseks</w:t>
      </w:r>
      <w:proofErr w:type="spellEnd"/>
      <w:r w:rsidRPr="00674BAC">
        <w:rPr>
          <w:rFonts w:ascii="Times New Roman" w:hAnsi="Times New Roman" w:cs="Times New Roman"/>
          <w:sz w:val="24"/>
          <w:szCs w:val="24"/>
        </w:rPr>
        <w:t xml:space="preserve">, teisendamiseks või muul viisil vähemalt kaheksa protsendi ulatuses teisendatavatest kohustustes ja omavahenditest. Punkti 2 kohaselt on toetuse taotlemine tingimuslik ning sõltub heakskiidu saamisest vastavalt Euroopa Liidu riigiabi reeglitele. Punkti 1 muudetakse kahest asjaolust ajendatavalt. Esiteks, lõige 8 võtab üle BRRD2 artikli 37 lõike 10, mille punkti a kohaselt peab avaliku finantstoetuse taotlemiseks olema täidetud vähemalt 8 protsendi teisendatavate kohustuste kogusumma nõue. Kogusummat arvutades tuleb kaasata ka omavahendid. Muudetav punkt 1 ei haaku direktiivi punktiga a, kuna mõiste ,,teisendatavad kohustused“ asemel kasutab punkt 1 mõistet ,,kõlblikud kohustused“ ning ei hõlma omavahendite kasutamist. Uue sõnastusega parandatakse tekkinud viga ning lisatakse omavahendite kasutamise tingimus. Teiseks, punkt 1 sätestab valiku osapooltest (krediidiasutuse aktsionärid või võlausaldajad), kes peavad finantstoetuse taotlemise saamiseks kahjumit katma ja kapitali taastama, eristades neid sõnaga ,,või“. Sõna ,,või“ kasutamisega tekitab punkt 1 ekslikult mulje, et tegemist on alternatiivsete isikutega ning kahjumi katmises osaleb üks või teine isik. Taoline tõlgendus läheb vastuollu direktiivi mõttega, mille sõnastus kaasab kahjumi katmisesse nii aktsionärid kui ka võlausaldajad. Kuivõrd tegu on isikutega, kes peavad kumulatiivselt panustama kahjumi katmisesse, asendatakse sõna ,,või“ sõnaga ,,ja“, et tagada kooskõla direktiiviga ning sätte tegeliku eesmärgi selgus. </w:t>
      </w:r>
    </w:p>
    <w:p w14:paraId="39C3C83D" w14:textId="77777777" w:rsidR="007941BC" w:rsidRPr="00674BAC" w:rsidRDefault="007941BC" w:rsidP="007941BC">
      <w:pPr>
        <w:spacing w:after="0" w:line="240" w:lineRule="auto"/>
        <w:jc w:val="both"/>
        <w:rPr>
          <w:rFonts w:ascii="Times New Roman" w:hAnsi="Times New Roman" w:cs="Times New Roman"/>
          <w:sz w:val="24"/>
          <w:szCs w:val="24"/>
        </w:rPr>
      </w:pPr>
    </w:p>
    <w:p w14:paraId="26E5979D"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Paragrahv 56. </w:t>
      </w:r>
      <w:r w:rsidRPr="00674BAC">
        <w:rPr>
          <w:rFonts w:ascii="Times New Roman" w:hAnsi="Times New Roman" w:cs="Times New Roman"/>
          <w:sz w:val="24"/>
          <w:szCs w:val="24"/>
        </w:rPr>
        <w:t xml:space="preserve">Kehtiv § 56 sätestab kapitaliinstrumentide ja kõlblike kohustuste </w:t>
      </w:r>
      <w:proofErr w:type="spellStart"/>
      <w:r w:rsidRPr="00674BAC">
        <w:rPr>
          <w:rFonts w:ascii="Times New Roman" w:hAnsi="Times New Roman" w:cs="Times New Roman"/>
          <w:sz w:val="24"/>
          <w:szCs w:val="24"/>
        </w:rPr>
        <w:t>allahindamise</w:t>
      </w:r>
      <w:proofErr w:type="spellEnd"/>
      <w:r w:rsidRPr="00674BAC">
        <w:rPr>
          <w:rFonts w:ascii="Times New Roman" w:hAnsi="Times New Roman" w:cs="Times New Roman"/>
          <w:sz w:val="24"/>
          <w:szCs w:val="24"/>
        </w:rPr>
        <w:t xml:space="preserve"> ja teisendamise tingimused.</w:t>
      </w:r>
    </w:p>
    <w:p w14:paraId="50F63880" w14:textId="77777777" w:rsidR="007941BC" w:rsidRPr="00674BAC" w:rsidRDefault="007941BC" w:rsidP="007941BC">
      <w:pPr>
        <w:spacing w:after="0" w:line="240" w:lineRule="auto"/>
        <w:jc w:val="both"/>
        <w:rPr>
          <w:rFonts w:ascii="Times New Roman" w:hAnsi="Times New Roman" w:cs="Times New Roman"/>
          <w:sz w:val="24"/>
          <w:szCs w:val="24"/>
        </w:rPr>
      </w:pPr>
    </w:p>
    <w:p w14:paraId="10E277DF"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Lõike 1 punktide 2 ja 4 muutmine. </w:t>
      </w:r>
      <w:r w:rsidRPr="00674BAC">
        <w:rPr>
          <w:rFonts w:ascii="Times New Roman" w:hAnsi="Times New Roman" w:cs="Times New Roman"/>
          <w:sz w:val="24"/>
          <w:szCs w:val="24"/>
        </w:rPr>
        <w:t xml:space="preserve">Käesoleva lõikega sätestatakse tingimused, mille esinemisel võib Finantsinspektsioon nõuda krediidiasutuse või temaga samasse konsolideerimisgruppi kuuluva isiku kapitaliinstrumentide ja kõlblike kohustuste </w:t>
      </w:r>
      <w:proofErr w:type="spellStart"/>
      <w:r w:rsidRPr="00674BAC">
        <w:rPr>
          <w:rFonts w:ascii="Times New Roman" w:hAnsi="Times New Roman" w:cs="Times New Roman"/>
          <w:sz w:val="24"/>
          <w:szCs w:val="24"/>
        </w:rPr>
        <w:t>allahindamist</w:t>
      </w:r>
      <w:proofErr w:type="spellEnd"/>
      <w:r w:rsidRPr="00674BAC">
        <w:rPr>
          <w:rFonts w:ascii="Times New Roman" w:hAnsi="Times New Roman" w:cs="Times New Roman"/>
          <w:sz w:val="24"/>
          <w:szCs w:val="24"/>
        </w:rPr>
        <w:t xml:space="preserve"> või teisendamist aktsiateks või muudeks omandiõiguse instrumentideks. Õiguse rakendamiseks peab esinema vähemalt üks lõikes 1 loetletud tingimustest. Lõige 1 võtab üle BRRD2 artikli 59 lõike 3 ja selles sisalduva loetelu. </w:t>
      </w:r>
    </w:p>
    <w:p w14:paraId="5B1D52AB" w14:textId="77777777" w:rsidR="007941BC" w:rsidRPr="00674BAC" w:rsidRDefault="007941BC" w:rsidP="007941BC">
      <w:pPr>
        <w:spacing w:after="0" w:line="240" w:lineRule="auto"/>
        <w:jc w:val="both"/>
        <w:rPr>
          <w:rFonts w:ascii="Times New Roman" w:hAnsi="Times New Roman" w:cs="Times New Roman"/>
          <w:sz w:val="24"/>
          <w:szCs w:val="24"/>
        </w:rPr>
      </w:pPr>
    </w:p>
    <w:p w14:paraId="0EF94DDB"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Punktiga 2</w:t>
      </w:r>
      <w:r w:rsidRPr="00674BAC">
        <w:rPr>
          <w:rFonts w:ascii="Times New Roman" w:hAnsi="Times New Roman" w:cs="Times New Roman"/>
          <w:sz w:val="24"/>
          <w:szCs w:val="24"/>
        </w:rPr>
        <w:t xml:space="preserve">, millele vastab artikli 59 lõike 3 punkt b, seatakse tingimuseks, et Finantsinspektsioon on teinud kindlaks, et kapitaliinstrumentide </w:t>
      </w:r>
      <w:proofErr w:type="spellStart"/>
      <w:r w:rsidRPr="00674BAC">
        <w:rPr>
          <w:rFonts w:ascii="Times New Roman" w:hAnsi="Times New Roman" w:cs="Times New Roman"/>
          <w:sz w:val="24"/>
          <w:szCs w:val="24"/>
        </w:rPr>
        <w:t>allahindamiseta</w:t>
      </w:r>
      <w:proofErr w:type="spellEnd"/>
      <w:r w:rsidRPr="00674BAC">
        <w:rPr>
          <w:rFonts w:ascii="Times New Roman" w:hAnsi="Times New Roman" w:cs="Times New Roman"/>
          <w:sz w:val="24"/>
          <w:szCs w:val="24"/>
        </w:rPr>
        <w:t xml:space="preserve"> või teisendamisete ei ole krediidiasutus või temaga samasse konsolideerimisgruppi kuuluv isik jätkusuutlik. Euroopa Komisjon on juhtinud tähelepanu sellele, et </w:t>
      </w:r>
      <w:proofErr w:type="spellStart"/>
      <w:r w:rsidRPr="00674BAC">
        <w:rPr>
          <w:rFonts w:ascii="Times New Roman" w:hAnsi="Times New Roman" w:cs="Times New Roman"/>
          <w:sz w:val="24"/>
          <w:szCs w:val="24"/>
        </w:rPr>
        <w:t>allahindamise</w:t>
      </w:r>
      <w:proofErr w:type="spellEnd"/>
      <w:r w:rsidRPr="00674BAC">
        <w:rPr>
          <w:rFonts w:ascii="Times New Roman" w:hAnsi="Times New Roman" w:cs="Times New Roman"/>
          <w:sz w:val="24"/>
          <w:szCs w:val="24"/>
        </w:rPr>
        <w:t xml:space="preserve"> või teisendamise meedet tuleb rakendada lisaks kapitaliinstrumentidele ka kõlblikele kohustustele. Kuivõrd punkti 2 seni kehtinud sõnastuses vastav tingimus puudus, täiendatakse punkti 2 peale sõna ,,kapitaliinstrumentide“ tekstiosaga ,,ja kõlblike kohustuste“. Uue sõnastusega kohustatakse Finantsinspektsiooni hindama kapitaliinstrumentide ja kõlblike kohustuste </w:t>
      </w:r>
      <w:proofErr w:type="spellStart"/>
      <w:r w:rsidRPr="00674BAC">
        <w:rPr>
          <w:rFonts w:ascii="Times New Roman" w:hAnsi="Times New Roman" w:cs="Times New Roman"/>
          <w:sz w:val="24"/>
          <w:szCs w:val="24"/>
        </w:rPr>
        <w:t>allahindamise</w:t>
      </w:r>
      <w:proofErr w:type="spellEnd"/>
      <w:r w:rsidRPr="00674BAC">
        <w:rPr>
          <w:rFonts w:ascii="Times New Roman" w:hAnsi="Times New Roman" w:cs="Times New Roman"/>
          <w:sz w:val="24"/>
          <w:szCs w:val="24"/>
        </w:rPr>
        <w:t xml:space="preserve"> või teisendamise vajadust tervikuna. </w:t>
      </w:r>
    </w:p>
    <w:p w14:paraId="0D2C74F9" w14:textId="77777777" w:rsidR="007941BC" w:rsidRPr="00674BAC" w:rsidRDefault="007941BC" w:rsidP="007941BC">
      <w:pPr>
        <w:spacing w:after="0" w:line="240" w:lineRule="auto"/>
        <w:jc w:val="both"/>
        <w:rPr>
          <w:rFonts w:ascii="Times New Roman" w:hAnsi="Times New Roman" w:cs="Times New Roman"/>
          <w:sz w:val="24"/>
          <w:szCs w:val="24"/>
        </w:rPr>
      </w:pPr>
    </w:p>
    <w:p w14:paraId="7D902096"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Punktiga 4</w:t>
      </w:r>
      <w:r w:rsidRPr="00674BAC">
        <w:rPr>
          <w:rFonts w:ascii="Times New Roman" w:hAnsi="Times New Roman" w:cs="Times New Roman"/>
          <w:sz w:val="24"/>
          <w:szCs w:val="24"/>
        </w:rPr>
        <w:t xml:space="preserve">, millele vastab artikli 59 lõike 3 punkt d, seatakse tingimuseks, et kapitaliinstrumendid ja kõlblikud kohustused on emiteerinud konsolideerimisgrupi emaettevõtja ja neid arvestatakse emaettevõtja omavahendite nõude täitmisel nii individuaalsel kui ka konsolideeritud alusel ning konsolideeritud finantsjärelevalvet teostava lepinguriigi pädev asutus on kindlaks teinud, et nende kapitaliinstrumentide ja kõlblike kohustuste </w:t>
      </w:r>
      <w:proofErr w:type="spellStart"/>
      <w:r w:rsidRPr="00674BAC">
        <w:rPr>
          <w:rFonts w:ascii="Times New Roman" w:hAnsi="Times New Roman" w:cs="Times New Roman"/>
          <w:sz w:val="24"/>
          <w:szCs w:val="24"/>
        </w:rPr>
        <w:t>allahindamiseta</w:t>
      </w:r>
      <w:proofErr w:type="spellEnd"/>
      <w:r w:rsidRPr="00674BAC">
        <w:rPr>
          <w:rFonts w:ascii="Times New Roman" w:hAnsi="Times New Roman" w:cs="Times New Roman"/>
          <w:sz w:val="24"/>
          <w:szCs w:val="24"/>
        </w:rPr>
        <w:t xml:space="preserve"> või teisendamiseta ei ole konsolideerimisgrupp jätkusuutlik. Euroopa Komisjon on juhtinud tähelepanu sellele, punktis 4 sätestatud kõlblike kohustuste emiteerimine on ebakorrektne, kuivõrd artikli punkt d käsitleb vaid kapitaliinstrumentide emiteerimist ning kõlblike kohustuste emiteerimist reguleerib direktiivi artikli 61 lõike 3 teine alalõige. Uue sõnastusega jäetakse punkti 4 sõnastusest </w:t>
      </w:r>
      <w:r>
        <w:rPr>
          <w:rFonts w:ascii="Times New Roman" w:hAnsi="Times New Roman" w:cs="Times New Roman"/>
          <w:sz w:val="24"/>
          <w:szCs w:val="24"/>
        </w:rPr>
        <w:t xml:space="preserve">läbivalt </w:t>
      </w:r>
      <w:r w:rsidRPr="00674BAC">
        <w:rPr>
          <w:rFonts w:ascii="Times New Roman" w:hAnsi="Times New Roman" w:cs="Times New Roman"/>
          <w:sz w:val="24"/>
          <w:szCs w:val="24"/>
        </w:rPr>
        <w:t xml:space="preserve">välja </w:t>
      </w:r>
      <w:r>
        <w:rPr>
          <w:rFonts w:ascii="Times New Roman" w:hAnsi="Times New Roman" w:cs="Times New Roman"/>
          <w:sz w:val="24"/>
          <w:szCs w:val="24"/>
        </w:rPr>
        <w:t>sõnad</w:t>
      </w:r>
      <w:r w:rsidRPr="00674BAC">
        <w:rPr>
          <w:rFonts w:ascii="Times New Roman" w:hAnsi="Times New Roman" w:cs="Times New Roman"/>
          <w:sz w:val="24"/>
          <w:szCs w:val="24"/>
        </w:rPr>
        <w:t xml:space="preserve"> ,,ja kõlblikud kohustused“</w:t>
      </w:r>
      <w:r>
        <w:rPr>
          <w:rFonts w:ascii="Times New Roman" w:hAnsi="Times New Roman" w:cs="Times New Roman"/>
          <w:sz w:val="24"/>
          <w:szCs w:val="24"/>
        </w:rPr>
        <w:t xml:space="preserve"> vastavas käändes.</w:t>
      </w:r>
    </w:p>
    <w:p w14:paraId="1D3F1A2C" w14:textId="77777777" w:rsidR="007941BC" w:rsidRPr="00674BAC" w:rsidRDefault="007941BC" w:rsidP="007941BC">
      <w:pPr>
        <w:spacing w:after="0" w:line="240" w:lineRule="auto"/>
        <w:jc w:val="both"/>
        <w:rPr>
          <w:rFonts w:ascii="Times New Roman" w:hAnsi="Times New Roman" w:cs="Times New Roman"/>
          <w:sz w:val="24"/>
          <w:szCs w:val="24"/>
        </w:rPr>
      </w:pPr>
    </w:p>
    <w:p w14:paraId="18DBD13E"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1</w:t>
      </w:r>
      <w:r w:rsidRPr="00674BAC">
        <w:rPr>
          <w:rFonts w:ascii="Times New Roman" w:hAnsi="Times New Roman" w:cs="Times New Roman"/>
          <w:b/>
          <w:bCs/>
          <w:sz w:val="24"/>
          <w:szCs w:val="24"/>
          <w:vertAlign w:val="superscript"/>
        </w:rPr>
        <w:t>4</w:t>
      </w:r>
      <w:r w:rsidRPr="00674BAC">
        <w:rPr>
          <w:rFonts w:ascii="Times New Roman" w:hAnsi="Times New Roman" w:cs="Times New Roman"/>
          <w:b/>
          <w:bCs/>
          <w:sz w:val="24"/>
          <w:szCs w:val="24"/>
        </w:rPr>
        <w:t xml:space="preserve"> muutmine. </w:t>
      </w:r>
      <w:r w:rsidRPr="00674BAC">
        <w:rPr>
          <w:rFonts w:ascii="Times New Roman" w:hAnsi="Times New Roman" w:cs="Times New Roman"/>
          <w:sz w:val="24"/>
          <w:szCs w:val="24"/>
        </w:rPr>
        <w:t xml:space="preserve">Käesolevas lõikes sätestatakse, et kui kriisilahendussubjekt on kapitaliinstrumendid ja kõlblikud kohustused ostnud kaudselt sama kriisilahenduse konsolideerimisgrupi teiste ettevõtjate kaudu, kasutatakse kapitaliinstrumentide ja kõlblike kohustuste </w:t>
      </w:r>
      <w:proofErr w:type="spellStart"/>
      <w:r w:rsidRPr="00674BAC">
        <w:rPr>
          <w:rFonts w:ascii="Times New Roman" w:hAnsi="Times New Roman" w:cs="Times New Roman"/>
          <w:sz w:val="24"/>
          <w:szCs w:val="24"/>
        </w:rPr>
        <w:t>allahindamise</w:t>
      </w:r>
      <w:proofErr w:type="spellEnd"/>
      <w:r w:rsidRPr="00674BAC">
        <w:rPr>
          <w:rFonts w:ascii="Times New Roman" w:hAnsi="Times New Roman" w:cs="Times New Roman"/>
          <w:sz w:val="24"/>
          <w:szCs w:val="24"/>
        </w:rPr>
        <w:t xml:space="preserve"> või teisendamise õigust koos sama õiguse kasutamisega kriisilahendussubjekti emaettevõtja tasandil või muude emaettevõtjate tasandil, kes ei ole kriisilahendussubjektid, nii et kahjum kantakse üle kriisilahendussubjektile ja kriisilahendussubjekt </w:t>
      </w:r>
      <w:proofErr w:type="spellStart"/>
      <w:r w:rsidRPr="00674BAC">
        <w:rPr>
          <w:rFonts w:ascii="Times New Roman" w:hAnsi="Times New Roman" w:cs="Times New Roman"/>
          <w:sz w:val="24"/>
          <w:szCs w:val="24"/>
        </w:rPr>
        <w:t>rekapitaliseerib</w:t>
      </w:r>
      <w:proofErr w:type="spellEnd"/>
      <w:r w:rsidRPr="00674BAC">
        <w:rPr>
          <w:rFonts w:ascii="Times New Roman" w:hAnsi="Times New Roman" w:cs="Times New Roman"/>
          <w:sz w:val="24"/>
          <w:szCs w:val="24"/>
        </w:rPr>
        <w:t xml:space="preserve"> vastava krediidiasutuse. Lõikega 1</w:t>
      </w:r>
      <w:r w:rsidRPr="00674BAC">
        <w:rPr>
          <w:rFonts w:ascii="Times New Roman" w:hAnsi="Times New Roman" w:cs="Times New Roman"/>
          <w:sz w:val="24"/>
          <w:szCs w:val="24"/>
          <w:vertAlign w:val="superscript"/>
        </w:rPr>
        <w:t>4</w:t>
      </w:r>
      <w:r w:rsidRPr="00674BAC">
        <w:rPr>
          <w:rFonts w:ascii="Times New Roman" w:hAnsi="Times New Roman" w:cs="Times New Roman"/>
          <w:sz w:val="24"/>
          <w:szCs w:val="24"/>
        </w:rPr>
        <w:t xml:space="preserve"> on üle võetud BRRD2 artikli 59 lõike 1 teine alalõige. Euroopa Komisjon on juhtinud tähelepanu erisusele kapitaliinstrumentide ja kõlblike kohustuste </w:t>
      </w:r>
      <w:proofErr w:type="spellStart"/>
      <w:r w:rsidRPr="00674BAC">
        <w:rPr>
          <w:rFonts w:ascii="Times New Roman" w:hAnsi="Times New Roman" w:cs="Times New Roman"/>
          <w:sz w:val="24"/>
          <w:szCs w:val="24"/>
        </w:rPr>
        <w:t>allahindamise</w:t>
      </w:r>
      <w:proofErr w:type="spellEnd"/>
      <w:r w:rsidRPr="00674BAC">
        <w:rPr>
          <w:rFonts w:ascii="Times New Roman" w:hAnsi="Times New Roman" w:cs="Times New Roman"/>
          <w:sz w:val="24"/>
          <w:szCs w:val="24"/>
        </w:rPr>
        <w:t xml:space="preserve"> või teisendamise õiguse kasutamise tasandil. Nimelt sätestab direktiiv, et vastavate õiguste kasutamine peab toimuma asjaomase ettevõtja emaettevõtja tasandil. Seega ei täpsusta lõige 1</w:t>
      </w:r>
      <w:r w:rsidRPr="00674BAC">
        <w:rPr>
          <w:rFonts w:ascii="Times New Roman" w:hAnsi="Times New Roman" w:cs="Times New Roman"/>
          <w:sz w:val="24"/>
          <w:szCs w:val="24"/>
          <w:vertAlign w:val="superscript"/>
        </w:rPr>
        <w:t>4</w:t>
      </w:r>
      <w:r w:rsidRPr="00674BAC">
        <w:rPr>
          <w:rFonts w:ascii="Times New Roman" w:hAnsi="Times New Roman" w:cs="Times New Roman"/>
          <w:sz w:val="24"/>
          <w:szCs w:val="24"/>
        </w:rPr>
        <w:t xml:space="preserve">, et </w:t>
      </w:r>
      <w:proofErr w:type="spellStart"/>
      <w:r w:rsidRPr="00674BAC">
        <w:rPr>
          <w:rFonts w:ascii="Times New Roman" w:hAnsi="Times New Roman" w:cs="Times New Roman"/>
          <w:sz w:val="24"/>
          <w:szCs w:val="24"/>
        </w:rPr>
        <w:t>allahindamise</w:t>
      </w:r>
      <w:proofErr w:type="spellEnd"/>
      <w:r w:rsidRPr="00674BAC">
        <w:rPr>
          <w:rFonts w:ascii="Times New Roman" w:hAnsi="Times New Roman" w:cs="Times New Roman"/>
          <w:sz w:val="24"/>
          <w:szCs w:val="24"/>
        </w:rPr>
        <w:t xml:space="preserve"> ja teisendamise meetme kasutamist kohaldatakse selle ettevõtjate emaettevõtjate tasandil, kellelt on kriisilahendussubjekt ostnud kaudselt kapitaliinstrumente ja kõlblike kohustusi. Komisjoni märkusest tulenevalt asendatakse lõikes 1</w:t>
      </w:r>
      <w:r w:rsidRPr="00674BAC">
        <w:rPr>
          <w:rFonts w:ascii="Times New Roman" w:hAnsi="Times New Roman" w:cs="Times New Roman"/>
          <w:sz w:val="24"/>
          <w:szCs w:val="24"/>
          <w:vertAlign w:val="superscript"/>
        </w:rPr>
        <w:t>4</w:t>
      </w:r>
      <w:r w:rsidRPr="00674BAC">
        <w:rPr>
          <w:rFonts w:ascii="Times New Roman" w:hAnsi="Times New Roman" w:cs="Times New Roman"/>
          <w:sz w:val="24"/>
          <w:szCs w:val="24"/>
        </w:rPr>
        <w:t xml:space="preserve"> tekstiosa ,,eelnimetatud teise ettevõtja emaettevõtja tasandil“ tekstiosaga ,,selle ettevõtja emaettevõtja tasandil“. </w:t>
      </w:r>
    </w:p>
    <w:p w14:paraId="43F70766" w14:textId="77777777" w:rsidR="007941BC" w:rsidRPr="00674BAC" w:rsidRDefault="007941BC" w:rsidP="007941BC">
      <w:pPr>
        <w:spacing w:after="0" w:line="240" w:lineRule="auto"/>
        <w:jc w:val="both"/>
        <w:rPr>
          <w:rFonts w:ascii="Times New Roman" w:hAnsi="Times New Roman" w:cs="Times New Roman"/>
          <w:sz w:val="24"/>
          <w:szCs w:val="24"/>
        </w:rPr>
      </w:pPr>
    </w:p>
    <w:p w14:paraId="76E39FA8"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Paragrahvi täiendatakse lõikega 1</w:t>
      </w:r>
      <w:r w:rsidRPr="00674BAC">
        <w:rPr>
          <w:rFonts w:ascii="Times New Roman" w:hAnsi="Times New Roman" w:cs="Times New Roman"/>
          <w:b/>
          <w:bCs/>
          <w:sz w:val="24"/>
          <w:szCs w:val="24"/>
          <w:vertAlign w:val="superscript"/>
        </w:rPr>
        <w:t>5</w:t>
      </w:r>
      <w:r w:rsidRPr="00674BAC">
        <w:rPr>
          <w:rFonts w:ascii="Times New Roman" w:hAnsi="Times New Roman" w:cs="Times New Roman"/>
          <w:b/>
          <w:bCs/>
          <w:sz w:val="24"/>
          <w:szCs w:val="24"/>
        </w:rPr>
        <w:t>.</w:t>
      </w:r>
      <w:r w:rsidRPr="00674BAC">
        <w:rPr>
          <w:rFonts w:ascii="Times New Roman" w:hAnsi="Times New Roman" w:cs="Times New Roman"/>
          <w:sz w:val="24"/>
          <w:szCs w:val="24"/>
        </w:rPr>
        <w:t xml:space="preserve"> Euroopa Komisjon on juhtinud tähelepanu sellele, et kuigi § 56 võtab üle BRRD2 artiklit 59, on üle võtmata jäänud artikli 59 lõige 1b, milles täpsustatakse artikli 59 lõikes 1 sätestatud asjaomaste kapitaliinstrumentide ja kõlblike kohustuste </w:t>
      </w:r>
      <w:proofErr w:type="spellStart"/>
      <w:r w:rsidRPr="00674BAC">
        <w:rPr>
          <w:rFonts w:ascii="Times New Roman" w:hAnsi="Times New Roman" w:cs="Times New Roman"/>
          <w:sz w:val="24"/>
          <w:szCs w:val="24"/>
        </w:rPr>
        <w:t>allahindamise</w:t>
      </w:r>
      <w:proofErr w:type="spellEnd"/>
      <w:r w:rsidRPr="00674BAC">
        <w:rPr>
          <w:rFonts w:ascii="Times New Roman" w:hAnsi="Times New Roman" w:cs="Times New Roman"/>
          <w:sz w:val="24"/>
          <w:szCs w:val="24"/>
        </w:rPr>
        <w:t xml:space="preserve"> või konverteerimise õiguste rakendamise tingimusi. Artikli 59 lõikega 1b laiendatakse lõike 1 mõjuala, ning täpsustatakse, et juhul, kui kriisilahenduse meedet kohaldatakse kriisilahendussubjekti suhtes või erandkorras kriisilahenduse kavast kõrvale kaldudes ettevõtja suhtes, kes ei ole kriisilahendussubjekt, siis tuleb ettevõtja tasandil vähendatud, alla hinnatud või teisendatud summaga arvestada artikli 37 lõikes 10 ja artikli 44 lõike 5 punktis a või artikli 44 lõike 8 punktis a sätestatud künniste puhul, mida kohaldatakse kõnealuse ettevõtja suhtes. Põhjusel, et artikli lõige 1a on paragrahvi üle toodud lõikena 1</w:t>
      </w:r>
      <w:r w:rsidRPr="00674BAC">
        <w:rPr>
          <w:rFonts w:ascii="Times New Roman" w:hAnsi="Times New Roman" w:cs="Times New Roman"/>
          <w:sz w:val="24"/>
          <w:szCs w:val="24"/>
          <w:vertAlign w:val="superscript"/>
        </w:rPr>
        <w:t>3</w:t>
      </w:r>
      <w:r w:rsidRPr="00674BAC">
        <w:rPr>
          <w:rFonts w:ascii="Times New Roman" w:hAnsi="Times New Roman" w:cs="Times New Roman"/>
          <w:sz w:val="24"/>
          <w:szCs w:val="24"/>
        </w:rPr>
        <w:t>, ei ole võimalik artikli lõiget 1b vormistada lõike 1</w:t>
      </w:r>
      <w:r w:rsidRPr="00674BAC">
        <w:rPr>
          <w:rFonts w:ascii="Times New Roman" w:hAnsi="Times New Roman" w:cs="Times New Roman"/>
          <w:sz w:val="24"/>
          <w:szCs w:val="24"/>
          <w:vertAlign w:val="superscript"/>
        </w:rPr>
        <w:t>3</w:t>
      </w:r>
      <w:r w:rsidRPr="00674BAC">
        <w:rPr>
          <w:rFonts w:ascii="Times New Roman" w:hAnsi="Times New Roman" w:cs="Times New Roman"/>
          <w:sz w:val="24"/>
          <w:szCs w:val="24"/>
        </w:rPr>
        <w:t xml:space="preserve"> järel lõikena 1</w:t>
      </w:r>
      <w:r w:rsidRPr="00674BAC">
        <w:rPr>
          <w:rFonts w:ascii="Times New Roman" w:hAnsi="Times New Roman" w:cs="Times New Roman"/>
          <w:sz w:val="24"/>
          <w:szCs w:val="24"/>
          <w:vertAlign w:val="superscript"/>
        </w:rPr>
        <w:t>4</w:t>
      </w:r>
      <w:r w:rsidRPr="00674BAC">
        <w:rPr>
          <w:rFonts w:ascii="Times New Roman" w:hAnsi="Times New Roman" w:cs="Times New Roman"/>
          <w:sz w:val="24"/>
          <w:szCs w:val="24"/>
        </w:rPr>
        <w:t>, kuivõrd lõikega 1</w:t>
      </w:r>
      <w:r w:rsidRPr="00674BAC">
        <w:rPr>
          <w:rFonts w:ascii="Times New Roman" w:hAnsi="Times New Roman" w:cs="Times New Roman"/>
          <w:sz w:val="24"/>
          <w:szCs w:val="24"/>
          <w:vertAlign w:val="superscript"/>
        </w:rPr>
        <w:t>4</w:t>
      </w:r>
      <w:r w:rsidRPr="00674BAC">
        <w:rPr>
          <w:rFonts w:ascii="Times New Roman" w:hAnsi="Times New Roman" w:cs="Times New Roman"/>
          <w:sz w:val="24"/>
          <w:szCs w:val="24"/>
        </w:rPr>
        <w:t xml:space="preserve"> võetakse üle artikli 59 lõike 1 esimene alalõige. Kuigi paragrahvi lõiget 1</w:t>
      </w:r>
      <w:r w:rsidRPr="00674BAC">
        <w:rPr>
          <w:rFonts w:ascii="Times New Roman" w:hAnsi="Times New Roman" w:cs="Times New Roman"/>
          <w:sz w:val="24"/>
          <w:szCs w:val="24"/>
          <w:vertAlign w:val="superscript"/>
        </w:rPr>
        <w:t>3</w:t>
      </w:r>
      <w:r w:rsidRPr="00674BAC">
        <w:rPr>
          <w:rFonts w:ascii="Times New Roman" w:hAnsi="Times New Roman" w:cs="Times New Roman"/>
          <w:sz w:val="24"/>
          <w:szCs w:val="24"/>
        </w:rPr>
        <w:t xml:space="preserve"> on võimalik täiendada lõikes 1b sätestatuga, on paragrahvi loetavuse huvides otsustatud vormistada artikli 59 lõige 1b paragrahvi uue lõikena 1</w:t>
      </w:r>
      <w:r w:rsidRPr="00674BAC">
        <w:rPr>
          <w:rFonts w:ascii="Times New Roman" w:hAnsi="Times New Roman" w:cs="Times New Roman"/>
          <w:sz w:val="24"/>
          <w:szCs w:val="24"/>
          <w:vertAlign w:val="superscript"/>
        </w:rPr>
        <w:t>5</w:t>
      </w:r>
      <w:r w:rsidRPr="00674BAC">
        <w:rPr>
          <w:rFonts w:ascii="Times New Roman" w:hAnsi="Times New Roman" w:cs="Times New Roman"/>
          <w:sz w:val="24"/>
          <w:szCs w:val="24"/>
        </w:rPr>
        <w:t xml:space="preserve">. Uue sättega nähakse ette, et kui Finantsinspektsioon rakendab kriisilahendusmeedet kriisilahendussubjekti suhtes või erandlikel asjaoludel kriisilahenduskavast kõrvale kaldudes ettevõtja suhtes, kes ei ole kriisilahendussubjekt, võtab Finantsinspektsioon kooskõlas </w:t>
      </w:r>
      <w:r>
        <w:rPr>
          <w:rFonts w:ascii="Times New Roman" w:hAnsi="Times New Roman" w:cs="Times New Roman"/>
          <w:sz w:val="24"/>
          <w:szCs w:val="24"/>
        </w:rPr>
        <w:t>FELS</w:t>
      </w:r>
      <w:r w:rsidRPr="00674BAC">
        <w:rPr>
          <w:rFonts w:ascii="Times New Roman" w:hAnsi="Times New Roman" w:cs="Times New Roman"/>
          <w:sz w:val="24"/>
          <w:szCs w:val="24"/>
        </w:rPr>
        <w:t xml:space="preserve"> § 57 lõikega 4 sellise ettevõtja tasandil vähendatud, alla hinnatud või teisendatud summat arvesse </w:t>
      </w:r>
      <w:r>
        <w:rPr>
          <w:rFonts w:ascii="Times New Roman" w:hAnsi="Times New Roman" w:cs="Times New Roman"/>
          <w:sz w:val="24"/>
          <w:szCs w:val="24"/>
        </w:rPr>
        <w:t>sama</w:t>
      </w:r>
      <w:r w:rsidRPr="00674BAC">
        <w:rPr>
          <w:rFonts w:ascii="Times New Roman" w:hAnsi="Times New Roman" w:cs="Times New Roman"/>
          <w:sz w:val="24"/>
          <w:szCs w:val="24"/>
        </w:rPr>
        <w:t xml:space="preserve"> seaduse § 55 lõikes 8 ja § 78 lõikes 3 või § 78 lõike 6 punktis 1 sätestatud künniste puhul, mida kohaldatakse asjaomasele ettevõtjale.</w:t>
      </w:r>
    </w:p>
    <w:p w14:paraId="1570D470" w14:textId="77777777" w:rsidR="007941BC" w:rsidRPr="00674BAC" w:rsidRDefault="007941BC" w:rsidP="007941BC">
      <w:pPr>
        <w:spacing w:after="0" w:line="240" w:lineRule="auto"/>
        <w:jc w:val="both"/>
        <w:rPr>
          <w:rFonts w:ascii="Times New Roman" w:hAnsi="Times New Roman" w:cs="Times New Roman"/>
          <w:sz w:val="24"/>
          <w:szCs w:val="24"/>
        </w:rPr>
      </w:pPr>
    </w:p>
    <w:p w14:paraId="24928F73"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Lõike 6 punkti 2 täiendatakse </w:t>
      </w:r>
      <w:r w:rsidRPr="00674BAC">
        <w:rPr>
          <w:rFonts w:ascii="Times New Roman" w:hAnsi="Times New Roman" w:cs="Times New Roman"/>
          <w:sz w:val="24"/>
          <w:szCs w:val="24"/>
        </w:rPr>
        <w:t xml:space="preserve">pärast sõna ,,kapitaliinstrumendid“ tekstiosaga ,,või kõlblikud kohustused“. Lõike 6 loeteluga sätestatakse kaks tingimust, mil Finantsinspektsioon saab rakendada kapitaliinstrumentide ja kõlblike kohustuste </w:t>
      </w:r>
      <w:proofErr w:type="spellStart"/>
      <w:r w:rsidRPr="00674BAC">
        <w:rPr>
          <w:rFonts w:ascii="Times New Roman" w:hAnsi="Times New Roman" w:cs="Times New Roman"/>
          <w:sz w:val="24"/>
          <w:szCs w:val="24"/>
        </w:rPr>
        <w:t>allahindamise</w:t>
      </w:r>
      <w:proofErr w:type="spellEnd"/>
      <w:r w:rsidRPr="00674BAC">
        <w:rPr>
          <w:rFonts w:ascii="Times New Roman" w:hAnsi="Times New Roman" w:cs="Times New Roman"/>
          <w:sz w:val="24"/>
          <w:szCs w:val="24"/>
        </w:rPr>
        <w:t xml:space="preserve"> või teisendamise õigust. Euroopa Komisjon on juhtinud tähelepanu sellele, et kuigi lõike 6 sissejuhatav lauseosa mainib kõlblike kohustuste </w:t>
      </w:r>
      <w:proofErr w:type="spellStart"/>
      <w:r w:rsidRPr="00674BAC">
        <w:rPr>
          <w:rFonts w:ascii="Times New Roman" w:hAnsi="Times New Roman" w:cs="Times New Roman"/>
          <w:sz w:val="24"/>
          <w:szCs w:val="24"/>
        </w:rPr>
        <w:t>allahindamist</w:t>
      </w:r>
      <w:proofErr w:type="spellEnd"/>
      <w:r w:rsidRPr="00674BAC">
        <w:rPr>
          <w:rFonts w:ascii="Times New Roman" w:hAnsi="Times New Roman" w:cs="Times New Roman"/>
          <w:sz w:val="24"/>
          <w:szCs w:val="24"/>
        </w:rPr>
        <w:t xml:space="preserve"> või teisendamist, on punktis 2 jäänud reguleerimata kõlblike kohustuste emiteerimine. Lõige 6 võtab üle BRRD2 artikli 61 lõike 3 teise alalõike. Erinevalt direktiivi sõnastusest, on lõige 6 vormistatud loeteluna. Loetelu punkt 1 keskendub kapitaliinstrumentidele, mille on emiteerinud Eestis tegevusloa saanud või Eestis asutatud krediidiasutus või temaga samasse konsolideerimisgruppi kuuluv isik. Punkt 2 reguleeris seni kehtinud sõnastuses vaid kapitaliinstrumentide emiteerimist krediidiasutuse poolt, kelle üle Finantsinspektsioon teostab konsolideeritud finantsjärelevalvet. Põhjusel, et artikli 61 lõike 3 teine alalõige viitab selgelt direktiivi artikli 59 lõikes 1a osutatud kõlblikele kohustustele, lisatakse punkti 2 vastav täiend kõlblike kohustuste emiteerimise kohta. Uue sõnastusega parandatakse ebatäpsus ning tagatakse Finantsinspektsioonile võimalus rakendada </w:t>
      </w:r>
      <w:proofErr w:type="spellStart"/>
      <w:r w:rsidRPr="00674BAC">
        <w:rPr>
          <w:rFonts w:ascii="Times New Roman" w:hAnsi="Times New Roman" w:cs="Times New Roman"/>
          <w:sz w:val="24"/>
          <w:szCs w:val="24"/>
        </w:rPr>
        <w:t>allahindamise</w:t>
      </w:r>
      <w:proofErr w:type="spellEnd"/>
      <w:r w:rsidRPr="00674BAC">
        <w:rPr>
          <w:rFonts w:ascii="Times New Roman" w:hAnsi="Times New Roman" w:cs="Times New Roman"/>
          <w:sz w:val="24"/>
          <w:szCs w:val="24"/>
        </w:rPr>
        <w:t xml:space="preserve"> või teisendamise õigust ka emiteeritud kõlblike kohustuste suhtes olukorras, kus Finantsinspektsiooni konsolideeritud järelevalve alla kuuluv krediidiasutus on emiteerinud kõlblikke kohustusi. </w:t>
      </w:r>
    </w:p>
    <w:p w14:paraId="2596028D" w14:textId="77777777" w:rsidR="007941BC" w:rsidRPr="00674BAC" w:rsidRDefault="007941BC" w:rsidP="007941BC">
      <w:pPr>
        <w:spacing w:after="0" w:line="240" w:lineRule="auto"/>
        <w:jc w:val="both"/>
        <w:rPr>
          <w:rFonts w:ascii="Times New Roman" w:hAnsi="Times New Roman" w:cs="Times New Roman"/>
          <w:sz w:val="24"/>
          <w:szCs w:val="24"/>
        </w:rPr>
      </w:pPr>
    </w:p>
    <w:p w14:paraId="06EC918D"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Paragrahv 57. </w:t>
      </w:r>
      <w:r w:rsidRPr="00674BAC">
        <w:rPr>
          <w:rFonts w:ascii="Times New Roman" w:hAnsi="Times New Roman" w:cs="Times New Roman"/>
          <w:sz w:val="24"/>
          <w:szCs w:val="24"/>
        </w:rPr>
        <w:t xml:space="preserve">Kehtiv § 57 sätestab kapitaliinstrumentide ja kõlblike kohustuste </w:t>
      </w:r>
      <w:proofErr w:type="spellStart"/>
      <w:r w:rsidRPr="00674BAC">
        <w:rPr>
          <w:rFonts w:ascii="Times New Roman" w:hAnsi="Times New Roman" w:cs="Times New Roman"/>
          <w:sz w:val="24"/>
          <w:szCs w:val="24"/>
        </w:rPr>
        <w:t>allahindamise</w:t>
      </w:r>
      <w:proofErr w:type="spellEnd"/>
      <w:r w:rsidRPr="00674BAC">
        <w:rPr>
          <w:rFonts w:ascii="Times New Roman" w:hAnsi="Times New Roman" w:cs="Times New Roman"/>
          <w:sz w:val="24"/>
          <w:szCs w:val="24"/>
        </w:rPr>
        <w:t xml:space="preserve"> või teisendamise õiguse rakendamise. </w:t>
      </w:r>
    </w:p>
    <w:p w14:paraId="3C9875C9" w14:textId="77777777" w:rsidR="007941BC" w:rsidRPr="00674BAC" w:rsidRDefault="007941BC" w:rsidP="007941BC">
      <w:pPr>
        <w:spacing w:after="0" w:line="240" w:lineRule="auto"/>
        <w:jc w:val="both"/>
        <w:rPr>
          <w:rFonts w:ascii="Times New Roman" w:hAnsi="Times New Roman" w:cs="Times New Roman"/>
          <w:sz w:val="24"/>
          <w:szCs w:val="24"/>
        </w:rPr>
      </w:pPr>
    </w:p>
    <w:p w14:paraId="3FEB7643"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5 esimese lause muutmine.</w:t>
      </w:r>
      <w:r w:rsidRPr="00674BAC">
        <w:rPr>
          <w:rFonts w:ascii="Times New Roman" w:hAnsi="Times New Roman" w:cs="Times New Roman"/>
          <w:sz w:val="24"/>
          <w:szCs w:val="24"/>
        </w:rPr>
        <w:t xml:space="preserve"> Lõige 5 sätestab, et </w:t>
      </w:r>
      <w:r>
        <w:rPr>
          <w:rFonts w:ascii="Times New Roman" w:hAnsi="Times New Roman" w:cs="Times New Roman"/>
          <w:sz w:val="24"/>
          <w:szCs w:val="24"/>
        </w:rPr>
        <w:t>FELS</w:t>
      </w:r>
      <w:r w:rsidRPr="00674BAC">
        <w:rPr>
          <w:rFonts w:ascii="Times New Roman" w:hAnsi="Times New Roman" w:cs="Times New Roman"/>
          <w:sz w:val="24"/>
          <w:szCs w:val="24"/>
        </w:rPr>
        <w:t xml:space="preserve"> § 56 lõikes 1</w:t>
      </w:r>
      <w:r w:rsidRPr="00674BAC">
        <w:rPr>
          <w:rFonts w:ascii="Times New Roman" w:hAnsi="Times New Roman" w:cs="Times New Roman"/>
          <w:sz w:val="24"/>
          <w:szCs w:val="24"/>
          <w:vertAlign w:val="superscript"/>
        </w:rPr>
        <w:t>4</w:t>
      </w:r>
      <w:r w:rsidRPr="00674BAC">
        <w:rPr>
          <w:rFonts w:ascii="Times New Roman" w:hAnsi="Times New Roman" w:cs="Times New Roman"/>
          <w:sz w:val="24"/>
          <w:szCs w:val="24"/>
        </w:rPr>
        <w:t xml:space="preserve"> nimetatud kapitaliinstrumendi ja kõlblike kohustuste põhisumma </w:t>
      </w:r>
      <w:proofErr w:type="spellStart"/>
      <w:r w:rsidRPr="00674BAC">
        <w:rPr>
          <w:rFonts w:ascii="Times New Roman" w:hAnsi="Times New Roman" w:cs="Times New Roman"/>
          <w:sz w:val="24"/>
          <w:szCs w:val="24"/>
        </w:rPr>
        <w:t>allahindamisel</w:t>
      </w:r>
      <w:proofErr w:type="spellEnd"/>
      <w:r w:rsidRPr="00674BAC">
        <w:rPr>
          <w:rFonts w:ascii="Times New Roman" w:hAnsi="Times New Roman" w:cs="Times New Roman"/>
          <w:sz w:val="24"/>
          <w:szCs w:val="24"/>
        </w:rPr>
        <w:t xml:space="preserve"> on põhisumma vähendamine lõplik ning selle omanikul ei ole nõudeõigusi seoses allahinnatud instrumendi summaga, välja arvatud juhul, kui instrumentide omanikud ei saa hüvitist kooskõlas käesoleva paragrahvi lõikega 7 või tulenevalt varem tekkinud kohustustest või </w:t>
      </w:r>
      <w:proofErr w:type="spellStart"/>
      <w:r w:rsidRPr="00674BAC">
        <w:rPr>
          <w:rFonts w:ascii="Times New Roman" w:hAnsi="Times New Roman" w:cs="Times New Roman"/>
          <w:sz w:val="24"/>
          <w:szCs w:val="24"/>
        </w:rPr>
        <w:t>allahindamisega</w:t>
      </w:r>
      <w:proofErr w:type="spellEnd"/>
      <w:r w:rsidRPr="00674BAC">
        <w:rPr>
          <w:rFonts w:ascii="Times New Roman" w:hAnsi="Times New Roman" w:cs="Times New Roman"/>
          <w:sz w:val="24"/>
          <w:szCs w:val="24"/>
        </w:rPr>
        <w:t xml:space="preserve"> tekitatud kahju eest. Lõike teise lausega täpsustatakse, et käesolevat nõuet ei kohaldata olemasolevate kohustuste ning kahjude eest tekkinud vastutuse suhtes, mis võib tekkida </w:t>
      </w:r>
      <w:proofErr w:type="spellStart"/>
      <w:r w:rsidRPr="00674BAC">
        <w:rPr>
          <w:rFonts w:ascii="Times New Roman" w:hAnsi="Times New Roman" w:cs="Times New Roman"/>
          <w:sz w:val="24"/>
          <w:szCs w:val="24"/>
        </w:rPr>
        <w:t>allahindamise</w:t>
      </w:r>
      <w:proofErr w:type="spellEnd"/>
      <w:r w:rsidRPr="00674BAC">
        <w:rPr>
          <w:rFonts w:ascii="Times New Roman" w:hAnsi="Times New Roman" w:cs="Times New Roman"/>
          <w:sz w:val="24"/>
          <w:szCs w:val="24"/>
        </w:rPr>
        <w:t xml:space="preserve"> õiguse kasutamise õiguspärasuse kontrollimiseks esitatud kaebuse tagajärjel. Lõikega 5 võetakse üle BRRD2 artikli 60 lõike 2 punkt a. </w:t>
      </w:r>
    </w:p>
    <w:p w14:paraId="4724C4CD" w14:textId="77777777" w:rsidR="007941BC" w:rsidRPr="00674BAC" w:rsidRDefault="007941BC" w:rsidP="007941BC">
      <w:pPr>
        <w:spacing w:after="0" w:line="240" w:lineRule="auto"/>
        <w:jc w:val="both"/>
        <w:rPr>
          <w:rFonts w:ascii="Times New Roman" w:hAnsi="Times New Roman" w:cs="Times New Roman"/>
          <w:sz w:val="24"/>
          <w:szCs w:val="24"/>
        </w:rPr>
      </w:pPr>
    </w:p>
    <w:p w14:paraId="689ECBDB" w14:textId="77777777" w:rsidR="007941B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Euroopa Komisjon on teinud lõikele 5 kaks tähelepanekut. Esiteks, artikli punkti a kohaselt peab kapitaliinstrumendi või kõlbliku kohustuse põhisumma </w:t>
      </w:r>
      <w:proofErr w:type="spellStart"/>
      <w:r w:rsidRPr="00674BAC">
        <w:rPr>
          <w:rFonts w:ascii="Times New Roman" w:hAnsi="Times New Roman" w:cs="Times New Roman"/>
          <w:sz w:val="24"/>
          <w:szCs w:val="24"/>
        </w:rPr>
        <w:t>allahindamisel</w:t>
      </w:r>
      <w:proofErr w:type="spellEnd"/>
      <w:r w:rsidRPr="00674BAC">
        <w:rPr>
          <w:rFonts w:ascii="Times New Roman" w:hAnsi="Times New Roman" w:cs="Times New Roman"/>
          <w:sz w:val="24"/>
          <w:szCs w:val="24"/>
        </w:rPr>
        <w:t xml:space="preserve"> olema kõnealuse põhisumma vähendamine püsiv. Direktiivi inglisekeelses versioonis kasutatakse püsivuse tähistamiseks sõna</w:t>
      </w:r>
      <w:r>
        <w:rPr>
          <w:rFonts w:ascii="Times New Roman" w:hAnsi="Times New Roman" w:cs="Times New Roman"/>
          <w:sz w:val="24"/>
          <w:szCs w:val="24"/>
        </w:rPr>
        <w:t xml:space="preserve"> </w:t>
      </w:r>
      <w:r w:rsidRPr="00616CBA">
        <w:rPr>
          <w:rFonts w:ascii="Times New Roman" w:hAnsi="Times New Roman" w:cs="Times New Roman"/>
          <w:sz w:val="24"/>
          <w:szCs w:val="24"/>
        </w:rPr>
        <w:t>„</w:t>
      </w:r>
      <w:r w:rsidRPr="00674BAC">
        <w:rPr>
          <w:rFonts w:ascii="Times New Roman" w:hAnsi="Times New Roman" w:cs="Times New Roman"/>
          <w:i/>
          <w:iCs/>
          <w:sz w:val="24"/>
          <w:szCs w:val="24"/>
        </w:rPr>
        <w:t>permanent</w:t>
      </w:r>
      <w:r>
        <w:rPr>
          <w:rFonts w:ascii="Times New Roman" w:hAnsi="Times New Roman" w:cs="Times New Roman"/>
          <w:sz w:val="24"/>
          <w:szCs w:val="24"/>
        </w:rPr>
        <w:t>“.</w:t>
      </w:r>
      <w:r w:rsidRPr="00674BAC">
        <w:rPr>
          <w:rFonts w:ascii="Times New Roman" w:hAnsi="Times New Roman" w:cs="Times New Roman"/>
          <w:sz w:val="24"/>
          <w:szCs w:val="24"/>
        </w:rPr>
        <w:t xml:space="preserve"> Kehtivas redaktsioonis on ekslikult kasutatud sõna ,,</w:t>
      </w:r>
      <w:r w:rsidRPr="00674BAC">
        <w:rPr>
          <w:rFonts w:ascii="Times New Roman" w:hAnsi="Times New Roman" w:cs="Times New Roman"/>
          <w:i/>
          <w:iCs/>
          <w:sz w:val="24"/>
          <w:szCs w:val="24"/>
        </w:rPr>
        <w:t>permanent</w:t>
      </w:r>
      <w:r w:rsidRPr="00C63FE8">
        <w:rPr>
          <w:rFonts w:ascii="Times New Roman" w:hAnsi="Times New Roman" w:cs="Times New Roman"/>
          <w:sz w:val="24"/>
          <w:szCs w:val="24"/>
        </w:rPr>
        <w:t xml:space="preserve">“ </w:t>
      </w:r>
      <w:r w:rsidRPr="00674BAC">
        <w:rPr>
          <w:rFonts w:ascii="Times New Roman" w:hAnsi="Times New Roman" w:cs="Times New Roman"/>
          <w:sz w:val="24"/>
          <w:szCs w:val="24"/>
        </w:rPr>
        <w:t>tähistamiseks eestikeelset sõna ,,lõplik“, mis iseloomustab midagi, mis on kehtima jääv, mitte muudetav või parandatav, mitte vaieldav või kahtluse alla pandav. Põhjusel, et sõna ,,</w:t>
      </w:r>
      <w:r w:rsidRPr="00674BAC">
        <w:rPr>
          <w:rFonts w:ascii="Times New Roman" w:hAnsi="Times New Roman" w:cs="Times New Roman"/>
          <w:i/>
          <w:iCs/>
          <w:sz w:val="24"/>
          <w:szCs w:val="24"/>
        </w:rPr>
        <w:t>permanent</w:t>
      </w:r>
      <w:r w:rsidRPr="00674BAC">
        <w:rPr>
          <w:rFonts w:ascii="Times New Roman" w:hAnsi="Times New Roman" w:cs="Times New Roman"/>
          <w:sz w:val="24"/>
          <w:szCs w:val="24"/>
        </w:rPr>
        <w:t>“</w:t>
      </w:r>
      <w:r w:rsidRPr="00674BAC">
        <w:rPr>
          <w:rFonts w:ascii="Times New Roman" w:hAnsi="Times New Roman" w:cs="Times New Roman"/>
          <w:i/>
          <w:iCs/>
          <w:sz w:val="24"/>
          <w:szCs w:val="24"/>
        </w:rPr>
        <w:t xml:space="preserve"> </w:t>
      </w:r>
      <w:r w:rsidRPr="00674BAC">
        <w:rPr>
          <w:rFonts w:ascii="Times New Roman" w:hAnsi="Times New Roman" w:cs="Times New Roman"/>
          <w:sz w:val="24"/>
          <w:szCs w:val="24"/>
        </w:rPr>
        <w:t xml:space="preserve">iseloomustab midagi, mis on püsiv, pidevalt toimuv või katkestusteta kestev, siis tekib keeleline ja ka tõlgenduslik vastuolu sätte tähenduse ja sisu osas. Seetõttu asendatakse lõike 5 esimeses lauses sõna ,,lõplik“ sõnaga ,,püsiv“. Teiseks, artikli punkti a kohaselt tuleb üleshindamisel arvestada artikli 46 lõikes 3 sätestatud hüvitise maksmise korda. Lõige 5 ei sisalda vastavat viidet artikli 46 lõikele 3, millele vastab </w:t>
      </w:r>
      <w:r>
        <w:rPr>
          <w:rFonts w:ascii="Times New Roman" w:hAnsi="Times New Roman" w:cs="Times New Roman"/>
          <w:sz w:val="24"/>
          <w:szCs w:val="24"/>
        </w:rPr>
        <w:t>FELS</w:t>
      </w:r>
      <w:r w:rsidRPr="00674BAC">
        <w:rPr>
          <w:rFonts w:ascii="Times New Roman" w:hAnsi="Times New Roman" w:cs="Times New Roman"/>
          <w:sz w:val="24"/>
          <w:szCs w:val="24"/>
        </w:rPr>
        <w:t xml:space="preserve"> § 73 lõige 3 ning mis sätestab, et juhul, kui </w:t>
      </w:r>
      <w:r>
        <w:rPr>
          <w:rFonts w:ascii="Times New Roman" w:hAnsi="Times New Roman" w:cs="Times New Roman"/>
          <w:sz w:val="24"/>
          <w:szCs w:val="24"/>
        </w:rPr>
        <w:t>sama</w:t>
      </w:r>
      <w:r w:rsidRPr="00674BAC">
        <w:rPr>
          <w:rFonts w:ascii="Times New Roman" w:hAnsi="Times New Roman" w:cs="Times New Roman"/>
          <w:sz w:val="24"/>
          <w:szCs w:val="24"/>
        </w:rPr>
        <w:t xml:space="preserve"> seaduse 5. peatüki kohaselt teostatud varalise seisundi hindamise tulemusel kohustuste teisendamise summad ületavad lõpliku hindamise summasid, võidakse kohaldada </w:t>
      </w:r>
      <w:proofErr w:type="spellStart"/>
      <w:r w:rsidRPr="00674BAC">
        <w:rPr>
          <w:rFonts w:ascii="Times New Roman" w:hAnsi="Times New Roman" w:cs="Times New Roman"/>
          <w:sz w:val="24"/>
          <w:szCs w:val="24"/>
        </w:rPr>
        <w:t>üleshindamismehhanismi</w:t>
      </w:r>
      <w:proofErr w:type="spellEnd"/>
      <w:r w:rsidRPr="00674BAC">
        <w:rPr>
          <w:rFonts w:ascii="Times New Roman" w:hAnsi="Times New Roman" w:cs="Times New Roman"/>
          <w:sz w:val="24"/>
          <w:szCs w:val="24"/>
        </w:rPr>
        <w:t xml:space="preserve"> võlausaldajatele ja seejärel aktsionäridele hüvitise maksmiseks. Seetõttu täiendatakse lõiget 5 selliselt, et põhisumma vähendamine on püsiv</w:t>
      </w:r>
      <w:r>
        <w:rPr>
          <w:rFonts w:ascii="Times New Roman" w:hAnsi="Times New Roman" w:cs="Times New Roman"/>
          <w:sz w:val="24"/>
          <w:szCs w:val="24"/>
        </w:rPr>
        <w:t xml:space="preserve"> ja kooskõlas FELS § 73 lõikes 3 ette nähtud võimaliku </w:t>
      </w:r>
      <w:proofErr w:type="spellStart"/>
      <w:r>
        <w:rPr>
          <w:rFonts w:ascii="Times New Roman" w:hAnsi="Times New Roman" w:cs="Times New Roman"/>
          <w:sz w:val="24"/>
          <w:szCs w:val="24"/>
        </w:rPr>
        <w:t>üleshindamismehhanismi</w:t>
      </w:r>
      <w:proofErr w:type="spellEnd"/>
      <w:r>
        <w:rPr>
          <w:rFonts w:ascii="Times New Roman" w:hAnsi="Times New Roman" w:cs="Times New Roman"/>
          <w:sz w:val="24"/>
          <w:szCs w:val="24"/>
        </w:rPr>
        <w:t xml:space="preserve"> kohaldamisega. </w:t>
      </w:r>
    </w:p>
    <w:p w14:paraId="2EFF732A" w14:textId="77777777" w:rsidR="007941BC" w:rsidRPr="00674BAC" w:rsidRDefault="007941BC" w:rsidP="007941BC">
      <w:pPr>
        <w:spacing w:after="0" w:line="240" w:lineRule="auto"/>
        <w:jc w:val="both"/>
        <w:rPr>
          <w:rFonts w:ascii="Times New Roman" w:hAnsi="Times New Roman" w:cs="Times New Roman"/>
          <w:sz w:val="24"/>
          <w:szCs w:val="24"/>
        </w:rPr>
      </w:pPr>
    </w:p>
    <w:p w14:paraId="18F1ED99"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Lõikega 9 </w:t>
      </w:r>
      <w:r w:rsidRPr="00674BAC">
        <w:rPr>
          <w:rFonts w:ascii="Times New Roman" w:hAnsi="Times New Roman" w:cs="Times New Roman"/>
          <w:sz w:val="24"/>
          <w:szCs w:val="24"/>
        </w:rPr>
        <w:t xml:space="preserve">sätestatakse Finantsinspektsioonile kohustus viia pärast kapitaliinstrumentide või kõlblike kohustuste </w:t>
      </w:r>
      <w:proofErr w:type="spellStart"/>
      <w:r w:rsidRPr="00674BAC">
        <w:rPr>
          <w:rFonts w:ascii="Times New Roman" w:hAnsi="Times New Roman" w:cs="Times New Roman"/>
          <w:sz w:val="24"/>
          <w:szCs w:val="24"/>
        </w:rPr>
        <w:t>allahindamise</w:t>
      </w:r>
      <w:proofErr w:type="spellEnd"/>
      <w:r w:rsidRPr="00674BAC">
        <w:rPr>
          <w:rFonts w:ascii="Times New Roman" w:hAnsi="Times New Roman" w:cs="Times New Roman"/>
          <w:sz w:val="24"/>
          <w:szCs w:val="24"/>
        </w:rPr>
        <w:t xml:space="preserve"> või teisendamise õiguse kasutamist läbi </w:t>
      </w:r>
      <w:r>
        <w:rPr>
          <w:rFonts w:ascii="Times New Roman" w:hAnsi="Times New Roman" w:cs="Times New Roman"/>
          <w:sz w:val="24"/>
          <w:szCs w:val="24"/>
        </w:rPr>
        <w:t>FELS</w:t>
      </w:r>
      <w:r w:rsidRPr="00674BAC">
        <w:rPr>
          <w:rFonts w:ascii="Times New Roman" w:hAnsi="Times New Roman" w:cs="Times New Roman"/>
          <w:sz w:val="24"/>
          <w:szCs w:val="24"/>
        </w:rPr>
        <w:t xml:space="preserve"> § 73 lõikes 1 nimetatud varalise seisundi hindamine kooskõlas § 73 lõikega 3. Sättega võetakse üle BRRD2 artikli 59 lõike 1 kolmas alalõige. </w:t>
      </w:r>
    </w:p>
    <w:p w14:paraId="1434CA2C" w14:textId="77777777" w:rsidR="007941BC" w:rsidRPr="00674BAC" w:rsidRDefault="007941BC" w:rsidP="007941BC">
      <w:pPr>
        <w:spacing w:after="0" w:line="240" w:lineRule="auto"/>
        <w:jc w:val="both"/>
        <w:rPr>
          <w:rFonts w:ascii="Times New Roman" w:hAnsi="Times New Roman" w:cs="Times New Roman"/>
          <w:sz w:val="24"/>
          <w:szCs w:val="24"/>
        </w:rPr>
      </w:pPr>
    </w:p>
    <w:p w14:paraId="483CA751"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Euroopa Komisjon on teinud paar märkust lõikes esinevatele viidetele. Esiteks, artikli kolmandas alalõikes tehakse hindamise juures </w:t>
      </w:r>
      <w:r>
        <w:rPr>
          <w:rFonts w:ascii="Times New Roman" w:hAnsi="Times New Roman" w:cs="Times New Roman"/>
          <w:sz w:val="24"/>
          <w:szCs w:val="24"/>
        </w:rPr>
        <w:t xml:space="preserve">viide </w:t>
      </w:r>
      <w:r w:rsidRPr="00674BAC">
        <w:rPr>
          <w:rFonts w:ascii="Times New Roman" w:hAnsi="Times New Roman" w:cs="Times New Roman"/>
          <w:sz w:val="24"/>
          <w:szCs w:val="24"/>
        </w:rPr>
        <w:t xml:space="preserve">direktiivi artiklile 74. Komisjoni hinnangul on § 73 lõike 1 asemel korrektsem viidata </w:t>
      </w:r>
      <w:r>
        <w:rPr>
          <w:rFonts w:ascii="Times New Roman" w:hAnsi="Times New Roman" w:cs="Times New Roman"/>
          <w:sz w:val="24"/>
          <w:szCs w:val="24"/>
        </w:rPr>
        <w:t>FELS</w:t>
      </w:r>
      <w:r w:rsidRPr="00674BAC">
        <w:rPr>
          <w:rFonts w:ascii="Times New Roman" w:hAnsi="Times New Roman" w:cs="Times New Roman"/>
          <w:sz w:val="24"/>
          <w:szCs w:val="24"/>
        </w:rPr>
        <w:t xml:space="preserve"> §-le 54, mis võtab üle direktiivi artikli 74. </w:t>
      </w:r>
      <w:r>
        <w:rPr>
          <w:rFonts w:ascii="Times New Roman" w:hAnsi="Times New Roman" w:cs="Times New Roman"/>
          <w:sz w:val="24"/>
          <w:szCs w:val="24"/>
        </w:rPr>
        <w:t>Paragrahvi</w:t>
      </w:r>
      <w:r w:rsidRPr="00674BAC">
        <w:rPr>
          <w:rFonts w:ascii="Times New Roman" w:hAnsi="Times New Roman" w:cs="Times New Roman"/>
          <w:sz w:val="24"/>
          <w:szCs w:val="24"/>
        </w:rPr>
        <w:t xml:space="preserve">ga 54 sätestatakse täiendava hindamise tingimused. Teiseks, § 73 lõike 3 asemel on korrektsem viidata </w:t>
      </w:r>
      <w:r>
        <w:rPr>
          <w:rFonts w:ascii="Times New Roman" w:hAnsi="Times New Roman" w:cs="Times New Roman"/>
          <w:sz w:val="24"/>
          <w:szCs w:val="24"/>
        </w:rPr>
        <w:t>FELS</w:t>
      </w:r>
      <w:r w:rsidRPr="00674BAC">
        <w:rPr>
          <w:rFonts w:ascii="Times New Roman" w:hAnsi="Times New Roman" w:cs="Times New Roman"/>
          <w:sz w:val="24"/>
          <w:szCs w:val="24"/>
        </w:rPr>
        <w:t xml:space="preserve"> § 53 lõike 6 punktile 2 ja §-le 80, mis võtavad üle kolmandas alalõikes viidatud artikli 75. Eelmainitud sätetega sätestatakse kahju hüvitamise alused, mis on tehtud kindlaks varalise seisundi hindamise käigus. Kahju hüvitamise õigus on krediidiasutuse aktsionäril või võlausaldajal, kes on kriisilahenduse käigus kandnud suuremat kahju võrreldes olukorraga, kui krediidiasutus oleks lõpetatud või likvideeritud pankrotimenetluses. Tekkinud kahju vahe hüvitamist võivad kahjustatud pooled nõuda Tagatisfondist, kuid kui lõpliku </w:t>
      </w:r>
      <w:proofErr w:type="spellStart"/>
      <w:r w:rsidRPr="00674BAC">
        <w:rPr>
          <w:rFonts w:ascii="Times New Roman" w:hAnsi="Times New Roman" w:cs="Times New Roman"/>
          <w:sz w:val="24"/>
          <w:szCs w:val="24"/>
        </w:rPr>
        <w:t>järelhindamise</w:t>
      </w:r>
      <w:proofErr w:type="spellEnd"/>
      <w:r w:rsidRPr="00674BAC">
        <w:rPr>
          <w:rFonts w:ascii="Times New Roman" w:hAnsi="Times New Roman" w:cs="Times New Roman"/>
          <w:sz w:val="24"/>
          <w:szCs w:val="24"/>
        </w:rPr>
        <w:t xml:space="preserve"> tulemuse kohaselt on krediidiasutuse või mõne muu isiku vara netoväärtus suurem, kui esialgse hindamise käigus leitud väärtus, võib Finantsinspektsioon anda sildasutusele või vara valitsemise ettevõtjale korralduse suurendada aktsionäridele või aktsionäridele seoses kriisilahendusmenetluses oleva krediidiasutuse vara, õiguste ja kohustuste või aktsiatega makstavat hüvitist. </w:t>
      </w:r>
      <w:r>
        <w:rPr>
          <w:rFonts w:ascii="Times New Roman" w:hAnsi="Times New Roman" w:cs="Times New Roman"/>
          <w:sz w:val="24"/>
          <w:szCs w:val="24"/>
        </w:rPr>
        <w:t>Kuivõrd FELS § 53 lõike 6 punkt 2 viitab juba kooskõlale §-ga 80, tehakse lõike 9 uues sõnastuses viited ainult §-le 54 ja § 53 lõike 6 punktile 2.</w:t>
      </w:r>
    </w:p>
    <w:p w14:paraId="59EBA424" w14:textId="77777777" w:rsidR="007941BC" w:rsidRPr="00674BAC" w:rsidRDefault="007941BC" w:rsidP="007941BC">
      <w:pPr>
        <w:spacing w:after="0" w:line="240" w:lineRule="auto"/>
        <w:jc w:val="both"/>
        <w:rPr>
          <w:rFonts w:ascii="Times New Roman" w:hAnsi="Times New Roman" w:cs="Times New Roman"/>
          <w:sz w:val="24"/>
          <w:szCs w:val="24"/>
        </w:rPr>
      </w:pPr>
    </w:p>
    <w:p w14:paraId="4004F17D"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Paragrahv 58. </w:t>
      </w:r>
      <w:r w:rsidRPr="00674BAC">
        <w:rPr>
          <w:rFonts w:ascii="Times New Roman" w:hAnsi="Times New Roman" w:cs="Times New Roman"/>
          <w:sz w:val="24"/>
          <w:szCs w:val="24"/>
        </w:rPr>
        <w:t xml:space="preserve">Kehtiv § 58 sätestab kapitaliinstrumentide ja kõlblike kohustuste </w:t>
      </w:r>
      <w:proofErr w:type="spellStart"/>
      <w:r w:rsidRPr="00674BAC">
        <w:rPr>
          <w:rFonts w:ascii="Times New Roman" w:hAnsi="Times New Roman" w:cs="Times New Roman"/>
          <w:sz w:val="24"/>
          <w:szCs w:val="24"/>
        </w:rPr>
        <w:t>allahindamise</w:t>
      </w:r>
      <w:proofErr w:type="spellEnd"/>
      <w:r w:rsidRPr="00674BAC">
        <w:rPr>
          <w:rFonts w:ascii="Times New Roman" w:hAnsi="Times New Roman" w:cs="Times New Roman"/>
          <w:sz w:val="24"/>
          <w:szCs w:val="24"/>
        </w:rPr>
        <w:t xml:space="preserve"> või teisendamise õiguse kohaldamise konsolideeritud alusel.</w:t>
      </w:r>
    </w:p>
    <w:p w14:paraId="18B11E48" w14:textId="77777777" w:rsidR="007941BC" w:rsidRPr="00674BAC" w:rsidRDefault="007941BC" w:rsidP="007941BC">
      <w:pPr>
        <w:spacing w:after="0" w:line="240" w:lineRule="auto"/>
        <w:jc w:val="both"/>
        <w:rPr>
          <w:rFonts w:ascii="Times New Roman" w:hAnsi="Times New Roman" w:cs="Times New Roman"/>
          <w:sz w:val="24"/>
          <w:szCs w:val="24"/>
        </w:rPr>
      </w:pPr>
    </w:p>
    <w:p w14:paraId="5DE369C6"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Paragrahviga 58 on üle võetud BRRD2 artikkel 62. Euroopa Komisjon on juhtinud tähelepanu sellele, et käesoleva paragrahvi lõige 1 ei võta korrektselt üle direktiivi artikli 62 lõiget 4. Lõige 1 sätestab, et kui Finantsinspektsioon on saanud teise lepinguriigi kriisilahendusasutuselt või muult pädevalt ametiasutuselt teate kapitaliinstrumentide ja kõlblike kohustuste </w:t>
      </w:r>
      <w:proofErr w:type="spellStart"/>
      <w:r w:rsidRPr="00674BAC">
        <w:rPr>
          <w:rFonts w:ascii="Times New Roman" w:hAnsi="Times New Roman" w:cs="Times New Roman"/>
          <w:sz w:val="24"/>
          <w:szCs w:val="24"/>
        </w:rPr>
        <w:t>allahindamise</w:t>
      </w:r>
      <w:proofErr w:type="spellEnd"/>
      <w:r w:rsidRPr="00674BAC">
        <w:rPr>
          <w:rFonts w:ascii="Times New Roman" w:hAnsi="Times New Roman" w:cs="Times New Roman"/>
          <w:sz w:val="24"/>
          <w:szCs w:val="24"/>
        </w:rPr>
        <w:t xml:space="preserve"> või teisendamise kohta, mis puudutab konsolideerimisgruppi või sinna kuuluvaid isikuid, hindab Finantsinspektsioon pärast konsulteerimist nimetatud asutustega alternatiivse meetme olemasolu kapitaliinstrumentide ja kõlblike kohustuste </w:t>
      </w:r>
      <w:proofErr w:type="spellStart"/>
      <w:r w:rsidRPr="00674BAC">
        <w:rPr>
          <w:rFonts w:ascii="Times New Roman" w:hAnsi="Times New Roman" w:cs="Times New Roman"/>
          <w:sz w:val="24"/>
          <w:szCs w:val="24"/>
        </w:rPr>
        <w:t>allahindamisele</w:t>
      </w:r>
      <w:proofErr w:type="spellEnd"/>
      <w:r w:rsidRPr="00674BAC">
        <w:rPr>
          <w:rFonts w:ascii="Times New Roman" w:hAnsi="Times New Roman" w:cs="Times New Roman"/>
          <w:sz w:val="24"/>
          <w:szCs w:val="24"/>
        </w:rPr>
        <w:t xml:space="preserve"> või teisendamisele ja kas selle olemasolul on seda võimalik rakendada lõikele järgnevas loetelus nimetatud meetmete rakendamist. </w:t>
      </w:r>
    </w:p>
    <w:p w14:paraId="785DC4EA" w14:textId="77777777" w:rsidR="007941BC" w:rsidRPr="00674BAC" w:rsidRDefault="007941BC" w:rsidP="007941BC">
      <w:pPr>
        <w:spacing w:after="0" w:line="240" w:lineRule="auto"/>
        <w:jc w:val="both"/>
        <w:rPr>
          <w:rFonts w:ascii="Times New Roman" w:hAnsi="Times New Roman" w:cs="Times New Roman"/>
          <w:sz w:val="24"/>
          <w:szCs w:val="24"/>
        </w:rPr>
      </w:pPr>
    </w:p>
    <w:p w14:paraId="40584C1B"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Komisjoni hinnangul on lõikes 1 võetud lähenemine ebakorrektne võrreldes artikli 62 lõikega 4, sest direktiiv seab hindamise eelduseks, et kriisilahendusasutus on vastava teate </w:t>
      </w:r>
      <w:proofErr w:type="spellStart"/>
      <w:r w:rsidRPr="00674BAC">
        <w:rPr>
          <w:rFonts w:ascii="Times New Roman" w:hAnsi="Times New Roman" w:cs="Times New Roman"/>
          <w:sz w:val="24"/>
          <w:szCs w:val="24"/>
        </w:rPr>
        <w:t>edastaja</w:t>
      </w:r>
      <w:proofErr w:type="spellEnd"/>
      <w:r w:rsidRPr="00674BAC">
        <w:rPr>
          <w:rFonts w:ascii="Times New Roman" w:hAnsi="Times New Roman" w:cs="Times New Roman"/>
          <w:sz w:val="24"/>
          <w:szCs w:val="24"/>
        </w:rPr>
        <w:t xml:space="preserve">, mitte saaja, sest ainult kriisilahendusasutus saab nõuda krediidiasutuselt või temaga samasse konsolideerimisgruppi kuuluva isiku kapitaliinstrumentide ja kõlblike kohustuste </w:t>
      </w:r>
      <w:proofErr w:type="spellStart"/>
      <w:r w:rsidRPr="00674BAC">
        <w:rPr>
          <w:rFonts w:ascii="Times New Roman" w:hAnsi="Times New Roman" w:cs="Times New Roman"/>
          <w:sz w:val="24"/>
          <w:szCs w:val="24"/>
        </w:rPr>
        <w:t>allahindamist</w:t>
      </w:r>
      <w:proofErr w:type="spellEnd"/>
      <w:r w:rsidRPr="00674BAC">
        <w:rPr>
          <w:rFonts w:ascii="Times New Roman" w:hAnsi="Times New Roman" w:cs="Times New Roman"/>
          <w:sz w:val="24"/>
          <w:szCs w:val="24"/>
        </w:rPr>
        <w:t xml:space="preserve"> või teisendamist </w:t>
      </w:r>
      <w:r>
        <w:rPr>
          <w:rFonts w:ascii="Times New Roman" w:hAnsi="Times New Roman" w:cs="Times New Roman"/>
          <w:sz w:val="24"/>
          <w:szCs w:val="24"/>
        </w:rPr>
        <w:t>FELS</w:t>
      </w:r>
      <w:r w:rsidRPr="00674BAC">
        <w:rPr>
          <w:rFonts w:ascii="Times New Roman" w:hAnsi="Times New Roman" w:cs="Times New Roman"/>
          <w:sz w:val="24"/>
          <w:szCs w:val="24"/>
        </w:rPr>
        <w:t xml:space="preserve"> § 56 kohaselt. Seega peab teate edastamisele ja konsulteerimisele järgnema Finantsinspektsiooni poolne hinnangu andmise protsess, milles kriisilahendusasutus hindab, kas alternatiivsete meetmete rakendamine on võimalik ning efektiivsed. Komisjoni märkusest tulenevalt analüüsi</w:t>
      </w:r>
      <w:r>
        <w:rPr>
          <w:rFonts w:ascii="Times New Roman" w:hAnsi="Times New Roman" w:cs="Times New Roman"/>
          <w:sz w:val="24"/>
          <w:szCs w:val="24"/>
        </w:rPr>
        <w:t>ti</w:t>
      </w:r>
      <w:r w:rsidRPr="00674BAC">
        <w:rPr>
          <w:rFonts w:ascii="Times New Roman" w:hAnsi="Times New Roman" w:cs="Times New Roman"/>
          <w:sz w:val="24"/>
          <w:szCs w:val="24"/>
        </w:rPr>
        <w:t xml:space="preserve"> §-i 58 ka tervikuna ja tuvastasid, et lisaks lõikes 1 esinevale mittevastavusele ei ole paragrahviga üle võetud BRRD2 artikli 62 lõike 1 punkti a ning lõikeid 2 ja 3. Hinnates, kuidas oleks puuduolevaid direktiivi lõikeid võimalik §-i 58 üle võtta, tuvasta</w:t>
      </w:r>
      <w:r>
        <w:rPr>
          <w:rFonts w:ascii="Times New Roman" w:hAnsi="Times New Roman" w:cs="Times New Roman"/>
          <w:sz w:val="24"/>
          <w:szCs w:val="24"/>
        </w:rPr>
        <w:t>ti</w:t>
      </w:r>
      <w:r w:rsidRPr="00674BAC">
        <w:rPr>
          <w:rFonts w:ascii="Times New Roman" w:hAnsi="Times New Roman" w:cs="Times New Roman"/>
          <w:sz w:val="24"/>
          <w:szCs w:val="24"/>
        </w:rPr>
        <w:t xml:space="preserve"> ebaühtsus artikli ja paragrahvi struktuuride vahel, kuna § 58 alustab artikli 62 üle võtmist alates artikli lõikest 4, mis väljendub käesoleva paragrahvi lõikes 1. Seega ei ole puuduolevaid sätteid võimalik lisada loogilises järjekorras §-le 58, kuivõrd lõike 1 ette ei saa normitehniliselt lisada uusi lõikeid ning teha viiteid etteruttavalt sätetele, mida ei ole samas paragrahvis veel käsitletud. Eeltoodust tulenevalt muudetakse käesoleva paragrahvi järjestust täielikult, eesmärgiga tagada kooskõla BRRD2 artikliga 62 ning sätte loogiline ja struktureeritud loetavus. </w:t>
      </w:r>
    </w:p>
    <w:p w14:paraId="166C6E78" w14:textId="77777777" w:rsidR="007941BC" w:rsidRPr="00674BAC" w:rsidRDefault="007941BC" w:rsidP="007941BC">
      <w:pPr>
        <w:spacing w:after="0" w:line="240" w:lineRule="auto"/>
        <w:jc w:val="both"/>
        <w:rPr>
          <w:rFonts w:ascii="Times New Roman" w:hAnsi="Times New Roman" w:cs="Times New Roman"/>
          <w:sz w:val="24"/>
          <w:szCs w:val="24"/>
        </w:rPr>
      </w:pPr>
    </w:p>
    <w:p w14:paraId="58D6B015"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Lõige 1</w:t>
      </w:r>
      <w:r w:rsidRPr="00674BAC">
        <w:rPr>
          <w:rFonts w:ascii="Times New Roman" w:hAnsi="Times New Roman" w:cs="Times New Roman"/>
          <w:sz w:val="24"/>
          <w:szCs w:val="24"/>
        </w:rPr>
        <w:t xml:space="preserve"> vastab endise lõike 5 esimesele lausele ning võtab üle direktiivi artikli 62 lõike 1 punkti b esimese lausepoole ja lõike 8 esimese poole. Lõikega 1 sätestatakse, et kui Finantsinspektsioon otsustab asjakohase kriisilahendussubjekti kriisilahendusasutusega konsulteerides teha kindlaks </w:t>
      </w:r>
      <w:r>
        <w:rPr>
          <w:rFonts w:ascii="Times New Roman" w:hAnsi="Times New Roman" w:cs="Times New Roman"/>
          <w:sz w:val="24"/>
          <w:szCs w:val="24"/>
        </w:rPr>
        <w:t>FELS</w:t>
      </w:r>
      <w:r w:rsidRPr="00674BAC">
        <w:rPr>
          <w:rFonts w:ascii="Times New Roman" w:hAnsi="Times New Roman" w:cs="Times New Roman"/>
          <w:sz w:val="24"/>
          <w:szCs w:val="24"/>
        </w:rPr>
        <w:t xml:space="preserve"> § 56 lõike 1 punktis 3 nimetatud asjaolud, teavitab ta sellest otsusest viivitamata neid kriisilahendusasutusi ja konsolideerimisgrupi kriisilahendusasutusi või </w:t>
      </w:r>
      <w:r>
        <w:rPr>
          <w:rFonts w:ascii="Times New Roman" w:hAnsi="Times New Roman" w:cs="Times New Roman"/>
          <w:sz w:val="24"/>
          <w:szCs w:val="24"/>
        </w:rPr>
        <w:t>nende</w:t>
      </w:r>
      <w:r w:rsidRPr="00674BAC">
        <w:rPr>
          <w:rFonts w:ascii="Times New Roman" w:hAnsi="Times New Roman" w:cs="Times New Roman"/>
          <w:sz w:val="24"/>
          <w:szCs w:val="24"/>
        </w:rPr>
        <w:t xml:space="preserve"> puudumisel muid pädevaid lepinguriikide ametiasutusi, kus asuvad konsolideerimisgruppi kuuluvad ettevõtjad, keda vastav otsus mõjutab. Paragrahvi 56 lõike 1 punkti 3 kohaselt on Finantsinspektsioonil õigus nõuda krediidiasutuse või temaga samasse konsolideerimisgruppi kuuluva isiku kapitaliinstrumentide ja kõlblike kohustuste </w:t>
      </w:r>
      <w:proofErr w:type="spellStart"/>
      <w:r w:rsidRPr="00674BAC">
        <w:rPr>
          <w:rFonts w:ascii="Times New Roman" w:hAnsi="Times New Roman" w:cs="Times New Roman"/>
          <w:sz w:val="24"/>
          <w:szCs w:val="24"/>
        </w:rPr>
        <w:t>allahindamist</w:t>
      </w:r>
      <w:proofErr w:type="spellEnd"/>
      <w:r w:rsidRPr="00674BAC">
        <w:rPr>
          <w:rFonts w:ascii="Times New Roman" w:hAnsi="Times New Roman" w:cs="Times New Roman"/>
          <w:sz w:val="24"/>
          <w:szCs w:val="24"/>
        </w:rPr>
        <w:t xml:space="preserve"> või teisendamist aktsiateks või muudeks omandiõiguse instrumentideks juhul, kui need kapitaliinstrumendid on emiteerinud konsolideerimisgrupi tütarettevõtja ja neid arvestatakse omavahendite nõude täitmisel nii individuaalsel kui ka konsolideeritud alusel ning Finantsinspektsioon koos konsolideeritud finantsjärelevalvet teostava lepinguriigi pädeva asutusega on </w:t>
      </w:r>
      <w:r>
        <w:rPr>
          <w:rFonts w:ascii="Times New Roman" w:hAnsi="Times New Roman" w:cs="Times New Roman"/>
          <w:sz w:val="24"/>
          <w:szCs w:val="24"/>
        </w:rPr>
        <w:t>FELS</w:t>
      </w:r>
      <w:r w:rsidRPr="00674BAC">
        <w:rPr>
          <w:rFonts w:ascii="Times New Roman" w:hAnsi="Times New Roman" w:cs="Times New Roman"/>
          <w:sz w:val="24"/>
          <w:szCs w:val="24"/>
        </w:rPr>
        <w:t xml:space="preserve"> 9. peatüki kohaselt kindlaks teinud, et nende kapitaliinstrumentide </w:t>
      </w:r>
      <w:proofErr w:type="spellStart"/>
      <w:r w:rsidRPr="00674BAC">
        <w:rPr>
          <w:rFonts w:ascii="Times New Roman" w:hAnsi="Times New Roman" w:cs="Times New Roman"/>
          <w:sz w:val="24"/>
          <w:szCs w:val="24"/>
        </w:rPr>
        <w:t>allahindamiseta</w:t>
      </w:r>
      <w:proofErr w:type="spellEnd"/>
      <w:r w:rsidRPr="00674BAC">
        <w:rPr>
          <w:rFonts w:ascii="Times New Roman" w:hAnsi="Times New Roman" w:cs="Times New Roman"/>
          <w:sz w:val="24"/>
          <w:szCs w:val="24"/>
        </w:rPr>
        <w:t xml:space="preserve"> või teisendamiseta ei ole konsolideerimisgrupp jätkusuutlik. </w:t>
      </w:r>
    </w:p>
    <w:p w14:paraId="3F2E0233" w14:textId="77777777" w:rsidR="007941BC" w:rsidRPr="00674BAC" w:rsidRDefault="007941BC" w:rsidP="007941BC">
      <w:pPr>
        <w:spacing w:after="0" w:line="240" w:lineRule="auto"/>
        <w:jc w:val="both"/>
        <w:rPr>
          <w:rFonts w:ascii="Times New Roman" w:hAnsi="Times New Roman" w:cs="Times New Roman"/>
          <w:sz w:val="24"/>
          <w:szCs w:val="24"/>
        </w:rPr>
      </w:pPr>
    </w:p>
    <w:p w14:paraId="63173FEF"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Lõige 2</w:t>
      </w:r>
      <w:r w:rsidRPr="00674BAC">
        <w:rPr>
          <w:rFonts w:ascii="Times New Roman" w:hAnsi="Times New Roman" w:cs="Times New Roman"/>
          <w:sz w:val="24"/>
          <w:szCs w:val="24"/>
        </w:rPr>
        <w:t xml:space="preserve"> vastab endise lõike 5 teisele ja kolmandale lausele, millega on üle võetud BRRD2 artikli 62 lõike 8 teine pool. Lõikega 2 sätestatakse, et kui Finantsinspektsioon on konsolideerimisgrupi kriisilahendusasutus, teeb ta kõik endast oleneva, et leppida teiste lepinguriikide kriisilahendusasutustega kokku käesoleva paragrahvi esimeses lõikes nimetatud asjaoludes, et jõuda </w:t>
      </w:r>
      <w:proofErr w:type="spellStart"/>
      <w:r w:rsidRPr="00674BAC">
        <w:rPr>
          <w:rFonts w:ascii="Times New Roman" w:hAnsi="Times New Roman" w:cs="Times New Roman"/>
          <w:sz w:val="24"/>
          <w:szCs w:val="24"/>
        </w:rPr>
        <w:t>ühisotsuseni</w:t>
      </w:r>
      <w:proofErr w:type="spellEnd"/>
      <w:r w:rsidRPr="00674BAC">
        <w:rPr>
          <w:rFonts w:ascii="Times New Roman" w:hAnsi="Times New Roman" w:cs="Times New Roman"/>
          <w:sz w:val="24"/>
          <w:szCs w:val="24"/>
        </w:rPr>
        <w:t xml:space="preserve">. Kui </w:t>
      </w:r>
      <w:proofErr w:type="spellStart"/>
      <w:r w:rsidRPr="00674BAC">
        <w:rPr>
          <w:rFonts w:ascii="Times New Roman" w:hAnsi="Times New Roman" w:cs="Times New Roman"/>
          <w:sz w:val="24"/>
          <w:szCs w:val="24"/>
        </w:rPr>
        <w:t>ühisotsusele</w:t>
      </w:r>
      <w:proofErr w:type="spellEnd"/>
      <w:r w:rsidRPr="00674BAC">
        <w:rPr>
          <w:rFonts w:ascii="Times New Roman" w:hAnsi="Times New Roman" w:cs="Times New Roman"/>
          <w:sz w:val="24"/>
          <w:szCs w:val="24"/>
        </w:rPr>
        <w:t xml:space="preserve"> ei jõuta, siis nimetatud asjaolusid kindlaks ei tehta.</w:t>
      </w:r>
    </w:p>
    <w:p w14:paraId="0DFC92C3" w14:textId="77777777" w:rsidR="007941BC" w:rsidRPr="00674BAC" w:rsidRDefault="007941BC" w:rsidP="007941BC">
      <w:pPr>
        <w:spacing w:after="0" w:line="240" w:lineRule="auto"/>
        <w:jc w:val="both"/>
        <w:rPr>
          <w:rFonts w:ascii="Times New Roman" w:hAnsi="Times New Roman" w:cs="Times New Roman"/>
          <w:sz w:val="24"/>
          <w:szCs w:val="24"/>
        </w:rPr>
      </w:pPr>
    </w:p>
    <w:p w14:paraId="2D96FBA3"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Lõikega 3</w:t>
      </w:r>
      <w:r w:rsidRPr="00674BAC">
        <w:rPr>
          <w:rFonts w:ascii="Times New Roman" w:hAnsi="Times New Roman" w:cs="Times New Roman"/>
          <w:sz w:val="24"/>
          <w:szCs w:val="24"/>
        </w:rPr>
        <w:t xml:space="preserve"> võetakse üle direktiivi artikli 62 lõike 1 punkt a ning sätestatakse, et kui Finantsinspektsioon otsustab teha kindlaks </w:t>
      </w:r>
      <w:r>
        <w:rPr>
          <w:rFonts w:ascii="Times New Roman" w:hAnsi="Times New Roman" w:cs="Times New Roman"/>
          <w:sz w:val="24"/>
          <w:szCs w:val="24"/>
        </w:rPr>
        <w:t>FELS</w:t>
      </w:r>
      <w:r w:rsidRPr="00674BAC">
        <w:rPr>
          <w:rFonts w:ascii="Times New Roman" w:hAnsi="Times New Roman" w:cs="Times New Roman"/>
          <w:sz w:val="24"/>
          <w:szCs w:val="24"/>
        </w:rPr>
        <w:t xml:space="preserve"> § 56 lõike 1 punkt</w:t>
      </w:r>
      <w:r>
        <w:rPr>
          <w:rFonts w:ascii="Times New Roman" w:hAnsi="Times New Roman" w:cs="Times New Roman"/>
          <w:sz w:val="24"/>
          <w:szCs w:val="24"/>
        </w:rPr>
        <w:t>is</w:t>
      </w:r>
      <w:r w:rsidRPr="00674BAC">
        <w:rPr>
          <w:rFonts w:ascii="Times New Roman" w:hAnsi="Times New Roman" w:cs="Times New Roman"/>
          <w:sz w:val="24"/>
          <w:szCs w:val="24"/>
        </w:rPr>
        <w:t xml:space="preserve"> 2, 3 või 4 nimetatud asjaolud, teavitab ta sellest otsusest viivitamata, kuid hiljemalt 24 </w:t>
      </w:r>
      <w:r>
        <w:rPr>
          <w:rFonts w:ascii="Times New Roman" w:hAnsi="Times New Roman" w:cs="Times New Roman"/>
          <w:sz w:val="24"/>
          <w:szCs w:val="24"/>
        </w:rPr>
        <w:t>tundi</w:t>
      </w:r>
      <w:r w:rsidRPr="00674BAC">
        <w:rPr>
          <w:rFonts w:ascii="Times New Roman" w:hAnsi="Times New Roman" w:cs="Times New Roman"/>
          <w:sz w:val="24"/>
          <w:szCs w:val="24"/>
        </w:rPr>
        <w:t xml:space="preserve"> pärast asjaomase kriisilahendussubjekti kriisilahendusasutusega konsulteerimist konsolideeritud järelevalvet tegevat ametiasutust või selle puudumisel lepinguriigi asjaomast konsolideeritud järelevalvet teostavat finantsjärelevalve asutust (punkt 1) ja teisi samasse konsolideerimisgruppi kuuluvate ettevõtjate kriisilahendusasutusi, kui konsolideerimisgrupp on otseselt või kaudselt ostnud </w:t>
      </w:r>
      <w:r>
        <w:rPr>
          <w:rFonts w:ascii="Times New Roman" w:hAnsi="Times New Roman" w:cs="Times New Roman"/>
          <w:sz w:val="24"/>
          <w:szCs w:val="24"/>
        </w:rPr>
        <w:t>FELS</w:t>
      </w:r>
      <w:r w:rsidRPr="00674BAC">
        <w:rPr>
          <w:rFonts w:ascii="Times New Roman" w:hAnsi="Times New Roman" w:cs="Times New Roman"/>
          <w:sz w:val="24"/>
          <w:szCs w:val="24"/>
        </w:rPr>
        <w:t xml:space="preserve"> § 19 lõigete 2</w:t>
      </w:r>
      <w:r>
        <w:rPr>
          <w:rFonts w:ascii="Times New Roman" w:hAnsi="Times New Roman" w:cs="Times New Roman"/>
          <w:sz w:val="24"/>
          <w:szCs w:val="24"/>
        </w:rPr>
        <w:t xml:space="preserve"> ja </w:t>
      </w:r>
      <w:r w:rsidRPr="00674BAC">
        <w:rPr>
          <w:rFonts w:ascii="Times New Roman" w:hAnsi="Times New Roman" w:cs="Times New Roman"/>
          <w:sz w:val="24"/>
          <w:szCs w:val="24"/>
        </w:rPr>
        <w:t>4</w:t>
      </w:r>
      <w:r w:rsidRPr="00806CD5">
        <w:rPr>
          <w:rFonts w:ascii="Times New Roman" w:hAnsi="Times New Roman" w:cs="Times New Roman"/>
          <w:sz w:val="24"/>
          <w:szCs w:val="24"/>
        </w:rPr>
        <w:t>–</w:t>
      </w:r>
      <w:r w:rsidRPr="00674BAC">
        <w:rPr>
          <w:rFonts w:ascii="Times New Roman" w:hAnsi="Times New Roman" w:cs="Times New Roman"/>
          <w:sz w:val="24"/>
          <w:szCs w:val="24"/>
        </w:rPr>
        <w:t xml:space="preserve">6 kohaldamisalasse kuuluvalt ettevõtjalt </w:t>
      </w:r>
      <w:r>
        <w:rPr>
          <w:rFonts w:ascii="Times New Roman" w:hAnsi="Times New Roman" w:cs="Times New Roman"/>
          <w:sz w:val="24"/>
          <w:szCs w:val="24"/>
        </w:rPr>
        <w:t>sama</w:t>
      </w:r>
      <w:r w:rsidRPr="00674BAC">
        <w:rPr>
          <w:rFonts w:ascii="Times New Roman" w:hAnsi="Times New Roman" w:cs="Times New Roman"/>
          <w:sz w:val="24"/>
          <w:szCs w:val="24"/>
        </w:rPr>
        <w:t xml:space="preserve"> seaduse § 19 lõikes 8 nimetatud kohustusi (punkt 2). </w:t>
      </w:r>
    </w:p>
    <w:p w14:paraId="144069EB" w14:textId="77777777" w:rsidR="007941BC" w:rsidRPr="00674BAC" w:rsidRDefault="007941BC" w:rsidP="007941BC">
      <w:pPr>
        <w:spacing w:after="0" w:line="240" w:lineRule="auto"/>
        <w:jc w:val="both"/>
        <w:rPr>
          <w:rFonts w:ascii="Times New Roman" w:hAnsi="Times New Roman" w:cs="Times New Roman"/>
          <w:sz w:val="24"/>
          <w:szCs w:val="24"/>
        </w:rPr>
      </w:pPr>
    </w:p>
    <w:p w14:paraId="062C1DB6"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Lõikega 4</w:t>
      </w:r>
      <w:r w:rsidRPr="00674BAC">
        <w:rPr>
          <w:rFonts w:ascii="Times New Roman" w:hAnsi="Times New Roman" w:cs="Times New Roman"/>
          <w:sz w:val="24"/>
          <w:szCs w:val="24"/>
        </w:rPr>
        <w:t xml:space="preserve"> võetakse üle direktiivi artikli 62 lõige 3 ja sätestatakse, et käesoleva paragrahvi lõikes 3 nimetatud teates peab Finantsinspektsioon põhjendama oma veendumust tuvastada </w:t>
      </w:r>
      <w:r>
        <w:rPr>
          <w:rFonts w:ascii="Times New Roman" w:hAnsi="Times New Roman" w:cs="Times New Roman"/>
          <w:sz w:val="24"/>
          <w:szCs w:val="24"/>
        </w:rPr>
        <w:t>FELS</w:t>
      </w:r>
      <w:r w:rsidRPr="00674BAC">
        <w:rPr>
          <w:rFonts w:ascii="Times New Roman" w:hAnsi="Times New Roman" w:cs="Times New Roman"/>
          <w:sz w:val="24"/>
          <w:szCs w:val="24"/>
        </w:rPr>
        <w:t xml:space="preserve"> § 56 lõike 1 punktis 2, 3 või 4 nimetatud asjaolud. </w:t>
      </w:r>
    </w:p>
    <w:p w14:paraId="657C9194" w14:textId="77777777" w:rsidR="007941BC" w:rsidRPr="00674BAC" w:rsidRDefault="007941BC" w:rsidP="007941BC">
      <w:pPr>
        <w:spacing w:after="0" w:line="240" w:lineRule="auto"/>
        <w:jc w:val="both"/>
        <w:rPr>
          <w:rFonts w:ascii="Times New Roman" w:hAnsi="Times New Roman" w:cs="Times New Roman"/>
          <w:sz w:val="24"/>
          <w:szCs w:val="24"/>
        </w:rPr>
      </w:pPr>
    </w:p>
    <w:p w14:paraId="76E9B906"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Lõige 5</w:t>
      </w:r>
      <w:r w:rsidRPr="00674BAC">
        <w:rPr>
          <w:rFonts w:ascii="Times New Roman" w:hAnsi="Times New Roman" w:cs="Times New Roman"/>
          <w:sz w:val="24"/>
          <w:szCs w:val="24"/>
        </w:rPr>
        <w:t xml:space="preserve"> vastab endisele lõikele 1 ning võtab üle BRRD2 artikli 62 lõike 4. Lõikega 5 sätestatakse, et kui Finantsinspektsioon on edastanud käesoleva paragrahvi lõigetes 1 ja 3 nimetatud teate kapitaliinstrumentide ja kõlblike kohustuste </w:t>
      </w:r>
      <w:proofErr w:type="spellStart"/>
      <w:r w:rsidRPr="00674BAC">
        <w:rPr>
          <w:rFonts w:ascii="Times New Roman" w:hAnsi="Times New Roman" w:cs="Times New Roman"/>
          <w:sz w:val="24"/>
          <w:szCs w:val="24"/>
        </w:rPr>
        <w:t>allahindamise</w:t>
      </w:r>
      <w:proofErr w:type="spellEnd"/>
      <w:r w:rsidRPr="00674BAC">
        <w:rPr>
          <w:rFonts w:ascii="Times New Roman" w:hAnsi="Times New Roman" w:cs="Times New Roman"/>
          <w:sz w:val="24"/>
          <w:szCs w:val="24"/>
        </w:rPr>
        <w:t xml:space="preserve"> kohta, hindab Finantsinspektsioon pärast käesoleva paragrahvi lõigetes 1 ja 3 nimetatud ametiasutustega konsulteerimist alternatiivse meetme olemasolu kapitaliinstrumentide ja kõlblike kohustuste </w:t>
      </w:r>
      <w:proofErr w:type="spellStart"/>
      <w:r w:rsidRPr="00674BAC">
        <w:rPr>
          <w:rFonts w:ascii="Times New Roman" w:hAnsi="Times New Roman" w:cs="Times New Roman"/>
          <w:sz w:val="24"/>
          <w:szCs w:val="24"/>
        </w:rPr>
        <w:t>allahindamisele</w:t>
      </w:r>
      <w:proofErr w:type="spellEnd"/>
      <w:r w:rsidRPr="00674BAC">
        <w:rPr>
          <w:rFonts w:ascii="Times New Roman" w:hAnsi="Times New Roman" w:cs="Times New Roman"/>
          <w:sz w:val="24"/>
          <w:szCs w:val="24"/>
        </w:rPr>
        <w:t xml:space="preserve"> või teisendamisele ja kas selle olemasolul on seda võimalik rakendada (punkt 1) ja kas võib eeldada, et alternatiivse meetme rakendamisel kaovad mõistliku aja jooksul asjaolud, mis muidu eeldaksid </w:t>
      </w:r>
      <w:r>
        <w:rPr>
          <w:rFonts w:ascii="Times New Roman" w:hAnsi="Times New Roman" w:cs="Times New Roman"/>
          <w:sz w:val="24"/>
          <w:szCs w:val="24"/>
        </w:rPr>
        <w:t>FELS</w:t>
      </w:r>
      <w:r w:rsidRPr="00674BAC">
        <w:rPr>
          <w:rFonts w:ascii="Times New Roman" w:hAnsi="Times New Roman" w:cs="Times New Roman"/>
          <w:sz w:val="24"/>
          <w:szCs w:val="24"/>
        </w:rPr>
        <w:t xml:space="preserve"> § 56 lõikes 1 sätestatud asjaolude kindlakstegemist (punkt 2). Lõike koostamisel on võetud arvesse komisjoni märkuseid seoses Finantsinspektsiooni rolliga teate edastamisel. </w:t>
      </w:r>
    </w:p>
    <w:p w14:paraId="7F6C0859" w14:textId="77777777" w:rsidR="007941BC" w:rsidRPr="00674BAC" w:rsidRDefault="007941BC" w:rsidP="007941BC">
      <w:pPr>
        <w:spacing w:after="0" w:line="240" w:lineRule="auto"/>
        <w:jc w:val="both"/>
        <w:rPr>
          <w:rFonts w:ascii="Times New Roman" w:hAnsi="Times New Roman" w:cs="Times New Roman"/>
          <w:sz w:val="24"/>
          <w:szCs w:val="24"/>
        </w:rPr>
      </w:pPr>
    </w:p>
    <w:p w14:paraId="6E893132"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Lõige 6</w:t>
      </w:r>
      <w:r w:rsidRPr="00674BAC">
        <w:rPr>
          <w:rFonts w:ascii="Times New Roman" w:hAnsi="Times New Roman" w:cs="Times New Roman"/>
          <w:sz w:val="24"/>
          <w:szCs w:val="24"/>
        </w:rPr>
        <w:t xml:space="preserve"> vastab endisele lõikele 2 ning võtab üle direktiivi artikli 62 lõike 5. Lõige 6 sätestab, et käesoleva paragrahvi lõikes 5 nimetatud alternatiivse meetmena käsitatakse varase sekkumise meetmeid, krediidiasutuste seaduse §-s 104 sätestatud meetmeid või konsolideerimisgrupi emaettevõtjalt rahaliste vahendite või kapitali ülekandmist. </w:t>
      </w:r>
    </w:p>
    <w:p w14:paraId="2031368A" w14:textId="77777777" w:rsidR="007941BC" w:rsidRPr="00674BAC" w:rsidRDefault="007941BC" w:rsidP="007941BC">
      <w:pPr>
        <w:spacing w:after="0" w:line="240" w:lineRule="auto"/>
        <w:jc w:val="both"/>
        <w:rPr>
          <w:rFonts w:ascii="Times New Roman" w:hAnsi="Times New Roman" w:cs="Times New Roman"/>
          <w:sz w:val="24"/>
          <w:szCs w:val="24"/>
        </w:rPr>
      </w:pPr>
    </w:p>
    <w:p w14:paraId="1B060ADA"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Lõige 7</w:t>
      </w:r>
      <w:r w:rsidRPr="00674BAC">
        <w:rPr>
          <w:rFonts w:ascii="Times New Roman" w:hAnsi="Times New Roman" w:cs="Times New Roman"/>
          <w:sz w:val="24"/>
          <w:szCs w:val="24"/>
        </w:rPr>
        <w:t xml:space="preserve"> vastab endisele lõikele 3 ning võtab üle BRRD2 artikli 62 lõike 6. Lõige 7 sätestab, et kui pärast teise lepinguriigi kriisilahendusasutusega või muu pädeva ametiasutusega konsulteerimist leiab Finantsinspektsioon, et on olemas vähemalt üks alternatiivne meede, seda on võimalik rakendada ja sellega saavutatakse käesoleva paragrahvi lõike 5 punktis 2 nimetatud tulemus, peab Finantsinspektsioon tagama selle meetme rakendamise.</w:t>
      </w:r>
    </w:p>
    <w:p w14:paraId="51DB01F2" w14:textId="77777777" w:rsidR="007941BC" w:rsidRPr="00674BAC" w:rsidRDefault="007941BC" w:rsidP="007941BC">
      <w:pPr>
        <w:spacing w:after="0" w:line="240" w:lineRule="auto"/>
        <w:jc w:val="both"/>
        <w:rPr>
          <w:rFonts w:ascii="Times New Roman" w:hAnsi="Times New Roman" w:cs="Times New Roman"/>
          <w:sz w:val="24"/>
          <w:szCs w:val="24"/>
        </w:rPr>
      </w:pPr>
    </w:p>
    <w:p w14:paraId="59E675F5"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Lõige 8</w:t>
      </w:r>
      <w:r w:rsidRPr="00674BAC">
        <w:rPr>
          <w:rFonts w:ascii="Times New Roman" w:hAnsi="Times New Roman" w:cs="Times New Roman"/>
          <w:sz w:val="24"/>
          <w:szCs w:val="24"/>
        </w:rPr>
        <w:t xml:space="preserve"> vastab endisele lõikele 4 ning võtab üle direktiivi artikli 62 lõike 7. Lõige 8 sätestab, et kui Finantsinspektsioon leiab, et ei ole alternatiivseid meetmeid, millega saavutada käesoleva paragrahvi lõike 5 punktis 2 </w:t>
      </w:r>
      <w:r>
        <w:rPr>
          <w:rFonts w:ascii="Times New Roman" w:hAnsi="Times New Roman" w:cs="Times New Roman"/>
          <w:sz w:val="24"/>
          <w:szCs w:val="24"/>
        </w:rPr>
        <w:t>nimetatud</w:t>
      </w:r>
      <w:r w:rsidRPr="00674BAC">
        <w:rPr>
          <w:rFonts w:ascii="Times New Roman" w:hAnsi="Times New Roman" w:cs="Times New Roman"/>
          <w:sz w:val="24"/>
          <w:szCs w:val="24"/>
        </w:rPr>
        <w:t xml:space="preserve"> tulemus, otsustab Finantsinspektsioon, kas </w:t>
      </w:r>
      <w:r>
        <w:rPr>
          <w:rFonts w:ascii="Times New Roman" w:hAnsi="Times New Roman" w:cs="Times New Roman"/>
          <w:sz w:val="24"/>
          <w:szCs w:val="24"/>
        </w:rPr>
        <w:t>FELS</w:t>
      </w:r>
      <w:r w:rsidRPr="00674BAC">
        <w:rPr>
          <w:rFonts w:ascii="Times New Roman" w:hAnsi="Times New Roman" w:cs="Times New Roman"/>
          <w:sz w:val="24"/>
          <w:szCs w:val="24"/>
        </w:rPr>
        <w:t xml:space="preserve"> § 56 lõikes 1 sätestatud asjaolude kindlakstegemine on konkreetsel juhul asjakohane.</w:t>
      </w:r>
    </w:p>
    <w:p w14:paraId="7948180F" w14:textId="77777777" w:rsidR="007941BC" w:rsidRPr="00674BAC" w:rsidRDefault="007941BC" w:rsidP="007941BC">
      <w:pPr>
        <w:spacing w:after="0" w:line="240" w:lineRule="auto"/>
        <w:jc w:val="both"/>
        <w:rPr>
          <w:rFonts w:ascii="Times New Roman" w:hAnsi="Times New Roman" w:cs="Times New Roman"/>
          <w:sz w:val="24"/>
          <w:szCs w:val="24"/>
        </w:rPr>
      </w:pPr>
    </w:p>
    <w:p w14:paraId="5DCFF268"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Lõikega 9</w:t>
      </w:r>
      <w:r w:rsidRPr="00674BAC">
        <w:rPr>
          <w:rFonts w:ascii="Times New Roman" w:hAnsi="Times New Roman" w:cs="Times New Roman"/>
          <w:sz w:val="24"/>
          <w:szCs w:val="24"/>
        </w:rPr>
        <w:t xml:space="preserve"> võetakse üle BRRD2 artikli 62 lõige 2 ja sätestatakse, et kui Finantsinspektsioon teeb krediidiasutuse või piiriüleselt tegutseva konsolideerimisgrupi kriisilahendusmenetlusega seoses kindlaks </w:t>
      </w:r>
      <w:r>
        <w:rPr>
          <w:rFonts w:ascii="Times New Roman" w:hAnsi="Times New Roman" w:cs="Times New Roman"/>
          <w:sz w:val="24"/>
          <w:szCs w:val="24"/>
        </w:rPr>
        <w:t>FELS</w:t>
      </w:r>
      <w:r w:rsidRPr="00674BAC">
        <w:rPr>
          <w:rFonts w:ascii="Times New Roman" w:hAnsi="Times New Roman" w:cs="Times New Roman"/>
          <w:sz w:val="24"/>
          <w:szCs w:val="24"/>
        </w:rPr>
        <w:t xml:space="preserve"> § 56 lõikes 2, 3 või 4 </w:t>
      </w:r>
      <w:r>
        <w:rPr>
          <w:rFonts w:ascii="Times New Roman" w:hAnsi="Times New Roman" w:cs="Times New Roman"/>
          <w:sz w:val="24"/>
          <w:szCs w:val="24"/>
        </w:rPr>
        <w:t>nimetatud</w:t>
      </w:r>
      <w:r w:rsidRPr="00674BAC">
        <w:rPr>
          <w:rFonts w:ascii="Times New Roman" w:hAnsi="Times New Roman" w:cs="Times New Roman"/>
          <w:sz w:val="24"/>
          <w:szCs w:val="24"/>
        </w:rPr>
        <w:t xml:space="preserve"> asjaolud, võtab Finantsinspektsioon arvesse kriisilahenduse võimalikku mõju kõigis lepinguriikides, kus krediidiasutus või konsolideerimisgrupp tegutseb.</w:t>
      </w:r>
    </w:p>
    <w:p w14:paraId="0D935C79" w14:textId="77777777" w:rsidR="007941BC" w:rsidRPr="00674BAC" w:rsidRDefault="007941BC" w:rsidP="007941BC">
      <w:pPr>
        <w:spacing w:after="0" w:line="240" w:lineRule="auto"/>
        <w:jc w:val="both"/>
        <w:rPr>
          <w:rFonts w:ascii="Times New Roman" w:hAnsi="Times New Roman" w:cs="Times New Roman"/>
          <w:sz w:val="24"/>
          <w:szCs w:val="24"/>
        </w:rPr>
      </w:pPr>
    </w:p>
    <w:p w14:paraId="694F3584"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Lõige 10</w:t>
      </w:r>
      <w:r w:rsidRPr="00674BAC">
        <w:rPr>
          <w:rFonts w:ascii="Times New Roman" w:hAnsi="Times New Roman" w:cs="Times New Roman"/>
          <w:sz w:val="24"/>
          <w:szCs w:val="24"/>
        </w:rPr>
        <w:t xml:space="preserve"> vastab endisele lõikele 6 ning võtab üle direktiivi artikli 62 lõike 9. Lõige 10 sätestab, et kui Finantsinspektsioon on tütarettevõtja kriisilahendusasutus, rakendab ta esimesel võimalusel kooskõlas käesoleva paragrahviga tehtud kapitaliinstrumentide ja kõlblike kohustuste </w:t>
      </w:r>
      <w:proofErr w:type="spellStart"/>
      <w:r w:rsidRPr="00674BAC">
        <w:rPr>
          <w:rFonts w:ascii="Times New Roman" w:hAnsi="Times New Roman" w:cs="Times New Roman"/>
          <w:sz w:val="24"/>
          <w:szCs w:val="24"/>
        </w:rPr>
        <w:t>allahindamise</w:t>
      </w:r>
      <w:proofErr w:type="spellEnd"/>
      <w:r w:rsidRPr="00674BAC">
        <w:rPr>
          <w:rFonts w:ascii="Times New Roman" w:hAnsi="Times New Roman" w:cs="Times New Roman"/>
          <w:sz w:val="24"/>
          <w:szCs w:val="24"/>
        </w:rPr>
        <w:t xml:space="preserve"> või teisendamise otsust. </w:t>
      </w:r>
    </w:p>
    <w:p w14:paraId="1EC50590" w14:textId="77777777" w:rsidR="007941BC" w:rsidRPr="00674BAC" w:rsidRDefault="007941BC" w:rsidP="007941BC">
      <w:pPr>
        <w:spacing w:after="0" w:line="240" w:lineRule="auto"/>
        <w:jc w:val="both"/>
        <w:rPr>
          <w:rFonts w:ascii="Times New Roman" w:hAnsi="Times New Roman" w:cs="Times New Roman"/>
          <w:sz w:val="24"/>
          <w:szCs w:val="24"/>
        </w:rPr>
      </w:pPr>
    </w:p>
    <w:p w14:paraId="07731B6A"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Paragrahv 70. </w:t>
      </w:r>
      <w:r w:rsidRPr="00674BAC">
        <w:rPr>
          <w:rFonts w:ascii="Times New Roman" w:hAnsi="Times New Roman" w:cs="Times New Roman"/>
          <w:sz w:val="24"/>
          <w:szCs w:val="24"/>
        </w:rPr>
        <w:t>Kehtiv § 70 sätestab kohustuste ja nõudeõiguste teisendamise alused.</w:t>
      </w:r>
    </w:p>
    <w:p w14:paraId="65EF6A87" w14:textId="77777777" w:rsidR="007941BC" w:rsidRPr="00674BAC" w:rsidRDefault="007941BC" w:rsidP="007941BC">
      <w:pPr>
        <w:spacing w:after="0" w:line="240" w:lineRule="auto"/>
        <w:jc w:val="both"/>
        <w:rPr>
          <w:rFonts w:ascii="Times New Roman" w:hAnsi="Times New Roman" w:cs="Times New Roman"/>
          <w:sz w:val="24"/>
          <w:szCs w:val="24"/>
        </w:rPr>
      </w:pPr>
    </w:p>
    <w:p w14:paraId="2CD69FA6"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Lõike 1 punkti 1 muutmine. </w:t>
      </w:r>
      <w:r w:rsidRPr="00674BAC">
        <w:rPr>
          <w:rFonts w:ascii="Times New Roman" w:hAnsi="Times New Roman" w:cs="Times New Roman"/>
          <w:sz w:val="24"/>
          <w:szCs w:val="24"/>
        </w:rPr>
        <w:t xml:space="preserve">Lõikega 1 esitatakse loetelu kahest olukorrast, mille saavutamiseks võib Finantsinspektsioon rakendada kohustuste ja nõudeõiguse teisendamise meedet kooskõlas kriisilahendusmenetluse põhimõtetega ja kriisilahenduse eesmärkidega. Punktiga 1 sätestatakse, et meedet võib kasutada kriisilahendusmenetluses oleva krediidiasutuse või temaga samasse konsolideerimisgruppi kuuluva isiku </w:t>
      </w:r>
      <w:proofErr w:type="spellStart"/>
      <w:r w:rsidRPr="00674BAC">
        <w:rPr>
          <w:rFonts w:ascii="Times New Roman" w:hAnsi="Times New Roman" w:cs="Times New Roman"/>
          <w:sz w:val="24"/>
          <w:szCs w:val="24"/>
        </w:rPr>
        <w:t>rekapitaliseerimiseks</w:t>
      </w:r>
      <w:proofErr w:type="spellEnd"/>
      <w:r w:rsidRPr="00674BAC">
        <w:rPr>
          <w:rFonts w:ascii="Times New Roman" w:hAnsi="Times New Roman" w:cs="Times New Roman"/>
          <w:sz w:val="24"/>
          <w:szCs w:val="24"/>
        </w:rPr>
        <w:t xml:space="preserve"> vastavalt krediidiasutuste seaduses või väärtpaberituru seaduses sätestatud tegevusloa saamise tingimustele, ja üldise usalduse säilitamiseks selle krediidiasutuse või nimetatud isiku vastu. Punktiga 2 sätestatakse, et meedet võib kasutada kohustuste teisendamiseks omakapitaliks või nõudeõiguste või kohustuste põhisumma vähendamiseks, kui need antakse sildasutusele üle tema kapitali suurendamiseks või aktsiate või varade võõrandamise või vara eraldamise meetme rakendamiseks. Lõikega 1 võetakse üle BRRD2 artikli 43 lõige 2. </w:t>
      </w:r>
    </w:p>
    <w:p w14:paraId="40B77EA4" w14:textId="77777777" w:rsidR="007941BC" w:rsidRPr="00674BAC" w:rsidRDefault="007941BC" w:rsidP="007941BC">
      <w:pPr>
        <w:spacing w:after="0" w:line="240" w:lineRule="auto"/>
        <w:jc w:val="both"/>
        <w:rPr>
          <w:rFonts w:ascii="Times New Roman" w:hAnsi="Times New Roman" w:cs="Times New Roman"/>
          <w:sz w:val="24"/>
          <w:szCs w:val="24"/>
        </w:rPr>
      </w:pPr>
    </w:p>
    <w:p w14:paraId="5A824387"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Euroopa Komisjon on juhtinud tähelepanu sellele, et erinevalt artikli 43 lõike 2 punkti a sõnastusest, mille kohaselt toimub </w:t>
      </w:r>
      <w:proofErr w:type="spellStart"/>
      <w:r w:rsidRPr="00674BAC">
        <w:rPr>
          <w:rFonts w:ascii="Times New Roman" w:hAnsi="Times New Roman" w:cs="Times New Roman"/>
          <w:sz w:val="24"/>
          <w:szCs w:val="24"/>
        </w:rPr>
        <w:t>rekapitaliseerimine</w:t>
      </w:r>
      <w:proofErr w:type="spellEnd"/>
      <w:r w:rsidRPr="00674BAC">
        <w:rPr>
          <w:rFonts w:ascii="Times New Roman" w:hAnsi="Times New Roman" w:cs="Times New Roman"/>
          <w:sz w:val="24"/>
          <w:szCs w:val="24"/>
        </w:rPr>
        <w:t xml:space="preserve"> kriisilahenduse eeltingimustele vastav krediidiasutuse suhtes, on käesoleva lõike 1 punktis 1 sätestatud, et </w:t>
      </w:r>
      <w:proofErr w:type="spellStart"/>
      <w:r w:rsidRPr="00674BAC">
        <w:rPr>
          <w:rFonts w:ascii="Times New Roman" w:hAnsi="Times New Roman" w:cs="Times New Roman"/>
          <w:sz w:val="24"/>
          <w:szCs w:val="24"/>
        </w:rPr>
        <w:t>rekapitaliseerimine</w:t>
      </w:r>
      <w:proofErr w:type="spellEnd"/>
      <w:r w:rsidRPr="00674BAC">
        <w:rPr>
          <w:rFonts w:ascii="Times New Roman" w:hAnsi="Times New Roman" w:cs="Times New Roman"/>
          <w:sz w:val="24"/>
          <w:szCs w:val="24"/>
        </w:rPr>
        <w:t xml:space="preserve"> toimub kriisilahendusmenetluses oleva krediidiasutuse suhtes. Seega tekib vastuolu seaduse ja direktiivi subjektide ringi vahel, kelle suhtes võib </w:t>
      </w:r>
      <w:proofErr w:type="spellStart"/>
      <w:r w:rsidRPr="00674BAC">
        <w:rPr>
          <w:rFonts w:ascii="Times New Roman" w:hAnsi="Times New Roman" w:cs="Times New Roman"/>
          <w:sz w:val="24"/>
          <w:szCs w:val="24"/>
        </w:rPr>
        <w:t>rekapitaliseerimist</w:t>
      </w:r>
      <w:proofErr w:type="spellEnd"/>
      <w:r w:rsidRPr="00674BAC">
        <w:rPr>
          <w:rFonts w:ascii="Times New Roman" w:hAnsi="Times New Roman" w:cs="Times New Roman"/>
          <w:sz w:val="24"/>
          <w:szCs w:val="24"/>
        </w:rPr>
        <w:t xml:space="preserve"> teostada. Punkti 1 uue sõnastusega asendatakse tekstiosa ,,kriisilahendusmenetluses olev“ tekstiosaga ,,kriisilahenduse eeltingimustele vastav“. </w:t>
      </w:r>
    </w:p>
    <w:p w14:paraId="526565BD" w14:textId="77777777" w:rsidR="007941BC" w:rsidRPr="00674BAC" w:rsidRDefault="007941BC" w:rsidP="007941BC">
      <w:pPr>
        <w:spacing w:after="0" w:line="240" w:lineRule="auto"/>
        <w:jc w:val="both"/>
        <w:rPr>
          <w:rFonts w:ascii="Times New Roman" w:hAnsi="Times New Roman" w:cs="Times New Roman"/>
          <w:sz w:val="24"/>
          <w:szCs w:val="24"/>
        </w:rPr>
      </w:pPr>
    </w:p>
    <w:p w14:paraId="16FCD962"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color w:val="000000" w:themeColor="text1"/>
          <w:sz w:val="24"/>
          <w:szCs w:val="24"/>
        </w:rPr>
        <w:t xml:space="preserve">Paragrahv 71. </w:t>
      </w:r>
      <w:r w:rsidRPr="00674BAC">
        <w:rPr>
          <w:rFonts w:ascii="Times New Roman" w:hAnsi="Times New Roman" w:cs="Times New Roman"/>
          <w:color w:val="000000" w:themeColor="text1"/>
          <w:sz w:val="24"/>
          <w:szCs w:val="24"/>
        </w:rPr>
        <w:t>Kehtiv § 71 sätestab kohustuste teisendamise meetme kohaldamisala.</w:t>
      </w:r>
    </w:p>
    <w:p w14:paraId="7D2C3048" w14:textId="77777777" w:rsidR="007941BC" w:rsidRPr="00674BAC" w:rsidRDefault="007941BC" w:rsidP="007941BC">
      <w:pPr>
        <w:spacing w:after="0" w:line="240" w:lineRule="auto"/>
        <w:jc w:val="both"/>
        <w:rPr>
          <w:rFonts w:ascii="Times New Roman" w:hAnsi="Times New Roman" w:cs="Times New Roman"/>
          <w:sz w:val="24"/>
          <w:szCs w:val="24"/>
        </w:rPr>
      </w:pPr>
    </w:p>
    <w:p w14:paraId="23453664" w14:textId="77777777" w:rsidR="007941B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Lõike 1 sissejuhatavast lauseosa muudetakse. </w:t>
      </w:r>
      <w:r w:rsidRPr="00674BAC">
        <w:rPr>
          <w:rFonts w:ascii="Times New Roman" w:hAnsi="Times New Roman" w:cs="Times New Roman"/>
          <w:sz w:val="24"/>
          <w:szCs w:val="24"/>
        </w:rPr>
        <w:t xml:space="preserve">Lõike 1 sissejuhatav lauseosa sätestab, et kohustuste teisendamise meedet võib kohaldata kriisilahendusmenetluses oleva krediidiasutuse või temaga samasse konsolideerimisgruppi kuuluva isiku kohustuste suhtes (edaspidi </w:t>
      </w:r>
      <w:r w:rsidRPr="00C63FE8">
        <w:rPr>
          <w:rFonts w:ascii="Times New Roman" w:hAnsi="Times New Roman" w:cs="Times New Roman"/>
          <w:i/>
          <w:iCs/>
          <w:sz w:val="24"/>
          <w:szCs w:val="24"/>
        </w:rPr>
        <w:t>teisendatavad kohustused</w:t>
      </w:r>
      <w:r w:rsidRPr="00674BAC">
        <w:rPr>
          <w:rFonts w:ascii="Times New Roman" w:hAnsi="Times New Roman" w:cs="Times New Roman"/>
          <w:sz w:val="24"/>
          <w:szCs w:val="24"/>
        </w:rPr>
        <w:t xml:space="preserve">), välja arvatud kohustused, mis on loetletud sissejuhatavale lauseosale järgnevas nimekirjas. Lõikega 1 on üle võetud BRRD2 artikli 44 lõike 2 esimene alalõige. Lõike 1 sissejuhatavast lauseosast jäetakse välja tekstiosa ,,(edaspidi </w:t>
      </w:r>
      <w:r w:rsidRPr="00C63FE8">
        <w:rPr>
          <w:rFonts w:ascii="Times New Roman" w:hAnsi="Times New Roman" w:cs="Times New Roman"/>
          <w:i/>
          <w:iCs/>
          <w:sz w:val="24"/>
          <w:szCs w:val="24"/>
        </w:rPr>
        <w:t>teisendatavad kohustused</w:t>
      </w:r>
      <w:r w:rsidRPr="00674BAC">
        <w:rPr>
          <w:rFonts w:ascii="Times New Roman" w:hAnsi="Times New Roman" w:cs="Times New Roman"/>
          <w:sz w:val="24"/>
          <w:szCs w:val="24"/>
        </w:rPr>
        <w:t>)“ põhjusel, et eelnõuga muudetavas § 17 lõikes 4</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sätestatakse teisendatavate kohustuste legaaldefinitsioon. Varasemas redaktsioonis sisustati teisendatavate kohustuste mõistet läbi kohustuste teisendamise meetme rakendamisala, sätestades et kohustuste teisendamise meedet võib kohaldada kriisilahendusmenetluses oleva krediidiasutuse või temaga samasse konsolideerimisgruppi kuuluva isiku kohustuste suhtes, välja arvatud nende kohustuste suhtes, mis on käesoleva lõike loetelus nimetatud. Seega tuli teisendatavate kohustuste mõistet tuletada läbi teise mõiste ja eituse. Paragrahvi 17 lõige 4</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muudatusega tagatakse, et oleks selgem, mida teisendatavad kohustused endast kujutavad. Seejuures tehakse viide ka § 71 lõikes 1 nimetatud kohustustele, mis ei ole kohustuste teisendamise meetme kohaldamisalast välja jäetud. Seetõttu tekib seaduses oht, et ühte ja sama mõistet on selgitatud kahes kohas. Topelt kordamise vältimiseks jäetakse ühise nimetaja täiend käesolevast lõikest välja.</w:t>
      </w:r>
    </w:p>
    <w:p w14:paraId="31445419" w14:textId="77777777" w:rsidR="007941BC" w:rsidRDefault="007941BC" w:rsidP="007941BC">
      <w:pPr>
        <w:spacing w:after="0" w:line="240" w:lineRule="auto"/>
        <w:jc w:val="both"/>
        <w:rPr>
          <w:rFonts w:ascii="Times New Roman" w:hAnsi="Times New Roman" w:cs="Times New Roman"/>
          <w:sz w:val="24"/>
          <w:szCs w:val="24"/>
        </w:rPr>
      </w:pPr>
    </w:p>
    <w:p w14:paraId="255B1EA5" w14:textId="77777777" w:rsidR="007941BC" w:rsidRPr="00BA7ACC" w:rsidRDefault="007941BC" w:rsidP="007941BC">
      <w:pPr>
        <w:spacing w:after="0" w:line="240" w:lineRule="auto"/>
        <w:jc w:val="both"/>
        <w:rPr>
          <w:rFonts w:ascii="Times New Roman" w:hAnsi="Times New Roman" w:cs="Times New Roman"/>
          <w:sz w:val="24"/>
          <w:szCs w:val="24"/>
        </w:rPr>
      </w:pPr>
      <w:r w:rsidRPr="00643B2F">
        <w:rPr>
          <w:rFonts w:ascii="Times New Roman" w:hAnsi="Times New Roman" w:cs="Times New Roman"/>
          <w:b/>
          <w:bCs/>
          <w:sz w:val="24"/>
          <w:szCs w:val="24"/>
        </w:rPr>
        <w:t xml:space="preserve">Lõike 1 punkti 5 muutmine. </w:t>
      </w:r>
      <w:r>
        <w:rPr>
          <w:rFonts w:ascii="Times New Roman" w:hAnsi="Times New Roman" w:cs="Times New Roman"/>
          <w:sz w:val="24"/>
          <w:szCs w:val="24"/>
        </w:rPr>
        <w:t xml:space="preserve">Finantsinspektsioon on juhtinud tähelepanu asjaolule, et § 71 lõike 1 punkt 5 erineb BRRD2 artikli 44 lõike 2 punktist </w:t>
      </w:r>
      <w:proofErr w:type="spellStart"/>
      <w:r>
        <w:rPr>
          <w:rFonts w:ascii="Times New Roman" w:hAnsi="Times New Roman" w:cs="Times New Roman"/>
          <w:sz w:val="24"/>
          <w:szCs w:val="24"/>
        </w:rPr>
        <w:t>e.</w:t>
      </w:r>
      <w:proofErr w:type="spellEnd"/>
      <w:r>
        <w:rPr>
          <w:rFonts w:ascii="Times New Roman" w:hAnsi="Times New Roman" w:cs="Times New Roman"/>
          <w:sz w:val="24"/>
          <w:szCs w:val="24"/>
        </w:rPr>
        <w:t xml:space="preserve"> Nimelt sätestab direktiiv, et teisendatavateks kohustusteks ei peeta finantsinstitutsioonide, välja arvatud sama konsolideerimisgrupi ettevõtjate ees olevaid kohustusi, mille esialgne tähtaeg on lühem kui seitse päeva. Seevastu on seaduses sätestatud, et teisendatavate kohustuste nimekirjast on välistatud lepingulised kohustused tähtajaga vähem kui seitse päeva äriühingute ees, välja arvatud samasse konsolideerimisgruppi kuuluvate ettevõtjate ees. Seega esineb vastuolu direktiivi ja seaduse vahel, sest punkt 5 välistab kõik kohustused, mille täitmise tähtajani on jäänud vähem kui seitse päeva, kuid punkt e välistab ainult kohustused, mis on võetud samasse konsolideerimisgruppi kuuluvate ettevõtjate suhtes ning mille esialgne tähtaeg on lühem kui seitse päeva. Seega peab punkti e kohaselt olema täidetud kaks eeldust, mille puhul, saab jaatada teisendamise välistust, kuid punkti e kohaselt ainult üks eeldus. Eeltoodust tulenevalt muudetakse punkti 5 ning sätestatakse selgemalt tingimused, millele peab mitte teisendatav kohustus vastama. </w:t>
      </w:r>
    </w:p>
    <w:p w14:paraId="33B3786F" w14:textId="77777777" w:rsidR="007941BC" w:rsidRPr="00674BAC" w:rsidRDefault="007941BC" w:rsidP="007941BC">
      <w:pPr>
        <w:spacing w:after="0" w:line="240" w:lineRule="auto"/>
        <w:jc w:val="both"/>
        <w:rPr>
          <w:rFonts w:ascii="Times New Roman" w:hAnsi="Times New Roman" w:cs="Times New Roman"/>
          <w:sz w:val="24"/>
          <w:szCs w:val="24"/>
        </w:rPr>
      </w:pPr>
    </w:p>
    <w:p w14:paraId="072001A9"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1 punkti 6</w:t>
      </w:r>
      <w:r w:rsidRPr="00674BAC">
        <w:rPr>
          <w:rFonts w:ascii="Times New Roman" w:hAnsi="Times New Roman" w:cs="Times New Roman"/>
          <w:b/>
          <w:bCs/>
          <w:sz w:val="24"/>
          <w:szCs w:val="24"/>
          <w:vertAlign w:val="superscript"/>
        </w:rPr>
        <w:t>1</w:t>
      </w:r>
      <w:r w:rsidRPr="00674BAC">
        <w:rPr>
          <w:rFonts w:ascii="Times New Roman" w:hAnsi="Times New Roman" w:cs="Times New Roman"/>
          <w:b/>
          <w:bCs/>
          <w:sz w:val="24"/>
          <w:szCs w:val="24"/>
        </w:rPr>
        <w:t xml:space="preserve"> muutmine</w:t>
      </w:r>
      <w:r w:rsidRPr="00674BAC">
        <w:rPr>
          <w:rFonts w:ascii="Times New Roman" w:hAnsi="Times New Roman" w:cs="Times New Roman"/>
          <w:sz w:val="24"/>
          <w:szCs w:val="24"/>
        </w:rPr>
        <w:t>. Punkt 6</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sätestab, et kohustuste teisendamise meetme kohaldamisalasse ei kuulu kohustused krediidiasutuse või temaga samasse konsolideerimisgruppi kuuluva isiku ees, kes ise ei ole kriisilahendussubjekt, olenemata kohustuste lõpptähtajast. Punktiga 6</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on üle võetud BRRD2 artikli 44 lõike 2 esimese alalõike punkt h. Euroopa Komisjon on juhtinud tähelepanu sellele, et direktiivi punktis h on konsolideerimisgruppi kuulumine limiteeritud kriisilahendusega, kuid § 71 lõike 1 punkt 6</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käsitleb tavalist konsolideerimisgruppi. Seetõttu võib vale grupi määratlus mõjutada teisendamise meetme rakendusala, hõlmates sellesse suuremal hulgal kohustusi, kui on direktiiviga ette nähtud. Vea parandamiseks täiendatakse punkti 6</w:t>
      </w:r>
      <w:r w:rsidRPr="00674BAC">
        <w:rPr>
          <w:rFonts w:ascii="Times New Roman" w:hAnsi="Times New Roman" w:cs="Times New Roman"/>
          <w:sz w:val="24"/>
          <w:szCs w:val="24"/>
          <w:vertAlign w:val="superscript"/>
        </w:rPr>
        <w:t xml:space="preserve">1 </w:t>
      </w:r>
      <w:r w:rsidRPr="00674BAC">
        <w:rPr>
          <w:rFonts w:ascii="Times New Roman" w:hAnsi="Times New Roman" w:cs="Times New Roman"/>
          <w:sz w:val="24"/>
          <w:szCs w:val="24"/>
        </w:rPr>
        <w:t xml:space="preserve">pärast sõna ,,samasse“ sõnaga ,,kriisilahenduse“. </w:t>
      </w:r>
    </w:p>
    <w:p w14:paraId="71EC60DF" w14:textId="77777777" w:rsidR="007941BC" w:rsidRPr="00674BAC" w:rsidRDefault="007941BC" w:rsidP="007941BC">
      <w:pPr>
        <w:spacing w:after="0" w:line="240" w:lineRule="auto"/>
        <w:jc w:val="both"/>
        <w:rPr>
          <w:rFonts w:ascii="Times New Roman" w:hAnsi="Times New Roman" w:cs="Times New Roman"/>
          <w:sz w:val="24"/>
          <w:szCs w:val="24"/>
        </w:rPr>
      </w:pPr>
    </w:p>
    <w:p w14:paraId="144D38DC"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Paragrahvi täiendamine lõikega 1</w:t>
      </w:r>
      <w:r w:rsidRPr="00674BAC">
        <w:rPr>
          <w:rFonts w:ascii="Times New Roman" w:hAnsi="Times New Roman" w:cs="Times New Roman"/>
          <w:b/>
          <w:bCs/>
          <w:sz w:val="24"/>
          <w:szCs w:val="24"/>
          <w:vertAlign w:val="superscript"/>
        </w:rPr>
        <w:t>1</w:t>
      </w:r>
      <w:r w:rsidRPr="00674BAC">
        <w:rPr>
          <w:rFonts w:ascii="Times New Roman" w:hAnsi="Times New Roman" w:cs="Times New Roman"/>
          <w:b/>
          <w:bCs/>
          <w:sz w:val="24"/>
          <w:szCs w:val="24"/>
        </w:rPr>
        <w:t>.</w:t>
      </w:r>
      <w:r w:rsidRPr="00674BAC">
        <w:rPr>
          <w:rFonts w:ascii="Times New Roman" w:hAnsi="Times New Roman" w:cs="Times New Roman"/>
          <w:sz w:val="24"/>
          <w:szCs w:val="24"/>
        </w:rPr>
        <w:t xml:space="preserve"> Euroopa Komisjon on teinud juhtinud tähelepanu sellele, et BRRD2 artikli 44 lõike 2 esimese alalõike punkt h on üle võetud § 71 lõike 1 punktis 6</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poolikult. Komisjoni hinnangul ei sisalda punkt 6</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selgitust selle kohta, et punktis sätestatud erand ei kohaldu nende kohustuste suhtes, mis on direktiivi ülevõtmise kuupäeval kohaldatava tavapärase maksejõuetusmenetluse kohustustest madalamad kui tavalised tagamata kohustused. Täiendavalt sätestab direktiivi punkt h, et samas punktis reguleeritud erandi kohaldamisel peab tütarettevõtja kriisilahendusasutus, kes ei ole kriisilahendussubjekt, hindama, kas artiklis 45f lõikes 2 sätestatud kirjete summa on kriisilahendusstrateegia rakendamise toetamiseks piisav. Kuivõrd punkt</w:t>
      </w:r>
      <w:r>
        <w:rPr>
          <w:rFonts w:ascii="Times New Roman" w:hAnsi="Times New Roman" w:cs="Times New Roman"/>
          <w:sz w:val="24"/>
          <w:szCs w:val="24"/>
        </w:rPr>
        <w:t xml:space="preserve"> </w:t>
      </w:r>
      <w:r w:rsidRPr="00674BAC">
        <w:rPr>
          <w:rFonts w:ascii="Times New Roman" w:hAnsi="Times New Roman" w:cs="Times New Roman"/>
          <w:sz w:val="24"/>
          <w:szCs w:val="24"/>
        </w:rPr>
        <w:t>6</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muutub uue sõnastusega piisavalt sisutihedaks ja nüansirikkaks, on otsustatud artikli teine lausepool üle tuua §-i 71 uue eraldiseisva lõi</w:t>
      </w:r>
      <w:r>
        <w:rPr>
          <w:rFonts w:ascii="Times New Roman" w:hAnsi="Times New Roman" w:cs="Times New Roman"/>
          <w:sz w:val="24"/>
          <w:szCs w:val="24"/>
        </w:rPr>
        <w:t>ke</w:t>
      </w:r>
      <w:r w:rsidRPr="00674BAC">
        <w:rPr>
          <w:rFonts w:ascii="Times New Roman" w:hAnsi="Times New Roman" w:cs="Times New Roman"/>
          <w:sz w:val="24"/>
          <w:szCs w:val="24"/>
        </w:rPr>
        <w:t>na 1</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Lõikega pannakse tütarettevõtja kriisilahendusasutusele, kes ei ole kriisilahendussubjekt, kohustus hinnata, kas </w:t>
      </w:r>
      <w:r>
        <w:rPr>
          <w:rFonts w:ascii="Times New Roman" w:hAnsi="Times New Roman" w:cs="Times New Roman"/>
          <w:sz w:val="24"/>
          <w:szCs w:val="24"/>
        </w:rPr>
        <w:t>FELS</w:t>
      </w:r>
      <w:r w:rsidRPr="00674BAC">
        <w:rPr>
          <w:rFonts w:ascii="Times New Roman" w:hAnsi="Times New Roman" w:cs="Times New Roman"/>
          <w:sz w:val="24"/>
          <w:szCs w:val="24"/>
        </w:rPr>
        <w:t xml:space="preserve"> § 19 lõikes 8 sätestatud kirjete summa on kriisilahendusstrateegia rakendamise toetamiseks piisav. Paragrahvi 19 lõige 8 vastab artikli 44 lõike 2 esimese alalõike punkti h teises lausepooles mainitud direktiivi artiklile 45f lõikele 2, millega reguleeritakse miinimumnõude kohaldamist konsolideerimisgrupi tütarettevõtjast krediidiasutuse suhtes. Uue lõikega lahendatakse direktiivi ülevõtmisest tingitud puudus ning täpsustatakse § 71 lõike 1 punktis 6</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sätestatud kohustuste teisendamise kohaldamise erandit.</w:t>
      </w:r>
    </w:p>
    <w:p w14:paraId="718B0E7C" w14:textId="77777777" w:rsidR="007941BC" w:rsidRPr="00674BAC" w:rsidRDefault="007941BC" w:rsidP="007941BC">
      <w:pPr>
        <w:spacing w:after="0" w:line="240" w:lineRule="auto"/>
        <w:jc w:val="both"/>
        <w:rPr>
          <w:rFonts w:ascii="Times New Roman" w:hAnsi="Times New Roman" w:cs="Times New Roman"/>
          <w:sz w:val="24"/>
          <w:szCs w:val="24"/>
        </w:rPr>
      </w:pPr>
    </w:p>
    <w:p w14:paraId="7EB79E95"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Paragrahv 72. </w:t>
      </w:r>
      <w:r w:rsidRPr="00674BAC">
        <w:rPr>
          <w:rFonts w:ascii="Times New Roman" w:hAnsi="Times New Roman" w:cs="Times New Roman"/>
          <w:sz w:val="24"/>
          <w:szCs w:val="24"/>
        </w:rPr>
        <w:t xml:space="preserve">Kehtiv § 72 sätestab kohustuste teisendamise meetme kohaldamisala erandid. </w:t>
      </w:r>
    </w:p>
    <w:p w14:paraId="654BBDED" w14:textId="77777777" w:rsidR="007941BC" w:rsidRPr="00674BAC" w:rsidRDefault="007941BC" w:rsidP="007941BC">
      <w:pPr>
        <w:spacing w:after="0" w:line="240" w:lineRule="auto"/>
        <w:jc w:val="both"/>
        <w:rPr>
          <w:rFonts w:ascii="Times New Roman" w:hAnsi="Times New Roman" w:cs="Times New Roman"/>
          <w:sz w:val="24"/>
          <w:szCs w:val="24"/>
        </w:rPr>
      </w:pPr>
    </w:p>
    <w:p w14:paraId="25C21A6C"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Lõike 1 punkti 4 muutmine. </w:t>
      </w:r>
      <w:r w:rsidRPr="00674BAC">
        <w:rPr>
          <w:rFonts w:ascii="Times New Roman" w:hAnsi="Times New Roman" w:cs="Times New Roman"/>
          <w:sz w:val="24"/>
          <w:szCs w:val="24"/>
        </w:rPr>
        <w:t xml:space="preserve">Lõikega 1 sätestatakse loetelu olukordadest, mille esinemisel võib Finantsinspektsioon erandkorras välistada kohustuste teisendamise meetme rakendamise täielikult või osaliselt. Lõikega 1 võetakse üle BRRD2 artikli 44 lõike 3 esimene alalõige. Euroopa Komisjon on selgitanud, et § 72 lõike 1 punktis 4 on eksitud võlausaldajate kaitsele lähenemisel. Nimelt ei ole artikli 44 lõike 3 esimese alalõike punkt d suunatud võlausaldajate võrdse kohtlemise põhimõtte rakendamisele, mis on sätestatud </w:t>
      </w:r>
      <w:r>
        <w:rPr>
          <w:rFonts w:ascii="Times New Roman" w:hAnsi="Times New Roman" w:cs="Times New Roman"/>
          <w:sz w:val="24"/>
          <w:szCs w:val="24"/>
        </w:rPr>
        <w:t>FELS</w:t>
      </w:r>
      <w:r w:rsidRPr="00674BAC">
        <w:rPr>
          <w:rFonts w:ascii="Times New Roman" w:hAnsi="Times New Roman" w:cs="Times New Roman"/>
          <w:sz w:val="24"/>
          <w:szCs w:val="24"/>
        </w:rPr>
        <w:t xml:space="preserve"> § 40 lõike 1 punktis 6, vaid ennetamaks olukorda, kus võlausaldajate kaetava kahjumi summa suureneks kohustuste ja nõudeõiguste teisendamise tõttu. Seega seisneb punkti d fookus võlausaldajate kui grupi enda kaitsmises olukorra halvenemise eest, mitte võlausaldajate kui eraldiseisvate isikute kaitses omavahelistes jõu ja õiguste vahekordades. Eelnevat põhimõtet o</w:t>
      </w:r>
      <w:r>
        <w:rPr>
          <w:rFonts w:ascii="Times New Roman" w:hAnsi="Times New Roman" w:cs="Times New Roman"/>
          <w:sz w:val="24"/>
          <w:szCs w:val="24"/>
        </w:rPr>
        <w:t>n</w:t>
      </w:r>
      <w:r w:rsidRPr="00674BAC">
        <w:rPr>
          <w:rFonts w:ascii="Times New Roman" w:hAnsi="Times New Roman" w:cs="Times New Roman"/>
          <w:sz w:val="24"/>
          <w:szCs w:val="24"/>
        </w:rPr>
        <w:t xml:space="preserve"> toonitatud ka komisjoni 4. veebruari 2016 delegeeritud määruse (EL) 2016/860 artikli 9 lõikes 1, mille kohaselt ei tohi välistamata kohustuste omanikud olla paremas positsioonis, kui nad oleksid kohustuste teisendamise korral. Komisjoni märkusest tulenevalt muudetakse punkti 4 ja sätestatakse, et kohustuste teisendamise meetme rakendamist on võimalik täielikult või osaliselt välistada, kui see teisendamine põhjustaks kohustuste ja nõudeõiguste väärtuse vähenemise sellisel viisil, et võlausaldajad peaksid katma kahjumit suuremas osas võrreldes olukorraga, kus vastavate kohustuste teisendamine oleks välistatud. </w:t>
      </w:r>
    </w:p>
    <w:p w14:paraId="227C553D" w14:textId="77777777" w:rsidR="007941BC" w:rsidRPr="00674BAC" w:rsidRDefault="007941BC" w:rsidP="007941BC">
      <w:pPr>
        <w:spacing w:after="0" w:line="240" w:lineRule="auto"/>
        <w:jc w:val="both"/>
        <w:rPr>
          <w:rFonts w:ascii="Times New Roman" w:hAnsi="Times New Roman" w:cs="Times New Roman"/>
          <w:sz w:val="24"/>
          <w:szCs w:val="24"/>
        </w:rPr>
      </w:pPr>
    </w:p>
    <w:p w14:paraId="16DEBAE3"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4</w:t>
      </w:r>
      <w:r w:rsidRPr="00674BAC">
        <w:rPr>
          <w:rFonts w:ascii="Times New Roman" w:hAnsi="Times New Roman" w:cs="Times New Roman"/>
          <w:b/>
          <w:bCs/>
          <w:sz w:val="24"/>
          <w:szCs w:val="24"/>
          <w:vertAlign w:val="superscript"/>
        </w:rPr>
        <w:t>1</w:t>
      </w:r>
      <w:r w:rsidRPr="00674BAC">
        <w:rPr>
          <w:rFonts w:ascii="Times New Roman" w:hAnsi="Times New Roman" w:cs="Times New Roman"/>
          <w:b/>
          <w:bCs/>
          <w:sz w:val="24"/>
          <w:szCs w:val="24"/>
        </w:rPr>
        <w:t xml:space="preserve"> muutmine. </w:t>
      </w:r>
      <w:r w:rsidRPr="00674BAC">
        <w:rPr>
          <w:rFonts w:ascii="Times New Roman" w:hAnsi="Times New Roman" w:cs="Times New Roman"/>
          <w:sz w:val="24"/>
          <w:szCs w:val="24"/>
        </w:rPr>
        <w:t>Lõikega 4</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sätestatakse, et Finantsinspektsioon hindab põhjalikult, kas sellised kohustused krediidiasutuse või temaga samasse konsolideerimisgruppi kuuluva isiku suhtes, kes kuulub samasse kriisilahenduse konsolideerimisgruppi ja ei ole ise kriisilahendussubjekt, mis on välistatud käesoleva paragrahvi lõike 4 alusel, tuleks osaliselt või täielikult välistada kohustuste teisendamise kohaldamisalast, eesmärgiga tagada kriisilahendusstrateegia asjakohane rakendamine. Lõikega 4</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w:t>
      </w:r>
      <w:r>
        <w:rPr>
          <w:rFonts w:ascii="Times New Roman" w:hAnsi="Times New Roman" w:cs="Times New Roman"/>
          <w:sz w:val="24"/>
          <w:szCs w:val="24"/>
        </w:rPr>
        <w:t xml:space="preserve">on </w:t>
      </w:r>
      <w:r w:rsidRPr="00674BAC">
        <w:rPr>
          <w:rFonts w:ascii="Times New Roman" w:hAnsi="Times New Roman" w:cs="Times New Roman"/>
          <w:sz w:val="24"/>
          <w:szCs w:val="24"/>
        </w:rPr>
        <w:t xml:space="preserve">üle võetud BRRD2 artikli 44 lõike 3 teine alalõige. </w:t>
      </w:r>
    </w:p>
    <w:p w14:paraId="79B45301" w14:textId="77777777" w:rsidR="007941BC" w:rsidRPr="00674BAC" w:rsidRDefault="007941BC" w:rsidP="007941BC">
      <w:pPr>
        <w:spacing w:after="0" w:line="240" w:lineRule="auto"/>
        <w:jc w:val="both"/>
        <w:rPr>
          <w:rFonts w:ascii="Times New Roman" w:hAnsi="Times New Roman" w:cs="Times New Roman"/>
          <w:sz w:val="24"/>
          <w:szCs w:val="24"/>
        </w:rPr>
      </w:pPr>
    </w:p>
    <w:p w14:paraId="15E14494"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Euroopa Komisjon on käesoleva sätte </w:t>
      </w:r>
      <w:r>
        <w:rPr>
          <w:rFonts w:ascii="Times New Roman" w:hAnsi="Times New Roman" w:cs="Times New Roman"/>
          <w:sz w:val="24"/>
          <w:szCs w:val="24"/>
        </w:rPr>
        <w:t>kohta</w:t>
      </w:r>
      <w:r w:rsidRPr="00674BAC">
        <w:rPr>
          <w:rFonts w:ascii="Times New Roman" w:hAnsi="Times New Roman" w:cs="Times New Roman"/>
          <w:sz w:val="24"/>
          <w:szCs w:val="24"/>
        </w:rPr>
        <w:t xml:space="preserve"> teinud kaks märkust. Esiteks, lõike 4</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esimeses lausepooles on ekslikult sätestatud, et Finantsinspektsiooni hindamine peab toimuma krediidiasutuse või temaga samasse konsolideerimisgruppi kuuluva isiku suhtes. Direktiivis on siinkohal võetud kriisilahenduse konsolideerimisgrupi põhine lähenemine, mis on kitsam seaduses sätestatu</w:t>
      </w:r>
      <w:r>
        <w:rPr>
          <w:rFonts w:ascii="Times New Roman" w:hAnsi="Times New Roman" w:cs="Times New Roman"/>
          <w:sz w:val="24"/>
          <w:szCs w:val="24"/>
        </w:rPr>
        <w:t>d</w:t>
      </w:r>
      <w:r w:rsidRPr="00674BAC">
        <w:rPr>
          <w:rFonts w:ascii="Times New Roman" w:hAnsi="Times New Roman" w:cs="Times New Roman"/>
          <w:sz w:val="24"/>
          <w:szCs w:val="24"/>
        </w:rPr>
        <w:t xml:space="preserve"> konsolideerimisgrupi lähenemisest. Teiseks, lõikest 4</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on puudu täiend selle kohta, et kõnealused kohustused ei ole välistatud käesoleva paragrahvi lõike 4 alusel. Seega tekib seaduse ja direktiivi vahel vastuolu, kuna seadusega luuakse tingimus, et kohustuste teisendamise kohaldamisalast jäetakse välja kohustused, mis on välistatud, kuid direktiivi kohaselt jäetakse kohaldamisalast välja kohustused, mis ei ole välistatud. </w:t>
      </w:r>
    </w:p>
    <w:p w14:paraId="7E1094F0" w14:textId="77777777" w:rsidR="007941BC" w:rsidRPr="00674BAC" w:rsidRDefault="007941BC" w:rsidP="007941BC">
      <w:pPr>
        <w:spacing w:after="0" w:line="240" w:lineRule="auto"/>
        <w:jc w:val="both"/>
        <w:rPr>
          <w:rFonts w:ascii="Times New Roman" w:hAnsi="Times New Roman" w:cs="Times New Roman"/>
          <w:sz w:val="24"/>
          <w:szCs w:val="24"/>
        </w:rPr>
      </w:pPr>
    </w:p>
    <w:p w14:paraId="5D2EBDB6"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Lisaks komisjoni poolt tehtud ettepanekutele </w:t>
      </w:r>
      <w:r>
        <w:rPr>
          <w:rFonts w:ascii="Times New Roman" w:hAnsi="Times New Roman" w:cs="Times New Roman"/>
          <w:sz w:val="24"/>
          <w:szCs w:val="24"/>
        </w:rPr>
        <w:t>on</w:t>
      </w:r>
      <w:r w:rsidRPr="00674BAC">
        <w:rPr>
          <w:rFonts w:ascii="Times New Roman" w:hAnsi="Times New Roman" w:cs="Times New Roman"/>
          <w:sz w:val="24"/>
          <w:szCs w:val="24"/>
        </w:rPr>
        <w:t xml:space="preserve"> lõikes 4</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veel ka</w:t>
      </w:r>
      <w:r>
        <w:rPr>
          <w:rFonts w:ascii="Times New Roman" w:hAnsi="Times New Roman" w:cs="Times New Roman"/>
          <w:sz w:val="24"/>
          <w:szCs w:val="24"/>
        </w:rPr>
        <w:t>ks</w:t>
      </w:r>
      <w:r w:rsidRPr="00674BAC">
        <w:rPr>
          <w:rFonts w:ascii="Times New Roman" w:hAnsi="Times New Roman" w:cs="Times New Roman"/>
          <w:sz w:val="24"/>
          <w:szCs w:val="24"/>
        </w:rPr>
        <w:t xml:space="preserve"> asjaolu, mis vajavad muutmist. Esiteks, seni kehtinud sätte sõnastuses viidati § 72 lõikele 4, mille kohaselt võib Finantsinspektsioon suurendada § 72 lõike 1 kohaldamisel muude teisendatavate kohustuste suhtes kohaldatava </w:t>
      </w:r>
      <w:proofErr w:type="spellStart"/>
      <w:r w:rsidRPr="00674BAC">
        <w:rPr>
          <w:rFonts w:ascii="Times New Roman" w:hAnsi="Times New Roman" w:cs="Times New Roman"/>
          <w:sz w:val="24"/>
          <w:szCs w:val="24"/>
        </w:rPr>
        <w:t>allahindamise</w:t>
      </w:r>
      <w:proofErr w:type="spellEnd"/>
      <w:r w:rsidRPr="00674BAC">
        <w:rPr>
          <w:rFonts w:ascii="Times New Roman" w:hAnsi="Times New Roman" w:cs="Times New Roman"/>
          <w:sz w:val="24"/>
          <w:szCs w:val="24"/>
        </w:rPr>
        <w:t xml:space="preserve"> või teisendamise määra, arvestades, et ükski võlausaldaja ei kata kahjumit suuremas osas, kui ta oleks katnud krediidiasutuse lõpetamisel ja likvideerimisel tavapärases pankrotimenetluses. Lõikega 4 on üle võetud BRRD2 artikli 44 lõike 3 kolmas alalõige. Viide lõikele 4 on ebakorrektne, sest direktiivi artikli 44 lõike 3 teine alalõige viitab sama artikli lõike 2 esimese alalõike punktile h, mis on </w:t>
      </w:r>
      <w:r>
        <w:rPr>
          <w:rFonts w:ascii="Times New Roman" w:hAnsi="Times New Roman" w:cs="Times New Roman"/>
          <w:sz w:val="24"/>
          <w:szCs w:val="24"/>
        </w:rPr>
        <w:t>FELS-iga</w:t>
      </w:r>
      <w:r w:rsidRPr="00674BAC">
        <w:rPr>
          <w:rFonts w:ascii="Times New Roman" w:hAnsi="Times New Roman" w:cs="Times New Roman"/>
          <w:sz w:val="24"/>
          <w:szCs w:val="24"/>
        </w:rPr>
        <w:t xml:space="preserve"> võetud üle § 71 lõike 1 punktis 6</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Teiseks, sätet lugedes ei ole aru saada, kas </w:t>
      </w:r>
      <w:proofErr w:type="spellStart"/>
      <w:r>
        <w:rPr>
          <w:rFonts w:ascii="Times New Roman" w:hAnsi="Times New Roman" w:cs="Times New Roman"/>
          <w:sz w:val="24"/>
          <w:szCs w:val="24"/>
        </w:rPr>
        <w:t>kõrval</w:t>
      </w:r>
      <w:r w:rsidRPr="00674BAC">
        <w:rPr>
          <w:rFonts w:ascii="Times New Roman" w:hAnsi="Times New Roman" w:cs="Times New Roman"/>
          <w:sz w:val="24"/>
          <w:szCs w:val="24"/>
        </w:rPr>
        <w:t>lause</w:t>
      </w:r>
      <w:proofErr w:type="spellEnd"/>
      <w:r w:rsidRPr="00674BAC">
        <w:rPr>
          <w:rFonts w:ascii="Times New Roman" w:hAnsi="Times New Roman" w:cs="Times New Roman"/>
          <w:sz w:val="24"/>
          <w:szCs w:val="24"/>
        </w:rPr>
        <w:t>, mis algab sõnadega „mis on välistatud…“, kehtib isiku suhtes, kes kuulub samasse kriisilahenduse konsolideerimisgruppi ja ei ole ise kriisilahendussubjekt, või kohustuste enda suhtes. Lõike loetavuse huvides on mõistlik eraldada lõike 4</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senine tekst kaheks eraldi lauseks ning viia välistust puudutav tingimus lõike teise lausesse. Teksti eraldamine kaheks lauseks vähendab alalausete mahtu esimeses lauses, muudab teksti lihtsamini loetavaks, sätte sisu arusaadavamaks ning parandab ülevõtmisel tekkinud sõnastusliku vea. Võttes arvesse nii komisjoni kui ka </w:t>
      </w:r>
      <w:r>
        <w:rPr>
          <w:rFonts w:ascii="Times New Roman" w:hAnsi="Times New Roman" w:cs="Times New Roman"/>
          <w:sz w:val="24"/>
          <w:szCs w:val="24"/>
        </w:rPr>
        <w:t>muid</w:t>
      </w:r>
      <w:r w:rsidRPr="00674BAC">
        <w:rPr>
          <w:rFonts w:ascii="Times New Roman" w:hAnsi="Times New Roman" w:cs="Times New Roman"/>
          <w:sz w:val="24"/>
          <w:szCs w:val="24"/>
        </w:rPr>
        <w:t xml:space="preserve"> </w:t>
      </w:r>
      <w:r>
        <w:rPr>
          <w:rFonts w:ascii="Times New Roman" w:hAnsi="Times New Roman" w:cs="Times New Roman"/>
          <w:sz w:val="24"/>
          <w:szCs w:val="24"/>
        </w:rPr>
        <w:t>tähelepanekuid</w:t>
      </w:r>
      <w:r w:rsidRPr="00674BAC">
        <w:rPr>
          <w:rFonts w:ascii="Times New Roman" w:hAnsi="Times New Roman" w:cs="Times New Roman"/>
          <w:sz w:val="24"/>
          <w:szCs w:val="24"/>
        </w:rPr>
        <w:t>, muudetakse lõiget 4</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Esimese lausega sätestatakse, et Finantsinspektsioon hindab põhjalikult, kas sellised kohustused krediidiasutuse või temaga samasse kriisilahenduse konsolideerimisgruppi kuuluva isiku suhtes, kes ise ei ole kriisilahendussubjekt ja kelle suhtes ei kohaldu </w:t>
      </w:r>
      <w:r>
        <w:rPr>
          <w:rFonts w:ascii="Times New Roman" w:hAnsi="Times New Roman" w:cs="Times New Roman"/>
          <w:sz w:val="24"/>
          <w:szCs w:val="24"/>
        </w:rPr>
        <w:t>FELS</w:t>
      </w:r>
      <w:r w:rsidRPr="00674BAC">
        <w:rPr>
          <w:rFonts w:ascii="Times New Roman" w:hAnsi="Times New Roman" w:cs="Times New Roman"/>
          <w:sz w:val="24"/>
          <w:szCs w:val="24"/>
        </w:rPr>
        <w:t xml:space="preserve"> § 71 lõike 1 punktis 6</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sätestatud erandid, tuleks osaliselt või täielikult välistada kohustuste teisendamise kohaldamisalast, eesmärgiga tagada kriisilahendusstrateegia asjakohane rakendamine. Teise lausega sätestatakse, et </w:t>
      </w:r>
      <w:r>
        <w:rPr>
          <w:rFonts w:ascii="Times New Roman" w:hAnsi="Times New Roman" w:cs="Times New Roman"/>
          <w:sz w:val="24"/>
          <w:szCs w:val="24"/>
        </w:rPr>
        <w:t>nimetatud</w:t>
      </w:r>
      <w:r w:rsidRPr="00674BAC">
        <w:rPr>
          <w:rFonts w:ascii="Times New Roman" w:hAnsi="Times New Roman" w:cs="Times New Roman"/>
          <w:sz w:val="24"/>
          <w:szCs w:val="24"/>
        </w:rPr>
        <w:t xml:space="preserve"> hindamise ulatus ei laiene käesoleva paragrahvi lõikes 4 sätestatud kohustustele. </w:t>
      </w:r>
    </w:p>
    <w:p w14:paraId="6530D924" w14:textId="77777777" w:rsidR="007941BC" w:rsidRDefault="007941BC" w:rsidP="007941BC">
      <w:pPr>
        <w:spacing w:after="0" w:line="240" w:lineRule="auto"/>
        <w:jc w:val="both"/>
        <w:rPr>
          <w:rFonts w:ascii="Times New Roman" w:hAnsi="Times New Roman" w:cs="Times New Roman"/>
          <w:sz w:val="24"/>
          <w:szCs w:val="24"/>
        </w:rPr>
      </w:pPr>
    </w:p>
    <w:p w14:paraId="1E0714BE" w14:textId="77777777" w:rsidR="007941BC" w:rsidRDefault="007941BC" w:rsidP="007941BC">
      <w:pPr>
        <w:spacing w:after="0" w:line="240" w:lineRule="auto"/>
        <w:jc w:val="both"/>
        <w:rPr>
          <w:rFonts w:ascii="Times New Roman" w:hAnsi="Times New Roman" w:cs="Times New Roman"/>
          <w:sz w:val="24"/>
          <w:szCs w:val="24"/>
        </w:rPr>
      </w:pPr>
      <w:r w:rsidRPr="00643B2F">
        <w:rPr>
          <w:rFonts w:ascii="Times New Roman" w:hAnsi="Times New Roman" w:cs="Times New Roman"/>
          <w:b/>
          <w:bCs/>
          <w:sz w:val="24"/>
          <w:szCs w:val="24"/>
        </w:rPr>
        <w:t>Paragrahv 74.</w:t>
      </w:r>
      <w:r>
        <w:rPr>
          <w:rFonts w:ascii="Times New Roman" w:hAnsi="Times New Roman" w:cs="Times New Roman"/>
          <w:sz w:val="24"/>
          <w:szCs w:val="24"/>
        </w:rPr>
        <w:t xml:space="preserve"> Kehtiv § 74 reguleerib kohustuste </w:t>
      </w:r>
      <w:proofErr w:type="spellStart"/>
      <w:r>
        <w:rPr>
          <w:rFonts w:ascii="Times New Roman" w:hAnsi="Times New Roman" w:cs="Times New Roman"/>
          <w:sz w:val="24"/>
          <w:szCs w:val="24"/>
        </w:rPr>
        <w:t>allahindamise</w:t>
      </w:r>
      <w:proofErr w:type="spellEnd"/>
      <w:r>
        <w:rPr>
          <w:rFonts w:ascii="Times New Roman" w:hAnsi="Times New Roman" w:cs="Times New Roman"/>
          <w:sz w:val="24"/>
          <w:szCs w:val="24"/>
        </w:rPr>
        <w:t xml:space="preserve"> ja teisendamise järjestust. </w:t>
      </w:r>
    </w:p>
    <w:p w14:paraId="10B38EA0" w14:textId="77777777" w:rsidR="007941BC" w:rsidRDefault="007941BC" w:rsidP="007941BC">
      <w:pPr>
        <w:spacing w:after="0" w:line="240" w:lineRule="auto"/>
        <w:jc w:val="both"/>
        <w:rPr>
          <w:rFonts w:ascii="Times New Roman" w:hAnsi="Times New Roman" w:cs="Times New Roman"/>
          <w:sz w:val="24"/>
          <w:szCs w:val="24"/>
        </w:rPr>
      </w:pPr>
    </w:p>
    <w:p w14:paraId="53733C2F" w14:textId="77777777" w:rsidR="007941BC" w:rsidRPr="00BA7ACC" w:rsidRDefault="007941BC" w:rsidP="007941BC">
      <w:pPr>
        <w:spacing w:after="0" w:line="240" w:lineRule="auto"/>
        <w:jc w:val="both"/>
        <w:rPr>
          <w:rFonts w:ascii="Times New Roman" w:hAnsi="Times New Roman" w:cs="Times New Roman"/>
          <w:sz w:val="24"/>
          <w:szCs w:val="24"/>
        </w:rPr>
      </w:pPr>
      <w:r w:rsidRPr="00643B2F">
        <w:rPr>
          <w:rFonts w:ascii="Times New Roman" w:hAnsi="Times New Roman" w:cs="Times New Roman"/>
          <w:b/>
          <w:bCs/>
          <w:sz w:val="24"/>
          <w:szCs w:val="24"/>
        </w:rPr>
        <w:t xml:space="preserve">Lõike 1 punkti 3 muutmine. </w:t>
      </w:r>
      <w:r>
        <w:rPr>
          <w:rFonts w:ascii="Times New Roman" w:hAnsi="Times New Roman" w:cs="Times New Roman"/>
          <w:sz w:val="24"/>
          <w:szCs w:val="24"/>
        </w:rPr>
        <w:t xml:space="preserve">Punktis 3 asendatakse sõnad ,,esimese taseme“ sõnadega ,,teise taseme“, kuivõrd sätte eesmärk on võimaldada teise taseme omavahendite vähendamine kuni nende ammendumiseni. Taoline tõlgendus on kooskõlas ka BRRD2 artikli 48 lõike 1 punktiga </w:t>
      </w:r>
      <w:proofErr w:type="spellStart"/>
      <w:r>
        <w:rPr>
          <w:rFonts w:ascii="Times New Roman" w:hAnsi="Times New Roman" w:cs="Times New Roman"/>
          <w:sz w:val="24"/>
          <w:szCs w:val="24"/>
        </w:rPr>
        <w:t>c.</w:t>
      </w:r>
      <w:proofErr w:type="spellEnd"/>
    </w:p>
    <w:p w14:paraId="06D8A96D" w14:textId="77777777" w:rsidR="007941BC" w:rsidRPr="00674BAC" w:rsidRDefault="007941BC" w:rsidP="007941BC">
      <w:pPr>
        <w:spacing w:after="0" w:line="240" w:lineRule="auto"/>
        <w:jc w:val="both"/>
        <w:rPr>
          <w:rFonts w:ascii="Times New Roman" w:hAnsi="Times New Roman" w:cs="Times New Roman"/>
          <w:sz w:val="24"/>
          <w:szCs w:val="24"/>
        </w:rPr>
      </w:pPr>
    </w:p>
    <w:p w14:paraId="40E85F9D"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Paragrahv 78. </w:t>
      </w:r>
      <w:r w:rsidRPr="00674BAC">
        <w:rPr>
          <w:rFonts w:ascii="Times New Roman" w:hAnsi="Times New Roman" w:cs="Times New Roman"/>
          <w:sz w:val="24"/>
          <w:szCs w:val="24"/>
        </w:rPr>
        <w:t>Kehtiv § 78 sätestab kriisilahenduse osafondi vahendite kasutamise tingimused.</w:t>
      </w:r>
    </w:p>
    <w:p w14:paraId="2DA8D989" w14:textId="77777777" w:rsidR="007941BC" w:rsidRPr="00674BAC" w:rsidRDefault="007941BC" w:rsidP="007941BC">
      <w:pPr>
        <w:spacing w:after="0" w:line="240" w:lineRule="auto"/>
        <w:jc w:val="both"/>
        <w:rPr>
          <w:rFonts w:ascii="Times New Roman" w:hAnsi="Times New Roman" w:cs="Times New Roman"/>
          <w:sz w:val="24"/>
          <w:szCs w:val="24"/>
        </w:rPr>
      </w:pPr>
    </w:p>
    <w:p w14:paraId="41AE2BE5"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Lõike 3 muutmine. </w:t>
      </w:r>
      <w:r w:rsidRPr="00674BAC">
        <w:rPr>
          <w:rFonts w:ascii="Times New Roman" w:hAnsi="Times New Roman" w:cs="Times New Roman"/>
          <w:sz w:val="24"/>
          <w:szCs w:val="24"/>
        </w:rPr>
        <w:t xml:space="preserve">Lõikega 3 sätestatakse, et kui käesolevas paragrahvis ei ole sätestatud teisiti, võib kriisilahendusfondi vahendeid kasutada üksnes juhul, kui kriisilahendusmenetluses oleva krediidiasutuse aktsionärid või kapitaliinstrumentide või muude teisendatavate kohustuste omanikud on eelnevalt kandnud kahjusid </w:t>
      </w:r>
      <w:proofErr w:type="spellStart"/>
      <w:r w:rsidRPr="00674BAC">
        <w:rPr>
          <w:rFonts w:ascii="Times New Roman" w:hAnsi="Times New Roman" w:cs="Times New Roman"/>
          <w:sz w:val="24"/>
          <w:szCs w:val="24"/>
        </w:rPr>
        <w:t>allahindamise</w:t>
      </w:r>
      <w:proofErr w:type="spellEnd"/>
      <w:r w:rsidRPr="00674BAC">
        <w:rPr>
          <w:rFonts w:ascii="Times New Roman" w:hAnsi="Times New Roman" w:cs="Times New Roman"/>
          <w:sz w:val="24"/>
          <w:szCs w:val="24"/>
        </w:rPr>
        <w:t xml:space="preserve"> või teisendamise tõttu või muul juhul vähemalt 8 protsendi ulatuses krediidiasutuse varadest, mis on hinnatud vastavalt </w:t>
      </w:r>
      <w:r>
        <w:rPr>
          <w:rFonts w:ascii="Times New Roman" w:hAnsi="Times New Roman" w:cs="Times New Roman"/>
          <w:sz w:val="24"/>
          <w:szCs w:val="24"/>
        </w:rPr>
        <w:t>FELS</w:t>
      </w:r>
      <w:r w:rsidRPr="00674BAC">
        <w:rPr>
          <w:rFonts w:ascii="Times New Roman" w:hAnsi="Times New Roman" w:cs="Times New Roman"/>
          <w:sz w:val="24"/>
          <w:szCs w:val="24"/>
        </w:rPr>
        <w:t xml:space="preserve"> 5. peatükis sätestatule. Lõikega 3 võetakse üle BRRD2 artikli 44 lõike 5 punkt a. Euroopa Komisjon on täpsustanud, et kahju</w:t>
      </w:r>
      <w:r>
        <w:rPr>
          <w:rFonts w:ascii="Times New Roman" w:hAnsi="Times New Roman" w:cs="Times New Roman"/>
          <w:sz w:val="24"/>
          <w:szCs w:val="24"/>
        </w:rPr>
        <w:t>sid</w:t>
      </w:r>
      <w:r w:rsidRPr="00674BAC">
        <w:rPr>
          <w:rFonts w:ascii="Times New Roman" w:hAnsi="Times New Roman" w:cs="Times New Roman"/>
          <w:sz w:val="24"/>
          <w:szCs w:val="24"/>
        </w:rPr>
        <w:t xml:space="preserve"> tuleks </w:t>
      </w:r>
      <w:r>
        <w:rPr>
          <w:rFonts w:ascii="Times New Roman" w:hAnsi="Times New Roman" w:cs="Times New Roman"/>
          <w:sz w:val="24"/>
          <w:szCs w:val="24"/>
        </w:rPr>
        <w:t>arvestada</w:t>
      </w:r>
      <w:r w:rsidRPr="00674BAC">
        <w:rPr>
          <w:rFonts w:ascii="Times New Roman" w:hAnsi="Times New Roman" w:cs="Times New Roman"/>
          <w:sz w:val="24"/>
          <w:szCs w:val="24"/>
        </w:rPr>
        <w:t xml:space="preserve"> krediidiasutuse kohustuste kogusummalt, kaasa arvatud omavahenditest, mitte varadest. Seega on krediidiasutuse varade aluseks võtmine laiem kui taotleb direktiiv, mis võib kaasa tuua kriisilahendusfondi vahendite kasutamist ebakorrektsete arvutuste põhjal. Uue lõike 3 sõnastusega täpsustatakse, et arvestust teostatakse krediidiasutuse kohustuste kogusummast, kaasa arvatud omavahenditest, mitte krediidiasutuse varadest. </w:t>
      </w:r>
    </w:p>
    <w:p w14:paraId="51D6C2D6" w14:textId="77777777" w:rsidR="007941BC" w:rsidRPr="00674BAC" w:rsidRDefault="007941BC" w:rsidP="007941BC">
      <w:pPr>
        <w:spacing w:after="0" w:line="240" w:lineRule="auto"/>
        <w:jc w:val="both"/>
        <w:rPr>
          <w:rFonts w:ascii="Times New Roman" w:hAnsi="Times New Roman" w:cs="Times New Roman"/>
          <w:sz w:val="24"/>
          <w:szCs w:val="24"/>
        </w:rPr>
      </w:pPr>
    </w:p>
    <w:p w14:paraId="36FD72FF"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 81</w:t>
      </w:r>
      <w:r w:rsidRPr="00674BAC">
        <w:rPr>
          <w:rFonts w:ascii="Times New Roman" w:hAnsi="Times New Roman" w:cs="Times New Roman"/>
          <w:b/>
          <w:bCs/>
          <w:sz w:val="24"/>
          <w:szCs w:val="24"/>
          <w:vertAlign w:val="superscript"/>
        </w:rPr>
        <w:t>1</w:t>
      </w:r>
      <w:r w:rsidRPr="00674BAC">
        <w:rPr>
          <w:rFonts w:ascii="Times New Roman" w:hAnsi="Times New Roman" w:cs="Times New Roman"/>
          <w:b/>
          <w:bCs/>
          <w:sz w:val="24"/>
          <w:szCs w:val="24"/>
        </w:rPr>
        <w:t>.</w:t>
      </w:r>
      <w:r w:rsidRPr="00674BAC">
        <w:rPr>
          <w:rFonts w:ascii="Times New Roman" w:hAnsi="Times New Roman" w:cs="Times New Roman"/>
          <w:b/>
          <w:bCs/>
          <w:sz w:val="24"/>
          <w:szCs w:val="24"/>
          <w:vertAlign w:val="superscript"/>
        </w:rPr>
        <w:t xml:space="preserve"> </w:t>
      </w:r>
      <w:r w:rsidRPr="00674BAC">
        <w:rPr>
          <w:rFonts w:ascii="Times New Roman" w:hAnsi="Times New Roman" w:cs="Times New Roman"/>
          <w:sz w:val="24"/>
          <w:szCs w:val="24"/>
        </w:rPr>
        <w:t>Kehtiv § 81</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sätestab Euroopa kriisilahenduskolleegiumi moodustamise ja juhtimise tingimused.</w:t>
      </w:r>
    </w:p>
    <w:p w14:paraId="34315FA7" w14:textId="77777777" w:rsidR="007941BC" w:rsidRPr="00674BAC" w:rsidRDefault="007941BC" w:rsidP="007941BC">
      <w:pPr>
        <w:spacing w:after="0" w:line="240" w:lineRule="auto"/>
        <w:jc w:val="both"/>
        <w:rPr>
          <w:rFonts w:ascii="Times New Roman" w:hAnsi="Times New Roman" w:cs="Times New Roman"/>
          <w:sz w:val="24"/>
          <w:szCs w:val="24"/>
        </w:rPr>
      </w:pPr>
    </w:p>
    <w:p w14:paraId="652F5A4A"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4 muutmine.</w:t>
      </w:r>
      <w:r w:rsidRPr="00674BAC">
        <w:rPr>
          <w:rFonts w:ascii="Times New Roman" w:hAnsi="Times New Roman" w:cs="Times New Roman"/>
          <w:sz w:val="24"/>
          <w:szCs w:val="24"/>
        </w:rPr>
        <w:t xml:space="preserve"> Käesoleva lõikega sätestatakse, et kui Euroopa Liidus asutatud tütarettevõtja või Euroopa Liidus tegutsev emaettevõtja ja selle tütarettevõtjast krediidiasutusest kriisilahendussubjekt ning Euroopa kriisilahenduskolleegiumi liikmed ei ole käesoleva paragrahvi lõikes 3 nimetatud kriisilahendusstrateegiaga nõus, järgib Euroopa Liidus asutatud tütarettevõtja või konsolideeritud alusel Euroopa Liidus tegutsev emaettevõtja </w:t>
      </w:r>
      <w:r>
        <w:rPr>
          <w:rFonts w:ascii="Times New Roman" w:hAnsi="Times New Roman" w:cs="Times New Roman"/>
          <w:sz w:val="24"/>
          <w:szCs w:val="24"/>
        </w:rPr>
        <w:t>FELS</w:t>
      </w:r>
      <w:r w:rsidRPr="00674BAC">
        <w:rPr>
          <w:rFonts w:ascii="Times New Roman" w:hAnsi="Times New Roman" w:cs="Times New Roman"/>
          <w:sz w:val="24"/>
          <w:szCs w:val="24"/>
        </w:rPr>
        <w:t xml:space="preserve"> §-s 19 sätestatud miinimumnõuet, emiteerides § 19 lõikes 8 nimetatud instrumente oma kolmandas riigis asutatud põhiemaettevõtjale või nimetatud põhiemaettevõtja tütarettevõtjale, mis on asutatud samas kolmandas riigis, või muule ettevõtjale § 19 lõike 8 punktides 1 ja 10 sätestatud tingimustel. Lõikega 4 võetakse üle BRRD2 artikli 89 lõike 2 neljas alalõige. Euroopa Komisjon on juhtinud tähelepanu sellele, et lõike 4 ülevõtmisel on tekkinud sõnastuslik viga, kuna emiteerimine eeldab kõikide asjassepuutuvate isikute nõusolekut kriisilahendusstrateegiale, kuid lõikes 4 kasutatud tekstiosa ,,ei ole“, mis loob väära eelduse, et emiteerimise teostamiseks ei pea otsuse tegemiseks pädevad isikud strateegiaga nõustuma. Komisjoni märkusest tulenevalt sõnastatakse lõige 4 ümber viisil, mis seab emiteerimise eelduseks Euroopa Liidus asutatud tütarettevõtja või Euroopa Liidus tegutseva emaettevõtja selle tütarettevõtjast krediidiasutusest kriisilahendussubjekti ning Euroopa kriisilahenduskolleegiumi liikmete nõusolekut käesoleva paragrahvi lõikes 3 nimetatud kriisilahendusstrateegiale. Lisaks komisjoni märkusest tulenevale muudatusele, asendatakse lõikes 4 viited </w:t>
      </w:r>
      <w:r>
        <w:rPr>
          <w:rFonts w:ascii="Times New Roman" w:hAnsi="Times New Roman" w:cs="Times New Roman"/>
          <w:sz w:val="24"/>
          <w:szCs w:val="24"/>
        </w:rPr>
        <w:t>FELS</w:t>
      </w:r>
      <w:r w:rsidRPr="00674BAC">
        <w:rPr>
          <w:rFonts w:ascii="Times New Roman" w:hAnsi="Times New Roman" w:cs="Times New Roman"/>
          <w:sz w:val="24"/>
          <w:szCs w:val="24"/>
        </w:rPr>
        <w:t xml:space="preserve"> § 19 lõikele 8 viitega § 19 lõigetele 8 ja 8</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(vt § 19 </w:t>
      </w:r>
      <w:r>
        <w:rPr>
          <w:rFonts w:ascii="Times New Roman" w:hAnsi="Times New Roman" w:cs="Times New Roman"/>
          <w:sz w:val="24"/>
          <w:szCs w:val="24"/>
        </w:rPr>
        <w:t>lõigete 8 ja 8</w:t>
      </w:r>
      <w:r>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selgitusi). </w:t>
      </w:r>
    </w:p>
    <w:p w14:paraId="64A7B3CE" w14:textId="77777777" w:rsidR="007941BC" w:rsidRPr="00674BAC" w:rsidRDefault="007941BC" w:rsidP="007941BC">
      <w:pPr>
        <w:spacing w:after="0" w:line="240" w:lineRule="auto"/>
        <w:jc w:val="both"/>
        <w:rPr>
          <w:rFonts w:ascii="Times New Roman" w:hAnsi="Times New Roman" w:cs="Times New Roman"/>
          <w:sz w:val="24"/>
          <w:szCs w:val="24"/>
        </w:rPr>
      </w:pPr>
    </w:p>
    <w:p w14:paraId="10A9C765"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6 muutmine.</w:t>
      </w:r>
      <w:r w:rsidRPr="00674BAC">
        <w:rPr>
          <w:rFonts w:ascii="Times New Roman" w:hAnsi="Times New Roman" w:cs="Times New Roman"/>
          <w:sz w:val="24"/>
          <w:szCs w:val="24"/>
        </w:rPr>
        <w:t xml:space="preserve"> Käesolev lõige sätestab, et Finantsinspektsioon võib kõigi asjaomaste lepinguriikide kriisilahendusasutustega vastastikusel kokkuleppel loobuda Euroopa kriisilahenduskolleegiumi moodustamise nõude täitmisest, kui muu töörühm või kolleegium täidab samu funktsioone ja samu ülesandeid. Lõikega 6 on üle võetud BRRD2 artikli 89 lõige 4. </w:t>
      </w:r>
    </w:p>
    <w:p w14:paraId="5C533433" w14:textId="77777777" w:rsidR="007941BC" w:rsidRPr="00674BAC" w:rsidRDefault="007941BC" w:rsidP="007941BC">
      <w:pPr>
        <w:spacing w:after="0" w:line="240" w:lineRule="auto"/>
        <w:jc w:val="both"/>
        <w:rPr>
          <w:rFonts w:ascii="Times New Roman" w:hAnsi="Times New Roman" w:cs="Times New Roman"/>
          <w:sz w:val="24"/>
          <w:szCs w:val="24"/>
        </w:rPr>
      </w:pPr>
    </w:p>
    <w:p w14:paraId="7F065F71"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Euroopa Komisjon on teinud ettepaneku parandada lõiget 6, kuivõrd see on direktiivist võetud üle poolikult, hõlmamata artikli 89 lõike 4 teist lausepoolt. Komisjoni märkust arvestades </w:t>
      </w:r>
      <w:r>
        <w:rPr>
          <w:rFonts w:ascii="Times New Roman" w:hAnsi="Times New Roman" w:cs="Times New Roman"/>
          <w:sz w:val="24"/>
          <w:szCs w:val="24"/>
        </w:rPr>
        <w:t>jagatakse</w:t>
      </w:r>
      <w:r w:rsidRPr="00674BAC">
        <w:rPr>
          <w:rFonts w:ascii="Times New Roman" w:hAnsi="Times New Roman" w:cs="Times New Roman"/>
          <w:sz w:val="24"/>
          <w:szCs w:val="24"/>
        </w:rPr>
        <w:t xml:space="preserve"> lõike 6 tekst kaheks lauseks. Senine lõike 6 tekst loetakse esimeseks lauseks ning sätestatakse, et Finantsinspektsioon võib kõigi asjaomaste lepinguriikide kriisilahendusasutustega vastastikusel kokkuleppel loobuda Euroopa kriisilahenduskolleegiumi moodustamise nõude täitmisest, kui muu töörühm või kolleegium täidab samu funktsioone ja samu ülesandeid, nagu on sätestatud käesoleva paragrahvi lõigetes 1–5, ning järgib kõiki </w:t>
      </w:r>
      <w:r>
        <w:rPr>
          <w:rFonts w:ascii="Times New Roman" w:hAnsi="Times New Roman" w:cs="Times New Roman"/>
          <w:sz w:val="24"/>
          <w:szCs w:val="24"/>
        </w:rPr>
        <w:t>FELS</w:t>
      </w:r>
      <w:r w:rsidRPr="00674BAC">
        <w:rPr>
          <w:rFonts w:ascii="Times New Roman" w:hAnsi="Times New Roman" w:cs="Times New Roman"/>
          <w:sz w:val="24"/>
          <w:szCs w:val="24"/>
        </w:rPr>
        <w:t xml:space="preserve"> §-s 83 sätestatud teabevahetuse tingimusi ja menetlusi, sealhulgas Euroopa kriisilahenduskolleegiumide </w:t>
      </w:r>
      <w:proofErr w:type="spellStart"/>
      <w:r w:rsidRPr="00674BAC">
        <w:rPr>
          <w:rFonts w:ascii="Times New Roman" w:hAnsi="Times New Roman" w:cs="Times New Roman"/>
          <w:sz w:val="24"/>
          <w:szCs w:val="24"/>
        </w:rPr>
        <w:t>liikmesust</w:t>
      </w:r>
      <w:proofErr w:type="spellEnd"/>
      <w:r w:rsidRPr="00674BAC">
        <w:rPr>
          <w:rFonts w:ascii="Times New Roman" w:hAnsi="Times New Roman" w:cs="Times New Roman"/>
          <w:sz w:val="24"/>
          <w:szCs w:val="24"/>
        </w:rPr>
        <w:t xml:space="preserve"> ja neis osalemist puudutavaid tingimusi ja menetlusi. Teise lausega sätestatakse, et käesoleva lõike esimeses lauses nimetatud juhul käsitatakse kõiki </w:t>
      </w:r>
      <w:r>
        <w:rPr>
          <w:rFonts w:ascii="Times New Roman" w:hAnsi="Times New Roman" w:cs="Times New Roman"/>
          <w:sz w:val="24"/>
          <w:szCs w:val="24"/>
        </w:rPr>
        <w:t>FELS-i</w:t>
      </w:r>
      <w:r w:rsidRPr="00674BAC">
        <w:rPr>
          <w:rFonts w:ascii="Times New Roman" w:hAnsi="Times New Roman" w:cs="Times New Roman"/>
          <w:sz w:val="24"/>
          <w:szCs w:val="24"/>
        </w:rPr>
        <w:t xml:space="preserve"> viiteid Euroopa kriisilahenduskolleegiumidele viidetena teistele töörühmadele või kolleegiumidele. Seni kehtinud sätte sõnastus ei katnud vastavaid tingimusi ning ei reguleerinud, millistele tingimustele peavad töörühm või kolleegium täpselt vastama ning milliseid kohustusi täitma. Muudatustega viiakse lõige kooskõlla artikli 89 lõikega 4 ning tagatakse õigusselgus, millistel juhtudel võib loobuda Euroopa kriisilahenduskolleegiumi moodustamisest, eesmärgiga anda kriisilahenduskolleegiumi poolt teostavad ülesanded üle juba eksisteerivale töörühmale või kolleegiumile. </w:t>
      </w:r>
    </w:p>
    <w:p w14:paraId="328866DD" w14:textId="77777777" w:rsidR="007941BC" w:rsidRPr="00674BAC" w:rsidRDefault="007941BC" w:rsidP="007941BC">
      <w:pPr>
        <w:spacing w:after="0" w:line="240" w:lineRule="auto"/>
        <w:jc w:val="both"/>
        <w:rPr>
          <w:rFonts w:ascii="Times New Roman" w:hAnsi="Times New Roman" w:cs="Times New Roman"/>
          <w:sz w:val="24"/>
          <w:szCs w:val="24"/>
        </w:rPr>
      </w:pPr>
    </w:p>
    <w:p w14:paraId="35DF0D05"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 94.</w:t>
      </w:r>
      <w:r w:rsidRPr="00674BAC">
        <w:rPr>
          <w:rFonts w:ascii="Times New Roman" w:hAnsi="Times New Roman" w:cs="Times New Roman"/>
          <w:sz w:val="24"/>
          <w:szCs w:val="24"/>
        </w:rPr>
        <w:t xml:space="preserve"> Kehtiv § 94 sätestab rahatrahvi määrad omavahendite ja kõlblike kohustuste miinimumnõude rikkumise eest. </w:t>
      </w:r>
    </w:p>
    <w:p w14:paraId="49033F66" w14:textId="77777777" w:rsidR="007941BC" w:rsidRPr="00674BAC" w:rsidRDefault="007941BC" w:rsidP="007941BC">
      <w:pPr>
        <w:spacing w:after="0" w:line="240" w:lineRule="auto"/>
        <w:jc w:val="both"/>
        <w:rPr>
          <w:rFonts w:ascii="Times New Roman" w:hAnsi="Times New Roman" w:cs="Times New Roman"/>
          <w:sz w:val="24"/>
          <w:szCs w:val="24"/>
        </w:rPr>
      </w:pPr>
    </w:p>
    <w:p w14:paraId="1CA409F1"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1 muutmine</w:t>
      </w:r>
      <w:r w:rsidRPr="00674BAC">
        <w:rPr>
          <w:rFonts w:ascii="Times New Roman" w:hAnsi="Times New Roman" w:cs="Times New Roman"/>
          <w:sz w:val="24"/>
          <w:szCs w:val="24"/>
        </w:rPr>
        <w:t>. Käesoleva lõikega sätestatakse, et krediidiasutuste omavahendite ja kõlblike kohustuste miinimumnõude rikkumise eest karistatakse rahatrahviga kuni 5 000 000 eurot või kuni kahekordses väärteo tulemusel teenitud kasule või ära hoitud kahjule vastavas summas. Karistusmäära kehtestamisel on juhinetud BRRD2 artiklitest 110 ja 111. Euroopa Komisjon on juhtinud tähelepanu sellele, et § 94 lõikes 1 kasutatud sõna ,,krediidiasutuste“ tõttu tekib sätte tõlgendamisel oht liigseks kitsenduseks, et miinimumnõude rikkumise eest on võimalik karistada ainult neid füüsilisi isikuid, kes rikuvad krediidiasutuse miinimumnõude kohustust, kuid mitte ülejäänud füüsilisi isikuid, kes on vastutavad miinimumnõude kohustuse täitmise eest teistes käesolevas seaduses käsitletud ettevõtjates (näiteks isikule, kes ei ole kriisilahendussubjekt, globaalse süsteemselt olulise kriisilahendussubjekt, kolmanda riigi globaalse süsteemselt olulise ettevõtja Euroopa Liidus asuva oluline tütarettevõtja jne). Komisjoni märkusest tulenevalt asendatakse lõikes 1 sõna ,,Krediidiasutuse“ tekstiosaga ,,Käesolevas seaduses sätestatud“, muutes sätet niiviisi umbisikulisemaks ning avatud rakendamiseks iga füüsilise isiku suhtes, kes rikub mistahes seadusega hõlmatud ettevõtja miinimumnõude kohustust.</w:t>
      </w:r>
    </w:p>
    <w:p w14:paraId="5C1E2CE1" w14:textId="77777777" w:rsidR="007941BC" w:rsidRPr="00674BAC" w:rsidRDefault="007941BC" w:rsidP="007941BC">
      <w:pPr>
        <w:spacing w:after="0" w:line="240" w:lineRule="auto"/>
        <w:jc w:val="both"/>
        <w:rPr>
          <w:rFonts w:ascii="Times New Roman" w:hAnsi="Times New Roman" w:cs="Times New Roman"/>
          <w:sz w:val="24"/>
          <w:szCs w:val="24"/>
        </w:rPr>
      </w:pPr>
    </w:p>
    <w:p w14:paraId="0CAC94C6"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 96.</w:t>
      </w:r>
      <w:r w:rsidRPr="00674BAC">
        <w:rPr>
          <w:rFonts w:ascii="Times New Roman" w:hAnsi="Times New Roman" w:cs="Times New Roman"/>
          <w:sz w:val="24"/>
          <w:szCs w:val="24"/>
        </w:rPr>
        <w:t xml:space="preserve"> Kehtiv § 96 sätestab rakendussätted kooskõla tagamiseks seadusest tulenevate nõuetega. </w:t>
      </w:r>
    </w:p>
    <w:p w14:paraId="53D42C05" w14:textId="77777777" w:rsidR="007941BC" w:rsidRPr="00674BAC" w:rsidRDefault="007941BC" w:rsidP="007941BC">
      <w:pPr>
        <w:spacing w:after="0" w:line="240" w:lineRule="auto"/>
        <w:jc w:val="both"/>
        <w:rPr>
          <w:rFonts w:ascii="Times New Roman" w:hAnsi="Times New Roman" w:cs="Times New Roman"/>
          <w:sz w:val="24"/>
          <w:szCs w:val="24"/>
        </w:rPr>
      </w:pPr>
    </w:p>
    <w:p w14:paraId="0DA9AF96"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Paragrahvi pealkirja muudetakse</w:t>
      </w:r>
      <w:r w:rsidRPr="00674BAC">
        <w:rPr>
          <w:rFonts w:ascii="Times New Roman" w:hAnsi="Times New Roman" w:cs="Times New Roman"/>
          <w:sz w:val="24"/>
          <w:szCs w:val="24"/>
        </w:rPr>
        <w:t xml:space="preserve"> tulenevalt paragrahvi täiendamisest lõikega 6, milles nähakse ette </w:t>
      </w:r>
      <w:r>
        <w:rPr>
          <w:rFonts w:ascii="Times New Roman" w:hAnsi="Times New Roman" w:cs="Times New Roman"/>
          <w:sz w:val="24"/>
          <w:szCs w:val="24"/>
        </w:rPr>
        <w:t>FELS</w:t>
      </w:r>
      <w:r w:rsidRPr="00674BAC">
        <w:rPr>
          <w:rFonts w:ascii="Times New Roman" w:hAnsi="Times New Roman" w:cs="Times New Roman"/>
          <w:sz w:val="24"/>
          <w:szCs w:val="24"/>
        </w:rPr>
        <w:t xml:space="preserve"> § 71 lõike 1 punkti 6</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kohaldamistingimused (vt § 96 lõike 6 selgitusi). Seni kehtinud pealkirja ,,Kooskõlla viimine seadusest tulenevate nõuetega“ täiendatakse pärast sõna ,,nõuetega“ tekstiosaga ,,ja seaduse kohaldamine“. Uue pealkirjaga kaetakse ära §-s 96 lõigetes 1–5 sätestatud nõuded ning lõikes 6 sätestatud kuupäev, millest sõltub § 71 lõike 1 punktis 6</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nimetatud kohustuse liigitamine teisendatavaks kohustuseks.</w:t>
      </w:r>
    </w:p>
    <w:p w14:paraId="41C1B2F5" w14:textId="77777777" w:rsidR="007941BC" w:rsidRPr="00674BAC" w:rsidRDefault="007941BC" w:rsidP="007941BC">
      <w:pPr>
        <w:spacing w:after="0" w:line="240" w:lineRule="auto"/>
        <w:jc w:val="both"/>
        <w:rPr>
          <w:rFonts w:ascii="Times New Roman" w:hAnsi="Times New Roman" w:cs="Times New Roman"/>
          <w:sz w:val="24"/>
          <w:szCs w:val="24"/>
        </w:rPr>
      </w:pPr>
    </w:p>
    <w:p w14:paraId="3EFB33F3"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Paragrahvi täiendamine lõikega 6.</w:t>
      </w:r>
      <w:r w:rsidRPr="00674BAC">
        <w:rPr>
          <w:rFonts w:ascii="Times New Roman" w:hAnsi="Times New Roman" w:cs="Times New Roman"/>
          <w:sz w:val="24"/>
          <w:szCs w:val="24"/>
        </w:rPr>
        <w:t xml:space="preserve"> Euroopa Komisjon on juhtinud tähelepanu sellele, et kuigi </w:t>
      </w:r>
      <w:r>
        <w:rPr>
          <w:rFonts w:ascii="Times New Roman" w:hAnsi="Times New Roman" w:cs="Times New Roman"/>
          <w:sz w:val="24"/>
          <w:szCs w:val="24"/>
        </w:rPr>
        <w:t>FELS</w:t>
      </w:r>
      <w:r w:rsidRPr="00674BAC">
        <w:rPr>
          <w:rFonts w:ascii="Times New Roman" w:hAnsi="Times New Roman" w:cs="Times New Roman"/>
          <w:sz w:val="24"/>
          <w:szCs w:val="24"/>
        </w:rPr>
        <w:t xml:space="preserve"> § 71 lõike 1 punkt 6</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võtab üle BRRD2 artikli 44 lõike 2 esimese alalõike punkti h, puudub punktis 6</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täpsustus selle kohta, et kohustusi krediidiasutuse või temaga samasse kriisilahenduse konsolideerimisgruppi kuuluva isiku ees, kes ise ei ole kriisilahendussubjekt, olenemata kohustuste lõpptähtajast, ei arvata teisendatavate kohustuste liigitusest välja juhul, kui need kohustused on direktiivi ülevõtmise kuupäeva seisuga tavapärase maksejõuetusmenetluse kohustustest madalama rahuldusjärguga, kui muud tagamata kohustused. Komisjoni märkusest tulenevalt </w:t>
      </w:r>
      <w:r>
        <w:rPr>
          <w:rFonts w:ascii="Times New Roman" w:hAnsi="Times New Roman" w:cs="Times New Roman"/>
          <w:sz w:val="24"/>
          <w:szCs w:val="24"/>
        </w:rPr>
        <w:t>on</w:t>
      </w:r>
      <w:r w:rsidRPr="00674BAC">
        <w:rPr>
          <w:rFonts w:ascii="Times New Roman" w:hAnsi="Times New Roman" w:cs="Times New Roman"/>
          <w:sz w:val="24"/>
          <w:szCs w:val="24"/>
        </w:rPr>
        <w:t xml:space="preserve"> vastav täpsustus seaduse struktuuri arvestades kõige mõistlikum lisada seaduse 12. peatükki, milles on reguleeritud seaduse rakendamise tingimused. Seetõttu täiendatakse § 96 lõikega 6 ning sätestatakse, et </w:t>
      </w:r>
      <w:r>
        <w:rPr>
          <w:rFonts w:ascii="Times New Roman" w:hAnsi="Times New Roman" w:cs="Times New Roman"/>
          <w:sz w:val="24"/>
          <w:szCs w:val="24"/>
        </w:rPr>
        <w:t>FELS</w:t>
      </w:r>
      <w:r w:rsidRPr="00674BAC">
        <w:rPr>
          <w:rFonts w:ascii="Times New Roman" w:hAnsi="Times New Roman" w:cs="Times New Roman"/>
          <w:sz w:val="24"/>
          <w:szCs w:val="24"/>
        </w:rPr>
        <w:t xml:space="preserve"> § 71 lõike 1 punktis 6</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sätestatut ei kohaldata juhul, kui need kohustused on 2014. aasta 31. detsembri seisuga tavapärase maksejõuetusmenetluse kohustustest madalama rahuldamisjärguga kui muud tagamata kohustused. </w:t>
      </w:r>
    </w:p>
    <w:p w14:paraId="4604CE0A" w14:textId="77777777" w:rsidR="007941BC" w:rsidRPr="00674BAC" w:rsidRDefault="007941BC" w:rsidP="007941BC">
      <w:pPr>
        <w:spacing w:after="0" w:line="240" w:lineRule="auto"/>
        <w:jc w:val="both"/>
        <w:rPr>
          <w:rFonts w:ascii="Times New Roman" w:hAnsi="Times New Roman" w:cs="Times New Roman"/>
          <w:sz w:val="24"/>
          <w:szCs w:val="24"/>
        </w:rPr>
      </w:pPr>
    </w:p>
    <w:p w14:paraId="41612A87"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Seaduse täiendamine §-ga 96</w:t>
      </w:r>
      <w:r w:rsidRPr="00674BAC">
        <w:rPr>
          <w:rFonts w:ascii="Times New Roman" w:hAnsi="Times New Roman" w:cs="Times New Roman"/>
          <w:b/>
          <w:bCs/>
          <w:sz w:val="24"/>
          <w:szCs w:val="24"/>
          <w:vertAlign w:val="superscript"/>
        </w:rPr>
        <w:t>2</w:t>
      </w:r>
      <w:r w:rsidRPr="00674BAC">
        <w:rPr>
          <w:rFonts w:ascii="Times New Roman" w:hAnsi="Times New Roman" w:cs="Times New Roman"/>
          <w:b/>
          <w:bCs/>
          <w:sz w:val="24"/>
          <w:szCs w:val="24"/>
        </w:rPr>
        <w:t>.</w:t>
      </w:r>
      <w:r w:rsidRPr="00674BAC">
        <w:rPr>
          <w:rFonts w:ascii="Times New Roman" w:hAnsi="Times New Roman" w:cs="Times New Roman"/>
          <w:sz w:val="24"/>
          <w:szCs w:val="24"/>
        </w:rPr>
        <w:t xml:space="preserve"> Uue paragrahviga sätestatakse krediidiasutuse avalikustamiskohustuse rakendamise tingimused.</w:t>
      </w:r>
    </w:p>
    <w:p w14:paraId="47A94F2A" w14:textId="77777777" w:rsidR="007941BC" w:rsidRPr="00674BAC" w:rsidRDefault="007941BC" w:rsidP="007941BC">
      <w:pPr>
        <w:spacing w:after="0" w:line="240" w:lineRule="auto"/>
        <w:jc w:val="both"/>
        <w:rPr>
          <w:rFonts w:ascii="Times New Roman" w:hAnsi="Times New Roman" w:cs="Times New Roman"/>
          <w:sz w:val="24"/>
          <w:szCs w:val="24"/>
        </w:rPr>
      </w:pPr>
    </w:p>
    <w:p w14:paraId="454EDB18"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Euroopa Komisjon on juhtinud tähelepanu sellele, et käesolev seadus ei sisalda rakenduslikku sätet BRRD2 artikli 45i lõikes 3 kehtestatud aruannete avaldamise kohta. Vastav direktiivi säte on FELS-i üle võetud § 22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lõikega 4, milles sätestatakse krediidiasutustele nimekiri teabest, mi</w:t>
      </w:r>
      <w:r>
        <w:rPr>
          <w:rFonts w:ascii="Times New Roman" w:hAnsi="Times New Roman" w:cs="Times New Roman"/>
          <w:sz w:val="24"/>
          <w:szCs w:val="24"/>
        </w:rPr>
        <w:t>lle</w:t>
      </w:r>
      <w:r w:rsidRPr="00674BAC">
        <w:rPr>
          <w:rFonts w:ascii="Times New Roman" w:hAnsi="Times New Roman" w:cs="Times New Roman"/>
          <w:sz w:val="24"/>
          <w:szCs w:val="24"/>
        </w:rPr>
        <w:t xml:space="preserve"> nad peavad iga-aastaselt avaldama omavahendite kohta avalikkusele (vt § 22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lõike 4 </w:t>
      </w:r>
      <w:r>
        <w:rPr>
          <w:rFonts w:ascii="Times New Roman" w:hAnsi="Times New Roman" w:cs="Times New Roman"/>
          <w:sz w:val="24"/>
          <w:szCs w:val="24"/>
        </w:rPr>
        <w:t xml:space="preserve">lisamise </w:t>
      </w:r>
      <w:r w:rsidRPr="00674BAC">
        <w:rPr>
          <w:rFonts w:ascii="Times New Roman" w:hAnsi="Times New Roman" w:cs="Times New Roman"/>
          <w:sz w:val="24"/>
          <w:szCs w:val="24"/>
        </w:rPr>
        <w:t xml:space="preserve">selgitusi). Euroopa Parlamendi ja nõukogu direktiivi (EL) 2019/879, 20. mai 2019, millega muudetakse direktiivi 2014/59/EL seoses krediidiasutuste ja investeerimisühingute kahjumikatmis- ja </w:t>
      </w:r>
      <w:proofErr w:type="spellStart"/>
      <w:r w:rsidRPr="00674BAC">
        <w:rPr>
          <w:rFonts w:ascii="Times New Roman" w:hAnsi="Times New Roman" w:cs="Times New Roman"/>
          <w:sz w:val="24"/>
          <w:szCs w:val="24"/>
        </w:rPr>
        <w:t>rekapitaliseerimisvõimega</w:t>
      </w:r>
      <w:proofErr w:type="spellEnd"/>
      <w:r w:rsidRPr="00674BAC">
        <w:rPr>
          <w:rFonts w:ascii="Times New Roman" w:hAnsi="Times New Roman" w:cs="Times New Roman"/>
          <w:sz w:val="24"/>
          <w:szCs w:val="24"/>
        </w:rPr>
        <w:t xml:space="preserve"> ning direktiivi 98/26/EÜ, artikli 3 lõige 1 sätestab, et liikmesriigid kohaldavad BRRD2 artikli 45i lõiget 3 alates 1. jaanuarist 2024. Seega määratletakse direktiiviga 2019/879 täpne kuupäev, millest</w:t>
      </w:r>
      <w:r>
        <w:rPr>
          <w:rFonts w:ascii="Times New Roman" w:hAnsi="Times New Roman" w:cs="Times New Roman"/>
          <w:sz w:val="24"/>
          <w:szCs w:val="24"/>
        </w:rPr>
        <w:t xml:space="preserve"> alates</w:t>
      </w:r>
      <w:r w:rsidRPr="00674BAC">
        <w:rPr>
          <w:rFonts w:ascii="Times New Roman" w:hAnsi="Times New Roman" w:cs="Times New Roman"/>
          <w:sz w:val="24"/>
          <w:szCs w:val="24"/>
        </w:rPr>
        <w:t xml:space="preserve"> on krediidiasutused kohustatud avaldama omavahenditega seotud teavet. Võttes arvesse komisjoni märkust, täiendatakse seadust §-ga 96</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ning sätestatakse, et krediidiasutus peab avaldama esimese aruande </w:t>
      </w:r>
      <w:r>
        <w:rPr>
          <w:rFonts w:ascii="Times New Roman" w:hAnsi="Times New Roman" w:cs="Times New Roman"/>
          <w:sz w:val="24"/>
          <w:szCs w:val="24"/>
        </w:rPr>
        <w:t>FELS</w:t>
      </w:r>
      <w:r w:rsidRPr="00674BAC">
        <w:rPr>
          <w:rFonts w:ascii="Times New Roman" w:hAnsi="Times New Roman" w:cs="Times New Roman"/>
          <w:sz w:val="24"/>
          <w:szCs w:val="24"/>
        </w:rPr>
        <w:t xml:space="preserve"> § 22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lõikes 4 sätestatud omavahendite kohta juhul, kui need omavahendid on emiteeritud hiljem kui 2024. aasta 1. jaanuaril. </w:t>
      </w:r>
      <w:r>
        <w:rPr>
          <w:rFonts w:ascii="Times New Roman" w:hAnsi="Times New Roman" w:cs="Times New Roman"/>
          <w:sz w:val="24"/>
          <w:szCs w:val="24"/>
        </w:rPr>
        <w:t xml:space="preserve">Kuigi direktiiv nõuab esimeste andmete avaldamist juba 2024. aastal, ei saa artikli 3 lõiget 1 kohaldada 2024. aastal, sest eelnõu võetakse vastu alles 2025. aastal. Seega läheb Eesti automaatselt vastuollu Euroopa Liidu õigusega, sest avalikustamiskohustuse nõue hakkab Eestis kehtima aasta hiljem. Siinjuures on kaalutud, kas sätestada krediidiandjatele kohustus avalikustada nii 2024. aasta kui ka 2025. aasta andmed koos 2025. aastal, kuid tulenevalt </w:t>
      </w:r>
      <w:proofErr w:type="spellStart"/>
      <w:r w:rsidRPr="00643B2F">
        <w:rPr>
          <w:rFonts w:ascii="Times New Roman" w:hAnsi="Times New Roman" w:cs="Times New Roman"/>
          <w:i/>
          <w:iCs/>
          <w:sz w:val="24"/>
          <w:szCs w:val="24"/>
        </w:rPr>
        <w:t>ex</w:t>
      </w:r>
      <w:proofErr w:type="spellEnd"/>
      <w:r w:rsidRPr="00643B2F">
        <w:rPr>
          <w:rFonts w:ascii="Times New Roman" w:hAnsi="Times New Roman" w:cs="Times New Roman"/>
          <w:i/>
          <w:iCs/>
          <w:sz w:val="24"/>
          <w:szCs w:val="24"/>
        </w:rPr>
        <w:t xml:space="preserve"> </w:t>
      </w:r>
      <w:proofErr w:type="spellStart"/>
      <w:r w:rsidRPr="00643B2F">
        <w:rPr>
          <w:rFonts w:ascii="Times New Roman" w:hAnsi="Times New Roman" w:cs="Times New Roman"/>
          <w:i/>
          <w:iCs/>
          <w:sz w:val="24"/>
          <w:szCs w:val="24"/>
        </w:rPr>
        <w:t>tunc</w:t>
      </w:r>
      <w:proofErr w:type="spellEnd"/>
      <w:r>
        <w:rPr>
          <w:rFonts w:ascii="Times New Roman" w:hAnsi="Times New Roman" w:cs="Times New Roman"/>
          <w:sz w:val="24"/>
          <w:szCs w:val="24"/>
        </w:rPr>
        <w:t xml:space="preserve"> keelust Eesti õiguses leiavad eelnõu koostajad, et tegemist on olukorraga, kus tuleb möönda ühe aastast hilinemist, et mitte seada krediidiandjatele kohustusi tagasiulatuvalt. </w:t>
      </w:r>
    </w:p>
    <w:p w14:paraId="7D380394" w14:textId="77777777" w:rsidR="007941BC" w:rsidRPr="00674BAC" w:rsidRDefault="007941BC" w:rsidP="007941BC">
      <w:pPr>
        <w:spacing w:after="0" w:line="240" w:lineRule="auto"/>
        <w:jc w:val="both"/>
        <w:rPr>
          <w:rFonts w:ascii="Times New Roman" w:hAnsi="Times New Roman" w:cs="Times New Roman"/>
          <w:sz w:val="24"/>
          <w:szCs w:val="24"/>
        </w:rPr>
      </w:pPr>
    </w:p>
    <w:p w14:paraId="68EE3921" w14:textId="77777777" w:rsidR="007941BC" w:rsidRPr="00674BAC" w:rsidRDefault="007941BC" w:rsidP="007941BC">
      <w:pPr>
        <w:spacing w:after="0" w:line="240" w:lineRule="auto"/>
        <w:ind w:left="708"/>
        <w:jc w:val="both"/>
        <w:rPr>
          <w:rFonts w:ascii="Times New Roman" w:hAnsi="Times New Roman" w:cs="Times New Roman"/>
          <w:b/>
          <w:bCs/>
          <w:sz w:val="24"/>
          <w:szCs w:val="24"/>
        </w:rPr>
      </w:pPr>
      <w:r w:rsidRPr="00674BAC">
        <w:rPr>
          <w:rFonts w:ascii="Times New Roman" w:hAnsi="Times New Roman" w:cs="Times New Roman"/>
          <w:b/>
          <w:bCs/>
          <w:sz w:val="24"/>
          <w:szCs w:val="24"/>
        </w:rPr>
        <w:t>3.5. Eelnõu § 4 –</w:t>
      </w:r>
      <w:r w:rsidRPr="00674BAC" w:rsidDel="00227174">
        <w:rPr>
          <w:rFonts w:ascii="Times New Roman" w:hAnsi="Times New Roman" w:cs="Times New Roman"/>
          <w:b/>
          <w:bCs/>
          <w:sz w:val="24"/>
          <w:szCs w:val="24"/>
        </w:rPr>
        <w:t xml:space="preserve"> </w:t>
      </w:r>
      <w:r w:rsidRPr="00674BAC">
        <w:rPr>
          <w:rFonts w:ascii="Times New Roman" w:hAnsi="Times New Roman" w:cs="Times New Roman"/>
          <w:b/>
          <w:bCs/>
          <w:sz w:val="24"/>
          <w:szCs w:val="24"/>
        </w:rPr>
        <w:t>muudatused hasartmänguseaduses</w:t>
      </w:r>
    </w:p>
    <w:p w14:paraId="16128447" w14:textId="77777777" w:rsidR="007941BC" w:rsidRPr="00674BAC" w:rsidRDefault="007941BC" w:rsidP="007941BC">
      <w:pPr>
        <w:spacing w:after="0" w:line="240" w:lineRule="auto"/>
        <w:ind w:left="708"/>
        <w:jc w:val="both"/>
        <w:rPr>
          <w:rFonts w:ascii="Times New Roman" w:hAnsi="Times New Roman" w:cs="Times New Roman"/>
          <w:sz w:val="24"/>
          <w:szCs w:val="24"/>
        </w:rPr>
      </w:pPr>
    </w:p>
    <w:p w14:paraId="5F6950BD" w14:textId="77777777" w:rsidR="007941BC" w:rsidRDefault="007941BC" w:rsidP="007941BC">
      <w:pPr>
        <w:pStyle w:val="SLONormal"/>
        <w:spacing w:before="0" w:after="0"/>
        <w:rPr>
          <w:bCs/>
          <w:lang w:val="et-EE"/>
        </w:rPr>
      </w:pPr>
      <w:r w:rsidRPr="00674BAC">
        <w:rPr>
          <w:b/>
          <w:lang w:val="et-EE"/>
        </w:rPr>
        <w:t xml:space="preserve">Paragrahv 2. </w:t>
      </w:r>
      <w:r w:rsidRPr="00674BAC">
        <w:rPr>
          <w:bCs/>
          <w:lang w:val="et-EE"/>
        </w:rPr>
        <w:t>Kehtiv § 2 sätestab hasartmängu tunnused.</w:t>
      </w:r>
    </w:p>
    <w:p w14:paraId="664B3E4C" w14:textId="77777777" w:rsidR="007941BC" w:rsidRPr="00C63FE8" w:rsidRDefault="007941BC" w:rsidP="007941BC">
      <w:pPr>
        <w:pStyle w:val="SLONormal"/>
        <w:spacing w:before="0" w:after="0"/>
        <w:rPr>
          <w:bCs/>
          <w:lang w:val="et-EE"/>
        </w:rPr>
      </w:pPr>
    </w:p>
    <w:p w14:paraId="6FA1C911" w14:textId="77777777" w:rsidR="007941BC" w:rsidRPr="00643B2F" w:rsidRDefault="007941BC" w:rsidP="007941BC">
      <w:pPr>
        <w:pStyle w:val="SLONormal"/>
        <w:spacing w:before="0" w:after="0"/>
        <w:rPr>
          <w:b/>
          <w:bCs/>
          <w:lang w:val="et-EE"/>
        </w:rPr>
      </w:pPr>
      <w:r w:rsidRPr="00674BAC">
        <w:rPr>
          <w:b/>
          <w:lang w:val="et-EE"/>
        </w:rPr>
        <w:t xml:space="preserve">Paragrahvi 2 täiendatakse lõikega </w:t>
      </w:r>
      <w:r>
        <w:rPr>
          <w:b/>
          <w:lang w:val="et-EE"/>
        </w:rPr>
        <w:t>6</w:t>
      </w:r>
      <w:r w:rsidRPr="00F47497">
        <w:rPr>
          <w:b/>
          <w:vertAlign w:val="superscript"/>
          <w:lang w:val="et-EE"/>
        </w:rPr>
        <w:t>1</w:t>
      </w:r>
      <w:r w:rsidRPr="00674BAC">
        <w:rPr>
          <w:lang w:val="et-EE"/>
        </w:rPr>
        <w:t>. Muudatusega välistatakse tuletisinstrumentidele hasartmänguseaduse regulatsiooni kohaldumine</w:t>
      </w:r>
      <w:r w:rsidRPr="00643B2F">
        <w:rPr>
          <w:lang w:val="et-EE"/>
        </w:rPr>
        <w:t xml:space="preserve">. </w:t>
      </w:r>
      <w:r w:rsidRPr="00674BAC">
        <w:rPr>
          <w:lang w:val="et-EE"/>
        </w:rPr>
        <w:t>Tuletisinstrumendid, mis võimaldavad spekuleerida sündmuste tulemuste, hindade või intressimäärade liikumisega finantsturgudel, võivad omada sarnaseid jooni hasartmänguga. Hetkel ei ole hasartmänguseaduse kohaldumisalast tuletisinstrumente selgelt välistatud ning kuigi tuletisinstrumente tunnustatakse selgelt investeerimisteenuste kontekstis väärtpaberitena ja need alluvad väärtpaberituru seaduse regulatsioonile, on muudatuse eesmärk luua selles küsimuses õigusselgus.</w:t>
      </w:r>
    </w:p>
    <w:p w14:paraId="2CAB7AC0" w14:textId="77777777" w:rsidR="007941BC" w:rsidRPr="00674BAC" w:rsidRDefault="007941BC" w:rsidP="007941BC">
      <w:pPr>
        <w:spacing w:after="0" w:line="240" w:lineRule="auto"/>
        <w:ind w:left="708"/>
        <w:jc w:val="both"/>
        <w:rPr>
          <w:rFonts w:ascii="Times New Roman" w:hAnsi="Times New Roman" w:cs="Times New Roman"/>
          <w:b/>
          <w:bCs/>
          <w:sz w:val="24"/>
          <w:szCs w:val="24"/>
        </w:rPr>
      </w:pPr>
    </w:p>
    <w:p w14:paraId="4990EF0B" w14:textId="77777777" w:rsidR="007941BC" w:rsidRPr="00674BAC" w:rsidRDefault="007941BC" w:rsidP="007941BC">
      <w:pPr>
        <w:spacing w:after="0" w:line="240" w:lineRule="auto"/>
        <w:ind w:left="708"/>
        <w:jc w:val="both"/>
        <w:rPr>
          <w:rFonts w:ascii="Times New Roman" w:hAnsi="Times New Roman" w:cs="Times New Roman"/>
          <w:b/>
          <w:bCs/>
          <w:sz w:val="24"/>
          <w:szCs w:val="24"/>
        </w:rPr>
      </w:pPr>
      <w:r w:rsidRPr="00674BAC">
        <w:rPr>
          <w:rFonts w:ascii="Times New Roman" w:hAnsi="Times New Roman" w:cs="Times New Roman"/>
          <w:b/>
          <w:bCs/>
          <w:sz w:val="24"/>
          <w:szCs w:val="24"/>
        </w:rPr>
        <w:t>3.6. Eelnõu § 5 –</w:t>
      </w:r>
      <w:r w:rsidRPr="00674BAC" w:rsidDel="00227174">
        <w:rPr>
          <w:rFonts w:ascii="Times New Roman" w:hAnsi="Times New Roman" w:cs="Times New Roman"/>
          <w:b/>
          <w:bCs/>
          <w:sz w:val="24"/>
          <w:szCs w:val="24"/>
        </w:rPr>
        <w:t xml:space="preserve"> </w:t>
      </w:r>
      <w:r w:rsidRPr="00674BAC">
        <w:rPr>
          <w:rFonts w:ascii="Times New Roman" w:hAnsi="Times New Roman" w:cs="Times New Roman"/>
          <w:b/>
          <w:bCs/>
          <w:sz w:val="24"/>
          <w:szCs w:val="24"/>
        </w:rPr>
        <w:t>muudatused investeerimisfondide seaduses</w:t>
      </w:r>
    </w:p>
    <w:p w14:paraId="582F43EC" w14:textId="77777777" w:rsidR="007941BC" w:rsidRPr="00674BAC" w:rsidRDefault="007941BC" w:rsidP="007941BC">
      <w:pPr>
        <w:spacing w:after="0" w:line="240" w:lineRule="auto"/>
        <w:jc w:val="both"/>
        <w:rPr>
          <w:rFonts w:ascii="Times New Roman" w:hAnsi="Times New Roman" w:cs="Times New Roman"/>
          <w:b/>
          <w:bCs/>
          <w:sz w:val="24"/>
          <w:szCs w:val="24"/>
        </w:rPr>
      </w:pPr>
    </w:p>
    <w:p w14:paraId="284DA727" w14:textId="77777777" w:rsidR="007941BC" w:rsidRDefault="007941BC" w:rsidP="007941BC">
      <w:pPr>
        <w:pStyle w:val="SLONormal"/>
        <w:spacing w:before="0" w:after="0"/>
        <w:rPr>
          <w:bCs/>
          <w:lang w:val="et-EE"/>
        </w:rPr>
      </w:pPr>
      <w:r>
        <w:rPr>
          <w:b/>
          <w:lang w:val="et-EE"/>
        </w:rPr>
        <w:t xml:space="preserve">Paragrahv 313. </w:t>
      </w:r>
      <w:r>
        <w:rPr>
          <w:bCs/>
          <w:lang w:val="et-EE"/>
        </w:rPr>
        <w:t xml:space="preserve">Kehtiv § 313 sätestab tingimused fondivalitseja tegevusloa taotlemisele. </w:t>
      </w:r>
    </w:p>
    <w:p w14:paraId="461244A8" w14:textId="77777777" w:rsidR="007941BC" w:rsidRDefault="007941BC" w:rsidP="007941BC">
      <w:pPr>
        <w:pStyle w:val="SLONormal"/>
        <w:spacing w:before="0" w:after="0"/>
        <w:rPr>
          <w:b/>
          <w:lang w:val="et-EE"/>
        </w:rPr>
      </w:pPr>
    </w:p>
    <w:p w14:paraId="45E0B16E" w14:textId="77777777" w:rsidR="007941BC" w:rsidRPr="00D20CC1" w:rsidRDefault="007941BC" w:rsidP="007941BC">
      <w:pPr>
        <w:pStyle w:val="SLONormal"/>
        <w:spacing w:before="0" w:after="0"/>
        <w:rPr>
          <w:bCs/>
          <w:lang w:val="et-EE"/>
        </w:rPr>
      </w:pPr>
      <w:r>
        <w:rPr>
          <w:b/>
          <w:lang w:val="et-EE"/>
        </w:rPr>
        <w:t xml:space="preserve">Lõiget 1 täiendatakse punktiga 13, </w:t>
      </w:r>
      <w:r>
        <w:rPr>
          <w:bCs/>
          <w:lang w:val="et-EE"/>
        </w:rPr>
        <w:t>mille kohaselt peab fondivalitseja tegevusloa taotlemisel esitama Finantsinspektsioonile enda peakontori või registrijärgse asukoha aadressi. Ajend uue punkti lisamiseks tuleneb VPTS § 54 lõike 1 täiendamisest punktiga 16, kuivõrd VPTS § 58</w:t>
      </w:r>
      <w:r w:rsidRPr="00F47497">
        <w:rPr>
          <w:bCs/>
          <w:vertAlign w:val="superscript"/>
          <w:lang w:val="et-EE"/>
        </w:rPr>
        <w:t>1</w:t>
      </w:r>
      <w:r>
        <w:rPr>
          <w:bCs/>
          <w:lang w:val="et-EE"/>
        </w:rPr>
        <w:t xml:space="preserve"> tunnistatakse kehtetuks. Eelnõu koostajad kontrollisid, kas finantsvaldkonda puudutavates seadustes on üheselt sätestatud nimekiri andmetest, mida vastava tegevusloa taotleja peab järelevalveasutusele esitama. Selgus, et </w:t>
      </w:r>
      <w:proofErr w:type="spellStart"/>
      <w:r>
        <w:rPr>
          <w:bCs/>
          <w:lang w:val="et-EE"/>
        </w:rPr>
        <w:t>KAS-is</w:t>
      </w:r>
      <w:proofErr w:type="spellEnd"/>
      <w:r>
        <w:rPr>
          <w:bCs/>
          <w:lang w:val="et-EE"/>
        </w:rPr>
        <w:t xml:space="preserve"> ja </w:t>
      </w:r>
      <w:commentRangeStart w:id="15"/>
      <w:proofErr w:type="spellStart"/>
      <w:r>
        <w:rPr>
          <w:bCs/>
          <w:lang w:val="et-EE"/>
        </w:rPr>
        <w:t>KindlTS-is</w:t>
      </w:r>
      <w:proofErr w:type="spellEnd"/>
      <w:r>
        <w:rPr>
          <w:bCs/>
          <w:lang w:val="et-EE"/>
        </w:rPr>
        <w:t xml:space="preserve"> on sätestatud kohustus esitada taotleja aadress </w:t>
      </w:r>
      <w:commentRangeEnd w:id="15"/>
      <w:r w:rsidR="00A13BC0">
        <w:rPr>
          <w:rStyle w:val="Kommentaariviide"/>
          <w:rFonts w:eastAsiaTheme="minorHAnsi" w:cstheme="minorBidi"/>
          <w:lang w:val="et-EE"/>
        </w:rPr>
        <w:commentReference w:id="15"/>
      </w:r>
      <w:r>
        <w:rPr>
          <w:bCs/>
          <w:lang w:val="et-EE"/>
        </w:rPr>
        <w:t xml:space="preserve">või tegevuskoht, kuid </w:t>
      </w:r>
      <w:proofErr w:type="spellStart"/>
      <w:r>
        <w:rPr>
          <w:bCs/>
          <w:lang w:val="et-EE"/>
        </w:rPr>
        <w:t>KAVS-is</w:t>
      </w:r>
      <w:proofErr w:type="spellEnd"/>
      <w:r>
        <w:rPr>
          <w:bCs/>
          <w:lang w:val="et-EE"/>
        </w:rPr>
        <w:t xml:space="preserve">, </w:t>
      </w:r>
      <w:proofErr w:type="spellStart"/>
      <w:r>
        <w:rPr>
          <w:bCs/>
          <w:lang w:val="et-EE"/>
        </w:rPr>
        <w:t>MERAS-es</w:t>
      </w:r>
      <w:proofErr w:type="spellEnd"/>
      <w:r>
        <w:rPr>
          <w:bCs/>
          <w:lang w:val="et-EE"/>
        </w:rPr>
        <w:t xml:space="preserve"> ja </w:t>
      </w:r>
      <w:proofErr w:type="spellStart"/>
      <w:r>
        <w:rPr>
          <w:bCs/>
          <w:lang w:val="et-EE"/>
        </w:rPr>
        <w:t>IFS-is</w:t>
      </w:r>
      <w:proofErr w:type="spellEnd"/>
      <w:r>
        <w:rPr>
          <w:bCs/>
          <w:lang w:val="et-EE"/>
        </w:rPr>
        <w:t xml:space="preserve"> taolist kohustust ei leia. Seaduste ühildamiseks ning Finantsinspektsiooni jaoks võrdsete kontrollaluste tagamiseks täiendatakse § 313 lõiget 1 punktiga 13 ning kohustatakse taotlejat esitama asukoha või registrijärgse tegevuskoha aadress, millel loa taotleja tegutseb. Täpse asukoha esitamine aitab järelevalveasutusel tuvastada, kas taotluses märgitu vastab tegelikkusele ning ega samal aadressil ei tegutse mõni teine ettevõtja või isik, kellega kokkupuude võib mõjutada tegevusloa taotleja eesmärke, dokumentide valiidsust või taotletava tegevusloa alusel läbiviidavate tegevuste õiguspärasust, turvalisust ja jätkusuutlikust. </w:t>
      </w:r>
    </w:p>
    <w:p w14:paraId="58039EFA" w14:textId="77777777" w:rsidR="007941BC" w:rsidRPr="00F47497" w:rsidRDefault="007941BC" w:rsidP="007941BC">
      <w:pPr>
        <w:pStyle w:val="SLONormal"/>
        <w:spacing w:before="0" w:after="0"/>
        <w:rPr>
          <w:bCs/>
          <w:lang w:val="et-EE"/>
        </w:rPr>
      </w:pPr>
    </w:p>
    <w:p w14:paraId="1DF6CABE" w14:textId="77777777" w:rsidR="007941BC" w:rsidRDefault="007941BC" w:rsidP="007941BC">
      <w:pPr>
        <w:pStyle w:val="SLONormal"/>
        <w:spacing w:before="0" w:after="0"/>
        <w:rPr>
          <w:bCs/>
          <w:lang w:val="et-EE"/>
        </w:rPr>
      </w:pPr>
      <w:r>
        <w:rPr>
          <w:b/>
          <w:lang w:val="et-EE"/>
        </w:rPr>
        <w:t xml:space="preserve">Paragrahv 460. </w:t>
      </w:r>
      <w:r>
        <w:rPr>
          <w:bCs/>
          <w:lang w:val="et-EE"/>
        </w:rPr>
        <w:t xml:space="preserve">Kehtiv § 460 sätestab kohapealse kontrolli läbiviimise tingimused. </w:t>
      </w:r>
    </w:p>
    <w:p w14:paraId="1FCCA069" w14:textId="77777777" w:rsidR="007941BC" w:rsidRDefault="007941BC" w:rsidP="007941BC">
      <w:pPr>
        <w:pStyle w:val="SLONormal"/>
        <w:spacing w:before="0" w:after="0"/>
        <w:rPr>
          <w:bCs/>
          <w:lang w:val="et-EE"/>
        </w:rPr>
      </w:pPr>
    </w:p>
    <w:p w14:paraId="08329744" w14:textId="77777777" w:rsidR="007941BC" w:rsidRPr="00AF3F45" w:rsidRDefault="007941BC" w:rsidP="007941BC">
      <w:pPr>
        <w:pStyle w:val="SLONormal"/>
        <w:spacing w:before="0" w:after="0"/>
        <w:rPr>
          <w:bCs/>
          <w:lang w:val="et-EE"/>
        </w:rPr>
      </w:pPr>
      <w:r w:rsidRPr="00643B2F">
        <w:rPr>
          <w:b/>
          <w:lang w:val="et-EE"/>
        </w:rPr>
        <w:t xml:space="preserve">Lõike 4 punkti 2 muutmine. </w:t>
      </w:r>
      <w:r>
        <w:rPr>
          <w:bCs/>
          <w:lang w:val="et-EE"/>
        </w:rPr>
        <w:t xml:space="preserve">Punkti 2 uue sõnastuse kohaselt võib Finantsinspektsioon nõuda kohapealse kontrolli käigus tööks vajalike tingimuste tagamist, sealhulgas kasutada eraldi ruumi. Muutmise eesmärk on ühtlustada </w:t>
      </w:r>
      <w:proofErr w:type="spellStart"/>
      <w:r>
        <w:rPr>
          <w:bCs/>
          <w:lang w:val="et-EE"/>
        </w:rPr>
        <w:t>IFS-i</w:t>
      </w:r>
      <w:proofErr w:type="spellEnd"/>
      <w:r>
        <w:rPr>
          <w:bCs/>
          <w:lang w:val="et-EE"/>
        </w:rPr>
        <w:t xml:space="preserve"> kohapealse kontrolli regulatsiooni teistes seadustes Finantsinspektsioonile antud volitustega ning tagada, et järelevalveasutus saaks kontrolli teostada võimalikult efektiivselt ja segamatult. </w:t>
      </w:r>
    </w:p>
    <w:p w14:paraId="17E1CB3F" w14:textId="77777777" w:rsidR="007941BC" w:rsidRDefault="007941BC" w:rsidP="007941BC">
      <w:pPr>
        <w:pStyle w:val="SLONormal"/>
        <w:spacing w:before="0" w:after="0"/>
        <w:rPr>
          <w:b/>
          <w:lang w:val="et-EE"/>
        </w:rPr>
      </w:pPr>
    </w:p>
    <w:p w14:paraId="4C3EE490" w14:textId="77777777" w:rsidR="007941BC" w:rsidRPr="000E7D59" w:rsidRDefault="007941BC" w:rsidP="007941BC">
      <w:pPr>
        <w:pStyle w:val="SLONormal"/>
        <w:spacing w:before="0" w:after="0"/>
        <w:rPr>
          <w:bCs/>
          <w:lang w:val="et-EE"/>
        </w:rPr>
      </w:pPr>
      <w:r>
        <w:rPr>
          <w:b/>
          <w:lang w:val="et-EE"/>
        </w:rPr>
        <w:t xml:space="preserve">Lõigete 7, 9 ja 10 muutmise </w:t>
      </w:r>
      <w:r>
        <w:rPr>
          <w:bCs/>
          <w:lang w:val="et-EE"/>
        </w:rPr>
        <w:t>kohta vt analoogselt VPTS § 232</w:t>
      </w:r>
      <w:r>
        <w:rPr>
          <w:bCs/>
          <w:vertAlign w:val="superscript"/>
          <w:lang w:val="et-EE"/>
        </w:rPr>
        <w:t>1</w:t>
      </w:r>
      <w:r>
        <w:rPr>
          <w:bCs/>
          <w:lang w:val="et-EE"/>
        </w:rPr>
        <w:t xml:space="preserve"> lõigete 1, 3 ja 5 muutmise selgitusi. </w:t>
      </w:r>
    </w:p>
    <w:p w14:paraId="23D33664" w14:textId="77777777" w:rsidR="007941BC" w:rsidRDefault="007941BC" w:rsidP="007941BC">
      <w:pPr>
        <w:pStyle w:val="SLONormal"/>
        <w:spacing w:before="0" w:after="0"/>
        <w:rPr>
          <w:b/>
          <w:lang w:val="et-EE"/>
        </w:rPr>
      </w:pPr>
    </w:p>
    <w:p w14:paraId="78DA5824" w14:textId="77777777" w:rsidR="007941BC" w:rsidRPr="000E7D59" w:rsidRDefault="007941BC" w:rsidP="007941BC">
      <w:pPr>
        <w:pStyle w:val="SLONormal"/>
        <w:spacing w:before="0" w:after="0"/>
        <w:rPr>
          <w:bCs/>
          <w:lang w:val="et-EE"/>
        </w:rPr>
      </w:pPr>
      <w:r>
        <w:rPr>
          <w:b/>
          <w:lang w:val="et-EE"/>
        </w:rPr>
        <w:t xml:space="preserve">Lõigete 11 ja 12 lisamise </w:t>
      </w:r>
      <w:r>
        <w:rPr>
          <w:bCs/>
          <w:lang w:val="et-EE"/>
        </w:rPr>
        <w:t>kohta vt analoogselt VPTS § 232</w:t>
      </w:r>
      <w:r>
        <w:rPr>
          <w:bCs/>
          <w:vertAlign w:val="superscript"/>
          <w:lang w:val="et-EE"/>
        </w:rPr>
        <w:t>1</w:t>
      </w:r>
      <w:r>
        <w:rPr>
          <w:bCs/>
          <w:lang w:val="et-EE"/>
        </w:rPr>
        <w:t xml:space="preserve"> lõigete 6 ja 7 lisamise selgitusi.</w:t>
      </w:r>
    </w:p>
    <w:p w14:paraId="6B7457A9" w14:textId="77777777" w:rsidR="007941BC" w:rsidRDefault="007941BC" w:rsidP="007941BC">
      <w:pPr>
        <w:pStyle w:val="SLONormal"/>
        <w:spacing w:before="0" w:after="0"/>
        <w:rPr>
          <w:b/>
          <w:lang w:val="et-EE"/>
        </w:rPr>
      </w:pPr>
    </w:p>
    <w:p w14:paraId="6953CE86" w14:textId="77777777" w:rsidR="007941BC" w:rsidRPr="00674BAC" w:rsidRDefault="007941BC" w:rsidP="007941BC">
      <w:pPr>
        <w:pStyle w:val="SLONormal"/>
        <w:spacing w:before="0" w:after="0"/>
        <w:rPr>
          <w:bCs/>
          <w:lang w:val="et-EE"/>
        </w:rPr>
      </w:pPr>
      <w:r w:rsidRPr="00674BAC">
        <w:rPr>
          <w:b/>
          <w:lang w:val="et-EE"/>
        </w:rPr>
        <w:t xml:space="preserve">Paragrahv 474. </w:t>
      </w:r>
      <w:r w:rsidRPr="00674BAC">
        <w:rPr>
          <w:bCs/>
          <w:lang w:val="et-EE"/>
        </w:rPr>
        <w:t>Kehtiv § 474 sätestab määratud väljamaksetega tööandja pensionifondi tervendamiskava tingimused.</w:t>
      </w:r>
    </w:p>
    <w:p w14:paraId="4F26ECAE" w14:textId="77777777" w:rsidR="007941BC" w:rsidRPr="00674BAC" w:rsidRDefault="007941BC" w:rsidP="007941BC">
      <w:pPr>
        <w:pStyle w:val="SLONormal"/>
        <w:spacing w:before="0" w:after="0"/>
        <w:rPr>
          <w:bCs/>
          <w:lang w:val="et-EE"/>
        </w:rPr>
      </w:pPr>
    </w:p>
    <w:p w14:paraId="2352AEAC" w14:textId="77777777" w:rsidR="007941BC" w:rsidRPr="00674BAC" w:rsidRDefault="007941BC" w:rsidP="007941BC">
      <w:pPr>
        <w:pStyle w:val="SLONormal"/>
        <w:spacing w:before="0" w:after="0"/>
        <w:rPr>
          <w:lang w:val="et-EE"/>
        </w:rPr>
      </w:pPr>
      <w:r w:rsidRPr="00674BAC">
        <w:rPr>
          <w:b/>
          <w:lang w:val="et-EE"/>
        </w:rPr>
        <w:t>Paragrahvi täiendatakse lõikega 5</w:t>
      </w:r>
      <w:r w:rsidRPr="00674BAC">
        <w:rPr>
          <w:b/>
          <w:vertAlign w:val="superscript"/>
          <w:lang w:val="et-EE"/>
        </w:rPr>
        <w:t>1</w:t>
      </w:r>
      <w:r w:rsidRPr="00674BAC">
        <w:rPr>
          <w:bCs/>
          <w:lang w:val="et-EE"/>
        </w:rPr>
        <w:t xml:space="preserve">, et kohaldada tasaarvestusrežiimi ka olukorras, kus määratud väljamaksega tööandja pensionifondi </w:t>
      </w:r>
      <w:r>
        <w:rPr>
          <w:bCs/>
          <w:lang w:val="et-EE"/>
        </w:rPr>
        <w:t>kohta</w:t>
      </w:r>
      <w:r w:rsidRPr="00674BAC">
        <w:rPr>
          <w:bCs/>
          <w:lang w:val="et-EE"/>
        </w:rPr>
        <w:t xml:space="preserve"> on koostatud usaldatavusnõuete tagamiseks tervendamiskava ning Finantsinspektsioon keelab ettekirjutusega fondi varaga seotud tehingute ja toimingute tegemise või piirab nende mahtu</w:t>
      </w:r>
      <w:r w:rsidRPr="00674BAC">
        <w:rPr>
          <w:lang w:val="et-EE"/>
        </w:rPr>
        <w:t>. Sätte täiendamise eesmärk on tagada režiimi lünkadeta kohaldamine ning tagada, et ka sellise menetluse korral ei oleks lõpetamisel toimuv tasaarvestus piiratud. Määratud väljamaksega tööandja pensionifondi tervendamiskava menetlus loetakse maksejõuetusmenetluseks väärtpaberituru seaduse § 229</w:t>
      </w:r>
      <w:r w:rsidRPr="00674BAC">
        <w:rPr>
          <w:vertAlign w:val="superscript"/>
          <w:lang w:val="et-EE"/>
        </w:rPr>
        <w:t>6</w:t>
      </w:r>
      <w:r w:rsidRPr="00674BAC">
        <w:rPr>
          <w:lang w:val="et-EE"/>
        </w:rPr>
        <w:t xml:space="preserve"> tähenduses ning investeerimisfondide seaduses tehtava täiendusega tagatakse põhimõtte, et lõpetamisel toimuvat tasaarvestust kohaldatakse vastavalt tasaarvestuskokkuleppe või finantstagatise kokkuleppe tingimustele sõltumata maksejõuetusmenetluse algatamisest või jätkumisest lepingupoole (antud juhul määratud väljamaksega tööandja pensionifondi) suhtes, kohaldamine. Täiendavalt täpsustatakse, et sellise ettekirjutuse tegemine ei mõjuta finantstagatiskokkuleppe või tasaarvestuskokkuleppe tagamiseks seatud muu tagatiskokkuleppe täitmist vastavalt tagatiskokkuleppe tingimustele. Finantstagatise puhul tuleneb see põhimõte finantstagatise direktiivi artikkel 4 lõikest 5 ning see põhimõte on juba sätestatud kehtivas pankrotiseaduses, saneerimisseaduses, kindlustustegevuse seaduses ja krediidiasutuste seaduses.</w:t>
      </w:r>
      <w:r w:rsidRPr="00674BAC">
        <w:rPr>
          <w:rStyle w:val="Allmrkuseviide"/>
          <w:lang w:val="et-EE"/>
        </w:rPr>
        <w:footnoteReference w:id="79"/>
      </w:r>
      <w:r w:rsidRPr="00674BAC">
        <w:rPr>
          <w:lang w:val="et-EE"/>
        </w:rPr>
        <w:t xml:space="preserve"> </w:t>
      </w:r>
    </w:p>
    <w:p w14:paraId="3603BFB2" w14:textId="77777777" w:rsidR="007941BC" w:rsidRPr="00674BAC" w:rsidRDefault="007941BC" w:rsidP="007941BC">
      <w:pPr>
        <w:spacing w:after="0" w:line="240" w:lineRule="auto"/>
        <w:jc w:val="both"/>
        <w:rPr>
          <w:rFonts w:ascii="Times New Roman" w:hAnsi="Times New Roman" w:cs="Times New Roman"/>
          <w:sz w:val="24"/>
          <w:szCs w:val="24"/>
        </w:rPr>
      </w:pPr>
    </w:p>
    <w:p w14:paraId="48DDE6E1" w14:textId="77777777" w:rsidR="007941BC" w:rsidRPr="00674BAC" w:rsidRDefault="007941BC" w:rsidP="007941BC">
      <w:pPr>
        <w:spacing w:after="0" w:line="240" w:lineRule="auto"/>
        <w:ind w:left="708"/>
        <w:jc w:val="both"/>
        <w:rPr>
          <w:rFonts w:ascii="Times New Roman" w:hAnsi="Times New Roman" w:cs="Times New Roman"/>
          <w:b/>
          <w:bCs/>
          <w:sz w:val="24"/>
          <w:szCs w:val="24"/>
        </w:rPr>
      </w:pPr>
      <w:r w:rsidRPr="00674BAC">
        <w:rPr>
          <w:rFonts w:ascii="Times New Roman" w:hAnsi="Times New Roman" w:cs="Times New Roman"/>
          <w:b/>
          <w:bCs/>
          <w:sz w:val="24"/>
          <w:szCs w:val="24"/>
        </w:rPr>
        <w:t>3.7. Eelnõu § 6 –</w:t>
      </w:r>
      <w:r w:rsidRPr="00674BAC" w:rsidDel="00FF4671">
        <w:rPr>
          <w:rFonts w:ascii="Times New Roman" w:hAnsi="Times New Roman" w:cs="Times New Roman"/>
          <w:b/>
          <w:bCs/>
          <w:sz w:val="24"/>
          <w:szCs w:val="24"/>
        </w:rPr>
        <w:t xml:space="preserve"> </w:t>
      </w:r>
      <w:r w:rsidRPr="00674BAC">
        <w:rPr>
          <w:rFonts w:ascii="Times New Roman" w:hAnsi="Times New Roman" w:cs="Times New Roman"/>
          <w:b/>
          <w:bCs/>
          <w:sz w:val="24"/>
          <w:szCs w:val="24"/>
        </w:rPr>
        <w:t>muudatused kindlustustegevuse seaduses</w:t>
      </w:r>
    </w:p>
    <w:p w14:paraId="03EF3011" w14:textId="77777777" w:rsidR="007941BC" w:rsidRPr="00674BAC" w:rsidRDefault="007941BC" w:rsidP="007941BC">
      <w:pPr>
        <w:spacing w:after="0" w:line="240" w:lineRule="auto"/>
        <w:jc w:val="both"/>
        <w:rPr>
          <w:rFonts w:ascii="Times New Roman" w:hAnsi="Times New Roman" w:cs="Times New Roman"/>
          <w:b/>
          <w:bCs/>
          <w:sz w:val="24"/>
          <w:szCs w:val="24"/>
        </w:rPr>
      </w:pPr>
    </w:p>
    <w:p w14:paraId="0A13A5FD" w14:textId="77777777" w:rsidR="007941BC" w:rsidRPr="00674BAC" w:rsidRDefault="007941BC" w:rsidP="007941BC">
      <w:pPr>
        <w:pStyle w:val="SLONormal"/>
        <w:spacing w:before="0" w:after="0"/>
        <w:rPr>
          <w:bCs/>
          <w:lang w:val="et-EE"/>
        </w:rPr>
      </w:pPr>
      <w:bookmarkStart w:id="16" w:name="_Hlk18595283"/>
      <w:r w:rsidRPr="00674BAC">
        <w:rPr>
          <w:b/>
          <w:lang w:val="et-EE"/>
        </w:rPr>
        <w:t xml:space="preserve">Paragrahv 95. </w:t>
      </w:r>
      <w:r w:rsidRPr="00674BAC">
        <w:rPr>
          <w:bCs/>
          <w:lang w:val="et-EE"/>
        </w:rPr>
        <w:t>Kehtiv § 95 sätestab kindlustusandja varaga seotud tehingute keelamise ja piiramise alused.</w:t>
      </w:r>
    </w:p>
    <w:p w14:paraId="2ED39C06" w14:textId="77777777" w:rsidR="007941BC" w:rsidRPr="00674BAC" w:rsidRDefault="007941BC" w:rsidP="007941BC">
      <w:pPr>
        <w:pStyle w:val="SLONormal"/>
        <w:spacing w:before="0" w:after="0"/>
        <w:rPr>
          <w:bCs/>
          <w:lang w:val="et-EE"/>
        </w:rPr>
      </w:pPr>
    </w:p>
    <w:p w14:paraId="0715661A" w14:textId="77777777" w:rsidR="007941BC" w:rsidRPr="00674BAC" w:rsidRDefault="007941BC" w:rsidP="007941BC">
      <w:pPr>
        <w:pStyle w:val="SLONormal"/>
        <w:spacing w:before="0" w:after="0"/>
        <w:rPr>
          <w:lang w:val="et-EE"/>
        </w:rPr>
      </w:pPr>
      <w:r w:rsidRPr="00674BAC">
        <w:rPr>
          <w:b/>
          <w:lang w:val="et-EE"/>
        </w:rPr>
        <w:t>Paragrahvi täiendatakse</w:t>
      </w:r>
      <w:bookmarkEnd w:id="16"/>
      <w:r w:rsidRPr="00674BAC">
        <w:rPr>
          <w:b/>
          <w:lang w:val="et-EE"/>
        </w:rPr>
        <w:t xml:space="preserve"> lõikega 2</w:t>
      </w:r>
      <w:r w:rsidRPr="00674BAC">
        <w:rPr>
          <w:b/>
          <w:vertAlign w:val="superscript"/>
          <w:lang w:val="et-EE"/>
        </w:rPr>
        <w:t>1</w:t>
      </w:r>
      <w:r w:rsidRPr="00674BAC">
        <w:rPr>
          <w:lang w:val="et-EE"/>
        </w:rPr>
        <w:t>, et tagada lõpetamisel toimuva tasaarvestuse lünkadeta kohaldumine. Muudatuse põhjendused kattuvad investeerimisfondide seaduse § 474 lõike 5</w:t>
      </w:r>
      <w:r w:rsidRPr="00674BAC">
        <w:rPr>
          <w:vertAlign w:val="superscript"/>
          <w:lang w:val="et-EE"/>
        </w:rPr>
        <w:t>1</w:t>
      </w:r>
      <w:r w:rsidRPr="00674BAC">
        <w:rPr>
          <w:lang w:val="et-EE"/>
        </w:rPr>
        <w:t xml:space="preserve"> selgitusega.</w:t>
      </w:r>
    </w:p>
    <w:p w14:paraId="5AFAB7B4" w14:textId="77777777" w:rsidR="007941BC" w:rsidRPr="00674BAC" w:rsidRDefault="007941BC" w:rsidP="007941BC">
      <w:pPr>
        <w:pStyle w:val="SLONormal"/>
        <w:spacing w:before="0" w:after="0"/>
        <w:rPr>
          <w:lang w:val="et-EE"/>
        </w:rPr>
      </w:pPr>
    </w:p>
    <w:p w14:paraId="5F666070" w14:textId="77777777" w:rsidR="007941BC" w:rsidRPr="00674BAC" w:rsidRDefault="007941BC" w:rsidP="007941BC">
      <w:pPr>
        <w:pStyle w:val="SLONormal"/>
        <w:spacing w:before="0" w:after="0"/>
        <w:rPr>
          <w:lang w:val="et-EE"/>
        </w:rPr>
      </w:pPr>
      <w:r w:rsidRPr="00674BAC">
        <w:rPr>
          <w:b/>
          <w:bCs/>
          <w:lang w:val="et-EE"/>
        </w:rPr>
        <w:t>Paragrahv 149.</w:t>
      </w:r>
      <w:r w:rsidRPr="00674BAC">
        <w:rPr>
          <w:lang w:val="et-EE"/>
        </w:rPr>
        <w:t xml:space="preserve"> Kehtiv § 149 sätestab erirežiimi kehtestamise otsuse tingimused ja selle tagajärjed.</w:t>
      </w:r>
    </w:p>
    <w:p w14:paraId="758E7FAD" w14:textId="77777777" w:rsidR="007941BC" w:rsidRPr="00674BAC" w:rsidRDefault="007941BC" w:rsidP="007941BC">
      <w:pPr>
        <w:pStyle w:val="SLONormal"/>
        <w:spacing w:before="0" w:after="0"/>
        <w:rPr>
          <w:lang w:val="et-EE"/>
        </w:rPr>
      </w:pPr>
    </w:p>
    <w:p w14:paraId="76C50BA0" w14:textId="77777777" w:rsidR="007941BC" w:rsidRPr="00674BAC" w:rsidRDefault="007941BC" w:rsidP="007941BC">
      <w:pPr>
        <w:pStyle w:val="SLONormal"/>
        <w:spacing w:before="0" w:after="0"/>
        <w:rPr>
          <w:lang w:val="et-EE"/>
        </w:rPr>
      </w:pPr>
      <w:r w:rsidRPr="00674BAC">
        <w:rPr>
          <w:b/>
          <w:bCs/>
          <w:lang w:val="et-EE"/>
        </w:rPr>
        <w:t xml:space="preserve">Lõige 5 muudetakse </w:t>
      </w:r>
      <w:r w:rsidRPr="00674BAC">
        <w:rPr>
          <w:lang w:val="et-EE"/>
        </w:rPr>
        <w:t>samuti eesmärgil tagada lõpetamisel toimuva tasaarvestuse lünkadeta kohaldumine. Muudatused kattuvad § 95 lõikega 2</w:t>
      </w:r>
      <w:r w:rsidRPr="00674BAC">
        <w:rPr>
          <w:vertAlign w:val="superscript"/>
          <w:lang w:val="et-EE"/>
        </w:rPr>
        <w:t>1</w:t>
      </w:r>
      <w:r w:rsidRPr="00674BAC">
        <w:rPr>
          <w:lang w:val="et-EE"/>
        </w:rPr>
        <w:t xml:space="preserve"> erirežiimi kohaldamise puhul erisusega, et finantstagatisele kohaldus erand juba varasemalt. </w:t>
      </w:r>
    </w:p>
    <w:p w14:paraId="005BFC07" w14:textId="77777777" w:rsidR="007941BC" w:rsidRPr="00674BAC" w:rsidRDefault="007941BC" w:rsidP="007941BC">
      <w:pPr>
        <w:pStyle w:val="SLONormal"/>
        <w:spacing w:before="0" w:after="0"/>
        <w:rPr>
          <w:lang w:val="et-EE"/>
        </w:rPr>
      </w:pPr>
    </w:p>
    <w:p w14:paraId="63E0589B" w14:textId="77777777" w:rsidR="007941BC" w:rsidRPr="00674BAC" w:rsidRDefault="007941BC" w:rsidP="007941BC">
      <w:pPr>
        <w:pStyle w:val="SLONormal"/>
        <w:spacing w:before="0" w:after="0"/>
        <w:rPr>
          <w:lang w:val="et-EE"/>
        </w:rPr>
      </w:pPr>
      <w:r w:rsidRPr="00674BAC">
        <w:rPr>
          <w:b/>
          <w:bCs/>
          <w:lang w:val="et-EE"/>
        </w:rPr>
        <w:t>Lõige 6 muudetakse</w:t>
      </w:r>
      <w:r w:rsidRPr="00674BAC">
        <w:rPr>
          <w:lang w:val="et-EE"/>
        </w:rPr>
        <w:t xml:space="preserve">, et tagada lõpetamisel toimuva tasaarvestuse lünkadeta kohaldumine, laiendades finantstagatisele juba kehtivas seaduses sätestatud kaitset ka tasaarvestuskokkulepe raames sõlmitud tagatistele ja tasaarvestuskokkuleppe sõlmimisele. </w:t>
      </w:r>
    </w:p>
    <w:p w14:paraId="30B417C4" w14:textId="77777777" w:rsidR="007941BC" w:rsidRPr="00674BAC" w:rsidRDefault="007941BC" w:rsidP="007941BC">
      <w:pPr>
        <w:pStyle w:val="SLONormal"/>
        <w:spacing w:before="0" w:after="0"/>
        <w:rPr>
          <w:lang w:val="et-EE"/>
        </w:rPr>
      </w:pPr>
    </w:p>
    <w:p w14:paraId="080079D2" w14:textId="77777777" w:rsidR="007941BC" w:rsidRPr="00674BAC" w:rsidRDefault="007941BC" w:rsidP="007941BC">
      <w:pPr>
        <w:pStyle w:val="SLONormal"/>
        <w:spacing w:before="0" w:after="0"/>
        <w:rPr>
          <w:lang w:val="et-EE"/>
        </w:rPr>
      </w:pPr>
      <w:r w:rsidRPr="00674BAC">
        <w:rPr>
          <w:lang w:val="et-EE"/>
        </w:rPr>
        <w:t xml:space="preserve">Punktis 1 kaotatakse finantstagatise puhul viide </w:t>
      </w:r>
      <w:r>
        <w:rPr>
          <w:lang w:val="et-EE"/>
        </w:rPr>
        <w:t>AÕS</w:t>
      </w:r>
      <w:r w:rsidRPr="00674BAC">
        <w:rPr>
          <w:lang w:val="et-EE"/>
        </w:rPr>
        <w:t xml:space="preserve"> §-le 314</w:t>
      </w:r>
      <w:r w:rsidRPr="00674BAC">
        <w:rPr>
          <w:vertAlign w:val="superscript"/>
          <w:lang w:val="et-EE"/>
        </w:rPr>
        <w:t>1</w:t>
      </w:r>
      <w:r w:rsidRPr="00674BAC">
        <w:rPr>
          <w:lang w:val="et-EE"/>
        </w:rPr>
        <w:t xml:space="preserve">, et tagada õiguskindlus režiimi </w:t>
      </w:r>
      <w:proofErr w:type="spellStart"/>
      <w:r w:rsidRPr="00674BAC">
        <w:rPr>
          <w:lang w:val="et-EE"/>
        </w:rPr>
        <w:t>kohalduvuse</w:t>
      </w:r>
      <w:proofErr w:type="spellEnd"/>
      <w:r w:rsidRPr="00674BAC">
        <w:rPr>
          <w:lang w:val="et-EE"/>
        </w:rPr>
        <w:t xml:space="preserve"> osas juhul, kui ei ole seatud Eesti õigusele vastav finantstagatis. Finantstagatis tähistab seega igasugust finantstagatist, mis on seatud finantstagatise direktiivi artikkel 2 lõike 1 tähenduses. </w:t>
      </w:r>
    </w:p>
    <w:p w14:paraId="154E28EF" w14:textId="77777777" w:rsidR="007941BC" w:rsidRPr="00674BAC" w:rsidRDefault="007941BC" w:rsidP="007941BC">
      <w:pPr>
        <w:pStyle w:val="SLONormal"/>
        <w:spacing w:before="0" w:after="0"/>
        <w:rPr>
          <w:lang w:val="et-EE"/>
        </w:rPr>
      </w:pPr>
    </w:p>
    <w:p w14:paraId="728522C7" w14:textId="77777777" w:rsidR="007941BC" w:rsidRPr="00674BAC" w:rsidRDefault="007941BC" w:rsidP="007941BC">
      <w:pPr>
        <w:pStyle w:val="SLONormal"/>
        <w:spacing w:before="0" w:after="0"/>
        <w:rPr>
          <w:lang w:val="et-EE"/>
        </w:rPr>
      </w:pPr>
      <w:r w:rsidRPr="00674BAC">
        <w:rPr>
          <w:lang w:val="et-EE"/>
        </w:rPr>
        <w:t xml:space="preserve">Finantstagatise direktiivi artikli 8 alusel jäetakse kohaldamata teatud maksejõuetuse sätted (eelkõige need, mis takistaksid finantstagatiste tõhusat realiseerimist, lisatagatise andmist ja tagatise asendamist). </w:t>
      </w:r>
    </w:p>
    <w:p w14:paraId="789410D8" w14:textId="77777777" w:rsidR="007941BC" w:rsidRPr="00674BAC" w:rsidRDefault="007941BC" w:rsidP="007941BC">
      <w:pPr>
        <w:pStyle w:val="SLONormal"/>
        <w:spacing w:before="0" w:after="0"/>
        <w:rPr>
          <w:lang w:val="et-EE"/>
        </w:rPr>
      </w:pPr>
    </w:p>
    <w:p w14:paraId="635725AE" w14:textId="77777777" w:rsidR="007941BC" w:rsidRPr="00674BAC" w:rsidRDefault="007941BC" w:rsidP="007941BC">
      <w:pPr>
        <w:pStyle w:val="SLONormal"/>
        <w:spacing w:before="0" w:after="0"/>
        <w:rPr>
          <w:lang w:val="et-EE"/>
        </w:rPr>
      </w:pPr>
      <w:r w:rsidRPr="00674BAC">
        <w:rPr>
          <w:lang w:val="et-EE"/>
        </w:rPr>
        <w:t xml:space="preserve">Finantstagatise direktiivi artikkel 8 on üldiselt kehtivas Eesti õiguses üle võetud. Siiski, enamik sätteid Eesti maksejõuetusseadustes (k.a. pankrotiseadus, saneerimisseadus, krediidiasutuste seadus ja kindlustustegevuse seadus), mis sätestavad erirežiimi finantstagatisele (kuid mitte teistele tagatise liikidele), viitavad selgelt </w:t>
      </w:r>
      <w:r>
        <w:rPr>
          <w:lang w:val="et-EE"/>
        </w:rPr>
        <w:t>AÕS-</w:t>
      </w:r>
      <w:proofErr w:type="spellStart"/>
      <w:r>
        <w:rPr>
          <w:lang w:val="et-EE"/>
        </w:rPr>
        <w:t>ile</w:t>
      </w:r>
      <w:proofErr w:type="spellEnd"/>
      <w:r w:rsidRPr="00674BAC">
        <w:rPr>
          <w:lang w:val="et-EE"/>
        </w:rPr>
        <w:t xml:space="preserve">, mis sätestab finantstagatise definitsiooni. Seega, tagatisleping (mis kvalifitseeruks muul juhul kohalduva õiguse alusel finantstagatiseks), ei ole Eesti vastaspoole maksejõuetuse olukorras finantstagatise erirežiimiga kaitstud, kui tagatis ei vasta </w:t>
      </w:r>
      <w:proofErr w:type="spellStart"/>
      <w:r>
        <w:rPr>
          <w:lang w:val="et-EE"/>
        </w:rPr>
        <w:t>AÕS-is</w:t>
      </w:r>
      <w:proofErr w:type="spellEnd"/>
      <w:r w:rsidRPr="00674BAC">
        <w:rPr>
          <w:lang w:val="et-EE"/>
        </w:rPr>
        <w:t xml:space="preserve"> sätestatud nõuetele (s</w:t>
      </w:r>
      <w:r>
        <w:rPr>
          <w:lang w:val="et-EE"/>
        </w:rPr>
        <w:t>ealhulgas</w:t>
      </w:r>
      <w:r w:rsidRPr="00674BAC">
        <w:rPr>
          <w:lang w:val="et-EE"/>
        </w:rPr>
        <w:t xml:space="preserve"> Eesti seaduses sätestatud nõuetele finantstagatise osapoolte kohta). Seega on kaotatud viide </w:t>
      </w:r>
      <w:r>
        <w:rPr>
          <w:lang w:val="et-EE"/>
        </w:rPr>
        <w:t>AÕS-</w:t>
      </w:r>
      <w:proofErr w:type="spellStart"/>
      <w:r>
        <w:rPr>
          <w:lang w:val="et-EE"/>
        </w:rPr>
        <w:t>ile</w:t>
      </w:r>
      <w:proofErr w:type="spellEnd"/>
      <w:r w:rsidRPr="00674BAC">
        <w:rPr>
          <w:lang w:val="et-EE"/>
        </w:rPr>
        <w:t xml:space="preserve"> ning täpsustatud, et erand kohaldub ka finantstagatise täiendamisele ja asendamisele.</w:t>
      </w:r>
    </w:p>
    <w:p w14:paraId="214D5DC1" w14:textId="77777777" w:rsidR="007941BC" w:rsidRPr="00674BAC" w:rsidRDefault="007941BC" w:rsidP="007941BC">
      <w:pPr>
        <w:pStyle w:val="SLONormal"/>
        <w:spacing w:before="0" w:after="0"/>
        <w:rPr>
          <w:lang w:val="et-EE"/>
        </w:rPr>
      </w:pPr>
    </w:p>
    <w:p w14:paraId="30126AEA" w14:textId="77777777" w:rsidR="007941BC" w:rsidRPr="00674BAC" w:rsidRDefault="007941BC" w:rsidP="007941BC">
      <w:pPr>
        <w:pStyle w:val="SLONormal"/>
        <w:spacing w:before="0" w:after="0"/>
        <w:rPr>
          <w:lang w:val="et-EE"/>
        </w:rPr>
      </w:pPr>
      <w:r w:rsidRPr="00674BAC">
        <w:rPr>
          <w:lang w:val="et-EE"/>
        </w:rPr>
        <w:t>Punkt 2 laiendab § 149 lõikes 6 toodud erandi ka tasaarvestuskokkulepet või sellega hõlmatud  kvalifitseeruvat finantstehingut tagavale muule tagatisele. 2018. aasta ISDA MNA alusel ei ole „tagatise“ mõiste piiratud finantstagatisega, vaid hõlmab ka garantiid, akreditiivi ning tagasimaksekohustust, samuti kõiki varasid mida konkreetses riigis tagatisena kasutatakse.</w:t>
      </w:r>
      <w:r w:rsidRPr="00674BAC">
        <w:rPr>
          <w:rStyle w:val="Allmrkuseviide"/>
          <w:lang w:val="et-EE"/>
        </w:rPr>
        <w:footnoteReference w:id="80"/>
      </w:r>
      <w:r w:rsidRPr="00674BAC">
        <w:rPr>
          <w:lang w:val="et-EE"/>
        </w:rPr>
        <w:t xml:space="preserve"> Kuigi pankrotiseaduse § 114 lõikes 4 käsitletakse muid tuletistehingu tagamiseks seatud tagatisi finantstagatisega võrdselt, siis muudel pankrotiseaduses ja teistes maksejõuetusseadustes reguleeritud juhtudel ei ole kehtiva seaduse alusel muud tuletistehingu tagamiseks seatud tagatised finantstagatisega võrdväärselt kaitstud. </w:t>
      </w:r>
    </w:p>
    <w:p w14:paraId="4D9C5685" w14:textId="77777777" w:rsidR="007941BC" w:rsidRPr="00674BAC" w:rsidRDefault="007941BC" w:rsidP="007941BC">
      <w:pPr>
        <w:pStyle w:val="SLONormal"/>
        <w:spacing w:before="0" w:after="0"/>
        <w:rPr>
          <w:lang w:val="et-EE"/>
        </w:rPr>
      </w:pPr>
    </w:p>
    <w:p w14:paraId="01AFF90C" w14:textId="77777777" w:rsidR="007941BC" w:rsidRDefault="007941BC" w:rsidP="007941BC">
      <w:pPr>
        <w:pStyle w:val="SLONormal"/>
        <w:spacing w:before="0" w:after="0"/>
        <w:rPr>
          <w:lang w:val="et-EE"/>
        </w:rPr>
      </w:pPr>
      <w:r w:rsidRPr="00674BAC">
        <w:rPr>
          <w:lang w:val="et-EE"/>
        </w:rPr>
        <w:t>Punkt 3 laiendab erandi kohaldumisala lisaks tagatiste seadmisele ka tasaarvestuskokkuleppe sõlmimisele ning kvalifitseeruva finantstehingu hõlmamisele tasaarvestuskokkuleppesse. UNIDROIT põhimõtete kohaselt ei tohi lõpetamisel toimuva tasaarvestuse toimimist ja mis tahes kohustuse hõlmamist netokohustuse arvutamisse lõpetamisel toimuva tasaarvestuse sätte alusel piirata pelgalt seetõttu, et lõpetamisel toimuva tasaarvestuse kokkulepe sõlmiti, kokkuleppega hõlmatud kohustus tekkis või netokohustus muutus sissenõutavaks menetluse alguse päeval, kuid enne menetluse algust.</w:t>
      </w:r>
      <w:r w:rsidRPr="00674BAC">
        <w:rPr>
          <w:rStyle w:val="Allmrkuseviide"/>
          <w:lang w:val="et-EE"/>
        </w:rPr>
        <w:footnoteReference w:id="81"/>
      </w:r>
      <w:r w:rsidRPr="00674BAC">
        <w:rPr>
          <w:lang w:val="et-EE"/>
        </w:rPr>
        <w:t xml:space="preserve"> Lisaks ei tohiks lõpetamisel toimuva tasaarvestuse kokkuleppe jõustatavust kahjustada niinimetatud nulltunni reegli kohaldamine, st reeglid, mis õigusliku fiktsiooniga määravad maksejõuetusmenetluse alguse varasemaks ehk kell 0:00 asjakohase otsuse tegemise kuupäeval.</w:t>
      </w:r>
      <w:r w:rsidRPr="00674BAC">
        <w:rPr>
          <w:rStyle w:val="Allmrkuseviide"/>
          <w:lang w:val="et-EE"/>
        </w:rPr>
        <w:footnoteReference w:id="82"/>
      </w:r>
      <w:r w:rsidRPr="00674BAC">
        <w:rPr>
          <w:lang w:val="et-EE"/>
        </w:rPr>
        <w:t xml:space="preserve"> </w:t>
      </w:r>
    </w:p>
    <w:p w14:paraId="56F1F4D6" w14:textId="77777777" w:rsidR="007941BC" w:rsidRDefault="007941BC" w:rsidP="007941BC">
      <w:pPr>
        <w:pStyle w:val="SLONormal"/>
        <w:spacing w:before="0" w:after="0"/>
        <w:rPr>
          <w:lang w:val="et-EE"/>
        </w:rPr>
      </w:pPr>
    </w:p>
    <w:p w14:paraId="1B4A876B" w14:textId="77777777" w:rsidR="007941BC" w:rsidRDefault="007941BC" w:rsidP="007941BC">
      <w:pPr>
        <w:pStyle w:val="SLONormal"/>
        <w:spacing w:before="0" w:after="0"/>
        <w:rPr>
          <w:lang w:val="et-EE"/>
        </w:rPr>
      </w:pPr>
      <w:r>
        <w:rPr>
          <w:b/>
          <w:bCs/>
          <w:lang w:val="et-EE"/>
        </w:rPr>
        <w:t xml:space="preserve">Paragrahv 232. </w:t>
      </w:r>
      <w:r>
        <w:rPr>
          <w:lang w:val="et-EE"/>
        </w:rPr>
        <w:t>Kehtiv § 232 sätestab kohapealse kontrolli akti tingimused.</w:t>
      </w:r>
    </w:p>
    <w:p w14:paraId="1539DDE7" w14:textId="77777777" w:rsidR="007941BC" w:rsidRDefault="007941BC" w:rsidP="007941BC">
      <w:pPr>
        <w:pStyle w:val="SLONormal"/>
        <w:spacing w:before="0" w:after="0"/>
        <w:rPr>
          <w:lang w:val="et-EE"/>
        </w:rPr>
      </w:pPr>
    </w:p>
    <w:p w14:paraId="6802AC13" w14:textId="77777777" w:rsidR="007941BC" w:rsidRPr="000E7D59" w:rsidRDefault="007941BC" w:rsidP="007941BC">
      <w:pPr>
        <w:pStyle w:val="SLONormal"/>
        <w:spacing w:before="0" w:after="0"/>
        <w:rPr>
          <w:lang w:val="et-EE"/>
        </w:rPr>
      </w:pPr>
      <w:r>
        <w:rPr>
          <w:b/>
          <w:bCs/>
          <w:lang w:val="et-EE"/>
        </w:rPr>
        <w:t xml:space="preserve">Lõike 1, 3 ja 5 muutmise </w:t>
      </w:r>
      <w:r>
        <w:rPr>
          <w:lang w:val="et-EE"/>
        </w:rPr>
        <w:t>kohta vt analoogselt VPTS § 232</w:t>
      </w:r>
      <w:r>
        <w:rPr>
          <w:vertAlign w:val="superscript"/>
          <w:lang w:val="et-EE"/>
        </w:rPr>
        <w:t>1</w:t>
      </w:r>
      <w:r>
        <w:rPr>
          <w:lang w:val="et-EE"/>
        </w:rPr>
        <w:t xml:space="preserve"> lõigete 1, 3 ja 5 muutmise selgitusi. </w:t>
      </w:r>
    </w:p>
    <w:p w14:paraId="499047D8" w14:textId="77777777" w:rsidR="007941BC" w:rsidRDefault="007941BC" w:rsidP="007941BC">
      <w:pPr>
        <w:pStyle w:val="SLONormal"/>
        <w:spacing w:before="0" w:after="0"/>
        <w:rPr>
          <w:b/>
          <w:bCs/>
          <w:lang w:val="et-EE"/>
        </w:rPr>
      </w:pPr>
    </w:p>
    <w:p w14:paraId="3F20F55F" w14:textId="77777777" w:rsidR="007941BC" w:rsidRDefault="007941BC" w:rsidP="007941BC">
      <w:pPr>
        <w:pStyle w:val="SLONormal"/>
        <w:spacing w:before="0" w:after="0"/>
        <w:rPr>
          <w:b/>
          <w:bCs/>
          <w:lang w:val="et-EE"/>
        </w:rPr>
      </w:pPr>
      <w:r>
        <w:rPr>
          <w:b/>
          <w:bCs/>
          <w:lang w:val="et-EE"/>
        </w:rPr>
        <w:t xml:space="preserve">Lõige 4 kehtetuks tunnistamise </w:t>
      </w:r>
      <w:r>
        <w:rPr>
          <w:lang w:val="et-EE"/>
        </w:rPr>
        <w:t>kohta vt analoogselt VPTS § 232</w:t>
      </w:r>
      <w:r>
        <w:rPr>
          <w:vertAlign w:val="superscript"/>
          <w:lang w:val="et-EE"/>
        </w:rPr>
        <w:t>1</w:t>
      </w:r>
      <w:r>
        <w:rPr>
          <w:lang w:val="et-EE"/>
        </w:rPr>
        <w:t xml:space="preserve"> lõike 4 kehtetuks tunnistamise selgitusi.</w:t>
      </w:r>
      <w:r>
        <w:rPr>
          <w:b/>
          <w:bCs/>
          <w:lang w:val="et-EE"/>
        </w:rPr>
        <w:t xml:space="preserve"> </w:t>
      </w:r>
    </w:p>
    <w:p w14:paraId="6E72176C" w14:textId="77777777" w:rsidR="007941BC" w:rsidRDefault="007941BC" w:rsidP="007941BC">
      <w:pPr>
        <w:pStyle w:val="SLONormal"/>
        <w:spacing w:before="0" w:after="0"/>
        <w:rPr>
          <w:b/>
          <w:bCs/>
          <w:lang w:val="et-EE"/>
        </w:rPr>
      </w:pPr>
    </w:p>
    <w:p w14:paraId="29F9893D" w14:textId="77777777" w:rsidR="007941BC" w:rsidRDefault="007941BC" w:rsidP="007941BC">
      <w:pPr>
        <w:pStyle w:val="SLONormal"/>
        <w:spacing w:before="0" w:after="0"/>
        <w:rPr>
          <w:lang w:val="et-EE"/>
        </w:rPr>
      </w:pPr>
      <w:r>
        <w:rPr>
          <w:b/>
          <w:bCs/>
          <w:lang w:val="et-EE"/>
        </w:rPr>
        <w:t xml:space="preserve">Lõigete 6 ja 7 lisamise </w:t>
      </w:r>
      <w:r>
        <w:rPr>
          <w:lang w:val="et-EE"/>
        </w:rPr>
        <w:t>kohta vt analoogselt VPTS § 232</w:t>
      </w:r>
      <w:r>
        <w:rPr>
          <w:vertAlign w:val="superscript"/>
          <w:lang w:val="et-EE"/>
        </w:rPr>
        <w:t>1</w:t>
      </w:r>
      <w:r>
        <w:rPr>
          <w:lang w:val="et-EE"/>
        </w:rPr>
        <w:t xml:space="preserve"> lõigete 6 ja 7 lisamise selgitusi.</w:t>
      </w:r>
    </w:p>
    <w:p w14:paraId="6512BE80" w14:textId="77777777" w:rsidR="007941BC" w:rsidRPr="00674BAC" w:rsidRDefault="007941BC" w:rsidP="007941BC">
      <w:pPr>
        <w:spacing w:after="0" w:line="240" w:lineRule="auto"/>
        <w:jc w:val="both"/>
        <w:rPr>
          <w:rFonts w:ascii="Times New Roman" w:hAnsi="Times New Roman" w:cs="Times New Roman"/>
          <w:sz w:val="24"/>
          <w:szCs w:val="24"/>
        </w:rPr>
      </w:pPr>
    </w:p>
    <w:p w14:paraId="1B23306F" w14:textId="77777777" w:rsidR="007941BC" w:rsidRPr="00674BAC" w:rsidRDefault="007941BC" w:rsidP="007941BC">
      <w:pPr>
        <w:spacing w:after="0" w:line="240" w:lineRule="auto"/>
        <w:ind w:left="708"/>
        <w:jc w:val="both"/>
        <w:rPr>
          <w:rFonts w:ascii="Times New Roman" w:hAnsi="Times New Roman" w:cs="Times New Roman"/>
          <w:b/>
          <w:bCs/>
          <w:sz w:val="24"/>
          <w:szCs w:val="24"/>
        </w:rPr>
      </w:pPr>
      <w:r w:rsidRPr="00674BAC">
        <w:rPr>
          <w:rFonts w:ascii="Times New Roman" w:hAnsi="Times New Roman" w:cs="Times New Roman"/>
          <w:b/>
          <w:bCs/>
          <w:sz w:val="24"/>
          <w:szCs w:val="24"/>
        </w:rPr>
        <w:t>3.8. Eelnõu § 7 – muudatused krediidiandjate ja -vahendajate seaduses</w:t>
      </w:r>
    </w:p>
    <w:p w14:paraId="3005D66F" w14:textId="77777777" w:rsidR="007941BC" w:rsidRDefault="007941BC" w:rsidP="007941BC">
      <w:pPr>
        <w:spacing w:after="0" w:line="240" w:lineRule="auto"/>
        <w:jc w:val="both"/>
        <w:rPr>
          <w:rFonts w:ascii="Times New Roman" w:hAnsi="Times New Roman" w:cs="Times New Roman"/>
          <w:b/>
          <w:bCs/>
          <w:sz w:val="24"/>
          <w:szCs w:val="24"/>
        </w:rPr>
      </w:pPr>
    </w:p>
    <w:p w14:paraId="6B003E6F"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Paragrahv 12. </w:t>
      </w:r>
      <w:r>
        <w:rPr>
          <w:rFonts w:ascii="Times New Roman" w:hAnsi="Times New Roman" w:cs="Times New Roman"/>
          <w:sz w:val="24"/>
          <w:szCs w:val="24"/>
        </w:rPr>
        <w:t xml:space="preserve">Kehtiv § 12 sätestab tegevusloa taotlemise tingimused. </w:t>
      </w:r>
    </w:p>
    <w:p w14:paraId="03680790" w14:textId="77777777" w:rsidR="007941BC" w:rsidRDefault="007941BC" w:rsidP="007941BC">
      <w:pPr>
        <w:spacing w:after="0" w:line="240" w:lineRule="auto"/>
        <w:jc w:val="both"/>
        <w:rPr>
          <w:rFonts w:ascii="Times New Roman" w:hAnsi="Times New Roman" w:cs="Times New Roman"/>
          <w:sz w:val="24"/>
          <w:szCs w:val="24"/>
        </w:rPr>
      </w:pPr>
    </w:p>
    <w:p w14:paraId="48F6CDB1" w14:textId="77777777" w:rsidR="007941BC" w:rsidRPr="00F47497"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Lõike 1 punkti 18 lisamise </w:t>
      </w:r>
      <w:r>
        <w:rPr>
          <w:rFonts w:ascii="Times New Roman" w:hAnsi="Times New Roman" w:cs="Times New Roman"/>
          <w:sz w:val="24"/>
          <w:szCs w:val="24"/>
        </w:rPr>
        <w:t xml:space="preserve">kohta </w:t>
      </w:r>
      <w:r>
        <w:rPr>
          <w:rFonts w:ascii="Times New Roman" w:hAnsi="Times New Roman" w:cs="Times New Roman"/>
          <w:bCs/>
          <w:sz w:val="24"/>
          <w:szCs w:val="24"/>
        </w:rPr>
        <w:t>v</w:t>
      </w:r>
      <w:r w:rsidRPr="00F47497">
        <w:rPr>
          <w:rFonts w:ascii="Times New Roman" w:hAnsi="Times New Roman" w:cs="Times New Roman"/>
          <w:bCs/>
          <w:sz w:val="24"/>
          <w:szCs w:val="24"/>
        </w:rPr>
        <w:t>t analoogselt IFS § 313 lõike 1 punkti 13 lisamise selgitust.</w:t>
      </w:r>
    </w:p>
    <w:p w14:paraId="3F3DE9D9" w14:textId="77777777" w:rsidR="007941BC" w:rsidRPr="00674BAC" w:rsidRDefault="007941BC" w:rsidP="007941BC">
      <w:pPr>
        <w:spacing w:after="0" w:line="240" w:lineRule="auto"/>
        <w:jc w:val="both"/>
        <w:rPr>
          <w:rFonts w:ascii="Times New Roman" w:hAnsi="Times New Roman" w:cs="Times New Roman"/>
          <w:b/>
          <w:bCs/>
          <w:sz w:val="24"/>
          <w:szCs w:val="24"/>
        </w:rPr>
      </w:pPr>
    </w:p>
    <w:p w14:paraId="45410EE9"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Paragrahv 19. </w:t>
      </w:r>
      <w:r>
        <w:rPr>
          <w:rFonts w:ascii="Times New Roman" w:hAnsi="Times New Roman" w:cs="Times New Roman"/>
          <w:sz w:val="24"/>
          <w:szCs w:val="24"/>
        </w:rPr>
        <w:t xml:space="preserve">Kehtiv § 19 sätestab tegevusloa andmisest ja kehtetuks tunnistamise avalikkuse teavitamise tingimused. </w:t>
      </w:r>
    </w:p>
    <w:p w14:paraId="6BE5DBC1" w14:textId="77777777" w:rsidR="007941BC" w:rsidRDefault="007941BC" w:rsidP="007941BC">
      <w:pPr>
        <w:spacing w:after="0" w:line="240" w:lineRule="auto"/>
        <w:jc w:val="both"/>
        <w:rPr>
          <w:rFonts w:ascii="Times New Roman" w:hAnsi="Times New Roman" w:cs="Times New Roman"/>
          <w:sz w:val="24"/>
          <w:szCs w:val="24"/>
        </w:rPr>
      </w:pPr>
    </w:p>
    <w:p w14:paraId="6C2C7685" w14:textId="77777777" w:rsidR="007941BC" w:rsidRPr="00E73633"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Lõike 2 muutmise </w:t>
      </w:r>
      <w:r>
        <w:rPr>
          <w:rFonts w:ascii="Times New Roman" w:hAnsi="Times New Roman" w:cs="Times New Roman"/>
          <w:sz w:val="24"/>
          <w:szCs w:val="24"/>
        </w:rPr>
        <w:t xml:space="preserve">kohta vt VPTS § 52 lõike 3 muutmise selgitusi. </w:t>
      </w:r>
    </w:p>
    <w:p w14:paraId="00CBAC74" w14:textId="77777777" w:rsidR="007941BC" w:rsidRDefault="007941BC" w:rsidP="007941BC">
      <w:pPr>
        <w:spacing w:after="0" w:line="240" w:lineRule="auto"/>
        <w:jc w:val="both"/>
        <w:rPr>
          <w:rFonts w:ascii="Times New Roman" w:hAnsi="Times New Roman" w:cs="Times New Roman"/>
          <w:b/>
          <w:bCs/>
          <w:sz w:val="24"/>
          <w:szCs w:val="24"/>
        </w:rPr>
      </w:pPr>
    </w:p>
    <w:p w14:paraId="20A3936B" w14:textId="77777777" w:rsidR="007941BC" w:rsidRPr="00643B2F"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Paragrahv 41. </w:t>
      </w:r>
      <w:r>
        <w:rPr>
          <w:rFonts w:ascii="Times New Roman" w:hAnsi="Times New Roman" w:cs="Times New Roman"/>
          <w:sz w:val="24"/>
          <w:szCs w:val="24"/>
        </w:rPr>
        <w:t xml:space="preserve">Kehtiv § 41 reguleerib krediidiandja ja -vahendaja juhist ning audiitorist teavitamise tingimusi. </w:t>
      </w:r>
    </w:p>
    <w:p w14:paraId="3E5B28F8" w14:textId="77777777" w:rsidR="007941BC" w:rsidRDefault="007941BC" w:rsidP="007941BC">
      <w:pPr>
        <w:spacing w:after="0" w:line="240" w:lineRule="auto"/>
        <w:jc w:val="both"/>
        <w:rPr>
          <w:rFonts w:ascii="Times New Roman" w:hAnsi="Times New Roman" w:cs="Times New Roman"/>
          <w:b/>
          <w:bCs/>
          <w:sz w:val="24"/>
          <w:szCs w:val="24"/>
        </w:rPr>
      </w:pPr>
    </w:p>
    <w:p w14:paraId="4A3F80CE"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Lõike 4 täiendamine. </w:t>
      </w:r>
      <w:r w:rsidRPr="001219B7">
        <w:rPr>
          <w:rFonts w:ascii="Times New Roman" w:hAnsi="Times New Roman" w:cs="Times New Roman"/>
          <w:sz w:val="24"/>
          <w:szCs w:val="24"/>
        </w:rPr>
        <w:t xml:space="preserve">Lõiget täiendatakse selliselt, et </w:t>
      </w:r>
      <w:r>
        <w:rPr>
          <w:rFonts w:ascii="Times New Roman" w:hAnsi="Times New Roman" w:cs="Times New Roman"/>
          <w:sz w:val="24"/>
          <w:szCs w:val="24"/>
        </w:rPr>
        <w:t>krediidiandjatele ja -vahendajatele</w:t>
      </w:r>
      <w:r w:rsidRPr="001219B7">
        <w:rPr>
          <w:rFonts w:ascii="Times New Roman" w:hAnsi="Times New Roman" w:cs="Times New Roman"/>
          <w:sz w:val="24"/>
          <w:szCs w:val="24"/>
        </w:rPr>
        <w:t xml:space="preserve"> lisatakse kohustus teavitada Finantsinspektsiooni lisaks kohustatud juhtide ja audiitori valimise või määramise kavatsusest, nende tagasiastumisest või tagasikutsumise algatamisest ka juhi ametiaja pikendamisest. Ettepanek täiendi lisamiseks esitas Finantsinspektsioon, kes tõi välja, et praktikas esineb selgusetus, kas järelevalve subjektid peaksid järelevalve asutust teavitama juhi ametiaja pikendamisest või mitte. Lõike 4 muutmisega ühtlustatakse teavitamise tingimusi, sest näiteks </w:t>
      </w:r>
      <w:commentRangeStart w:id="17"/>
      <w:r w:rsidRPr="001219B7">
        <w:rPr>
          <w:rFonts w:ascii="Times New Roman" w:hAnsi="Times New Roman" w:cs="Times New Roman"/>
          <w:sz w:val="24"/>
          <w:szCs w:val="24"/>
        </w:rPr>
        <w:t>VPTS ja KAS</w:t>
      </w:r>
      <w:commentRangeEnd w:id="17"/>
      <w:r w:rsidR="00702249">
        <w:rPr>
          <w:rStyle w:val="Kommentaariviide"/>
          <w:rFonts w:ascii="Times New Roman" w:hAnsi="Times New Roman"/>
          <w:kern w:val="0"/>
          <w14:ligatures w14:val="none"/>
        </w:rPr>
        <w:commentReference w:id="17"/>
      </w:r>
      <w:r w:rsidRPr="001219B7">
        <w:rPr>
          <w:rFonts w:ascii="Times New Roman" w:hAnsi="Times New Roman" w:cs="Times New Roman"/>
          <w:sz w:val="24"/>
          <w:szCs w:val="24"/>
        </w:rPr>
        <w:t xml:space="preserve"> juba sisaldavad taolisi täiendeid ning tagatakse õigusselgus.</w:t>
      </w:r>
      <w:r>
        <w:rPr>
          <w:rFonts w:ascii="Times New Roman" w:hAnsi="Times New Roman" w:cs="Times New Roman"/>
          <w:sz w:val="24"/>
          <w:szCs w:val="24"/>
        </w:rPr>
        <w:t xml:space="preserve"> Sama muudatus tehakse </w:t>
      </w:r>
      <w:commentRangeStart w:id="18"/>
      <w:r>
        <w:rPr>
          <w:rFonts w:ascii="Times New Roman" w:hAnsi="Times New Roman" w:cs="Times New Roman"/>
          <w:sz w:val="24"/>
          <w:szCs w:val="24"/>
        </w:rPr>
        <w:t xml:space="preserve">ka MERAS § 48 </w:t>
      </w:r>
      <w:commentRangeEnd w:id="18"/>
      <w:r w:rsidR="00C223F1">
        <w:rPr>
          <w:rStyle w:val="Kommentaariviide"/>
          <w:rFonts w:ascii="Times New Roman" w:hAnsi="Times New Roman"/>
          <w:kern w:val="0"/>
          <w14:ligatures w14:val="none"/>
        </w:rPr>
        <w:commentReference w:id="18"/>
      </w:r>
      <w:r>
        <w:rPr>
          <w:rFonts w:ascii="Times New Roman" w:hAnsi="Times New Roman" w:cs="Times New Roman"/>
          <w:sz w:val="24"/>
          <w:szCs w:val="24"/>
        </w:rPr>
        <w:t xml:space="preserve">lõikes 4. </w:t>
      </w:r>
    </w:p>
    <w:p w14:paraId="013D44BE" w14:textId="77777777" w:rsidR="007941BC" w:rsidRDefault="007941BC" w:rsidP="007941BC">
      <w:pPr>
        <w:spacing w:after="0" w:line="240" w:lineRule="auto"/>
        <w:jc w:val="both"/>
        <w:rPr>
          <w:rFonts w:ascii="Times New Roman" w:hAnsi="Times New Roman" w:cs="Times New Roman"/>
          <w:sz w:val="24"/>
          <w:szCs w:val="24"/>
        </w:rPr>
      </w:pPr>
    </w:p>
    <w:p w14:paraId="2682E1B3" w14:textId="77777777" w:rsidR="007941BC" w:rsidRDefault="007941BC" w:rsidP="007941BC">
      <w:pPr>
        <w:spacing w:after="0" w:line="240" w:lineRule="auto"/>
        <w:jc w:val="both"/>
        <w:rPr>
          <w:rFonts w:ascii="Times New Roman" w:hAnsi="Times New Roman" w:cs="Times New Roman"/>
          <w:b/>
          <w:bCs/>
          <w:sz w:val="24"/>
          <w:szCs w:val="24"/>
        </w:rPr>
      </w:pPr>
      <w:r w:rsidRPr="00643B2F">
        <w:rPr>
          <w:rFonts w:ascii="Times New Roman" w:hAnsi="Times New Roman" w:cs="Times New Roman"/>
          <w:b/>
          <w:bCs/>
          <w:sz w:val="24"/>
          <w:szCs w:val="24"/>
        </w:rPr>
        <w:t>Paragrahv 47.</w:t>
      </w:r>
      <w:r>
        <w:rPr>
          <w:rFonts w:ascii="Times New Roman" w:hAnsi="Times New Roman" w:cs="Times New Roman"/>
          <w:sz w:val="24"/>
          <w:szCs w:val="24"/>
        </w:rPr>
        <w:t xml:space="preserve"> Kehtiv § 47 sätestab nõuded krediidi andmisele ja vahendamisele ning andmete säilitamisele.</w:t>
      </w:r>
    </w:p>
    <w:p w14:paraId="06195E1C" w14:textId="77777777" w:rsidR="007941BC" w:rsidRDefault="007941BC" w:rsidP="007941BC">
      <w:pPr>
        <w:spacing w:after="0" w:line="240" w:lineRule="auto"/>
        <w:jc w:val="both"/>
        <w:rPr>
          <w:rFonts w:ascii="Times New Roman" w:hAnsi="Times New Roman" w:cs="Times New Roman"/>
          <w:b/>
          <w:bCs/>
          <w:sz w:val="24"/>
          <w:szCs w:val="24"/>
        </w:rPr>
      </w:pPr>
    </w:p>
    <w:p w14:paraId="163BFB21" w14:textId="77777777" w:rsidR="007941BC" w:rsidRDefault="007941BC" w:rsidP="007941BC">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Lõike 1 muutmine</w:t>
      </w:r>
      <w:r w:rsidRPr="00674BAC">
        <w:rPr>
          <w:rFonts w:ascii="Times New Roman" w:hAnsi="Times New Roman" w:cs="Times New Roman"/>
          <w:b/>
          <w:bCs/>
          <w:sz w:val="24"/>
          <w:szCs w:val="24"/>
        </w:rPr>
        <w:t xml:space="preserve">. </w:t>
      </w:r>
      <w:r>
        <w:rPr>
          <w:rFonts w:ascii="Times New Roman" w:hAnsi="Times New Roman" w:cs="Times New Roman"/>
          <w:color w:val="333333"/>
          <w:sz w:val="24"/>
          <w:szCs w:val="24"/>
          <w:shd w:val="clear" w:color="auto" w:fill="FFFFFF"/>
        </w:rPr>
        <w:t xml:space="preserve">Tegu on pigem tehnilise, mitte sisulise muutusega. Paragrahv sõnastatakse ümber eesmärgiga viia kohustus täita krediidivõimelisuse hindamise ja muid vastutustundliku laenamise nõudeid eraldi lausesse. See on vajalik, et Eestis filiaali asutanud lepinguriigi hüpoteekkrediidivahendajate järelevalve sättes (KAVS § 84 lõige 1 ja 2) oleks võimalik täpsemini krediidivahendajatele laienevate kohustustele viidata. MCD artikli 34 lõikest 2 tulenevalt teeb krediidivõimelisuse hindamise üle järelevalvet hüpoteekkrediidivahendaja päritoluriigi järelevalve, mitte Finantsinspektsioon.  </w:t>
      </w:r>
    </w:p>
    <w:p w14:paraId="161DDD7F" w14:textId="77777777" w:rsidR="007941BC" w:rsidRDefault="007941BC" w:rsidP="007941BC">
      <w:pPr>
        <w:spacing w:after="0" w:line="240" w:lineRule="auto"/>
        <w:jc w:val="both"/>
        <w:rPr>
          <w:rFonts w:ascii="Times New Roman" w:hAnsi="Times New Roman" w:cs="Times New Roman"/>
          <w:b/>
          <w:bCs/>
          <w:sz w:val="24"/>
          <w:szCs w:val="24"/>
        </w:rPr>
      </w:pPr>
    </w:p>
    <w:p w14:paraId="12C70B52"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Paragrahv 53. </w:t>
      </w:r>
      <w:r w:rsidRPr="00674BAC">
        <w:rPr>
          <w:rFonts w:ascii="Times New Roman" w:hAnsi="Times New Roman" w:cs="Times New Roman"/>
          <w:sz w:val="24"/>
          <w:szCs w:val="24"/>
        </w:rPr>
        <w:t>Kehtiv § 53 sätestab tagatiseks oleva kinnisvara hindamise ja selle kohta teabe säilitamise tingimused.</w:t>
      </w:r>
    </w:p>
    <w:p w14:paraId="790A1121" w14:textId="77777777" w:rsidR="007941BC" w:rsidRPr="00674BAC" w:rsidRDefault="007941BC" w:rsidP="007941BC">
      <w:pPr>
        <w:spacing w:after="0" w:line="240" w:lineRule="auto"/>
        <w:jc w:val="both"/>
        <w:rPr>
          <w:rFonts w:ascii="Times New Roman" w:hAnsi="Times New Roman" w:cs="Times New Roman"/>
          <w:sz w:val="24"/>
          <w:szCs w:val="24"/>
        </w:rPr>
      </w:pPr>
    </w:p>
    <w:p w14:paraId="12401A5C"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Lõike 2 muutmine</w:t>
      </w:r>
      <w:r w:rsidRPr="00674BAC">
        <w:rPr>
          <w:rFonts w:ascii="Times New Roman" w:hAnsi="Times New Roman" w:cs="Times New Roman"/>
          <w:sz w:val="24"/>
          <w:szCs w:val="24"/>
        </w:rPr>
        <w:t xml:space="preserve">. Seni kehtinud lõike 2 sõnastus sätestas, et elamukinnisvaraga seotud tarbijakrediidilepingu tagatiseks oleva kinnisvara hindaja peab olema piisavate teadmiste, kogemuste ja oskustega ning piisavalt sõltumatu krediidi andmise otsuse tegemise protsessist, et anda objektiivne ja erapooletu hinnang kinnisvara väärtusele. Kinnisvara võib hinnata krediidiandja või -vahendaja või kolmas isik. Lõikega 2 on üle võetud hüpoteekkrediidi direktiivi artikkel 19. </w:t>
      </w:r>
    </w:p>
    <w:p w14:paraId="404004ED" w14:textId="77777777" w:rsidR="007941BC" w:rsidRPr="00674BAC" w:rsidRDefault="007941BC" w:rsidP="007941BC">
      <w:pPr>
        <w:spacing w:after="0" w:line="240" w:lineRule="auto"/>
        <w:jc w:val="both"/>
        <w:rPr>
          <w:rFonts w:ascii="Times New Roman" w:hAnsi="Times New Roman" w:cs="Times New Roman"/>
          <w:sz w:val="24"/>
          <w:szCs w:val="24"/>
        </w:rPr>
      </w:pPr>
    </w:p>
    <w:p w14:paraId="7309D934" w14:textId="77777777" w:rsidR="007941B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Pankadevahelist madalat konkurentsi eluasemelaenude refinantseerimisel aitaks tõsta laenu üleviimisega seotud toimingute lihtsustamine, näiteks tagatiseks oleva kinnisvara hindamisnõuete ülevaatamine. Vastavad nõuded on sätestatud rahandusministri määruses ,,Nõuded elamukinnisvaraga seotud tarbijakrediidilepingu tagatiseks oleva kinnisvara hindamisele“, mille aluseks oleva volitusnormi leiab § 53 lõikest 4. Põhjusel, et eelnõuga muudetakse kõnealust määrust, </w:t>
      </w:r>
      <w:r>
        <w:rPr>
          <w:rFonts w:ascii="Times New Roman" w:hAnsi="Times New Roman" w:cs="Times New Roman"/>
          <w:sz w:val="24"/>
          <w:szCs w:val="24"/>
        </w:rPr>
        <w:t>tuleks</w:t>
      </w:r>
      <w:r w:rsidRPr="00674BAC">
        <w:rPr>
          <w:rFonts w:ascii="Times New Roman" w:hAnsi="Times New Roman" w:cs="Times New Roman"/>
          <w:sz w:val="24"/>
          <w:szCs w:val="24"/>
        </w:rPr>
        <w:t xml:space="preserve"> lisaks määrusele muuta ka lõiget 2 seetõttu, et määrusega luuakse võimalus kasutada kinnisvara hindamisel statistikapõhist mudelit, mis tugineb tagatiseks oleva kinnisvara väärtuse hindamisel teistele võrdlusaluseks olevate turul teostatud tehingute valimile. Seega kalkuleerib tagatiseks oleva kinnisvara väärtuse automatiseeritud süsteem, millelt ei saa samadel tingimustel nõuda mudeli tehniliste omaduste tõttu piisavaid teadmisi, kogemusi ja oskusi, nagu on lõikes 2 sätestatud ootused füüsilisest isikust kinnisvara hindajale. Seetõttu muudetakse lõike 2 sõnastust selliselt, et seda oleks võimalik kohaldada nii krediidiandja või -vahendaja töötajale ja kolmandale isikule ehk hindajale, kes on füüsilised isikud, ning statistikapõhisele mudelile ehk elutule olendile, kelle toimimine ja kinnisvara väärtuste hindamine on sõltuvuses krediidiandja, -vahendaja või kolmanda isiku kontrollist, hooldamisest jms tegevustest, mis tagavad mudeli korrashoiu, ajakohasuse ja erapooletuse. Eeltoodust tulenevalt muudetakse lõike 2 sõnastust ja sätestatakse, et elamukinnisvaraga seotud tarbijakrediidilepingu tagatiseks oleva kinnisvara hindamine peab olema piisavalt sõltumatu krediidi andmise otsuse tegemise protsessist, et kinnisvara väärtuse hinnang oleks objektiivne ja erapooletu. Kinnisvara võib hinnata krediidiandja või -vahendaja töötaja või kolmas isik. Kui kinnisvara hindab töötaja või kolmas isik, peab ta olema piisavate teadmiste, kogemuste ja oskustega. </w:t>
      </w:r>
    </w:p>
    <w:p w14:paraId="5BDE8950" w14:textId="77777777" w:rsidR="007941BC" w:rsidRDefault="007941BC" w:rsidP="007941BC">
      <w:pPr>
        <w:spacing w:after="0" w:line="240" w:lineRule="auto"/>
        <w:jc w:val="both"/>
        <w:rPr>
          <w:rFonts w:ascii="Times New Roman" w:hAnsi="Times New Roman" w:cs="Times New Roman"/>
          <w:sz w:val="24"/>
          <w:szCs w:val="24"/>
        </w:rPr>
      </w:pPr>
    </w:p>
    <w:p w14:paraId="0346B1C9" w14:textId="77777777" w:rsidR="007941BC" w:rsidRDefault="007941BC" w:rsidP="007941BC">
      <w:pPr>
        <w:spacing w:after="0" w:line="240" w:lineRule="auto"/>
        <w:jc w:val="both"/>
        <w:rPr>
          <w:rFonts w:ascii="Times New Roman" w:hAnsi="Times New Roman" w:cs="Times New Roman"/>
          <w:sz w:val="24"/>
          <w:szCs w:val="24"/>
        </w:rPr>
      </w:pPr>
      <w:r w:rsidRPr="00643B2F">
        <w:rPr>
          <w:rFonts w:ascii="Times New Roman" w:hAnsi="Times New Roman" w:cs="Times New Roman"/>
          <w:b/>
          <w:bCs/>
          <w:sz w:val="24"/>
          <w:szCs w:val="24"/>
        </w:rPr>
        <w:t>Paragrahv 78.</w:t>
      </w:r>
      <w:r>
        <w:rPr>
          <w:rFonts w:ascii="Times New Roman" w:hAnsi="Times New Roman" w:cs="Times New Roman"/>
          <w:sz w:val="24"/>
          <w:szCs w:val="24"/>
        </w:rPr>
        <w:t xml:space="preserve"> Kehtiv § 78 sätestab nõuded lepinguriigi hüpoteekkrediidivahendaja töötajatele.</w:t>
      </w:r>
    </w:p>
    <w:p w14:paraId="4A1F18D4" w14:textId="77777777" w:rsidR="007941BC" w:rsidRDefault="007941BC" w:rsidP="007941BC">
      <w:pPr>
        <w:spacing w:after="0" w:line="240" w:lineRule="auto"/>
        <w:jc w:val="both"/>
        <w:rPr>
          <w:rFonts w:ascii="Times New Roman" w:hAnsi="Times New Roman" w:cs="Times New Roman"/>
          <w:sz w:val="24"/>
          <w:szCs w:val="24"/>
        </w:rPr>
      </w:pPr>
    </w:p>
    <w:p w14:paraId="26084853"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Lõike 1 muutmine. </w:t>
      </w:r>
      <w:r>
        <w:rPr>
          <w:rFonts w:ascii="Times New Roman" w:hAnsi="Times New Roman" w:cs="Times New Roman"/>
          <w:sz w:val="24"/>
          <w:szCs w:val="24"/>
        </w:rPr>
        <w:t>Muudatuse aluseks on hüpoteekkrediidi direktiivi artikli 9 lõike 3 punkt ii, mille kohaselt kehtestab Eestis piiriüleselt teenuseid osutava hüpoteekkrediidivahendaja töötajate teadmiste ja pädevuste nõuded selle päritoluriik, Eesti kui vastuvõttev liikmesriik võib nimetatud nõudeid kehtestada vaid direktiivi lisas III nimetatud piiratud ulatuses. Seega on vaja muuta KAVS § 78 lõike 1 sõnastust, et täpsemini peegeldada direktiivi sõnastust, ning selgelt väljendada põhimõtet, et KAVS §-st 40 tulenevad ulatuslikud teadmiste ja pädevuste nõuded kehtivad Eestis filiaali asutanud hüpoteekkrediidivahendajate töötajatele.</w:t>
      </w:r>
    </w:p>
    <w:p w14:paraId="26CB5153" w14:textId="77777777" w:rsidR="007941BC" w:rsidRDefault="007941BC" w:rsidP="007941BC">
      <w:pPr>
        <w:spacing w:after="0" w:line="240" w:lineRule="auto"/>
        <w:jc w:val="both"/>
        <w:rPr>
          <w:rFonts w:ascii="Times New Roman" w:hAnsi="Times New Roman" w:cs="Times New Roman"/>
          <w:sz w:val="24"/>
          <w:szCs w:val="24"/>
        </w:rPr>
      </w:pPr>
    </w:p>
    <w:p w14:paraId="60FBA754"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 täiendamine lõikega 1</w:t>
      </w:r>
      <w:r w:rsidRPr="00643B2F">
        <w:rPr>
          <w:rFonts w:ascii="Times New Roman" w:hAnsi="Times New Roman" w:cs="Times New Roman"/>
          <w:b/>
          <w:bCs/>
          <w:sz w:val="24"/>
          <w:szCs w:val="24"/>
          <w:vertAlign w:val="superscript"/>
        </w:rPr>
        <w:t>1</w:t>
      </w:r>
      <w:r>
        <w:rPr>
          <w:rFonts w:ascii="Times New Roman" w:hAnsi="Times New Roman" w:cs="Times New Roman"/>
          <w:b/>
          <w:bCs/>
          <w:sz w:val="24"/>
          <w:szCs w:val="24"/>
        </w:rPr>
        <w:t xml:space="preserve">. </w:t>
      </w:r>
      <w:r>
        <w:rPr>
          <w:rFonts w:ascii="Times New Roman" w:hAnsi="Times New Roman" w:cs="Times New Roman"/>
          <w:sz w:val="24"/>
          <w:szCs w:val="24"/>
        </w:rPr>
        <w:t>Muudatuse aluseks on hüpoteekkrediidi direktiivi artikli 9 lõike 3 punkt ii, mille kohaselt võib Eestis piiriüleselt teenuseid osutava hüpoteekkrediidivahendaja töötajate teadmiste ja pädevuste nõuded piiratud ulatuses (direktiivi lisas III nimetatud punktides) kehtestada vastuvõttev liikmesriik ehk Eesti. Seega lisatakse §-i 78 uus lõige, et piiratud teadmiste ja pädevuste nõuetele viidata. Nimetatud piiratud nõuded rakenduvad Eestis piiriüleselt teenuseid osutava hüpoteekkrediidivahendaja töötajate KAVS § 40 lõike 5 alusel kehtestatud määruses „</w:t>
      </w:r>
      <w:r w:rsidRPr="00497EBF">
        <w:rPr>
          <w:rFonts w:ascii="Times New Roman" w:hAnsi="Times New Roman" w:cs="Times New Roman"/>
          <w:sz w:val="24"/>
          <w:szCs w:val="24"/>
        </w:rPr>
        <w:t>Nõuded krediidiandja või -vahendaja juhtide ja töötajate erialastele teadmistele, oskustele ning kogemustele</w:t>
      </w:r>
      <w:r>
        <w:rPr>
          <w:rFonts w:ascii="Times New Roman" w:hAnsi="Times New Roman" w:cs="Times New Roman"/>
          <w:sz w:val="24"/>
          <w:szCs w:val="24"/>
        </w:rPr>
        <w:t>“. Tegemist pigem tehnilise, mitte sisulise muudatusega.</w:t>
      </w:r>
    </w:p>
    <w:p w14:paraId="314F3AFA" w14:textId="77777777" w:rsidR="007941BC" w:rsidRDefault="007941BC" w:rsidP="007941BC">
      <w:pPr>
        <w:spacing w:after="0" w:line="240" w:lineRule="auto"/>
        <w:jc w:val="both"/>
        <w:rPr>
          <w:rFonts w:ascii="Times New Roman" w:hAnsi="Times New Roman" w:cs="Times New Roman"/>
          <w:sz w:val="24"/>
          <w:szCs w:val="24"/>
        </w:rPr>
      </w:pPr>
    </w:p>
    <w:p w14:paraId="47964D28" w14:textId="77777777" w:rsidR="007941BC" w:rsidRPr="00A01650"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Paragrahv 84. </w:t>
      </w:r>
      <w:r>
        <w:rPr>
          <w:rFonts w:ascii="Times New Roman" w:hAnsi="Times New Roman" w:cs="Times New Roman"/>
          <w:sz w:val="24"/>
          <w:szCs w:val="24"/>
        </w:rPr>
        <w:t>Kehtiv § 84 reguleerib järelevalve teostamist Eestis asutatud filiaali või Eestis piiriüleselt teenuseid osutava lepinguriigi hüpoteekkrediidivahendaja tegevuse üle.</w:t>
      </w:r>
    </w:p>
    <w:p w14:paraId="6C1AC42E" w14:textId="77777777" w:rsidR="007941BC" w:rsidRDefault="007941BC" w:rsidP="007941BC">
      <w:pPr>
        <w:spacing w:after="0" w:line="240" w:lineRule="auto"/>
        <w:jc w:val="both"/>
        <w:rPr>
          <w:rFonts w:ascii="Times New Roman" w:hAnsi="Times New Roman" w:cs="Times New Roman"/>
          <w:sz w:val="24"/>
          <w:szCs w:val="24"/>
        </w:rPr>
      </w:pPr>
    </w:p>
    <w:p w14:paraId="59E511F2"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Lõike 1 muutmine. </w:t>
      </w:r>
      <w:r>
        <w:rPr>
          <w:rFonts w:ascii="Times New Roman" w:hAnsi="Times New Roman" w:cs="Times New Roman"/>
          <w:sz w:val="24"/>
          <w:szCs w:val="24"/>
        </w:rPr>
        <w:t xml:space="preserve">Muudatuse aluseks on hüpoteekkrediidi direktiivi artikli 34 lõige 2. Nimetatud lõike kohaselt teeb vastuvõtva liikmesriigi järelevalve asutus hüpoteekkrediidivahendaja, kes on nimetatud riigis asutanud filiaali, üle järelevalvet vaid piiratud ulatuses, täpsemalt direktiivi </w:t>
      </w:r>
      <w:r w:rsidRPr="00D1571F">
        <w:rPr>
          <w:rFonts w:ascii="Times New Roman" w:hAnsi="Times New Roman" w:cs="Times New Roman"/>
          <w:sz w:val="24"/>
          <w:szCs w:val="24"/>
        </w:rPr>
        <w:t xml:space="preserve">artikli 7 lõikes 1 ja artiklites 8, 9, 10, 11, 13, 14, 15, 16, 17, 20, 22 ja 39 nimetatud kohustuste osas. </w:t>
      </w:r>
      <w:r>
        <w:rPr>
          <w:rFonts w:ascii="Times New Roman" w:hAnsi="Times New Roman" w:cs="Times New Roman"/>
          <w:sz w:val="24"/>
          <w:szCs w:val="24"/>
        </w:rPr>
        <w:t xml:space="preserve">Senini kehtiv </w:t>
      </w:r>
      <w:proofErr w:type="spellStart"/>
      <w:r>
        <w:rPr>
          <w:rFonts w:ascii="Times New Roman" w:hAnsi="Times New Roman" w:cs="Times New Roman"/>
          <w:sz w:val="24"/>
          <w:szCs w:val="24"/>
        </w:rPr>
        <w:t>KAVS-i</w:t>
      </w:r>
      <w:proofErr w:type="spellEnd"/>
      <w:r>
        <w:rPr>
          <w:rFonts w:ascii="Times New Roman" w:hAnsi="Times New Roman" w:cs="Times New Roman"/>
          <w:sz w:val="24"/>
          <w:szCs w:val="24"/>
        </w:rPr>
        <w:t xml:space="preserve"> sõnastuse kohaselt tegi Finantsinspektsioon nimetatud krediidivahendajate üle järelevalvet ka osas, mis direktiivi kohaselt on päritoluriigi järelevalve ülesanne.</w:t>
      </w:r>
    </w:p>
    <w:p w14:paraId="43EE46DB" w14:textId="77777777" w:rsidR="007941BC" w:rsidRDefault="007941BC" w:rsidP="007941BC">
      <w:pPr>
        <w:spacing w:after="0" w:line="240" w:lineRule="auto"/>
        <w:jc w:val="both"/>
        <w:rPr>
          <w:rFonts w:ascii="Times New Roman" w:hAnsi="Times New Roman" w:cs="Times New Roman"/>
          <w:sz w:val="24"/>
          <w:szCs w:val="24"/>
        </w:rPr>
      </w:pPr>
    </w:p>
    <w:p w14:paraId="27212683"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Lõike 2 muutmine. </w:t>
      </w:r>
      <w:r>
        <w:rPr>
          <w:rFonts w:ascii="Times New Roman" w:hAnsi="Times New Roman" w:cs="Times New Roman"/>
          <w:sz w:val="24"/>
          <w:szCs w:val="24"/>
        </w:rPr>
        <w:t xml:space="preserve">KAVS § 84 lõike 2 muutmine on vajalik tulenevalt eelpool </w:t>
      </w:r>
      <w:proofErr w:type="spellStart"/>
      <w:r>
        <w:rPr>
          <w:rFonts w:ascii="Times New Roman" w:hAnsi="Times New Roman" w:cs="Times New Roman"/>
          <w:sz w:val="24"/>
          <w:szCs w:val="24"/>
        </w:rPr>
        <w:t>sisseviidud</w:t>
      </w:r>
      <w:proofErr w:type="spellEnd"/>
      <w:r>
        <w:rPr>
          <w:rFonts w:ascii="Times New Roman" w:hAnsi="Times New Roman" w:cs="Times New Roman"/>
          <w:sz w:val="24"/>
          <w:szCs w:val="24"/>
        </w:rPr>
        <w:t xml:space="preserve"> muudatustest lõikesse 1 (vt § 84 lõike 1 muutmise selgitusi), lõikega 2 antakse Finantsinspektsioonile lõikes 1 nimetatud järele valvatavate sätete rikkumise korral õigus nõude rikkumiste lõpetamist </w:t>
      </w:r>
      <w:r w:rsidRPr="004C79D7">
        <w:rPr>
          <w:rFonts w:ascii="Times New Roman" w:hAnsi="Times New Roman" w:cs="Times New Roman"/>
          <w:sz w:val="24"/>
          <w:szCs w:val="24"/>
        </w:rPr>
        <w:t>või tarbijavaidluse lahendamisel koostöö tegemist</w:t>
      </w:r>
      <w:r>
        <w:rPr>
          <w:rFonts w:ascii="Times New Roman" w:hAnsi="Times New Roman" w:cs="Times New Roman"/>
          <w:sz w:val="24"/>
          <w:szCs w:val="24"/>
        </w:rPr>
        <w:t>.</w:t>
      </w:r>
    </w:p>
    <w:p w14:paraId="3DCF3918" w14:textId="77777777" w:rsidR="007941BC" w:rsidRDefault="007941BC" w:rsidP="007941BC">
      <w:pPr>
        <w:spacing w:after="0" w:line="240" w:lineRule="auto"/>
        <w:jc w:val="both"/>
        <w:rPr>
          <w:rFonts w:ascii="Times New Roman" w:hAnsi="Times New Roman" w:cs="Times New Roman"/>
          <w:sz w:val="24"/>
          <w:szCs w:val="24"/>
        </w:rPr>
      </w:pPr>
    </w:p>
    <w:p w14:paraId="51CE2ED3" w14:textId="77777777" w:rsidR="007941BC" w:rsidRPr="00CD1434" w:rsidRDefault="007941BC" w:rsidP="007941BC">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Lõike 3 muutmine. </w:t>
      </w:r>
      <w:r>
        <w:rPr>
          <w:rFonts w:ascii="Times New Roman" w:hAnsi="Times New Roman" w:cs="Times New Roman"/>
          <w:sz w:val="24"/>
          <w:szCs w:val="24"/>
        </w:rPr>
        <w:t>Muudatus tuleneb hüpoteekkrediidi direktiivi artikli 34 lõikest 2 ja on tehnilist laadi. Õiguskindluse eesmärgil täpsustatakse lauseosaga, millistele subjektidele käesolev säte kohaldub.</w:t>
      </w:r>
    </w:p>
    <w:p w14:paraId="6DE73E13" w14:textId="77777777" w:rsidR="007941BC" w:rsidRDefault="007941BC" w:rsidP="007941BC">
      <w:pPr>
        <w:spacing w:after="0" w:line="240" w:lineRule="auto"/>
        <w:jc w:val="both"/>
        <w:rPr>
          <w:rFonts w:ascii="Times New Roman" w:hAnsi="Times New Roman" w:cs="Times New Roman"/>
          <w:sz w:val="24"/>
          <w:szCs w:val="24"/>
        </w:rPr>
      </w:pPr>
    </w:p>
    <w:p w14:paraId="5B454E8B" w14:textId="77777777" w:rsidR="007941BC" w:rsidRPr="00643B2F"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Lõike 4 muutmine. </w:t>
      </w:r>
      <w:r>
        <w:rPr>
          <w:rFonts w:ascii="Times New Roman" w:hAnsi="Times New Roman" w:cs="Times New Roman"/>
          <w:sz w:val="24"/>
          <w:szCs w:val="24"/>
        </w:rPr>
        <w:t xml:space="preserve">Lõike 4 esimene lause sätestab, et kui lepinguriigi </w:t>
      </w:r>
      <w:r w:rsidRPr="00FA6E34">
        <w:rPr>
          <w:rFonts w:ascii="Times New Roman" w:hAnsi="Times New Roman" w:cs="Times New Roman"/>
          <w:sz w:val="24"/>
          <w:szCs w:val="24"/>
        </w:rPr>
        <w:t xml:space="preserve">hüpoteekkrediidivahendaja jätkab seaduses või selle alusel antud õigusaktides sätestatud nõuete rikkumist hoolimata Finantsinspektsiooni rakendatud meetmetest, võib Finantsinspektsioon pärast lepinguriigi finantsjärelevalve asutuse teavitamist kohaldada käesolevas seaduses sätestatud meetmeid edasise rikkumise vältimiseks või selle eest karistada ning vajaduse korral tõkestada asjaomase hüpoteekkrediidivahendaja edasised tehingud Eestis. </w:t>
      </w:r>
      <w:r>
        <w:rPr>
          <w:rFonts w:ascii="Times New Roman" w:hAnsi="Times New Roman" w:cs="Times New Roman"/>
          <w:sz w:val="24"/>
          <w:szCs w:val="24"/>
        </w:rPr>
        <w:t xml:space="preserve">Tulenevalt Euroopa Komisjoni märkustest ja hüpoteekkrediidi direktiivi artikli 34 lõikest 2, </w:t>
      </w:r>
      <w:r w:rsidRPr="00643B2F">
        <w:rPr>
          <w:rFonts w:ascii="Times New Roman" w:hAnsi="Times New Roman" w:cs="Times New Roman"/>
          <w:b/>
          <w:bCs/>
          <w:sz w:val="24"/>
          <w:szCs w:val="24"/>
        </w:rPr>
        <w:t>asendatakse lõike 4 esimeses lauses</w:t>
      </w:r>
      <w:r>
        <w:rPr>
          <w:rFonts w:ascii="Times New Roman" w:hAnsi="Times New Roman" w:cs="Times New Roman"/>
          <w:sz w:val="24"/>
          <w:szCs w:val="24"/>
        </w:rPr>
        <w:t xml:space="preserve"> sõna ,,kui“ sõnadega ,,Eestis filiaali asutanud“, et tagada õiguskindlus, millistele subjektidele käesolev säte kohaldub.  Lõike teine lause annab Finantsinspektsioonile õiguse keelata rikkumise lõpetamiseks oma ettekirjutusega lepinguriigi hüpoteekkrediidivahendaja Eestis tegutsemine või teenuste osutamine piiriüleselt. Õiguskindluse eesmärgil täpsustatakse </w:t>
      </w:r>
      <w:r w:rsidRPr="00643B2F">
        <w:rPr>
          <w:rFonts w:ascii="Times New Roman" w:hAnsi="Times New Roman" w:cs="Times New Roman"/>
          <w:b/>
          <w:bCs/>
          <w:sz w:val="24"/>
          <w:szCs w:val="24"/>
        </w:rPr>
        <w:t>jäetakse teisest lausest välja</w:t>
      </w:r>
      <w:r>
        <w:rPr>
          <w:rFonts w:ascii="Times New Roman" w:hAnsi="Times New Roman" w:cs="Times New Roman"/>
          <w:sz w:val="24"/>
          <w:szCs w:val="24"/>
        </w:rPr>
        <w:t xml:space="preserve"> tekstiosa, mis viitab hüpoteekkrediidivahendaja piiriülesele tegevusele (teenuse osutamine piiriüleselt), kuna direktiivi artikli 34 lõikest 2 tulenevalt kehtib säte vaid hüpoteekkrediidivahendajatele, kes on Eestis asutanud filiaali.</w:t>
      </w:r>
    </w:p>
    <w:p w14:paraId="0CE31D37" w14:textId="77777777" w:rsidR="007941BC" w:rsidRDefault="007941BC" w:rsidP="007941BC">
      <w:pPr>
        <w:spacing w:after="0" w:line="240" w:lineRule="auto"/>
        <w:jc w:val="both"/>
        <w:rPr>
          <w:rFonts w:ascii="Times New Roman" w:hAnsi="Times New Roman" w:cs="Times New Roman"/>
          <w:sz w:val="24"/>
          <w:szCs w:val="24"/>
        </w:rPr>
      </w:pPr>
    </w:p>
    <w:p w14:paraId="7FE47DF9"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Lõike 7 muutmine. </w:t>
      </w:r>
      <w:r>
        <w:rPr>
          <w:rFonts w:ascii="Times New Roman" w:hAnsi="Times New Roman" w:cs="Times New Roman"/>
          <w:sz w:val="24"/>
          <w:szCs w:val="24"/>
        </w:rPr>
        <w:t>Muudatus tuleneb hüpoteekkrediidi direktiivi artikli 34 lõikest 4</w:t>
      </w:r>
      <w:r w:rsidRPr="00CD1434">
        <w:rPr>
          <w:rFonts w:ascii="Times New Roman" w:hAnsi="Times New Roman" w:cs="Times New Roman"/>
          <w:sz w:val="24"/>
          <w:szCs w:val="24"/>
        </w:rPr>
        <w:t xml:space="preserve"> </w:t>
      </w:r>
      <w:r>
        <w:rPr>
          <w:rFonts w:ascii="Times New Roman" w:hAnsi="Times New Roman" w:cs="Times New Roman"/>
          <w:sz w:val="24"/>
          <w:szCs w:val="24"/>
        </w:rPr>
        <w:t>ja on tehnilist laadi. Kehtiva sätte sõnastust vaid täpsustatakse, et oleks selgemini aru saadav, milliste rikkumiste lõpetamist on Finantsinspektsioonil õigus nõuda piiriüleselt teenust osutavalt hüpoteekkrediidivahendajalt.</w:t>
      </w:r>
    </w:p>
    <w:p w14:paraId="7BC1C618" w14:textId="77777777" w:rsidR="007941BC" w:rsidRDefault="007941BC" w:rsidP="007941BC">
      <w:pPr>
        <w:spacing w:after="0" w:line="240" w:lineRule="auto"/>
        <w:jc w:val="both"/>
        <w:rPr>
          <w:rFonts w:ascii="Times New Roman" w:hAnsi="Times New Roman" w:cs="Times New Roman"/>
          <w:sz w:val="24"/>
          <w:szCs w:val="24"/>
        </w:rPr>
      </w:pPr>
    </w:p>
    <w:p w14:paraId="53D984AC"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Paragrahv 88. </w:t>
      </w:r>
      <w:r>
        <w:rPr>
          <w:rFonts w:ascii="Times New Roman" w:hAnsi="Times New Roman" w:cs="Times New Roman"/>
          <w:sz w:val="24"/>
          <w:szCs w:val="24"/>
        </w:rPr>
        <w:t xml:space="preserve">Kehtiv § 88 sätestab nõuded kohapealse kontrolli aktile. </w:t>
      </w:r>
    </w:p>
    <w:p w14:paraId="5AC3A15C" w14:textId="77777777" w:rsidR="007941BC" w:rsidRDefault="007941BC" w:rsidP="007941BC">
      <w:pPr>
        <w:spacing w:after="0" w:line="240" w:lineRule="auto"/>
        <w:jc w:val="both"/>
        <w:rPr>
          <w:rFonts w:ascii="Times New Roman" w:hAnsi="Times New Roman" w:cs="Times New Roman"/>
          <w:sz w:val="24"/>
          <w:szCs w:val="24"/>
        </w:rPr>
      </w:pPr>
    </w:p>
    <w:p w14:paraId="1E122F53" w14:textId="77777777" w:rsidR="007941BC" w:rsidRPr="003A6416"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Lõigete 1, 3 ja 5 muutmise </w:t>
      </w:r>
      <w:r>
        <w:rPr>
          <w:rFonts w:ascii="Times New Roman" w:hAnsi="Times New Roman" w:cs="Times New Roman"/>
          <w:sz w:val="24"/>
          <w:szCs w:val="24"/>
        </w:rPr>
        <w:t>kohta vt analoogselt VPTS § 232</w:t>
      </w:r>
      <w:r>
        <w:rPr>
          <w:rFonts w:ascii="Times New Roman" w:hAnsi="Times New Roman" w:cs="Times New Roman"/>
          <w:sz w:val="24"/>
          <w:szCs w:val="24"/>
          <w:vertAlign w:val="superscript"/>
        </w:rPr>
        <w:t>1</w:t>
      </w:r>
      <w:r>
        <w:rPr>
          <w:rFonts w:ascii="Times New Roman" w:hAnsi="Times New Roman" w:cs="Times New Roman"/>
          <w:sz w:val="24"/>
          <w:szCs w:val="24"/>
        </w:rPr>
        <w:t xml:space="preserve"> lõigete 1, 3 ja 5 muutmise selgitusi.</w:t>
      </w:r>
    </w:p>
    <w:p w14:paraId="3AAE4205" w14:textId="77777777" w:rsidR="007941BC" w:rsidRDefault="007941BC" w:rsidP="007941BC">
      <w:pPr>
        <w:spacing w:after="0" w:line="240" w:lineRule="auto"/>
        <w:jc w:val="both"/>
        <w:rPr>
          <w:rFonts w:ascii="Times New Roman" w:hAnsi="Times New Roman" w:cs="Times New Roman"/>
          <w:b/>
          <w:bCs/>
          <w:sz w:val="24"/>
          <w:szCs w:val="24"/>
        </w:rPr>
      </w:pPr>
    </w:p>
    <w:p w14:paraId="4A277C81" w14:textId="77777777" w:rsidR="007941BC" w:rsidRDefault="007941BC" w:rsidP="007941BC">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Lõige 4 kehtetuks tunnistamise </w:t>
      </w:r>
      <w:r>
        <w:rPr>
          <w:rFonts w:ascii="Times New Roman" w:hAnsi="Times New Roman" w:cs="Times New Roman"/>
          <w:sz w:val="24"/>
          <w:szCs w:val="24"/>
        </w:rPr>
        <w:t>kohta vt analoogselt VPTS § 232</w:t>
      </w:r>
      <w:r>
        <w:rPr>
          <w:rFonts w:ascii="Times New Roman" w:hAnsi="Times New Roman" w:cs="Times New Roman"/>
          <w:sz w:val="24"/>
          <w:szCs w:val="24"/>
          <w:vertAlign w:val="superscript"/>
        </w:rPr>
        <w:t>1</w:t>
      </w:r>
      <w:r>
        <w:rPr>
          <w:rFonts w:ascii="Times New Roman" w:hAnsi="Times New Roman" w:cs="Times New Roman"/>
          <w:sz w:val="24"/>
          <w:szCs w:val="24"/>
        </w:rPr>
        <w:t xml:space="preserve"> lõike 4 kehtetuks tunnistamise selgitusi.</w:t>
      </w:r>
      <w:r>
        <w:rPr>
          <w:rFonts w:ascii="Times New Roman" w:hAnsi="Times New Roman" w:cs="Times New Roman"/>
          <w:b/>
          <w:bCs/>
          <w:sz w:val="24"/>
          <w:szCs w:val="24"/>
        </w:rPr>
        <w:t xml:space="preserve"> </w:t>
      </w:r>
    </w:p>
    <w:p w14:paraId="67E02DAA" w14:textId="77777777" w:rsidR="007941BC" w:rsidRDefault="007941BC" w:rsidP="007941BC">
      <w:pPr>
        <w:spacing w:after="0" w:line="240" w:lineRule="auto"/>
        <w:jc w:val="both"/>
        <w:rPr>
          <w:rFonts w:ascii="Times New Roman" w:hAnsi="Times New Roman" w:cs="Times New Roman"/>
          <w:b/>
          <w:bCs/>
          <w:sz w:val="24"/>
          <w:szCs w:val="24"/>
        </w:rPr>
      </w:pPr>
    </w:p>
    <w:p w14:paraId="1E44B391" w14:textId="77777777" w:rsidR="007941BC" w:rsidRPr="003A6416"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Lõigete 6 ja 7 lisamise kohta </w:t>
      </w:r>
      <w:r>
        <w:rPr>
          <w:rFonts w:ascii="Times New Roman" w:hAnsi="Times New Roman" w:cs="Times New Roman"/>
          <w:sz w:val="24"/>
          <w:szCs w:val="24"/>
        </w:rPr>
        <w:t>vt analoogselt VPTS § 232</w:t>
      </w:r>
      <w:r>
        <w:rPr>
          <w:rFonts w:ascii="Times New Roman" w:hAnsi="Times New Roman" w:cs="Times New Roman"/>
          <w:sz w:val="24"/>
          <w:szCs w:val="24"/>
          <w:vertAlign w:val="superscript"/>
        </w:rPr>
        <w:t>1</w:t>
      </w:r>
      <w:r>
        <w:rPr>
          <w:rFonts w:ascii="Times New Roman" w:hAnsi="Times New Roman" w:cs="Times New Roman"/>
          <w:sz w:val="24"/>
          <w:szCs w:val="24"/>
        </w:rPr>
        <w:t xml:space="preserve"> lõigete 6 ja 7 lisamise selgitusi.</w:t>
      </w:r>
    </w:p>
    <w:p w14:paraId="4CA98F3A" w14:textId="77777777" w:rsidR="007941BC" w:rsidRPr="00674BAC" w:rsidRDefault="007941BC" w:rsidP="007941BC">
      <w:pPr>
        <w:spacing w:after="0" w:line="240" w:lineRule="auto"/>
        <w:jc w:val="both"/>
        <w:rPr>
          <w:rFonts w:ascii="Times New Roman" w:hAnsi="Times New Roman" w:cs="Times New Roman"/>
          <w:b/>
          <w:bCs/>
          <w:sz w:val="24"/>
          <w:szCs w:val="24"/>
        </w:rPr>
      </w:pPr>
      <w:r w:rsidRPr="00674BAC">
        <w:rPr>
          <w:rFonts w:ascii="Times New Roman" w:hAnsi="Times New Roman" w:cs="Times New Roman"/>
          <w:b/>
          <w:bCs/>
          <w:sz w:val="24"/>
          <w:szCs w:val="24"/>
        </w:rPr>
        <w:t xml:space="preserve">                    </w:t>
      </w:r>
    </w:p>
    <w:p w14:paraId="1FE87DD6" w14:textId="77777777" w:rsidR="007941BC" w:rsidRPr="00674BAC" w:rsidRDefault="007941BC" w:rsidP="007941BC">
      <w:pPr>
        <w:spacing w:after="0" w:line="240" w:lineRule="auto"/>
        <w:ind w:left="708"/>
        <w:jc w:val="both"/>
        <w:rPr>
          <w:rFonts w:ascii="Times New Roman" w:hAnsi="Times New Roman" w:cs="Times New Roman"/>
          <w:b/>
          <w:bCs/>
          <w:sz w:val="24"/>
          <w:szCs w:val="24"/>
        </w:rPr>
      </w:pPr>
      <w:r w:rsidRPr="00674BAC">
        <w:rPr>
          <w:rFonts w:ascii="Times New Roman" w:hAnsi="Times New Roman" w:cs="Times New Roman"/>
          <w:b/>
          <w:bCs/>
          <w:sz w:val="24"/>
          <w:szCs w:val="24"/>
        </w:rPr>
        <w:t>3.9 Eelnõu § 8 –</w:t>
      </w:r>
      <w:r w:rsidRPr="00674BAC" w:rsidDel="00FF4671">
        <w:rPr>
          <w:rFonts w:ascii="Times New Roman" w:hAnsi="Times New Roman" w:cs="Times New Roman"/>
          <w:b/>
          <w:bCs/>
          <w:sz w:val="24"/>
          <w:szCs w:val="24"/>
        </w:rPr>
        <w:t xml:space="preserve"> </w:t>
      </w:r>
      <w:r w:rsidRPr="00674BAC">
        <w:rPr>
          <w:rFonts w:ascii="Times New Roman" w:hAnsi="Times New Roman" w:cs="Times New Roman"/>
          <w:b/>
          <w:bCs/>
          <w:sz w:val="24"/>
          <w:szCs w:val="24"/>
        </w:rPr>
        <w:t>muudatused krediidiasutuste seaduses</w:t>
      </w:r>
    </w:p>
    <w:p w14:paraId="35304572" w14:textId="77777777" w:rsidR="007941BC" w:rsidRDefault="007941BC" w:rsidP="007941BC">
      <w:pPr>
        <w:spacing w:after="0" w:line="240" w:lineRule="auto"/>
        <w:jc w:val="both"/>
        <w:rPr>
          <w:rFonts w:ascii="Times New Roman" w:hAnsi="Times New Roman" w:cs="Times New Roman"/>
          <w:b/>
          <w:bCs/>
          <w:sz w:val="24"/>
          <w:szCs w:val="24"/>
        </w:rPr>
      </w:pPr>
    </w:p>
    <w:p w14:paraId="17E503ED"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Paragrahv 18. </w:t>
      </w:r>
      <w:r>
        <w:rPr>
          <w:rFonts w:ascii="Times New Roman" w:hAnsi="Times New Roman" w:cs="Times New Roman"/>
          <w:sz w:val="24"/>
          <w:szCs w:val="24"/>
        </w:rPr>
        <w:t xml:space="preserve">Kehtiv § 18 sätestab tegevusloa andmise, muutmise ja kehtetuks tunnistamise avalikustamise nõuded. </w:t>
      </w:r>
    </w:p>
    <w:p w14:paraId="47D468F3" w14:textId="77777777" w:rsidR="007941BC" w:rsidRDefault="007941BC" w:rsidP="007941BC">
      <w:pPr>
        <w:spacing w:after="0" w:line="240" w:lineRule="auto"/>
        <w:jc w:val="both"/>
        <w:rPr>
          <w:rFonts w:ascii="Times New Roman" w:hAnsi="Times New Roman" w:cs="Times New Roman"/>
          <w:sz w:val="24"/>
          <w:szCs w:val="24"/>
        </w:rPr>
      </w:pPr>
    </w:p>
    <w:p w14:paraId="3ACB018D" w14:textId="77777777" w:rsidR="007941BC" w:rsidRPr="00643B2F"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Lõike 2 muutmise </w:t>
      </w:r>
      <w:r>
        <w:rPr>
          <w:rFonts w:ascii="Times New Roman" w:hAnsi="Times New Roman" w:cs="Times New Roman"/>
          <w:sz w:val="24"/>
          <w:szCs w:val="24"/>
        </w:rPr>
        <w:t xml:space="preserve">kohta vt VPTS § 52 lõike 3 muutmise selgitusi. </w:t>
      </w:r>
    </w:p>
    <w:p w14:paraId="19075ECF" w14:textId="77777777" w:rsidR="007941BC" w:rsidRDefault="007941BC" w:rsidP="007941BC">
      <w:pPr>
        <w:spacing w:after="0" w:line="240" w:lineRule="auto"/>
        <w:jc w:val="both"/>
        <w:rPr>
          <w:rFonts w:ascii="Times New Roman" w:hAnsi="Times New Roman" w:cs="Times New Roman"/>
          <w:b/>
          <w:bCs/>
          <w:sz w:val="24"/>
          <w:szCs w:val="24"/>
        </w:rPr>
      </w:pPr>
    </w:p>
    <w:p w14:paraId="4ACCE3D8"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 xml:space="preserve">Paragrahv 83. </w:t>
      </w:r>
      <w:r w:rsidRPr="00674BAC">
        <w:rPr>
          <w:rFonts w:ascii="Times New Roman" w:hAnsi="Times New Roman" w:cs="Times New Roman"/>
          <w:sz w:val="24"/>
          <w:szCs w:val="24"/>
        </w:rPr>
        <w:t xml:space="preserve">Kehtiv § 83 sätestab nõuded laenudele. </w:t>
      </w:r>
    </w:p>
    <w:p w14:paraId="314DBB99" w14:textId="77777777" w:rsidR="007941BC" w:rsidRPr="00674BAC" w:rsidRDefault="007941BC" w:rsidP="007941BC">
      <w:pPr>
        <w:spacing w:after="0" w:line="240" w:lineRule="auto"/>
        <w:jc w:val="both"/>
        <w:rPr>
          <w:rFonts w:ascii="Times New Roman" w:hAnsi="Times New Roman" w:cs="Times New Roman"/>
          <w:sz w:val="24"/>
          <w:szCs w:val="24"/>
        </w:rPr>
      </w:pPr>
    </w:p>
    <w:p w14:paraId="0E22A62A" w14:textId="77777777" w:rsidR="007941BC" w:rsidRPr="00674BAC" w:rsidRDefault="007941BC" w:rsidP="007941BC">
      <w:pPr>
        <w:spacing w:after="0" w:line="240" w:lineRule="auto"/>
        <w:jc w:val="both"/>
        <w:rPr>
          <w:rFonts w:ascii="Times New Roman" w:hAnsi="Times New Roman" w:cs="Times New Roman"/>
          <w:sz w:val="24"/>
          <w:szCs w:val="24"/>
        </w:rPr>
      </w:pPr>
      <w:r w:rsidRPr="00C63FE8">
        <w:rPr>
          <w:rFonts w:ascii="Times New Roman" w:hAnsi="Times New Roman" w:cs="Times New Roman"/>
          <w:b/>
          <w:bCs/>
          <w:sz w:val="24"/>
          <w:szCs w:val="24"/>
        </w:rPr>
        <w:t>Lõike 2 muutmine.</w:t>
      </w:r>
      <w:r w:rsidRPr="00674BAC">
        <w:rPr>
          <w:rFonts w:ascii="Times New Roman" w:hAnsi="Times New Roman" w:cs="Times New Roman"/>
          <w:sz w:val="24"/>
          <w:szCs w:val="24"/>
        </w:rPr>
        <w:t xml:space="preserve"> Käesolev lõige sätestab, et nõuded laenude andmisele ja jälgimisele kehtestab valdkonna eest vastutav minister määrusega. Kuigi tegemist on volitusnormiga, mis näeb ette ministrile kohustuse kehtestada vastavasisuline määrus, ei ole määrust ministri poolt välja antud. Enne sätte muutmist 2019. aastal oli samasisulise volitusnormi kehtestamiseks pädev isik Eesti Panga president, kes oli kehtestanud määruse ,,Krediidiasutuste laenude teenindamine ja ebatõenäoliselt laekuvate nõuete kuludesse kandmine“.</w:t>
      </w:r>
      <w:r w:rsidRPr="00674BAC">
        <w:rPr>
          <w:rStyle w:val="Allmrkuseviide"/>
          <w:rFonts w:ascii="Times New Roman" w:hAnsi="Times New Roman" w:cs="Times New Roman"/>
          <w:sz w:val="24"/>
          <w:szCs w:val="24"/>
        </w:rPr>
        <w:footnoteReference w:id="83"/>
      </w:r>
      <w:r w:rsidRPr="00674BAC">
        <w:rPr>
          <w:rFonts w:ascii="Times New Roman" w:hAnsi="Times New Roman" w:cs="Times New Roman"/>
          <w:sz w:val="24"/>
          <w:szCs w:val="24"/>
        </w:rPr>
        <w:t xml:space="preserve"> Eelneval kümnendil tegi Eesti Pank ettepaneku muuta kõik Eesti Panga presidendi volitusnormid, mis ei oma otsest seost keskpanga ülesannetega, rahandusministri omadeks. Seetõttu muudeti kõnealuses sättes ka määruse andmiseks õigustatus isikut ning tunnistati varasem määrus kehtetuks. Uue ja sama valdkonda reguleeriva määruse kehtestamiseni ei jõutud põhjusel, et EBA ei olnud selleks hetkeks koostanud uusi laenude andmise ja jälgimise suuniseid,</w:t>
      </w:r>
      <w:r w:rsidRPr="00674BAC">
        <w:rPr>
          <w:rStyle w:val="Allmrkuseviide"/>
          <w:rFonts w:ascii="Times New Roman" w:hAnsi="Times New Roman" w:cs="Times New Roman"/>
          <w:sz w:val="24"/>
          <w:szCs w:val="24"/>
        </w:rPr>
        <w:footnoteReference w:id="84"/>
      </w:r>
      <w:r w:rsidRPr="00674BAC">
        <w:rPr>
          <w:rFonts w:ascii="Times New Roman" w:hAnsi="Times New Roman" w:cs="Times New Roman"/>
          <w:sz w:val="24"/>
          <w:szCs w:val="24"/>
        </w:rPr>
        <w:t xml:space="preserve"> mis oli ka Eesti Panga presidendi määruse eeskujuks, ning turult ei tulnud signaali vastavate nõuete sätestamiseks määruses. Määruse kehtestamisele vaatamata, on EBA nõuded laenude andmisele ja jälgimisele olnud alati kehtivad ning kättesaadavad Finantsinspektsiooni kodulehelt.</w:t>
      </w:r>
      <w:r w:rsidRPr="00674BAC">
        <w:rPr>
          <w:rStyle w:val="Allmrkuseviide"/>
          <w:rFonts w:ascii="Times New Roman" w:hAnsi="Times New Roman" w:cs="Times New Roman"/>
          <w:sz w:val="24"/>
          <w:szCs w:val="24"/>
        </w:rPr>
        <w:footnoteReference w:id="85"/>
      </w:r>
      <w:r w:rsidRPr="00674BAC">
        <w:rPr>
          <w:rFonts w:ascii="Times New Roman" w:hAnsi="Times New Roman" w:cs="Times New Roman"/>
          <w:sz w:val="24"/>
          <w:szCs w:val="24"/>
        </w:rPr>
        <w:t xml:space="preserve"> Allahindluste moodustamist ja laenude klassifitseerimine on reguleeritud raamatupidamisstandardiga IFRS9. Põhjusel, et laenude andmist ja jälgimist reguleerivad suunised ja juhised on nende adressaatidele kättesaadavad, </w:t>
      </w:r>
      <w:r>
        <w:rPr>
          <w:rFonts w:ascii="Times New Roman" w:hAnsi="Times New Roman" w:cs="Times New Roman"/>
          <w:sz w:val="24"/>
          <w:szCs w:val="24"/>
        </w:rPr>
        <w:t>ei ole</w:t>
      </w:r>
      <w:r w:rsidRPr="00674BAC">
        <w:rPr>
          <w:rFonts w:ascii="Times New Roman" w:hAnsi="Times New Roman" w:cs="Times New Roman"/>
          <w:sz w:val="24"/>
          <w:szCs w:val="24"/>
        </w:rPr>
        <w:t xml:space="preserve"> nende sisu otstarbekas dubleerida ministri määrusesse. Seetõttu muudetakse lõike 2 volitusnormi sõnastust selliselt, et see jätab ministrile õiguse kehtestada vastavasisuline määrus juhul, kui selleks peaks vajadus tulevikus tekkima. </w:t>
      </w:r>
    </w:p>
    <w:p w14:paraId="624D5AF8" w14:textId="77777777" w:rsidR="007941BC" w:rsidRPr="00674BAC" w:rsidRDefault="007941BC" w:rsidP="007941BC">
      <w:pPr>
        <w:spacing w:after="0" w:line="240" w:lineRule="auto"/>
        <w:jc w:val="both"/>
        <w:rPr>
          <w:rFonts w:ascii="Times New Roman" w:hAnsi="Times New Roman" w:cs="Times New Roman"/>
          <w:b/>
          <w:bCs/>
          <w:sz w:val="24"/>
          <w:szCs w:val="24"/>
        </w:rPr>
      </w:pPr>
    </w:p>
    <w:p w14:paraId="4CA7C165" w14:textId="77777777" w:rsidR="007941B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b/>
          <w:bCs/>
          <w:sz w:val="24"/>
          <w:szCs w:val="24"/>
        </w:rPr>
        <w:t>Paragrahv 86</w:t>
      </w:r>
      <w:r w:rsidRPr="00674BAC">
        <w:rPr>
          <w:rFonts w:ascii="Times New Roman" w:hAnsi="Times New Roman" w:cs="Times New Roman"/>
          <w:b/>
          <w:bCs/>
          <w:sz w:val="24"/>
          <w:szCs w:val="24"/>
          <w:vertAlign w:val="superscript"/>
        </w:rPr>
        <w:t>50</w:t>
      </w:r>
      <w:r w:rsidRPr="00674BAC">
        <w:rPr>
          <w:rFonts w:ascii="Times New Roman" w:hAnsi="Times New Roman" w:cs="Times New Roman"/>
          <w:b/>
          <w:bCs/>
          <w:sz w:val="24"/>
          <w:szCs w:val="24"/>
        </w:rPr>
        <w:t xml:space="preserve">. </w:t>
      </w:r>
      <w:r w:rsidRPr="00674BAC">
        <w:rPr>
          <w:rFonts w:ascii="Times New Roman" w:hAnsi="Times New Roman" w:cs="Times New Roman"/>
          <w:sz w:val="24"/>
          <w:szCs w:val="24"/>
        </w:rPr>
        <w:t>Kehtiv § 86</w:t>
      </w:r>
      <w:r w:rsidRPr="00674BAC">
        <w:rPr>
          <w:rFonts w:ascii="Times New Roman" w:hAnsi="Times New Roman" w:cs="Times New Roman"/>
          <w:sz w:val="24"/>
          <w:szCs w:val="24"/>
          <w:vertAlign w:val="superscript"/>
        </w:rPr>
        <w:t>50</w:t>
      </w:r>
      <w:r w:rsidRPr="00674BAC">
        <w:rPr>
          <w:rFonts w:ascii="Times New Roman" w:hAnsi="Times New Roman" w:cs="Times New Roman"/>
          <w:sz w:val="24"/>
          <w:szCs w:val="24"/>
        </w:rPr>
        <w:t xml:space="preserve"> sätestab omakapitali jaotamise piirangud.</w:t>
      </w:r>
    </w:p>
    <w:p w14:paraId="5AB32FB5" w14:textId="77777777" w:rsidR="007941BC" w:rsidRDefault="007941BC" w:rsidP="007941BC">
      <w:pPr>
        <w:spacing w:after="0" w:line="240" w:lineRule="auto"/>
        <w:jc w:val="both"/>
        <w:rPr>
          <w:rFonts w:ascii="Times New Roman" w:hAnsi="Times New Roman" w:cs="Times New Roman"/>
          <w:sz w:val="24"/>
          <w:szCs w:val="24"/>
        </w:rPr>
      </w:pPr>
    </w:p>
    <w:p w14:paraId="273A21CD" w14:textId="77777777" w:rsidR="007941BC" w:rsidRPr="002A2E78"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Paragrahvi pealkirja muudetakse </w:t>
      </w:r>
      <w:r>
        <w:rPr>
          <w:rFonts w:ascii="Times New Roman" w:hAnsi="Times New Roman" w:cs="Times New Roman"/>
          <w:sz w:val="24"/>
          <w:szCs w:val="24"/>
        </w:rPr>
        <w:t xml:space="preserve">ja sätestatakse, et säte reguleerib kombineeritud ja finantsvõimenduse määra puhvri täitmata jätmist ning omavahendite jaotamise piiranguid. Eelnõu koostajad on tuvastanud, et senine pealkiri ei väljenda piisavalt täpselt sätte sisu. Paragrahvi fookuses ei ole ainult omakapitali jaotamise piirangud, vaid ka finantsvõimenduse määra puhvri mitte täitmine. Finantsvõimenduse määra puhvri nõuet peavad täitma globaalselt süsteemselt olulised ettevõtjad, kellel on kohustus tagada igal ajahetkel finantsvõimenduse määra nõude täitmine. Finantsvõimenduse määra puhvri nõue võrdub taolise ettevõtja koguriskipositsiooni näitajaga, millele on osutatud Euroopa Parlamendi ja nõukogu määruses (EL) nr 575/2013 artikli 429 lõikes 4 ning mis korrutatakse Euroopa Parlamendi ja nõukogu direktiivi 2013/36/EL artikli 131 kohaselt globaalsele süsteemselt olulisele ettevõtjale kohalduva puhvrimääraga, milleks on 50%. </w:t>
      </w:r>
    </w:p>
    <w:p w14:paraId="7C2F704A" w14:textId="77777777" w:rsidR="007941BC" w:rsidRPr="00674BAC" w:rsidRDefault="007941BC" w:rsidP="007941BC">
      <w:pPr>
        <w:spacing w:after="0" w:line="240" w:lineRule="auto"/>
        <w:jc w:val="both"/>
        <w:rPr>
          <w:rFonts w:ascii="Times New Roman" w:hAnsi="Times New Roman" w:cs="Times New Roman"/>
          <w:sz w:val="24"/>
          <w:szCs w:val="24"/>
        </w:rPr>
      </w:pPr>
    </w:p>
    <w:p w14:paraId="42F3B747" w14:textId="77777777" w:rsidR="007941BC" w:rsidRPr="00674BAC" w:rsidRDefault="007941BC" w:rsidP="007941BC">
      <w:pPr>
        <w:spacing w:after="0" w:line="240" w:lineRule="auto"/>
        <w:jc w:val="both"/>
        <w:rPr>
          <w:rFonts w:ascii="Times New Roman" w:hAnsi="Times New Roman" w:cs="Times New Roman"/>
          <w:sz w:val="24"/>
          <w:szCs w:val="24"/>
        </w:rPr>
      </w:pPr>
      <w:r w:rsidRPr="00C63FE8">
        <w:rPr>
          <w:rFonts w:ascii="Times New Roman" w:hAnsi="Times New Roman" w:cs="Times New Roman"/>
          <w:b/>
          <w:bCs/>
          <w:sz w:val="24"/>
          <w:szCs w:val="24"/>
        </w:rPr>
        <w:t>Lõike 2 sissejuhatava lauseosa muutmine.</w:t>
      </w:r>
      <w:r w:rsidRPr="00674BAC">
        <w:rPr>
          <w:rFonts w:ascii="Times New Roman" w:hAnsi="Times New Roman" w:cs="Times New Roman"/>
          <w:sz w:val="24"/>
          <w:szCs w:val="24"/>
        </w:rPr>
        <w:t xml:space="preserve"> Käesolev lõike sissejuhatav lauseosa sätestab, et krediidiasutus, kes ei täida kombineeritud kapitalipuhvri nõuet või finantsvõimenduse määra puhvri nõuet, ei tohi enne maksimaalse väljamakstava summa Finantsinspektsioonile esitamist teha lauseosale järgnevas loetelus nimetatud toiminguid. Lõikega 2 on keelatud teha väljamakseid esimese taseme põhiomavahendite arvel (punkt 1), võtta kohustust maksta tulemustasu või teha täiendavaid sissemakseid vabatahtlikusse pensioniskeemi ega maksta tulemustasu aja eest, kui krediidiasutus ei täitnud kombineeritud kapitalipuhvri nõuet või finantsvõimenduse määra puhvri nõuet (punkt 2), ja teha väljamakseid esimese taseme täiendavatesse omavahenditesse kuuluvatelt instrumentidelt (punkt 3). Lõikega 2 on üle võetud BRRD2 artikli 16a lõige 1 ja Euroopa Parlamendi ja nõukogu direktiivi 2013/36/EL artikli 141b lõige 2. Seega on käesoleva paragrahvi lõikes 2 reguleeritud tegevused, millest krediidiasutus peab hoiduma, kui ta ei täida kapitalipuhvri nõuet või finantsvõimenduse määra puhvri nõuet.  </w:t>
      </w:r>
    </w:p>
    <w:p w14:paraId="1ACAE3F4" w14:textId="77777777" w:rsidR="007941BC" w:rsidRPr="00674BAC" w:rsidRDefault="007941BC" w:rsidP="007941BC">
      <w:pPr>
        <w:spacing w:after="0" w:line="240" w:lineRule="auto"/>
        <w:jc w:val="both"/>
        <w:rPr>
          <w:rFonts w:ascii="Times New Roman" w:hAnsi="Times New Roman" w:cs="Times New Roman"/>
          <w:sz w:val="24"/>
          <w:szCs w:val="24"/>
        </w:rPr>
      </w:pPr>
    </w:p>
    <w:p w14:paraId="7497D437"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Euroopa Komisjoni hinnangul ei ole ühes sättes kapitalipuhvri nõude ja finantsvõimenduse määra puhvri nõude rikkumise tagajärgi sobilik ühendada, sest kuigi vastavate kohustuste rikkumisele järgnevad meetmed on samad, tuleks mõlemad nõuded eraldada, kuivõrd nende ühendamine ühte lõikesse ning eraldamine sõnaga ,,või“ tekitab olukorra, kus kohustust täitev krediidiasutus tõlgendab erinevaid nõudeid alternatiivsetena, täites vaid ühe kõnealustest nõuetest. Täiendavalt on komisjon märkinud, et §-ga 86</w:t>
      </w:r>
      <w:r w:rsidRPr="00674BAC">
        <w:rPr>
          <w:rFonts w:ascii="Times New Roman" w:hAnsi="Times New Roman" w:cs="Times New Roman"/>
          <w:sz w:val="24"/>
          <w:szCs w:val="24"/>
          <w:vertAlign w:val="superscript"/>
        </w:rPr>
        <w:t>50</w:t>
      </w:r>
      <w:r w:rsidRPr="00674BAC">
        <w:rPr>
          <w:rFonts w:ascii="Times New Roman" w:hAnsi="Times New Roman" w:cs="Times New Roman"/>
          <w:sz w:val="24"/>
          <w:szCs w:val="24"/>
        </w:rPr>
        <w:t xml:space="preserve"> ei ole üle võetud BRRD2 artikli 16a lõike 1 teine alalõige, mille kohaselt peab ettevõtja teavitama viivitamata kriisilahendusasutust kombineeritud puhvri nõude mitte täitmisest. Komisjoni märkustest tulenevalt muudetakse lõiget 2 selliselt, et see jääb reguleerima ainult kapitalipuhvri nõude mitte täitmisega seotud tingimusi, nagu on direktiivi artikli 16a lõikes 1 sätestatud. Finantsvõimenduse määra puhvri nõuete eraldamiseks täiendatakse paragrahvi lõikega 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Seetõttu muudetakse lõike 2 sissejuhatavat lauseosa ja sätestatakse, et krediidiasutus, kes ei täida kombineeritud kapitalipuhvri nõuet, teavitab sellest esimesel võimalusel Finantsinspektsiooni ja ei tohi enne väljamakstava </w:t>
      </w:r>
      <w:r>
        <w:rPr>
          <w:rFonts w:ascii="Times New Roman" w:hAnsi="Times New Roman" w:cs="Times New Roman"/>
          <w:sz w:val="24"/>
          <w:szCs w:val="24"/>
        </w:rPr>
        <w:t>maksimum</w:t>
      </w:r>
      <w:r w:rsidRPr="00674BAC">
        <w:rPr>
          <w:rFonts w:ascii="Times New Roman" w:hAnsi="Times New Roman" w:cs="Times New Roman"/>
          <w:sz w:val="24"/>
          <w:szCs w:val="24"/>
        </w:rPr>
        <w:t xml:space="preserve">summa esitamist teostada lõikele 2 järgnevas loetelus nimetatud tegevusi. </w:t>
      </w:r>
    </w:p>
    <w:p w14:paraId="7FB5343E" w14:textId="77777777" w:rsidR="007941BC" w:rsidRPr="00674BAC" w:rsidRDefault="007941BC" w:rsidP="007941BC">
      <w:pPr>
        <w:spacing w:after="0" w:line="240" w:lineRule="auto"/>
        <w:jc w:val="both"/>
        <w:rPr>
          <w:rFonts w:ascii="Times New Roman" w:hAnsi="Times New Roman" w:cs="Times New Roman"/>
          <w:sz w:val="24"/>
          <w:szCs w:val="24"/>
        </w:rPr>
      </w:pPr>
    </w:p>
    <w:p w14:paraId="65A22EE0" w14:textId="77777777" w:rsidR="007941BC" w:rsidRPr="00674BAC" w:rsidRDefault="007941BC" w:rsidP="007941BC">
      <w:pPr>
        <w:spacing w:after="0" w:line="240" w:lineRule="auto"/>
        <w:jc w:val="both"/>
        <w:rPr>
          <w:rFonts w:ascii="Times New Roman" w:hAnsi="Times New Roman" w:cs="Times New Roman"/>
          <w:sz w:val="24"/>
          <w:szCs w:val="24"/>
        </w:rPr>
      </w:pPr>
      <w:r w:rsidRPr="00C63FE8">
        <w:rPr>
          <w:rFonts w:ascii="Times New Roman" w:hAnsi="Times New Roman" w:cs="Times New Roman"/>
          <w:b/>
          <w:bCs/>
          <w:sz w:val="24"/>
          <w:szCs w:val="24"/>
        </w:rPr>
        <w:t>Lõike 2 punktist 2 jäetakse välja</w:t>
      </w:r>
      <w:r w:rsidRPr="00674BAC">
        <w:rPr>
          <w:rFonts w:ascii="Times New Roman" w:hAnsi="Times New Roman" w:cs="Times New Roman"/>
          <w:sz w:val="24"/>
          <w:szCs w:val="24"/>
        </w:rPr>
        <w:t xml:space="preserve"> </w:t>
      </w:r>
      <w:r>
        <w:rPr>
          <w:rFonts w:ascii="Times New Roman" w:hAnsi="Times New Roman" w:cs="Times New Roman"/>
          <w:sz w:val="24"/>
          <w:szCs w:val="24"/>
        </w:rPr>
        <w:t>sõnad</w:t>
      </w:r>
      <w:r w:rsidRPr="00674BAC">
        <w:rPr>
          <w:rFonts w:ascii="Times New Roman" w:hAnsi="Times New Roman" w:cs="Times New Roman"/>
          <w:sz w:val="24"/>
          <w:szCs w:val="24"/>
        </w:rPr>
        <w:t xml:space="preserve">, mis </w:t>
      </w:r>
      <w:r>
        <w:rPr>
          <w:rFonts w:ascii="Times New Roman" w:hAnsi="Times New Roman" w:cs="Times New Roman"/>
          <w:sz w:val="24"/>
          <w:szCs w:val="24"/>
        </w:rPr>
        <w:t>käsitlevad</w:t>
      </w:r>
      <w:r w:rsidRPr="00674BAC">
        <w:rPr>
          <w:rFonts w:ascii="Times New Roman" w:hAnsi="Times New Roman" w:cs="Times New Roman"/>
          <w:sz w:val="24"/>
          <w:szCs w:val="24"/>
        </w:rPr>
        <w:t xml:space="preserve"> finantsvõimenduse määra puhvri nõude täitmist. Punkti 2 muutmine on põhjustatud kapitalipuhvri nõuete ja finantsvõimenduse määra puhvri nõuete eraldamisest lõikes 2 (vt lõike 2 sissejuhatava lauseosa muutmise selgitus</w:t>
      </w:r>
      <w:r>
        <w:rPr>
          <w:rFonts w:ascii="Times New Roman" w:hAnsi="Times New Roman" w:cs="Times New Roman"/>
          <w:sz w:val="24"/>
          <w:szCs w:val="24"/>
        </w:rPr>
        <w:t>i</w:t>
      </w:r>
      <w:r w:rsidRPr="00674BAC">
        <w:rPr>
          <w:rFonts w:ascii="Times New Roman" w:hAnsi="Times New Roman" w:cs="Times New Roman"/>
          <w:sz w:val="24"/>
          <w:szCs w:val="24"/>
        </w:rPr>
        <w:t>).</w:t>
      </w:r>
    </w:p>
    <w:p w14:paraId="19ED2710" w14:textId="77777777" w:rsidR="007941BC" w:rsidRPr="00674BAC" w:rsidRDefault="007941BC" w:rsidP="007941BC">
      <w:pPr>
        <w:spacing w:after="0" w:line="240" w:lineRule="auto"/>
        <w:jc w:val="both"/>
        <w:rPr>
          <w:rFonts w:ascii="Times New Roman" w:hAnsi="Times New Roman" w:cs="Times New Roman"/>
          <w:sz w:val="24"/>
          <w:szCs w:val="24"/>
        </w:rPr>
      </w:pPr>
    </w:p>
    <w:p w14:paraId="3A004291" w14:textId="77777777" w:rsidR="007941BC" w:rsidRPr="00674BAC" w:rsidRDefault="007941BC" w:rsidP="007941BC">
      <w:pPr>
        <w:spacing w:after="0" w:line="240" w:lineRule="auto"/>
        <w:jc w:val="both"/>
        <w:rPr>
          <w:rFonts w:ascii="Times New Roman" w:hAnsi="Times New Roman" w:cs="Times New Roman"/>
          <w:sz w:val="24"/>
          <w:szCs w:val="24"/>
        </w:rPr>
      </w:pPr>
      <w:r w:rsidRPr="00C63FE8">
        <w:rPr>
          <w:rFonts w:ascii="Times New Roman" w:hAnsi="Times New Roman" w:cs="Times New Roman"/>
          <w:b/>
          <w:bCs/>
          <w:sz w:val="24"/>
          <w:szCs w:val="24"/>
        </w:rPr>
        <w:t>Paragrahvi täiendamine lõikega 2</w:t>
      </w:r>
      <w:r w:rsidRPr="00C63FE8">
        <w:rPr>
          <w:rFonts w:ascii="Times New Roman" w:hAnsi="Times New Roman" w:cs="Times New Roman"/>
          <w:b/>
          <w:bCs/>
          <w:sz w:val="24"/>
          <w:szCs w:val="24"/>
          <w:vertAlign w:val="superscript"/>
        </w:rPr>
        <w:t>1</w:t>
      </w:r>
      <w:r w:rsidRPr="00C63FE8">
        <w:rPr>
          <w:rFonts w:ascii="Times New Roman" w:hAnsi="Times New Roman" w:cs="Times New Roman"/>
          <w:b/>
          <w:bCs/>
          <w:sz w:val="24"/>
          <w:szCs w:val="24"/>
        </w:rPr>
        <w:t>.</w:t>
      </w:r>
      <w:r w:rsidRPr="00674BAC">
        <w:rPr>
          <w:rFonts w:ascii="Times New Roman" w:hAnsi="Times New Roman" w:cs="Times New Roman"/>
          <w:sz w:val="24"/>
          <w:szCs w:val="24"/>
        </w:rPr>
        <w:t xml:space="preserve"> Tulenevalt Euroopa Komisjoni kommentaaridest § 86</w:t>
      </w:r>
      <w:r w:rsidRPr="00674BAC">
        <w:rPr>
          <w:rFonts w:ascii="Times New Roman" w:hAnsi="Times New Roman" w:cs="Times New Roman"/>
          <w:sz w:val="24"/>
          <w:szCs w:val="24"/>
          <w:vertAlign w:val="superscript"/>
        </w:rPr>
        <w:t>50</w:t>
      </w:r>
      <w:r w:rsidRPr="00674BAC">
        <w:rPr>
          <w:rFonts w:ascii="Times New Roman" w:hAnsi="Times New Roman" w:cs="Times New Roman"/>
          <w:sz w:val="24"/>
          <w:szCs w:val="24"/>
        </w:rPr>
        <w:t xml:space="preserve"> lõike 2 </w:t>
      </w:r>
      <w:r>
        <w:rPr>
          <w:rFonts w:ascii="Times New Roman" w:hAnsi="Times New Roman" w:cs="Times New Roman"/>
          <w:sz w:val="24"/>
          <w:szCs w:val="24"/>
        </w:rPr>
        <w:t>kohta</w:t>
      </w:r>
      <w:r w:rsidRPr="00674BAC">
        <w:rPr>
          <w:rFonts w:ascii="Times New Roman" w:hAnsi="Times New Roman" w:cs="Times New Roman"/>
          <w:sz w:val="24"/>
          <w:szCs w:val="24"/>
        </w:rPr>
        <w:t xml:space="preserve"> (vt lõike 2 sissejuhatava lauseosa muutmise selgitus</w:t>
      </w:r>
      <w:r>
        <w:rPr>
          <w:rFonts w:ascii="Times New Roman" w:hAnsi="Times New Roman" w:cs="Times New Roman"/>
          <w:sz w:val="24"/>
          <w:szCs w:val="24"/>
        </w:rPr>
        <w:t>i</w:t>
      </w:r>
      <w:r w:rsidRPr="00674BAC">
        <w:rPr>
          <w:rFonts w:ascii="Times New Roman" w:hAnsi="Times New Roman" w:cs="Times New Roman"/>
          <w:sz w:val="24"/>
          <w:szCs w:val="24"/>
        </w:rPr>
        <w:t>), täiendatakse käesolevat paragrahvi lõikega 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millega võetakse üle direktiivi 2013/36/EL artikli 141b lõige 2 ja sätestatakse väljamaksete piirangud finantsvõimenduse määra puhvri nõude täitmata jätmise korral. Uue lõikega sätestatakse, et krediidiasutus, kes ei täida finantsvõimenduse määra puhvri nõuet, ei tohi enne väljamakstava </w:t>
      </w:r>
      <w:r>
        <w:rPr>
          <w:rFonts w:ascii="Times New Roman" w:hAnsi="Times New Roman" w:cs="Times New Roman"/>
          <w:sz w:val="24"/>
          <w:szCs w:val="24"/>
        </w:rPr>
        <w:t>maksimum</w:t>
      </w:r>
      <w:r w:rsidRPr="00674BAC">
        <w:rPr>
          <w:rFonts w:ascii="Times New Roman" w:hAnsi="Times New Roman" w:cs="Times New Roman"/>
          <w:sz w:val="24"/>
          <w:szCs w:val="24"/>
        </w:rPr>
        <w:t xml:space="preserve">summa Finantsinspektsioonile esitamist teha väljamakseid esimese taseme põhiomavahendite arvel (punkt 1), võtta kohustust maksta tulemustasu või teha täiendavaid sissemakseid vabatahtlikusse pensioniskeemi ega maksta tulemustasu aja eest, </w:t>
      </w:r>
      <w:r>
        <w:rPr>
          <w:rFonts w:ascii="Times New Roman" w:hAnsi="Times New Roman" w:cs="Times New Roman"/>
          <w:sz w:val="24"/>
          <w:szCs w:val="24"/>
        </w:rPr>
        <w:t>mil</w:t>
      </w:r>
      <w:r w:rsidRPr="00674BAC">
        <w:rPr>
          <w:rFonts w:ascii="Times New Roman" w:hAnsi="Times New Roman" w:cs="Times New Roman"/>
          <w:sz w:val="24"/>
          <w:szCs w:val="24"/>
        </w:rPr>
        <w:t xml:space="preserve"> krediidiasutus ei </w:t>
      </w:r>
      <w:r>
        <w:rPr>
          <w:rFonts w:ascii="Times New Roman" w:hAnsi="Times New Roman" w:cs="Times New Roman"/>
          <w:sz w:val="24"/>
          <w:szCs w:val="24"/>
        </w:rPr>
        <w:t xml:space="preserve">ole </w:t>
      </w:r>
      <w:r w:rsidRPr="00674BAC">
        <w:rPr>
          <w:rFonts w:ascii="Times New Roman" w:hAnsi="Times New Roman" w:cs="Times New Roman"/>
          <w:sz w:val="24"/>
          <w:szCs w:val="24"/>
        </w:rPr>
        <w:t>täitnud finantsvõimenduse määra puhvri nõuet (punkt 2), ning teha väljamakseid esimese taseme täiendavatesse omavahenditesse kuuluvatelt instrumentidelt (punkt 3). Lõikes 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nimetatud piirangud on kumulatiivsed</w:t>
      </w:r>
      <w:r>
        <w:rPr>
          <w:rFonts w:ascii="Times New Roman" w:hAnsi="Times New Roman" w:cs="Times New Roman"/>
          <w:sz w:val="24"/>
          <w:szCs w:val="24"/>
        </w:rPr>
        <w:t xml:space="preserve"> ning nende rikkumise eest võib Finantsinspektsioon keelata väljamaksete tegemise, teha ettekirjutuse ning määrata vajadusel sunniraha. Finantsvõimenduse määra puhvri nõude rikkumine ei too automaatselt kaasa väärteomenetluse algatamise, kuid kui ettevõtja rikub näiteks kasumist väljamaksete tegemise keeldu, siis võib Finantsinspektsioon rakendada KAS §-s 134</w:t>
      </w:r>
      <w:r>
        <w:rPr>
          <w:rFonts w:ascii="Times New Roman" w:hAnsi="Times New Roman" w:cs="Times New Roman"/>
          <w:sz w:val="24"/>
          <w:szCs w:val="24"/>
          <w:vertAlign w:val="superscript"/>
        </w:rPr>
        <w:t>21</w:t>
      </w:r>
      <w:r>
        <w:rPr>
          <w:rFonts w:ascii="Times New Roman" w:hAnsi="Times New Roman" w:cs="Times New Roman"/>
          <w:sz w:val="24"/>
          <w:szCs w:val="24"/>
        </w:rPr>
        <w:t xml:space="preserve"> vastutussätet. </w:t>
      </w:r>
    </w:p>
    <w:p w14:paraId="37067F88" w14:textId="77777777" w:rsidR="007941BC" w:rsidRPr="00674BAC" w:rsidRDefault="007941BC" w:rsidP="007941BC">
      <w:pPr>
        <w:spacing w:after="0" w:line="240" w:lineRule="auto"/>
        <w:jc w:val="both"/>
        <w:rPr>
          <w:rFonts w:ascii="Times New Roman" w:hAnsi="Times New Roman" w:cs="Times New Roman"/>
          <w:sz w:val="24"/>
          <w:szCs w:val="24"/>
        </w:rPr>
      </w:pPr>
    </w:p>
    <w:p w14:paraId="0F57497E" w14:textId="77777777" w:rsidR="007941BC" w:rsidRPr="00674BAC" w:rsidRDefault="007941BC" w:rsidP="007941BC">
      <w:pPr>
        <w:spacing w:after="0" w:line="240" w:lineRule="auto"/>
        <w:jc w:val="both"/>
        <w:rPr>
          <w:rFonts w:ascii="Times New Roman" w:hAnsi="Times New Roman" w:cs="Times New Roman"/>
          <w:sz w:val="24"/>
          <w:szCs w:val="24"/>
        </w:rPr>
      </w:pPr>
      <w:r w:rsidRPr="00C63FE8">
        <w:rPr>
          <w:rFonts w:ascii="Times New Roman" w:hAnsi="Times New Roman" w:cs="Times New Roman"/>
          <w:b/>
          <w:bCs/>
          <w:sz w:val="24"/>
          <w:szCs w:val="24"/>
        </w:rPr>
        <w:t>Lõike 5</w:t>
      </w:r>
      <w:r w:rsidRPr="00C63FE8">
        <w:rPr>
          <w:rFonts w:ascii="Times New Roman" w:hAnsi="Times New Roman" w:cs="Times New Roman"/>
          <w:b/>
          <w:bCs/>
          <w:sz w:val="24"/>
          <w:szCs w:val="24"/>
          <w:vertAlign w:val="superscript"/>
        </w:rPr>
        <w:t>3</w:t>
      </w:r>
      <w:r w:rsidRPr="00C63FE8">
        <w:rPr>
          <w:rFonts w:ascii="Times New Roman" w:hAnsi="Times New Roman" w:cs="Times New Roman"/>
          <w:b/>
          <w:bCs/>
          <w:sz w:val="24"/>
          <w:szCs w:val="24"/>
        </w:rPr>
        <w:t xml:space="preserve"> sissejuhatava lauseosa muutmine.</w:t>
      </w:r>
      <w:r w:rsidRPr="00674BAC">
        <w:rPr>
          <w:rFonts w:ascii="Times New Roman" w:hAnsi="Times New Roman" w:cs="Times New Roman"/>
          <w:sz w:val="24"/>
          <w:szCs w:val="24"/>
        </w:rPr>
        <w:t xml:space="preserve"> Seni kehtinud lõike 5</w:t>
      </w:r>
      <w:r w:rsidRPr="00674BAC">
        <w:rPr>
          <w:rFonts w:ascii="Times New Roman" w:hAnsi="Times New Roman" w:cs="Times New Roman"/>
          <w:sz w:val="24"/>
          <w:szCs w:val="24"/>
          <w:vertAlign w:val="superscript"/>
        </w:rPr>
        <w:t>3</w:t>
      </w:r>
      <w:r w:rsidRPr="00674BAC">
        <w:rPr>
          <w:rFonts w:ascii="Times New Roman" w:hAnsi="Times New Roman" w:cs="Times New Roman"/>
          <w:sz w:val="24"/>
          <w:szCs w:val="24"/>
        </w:rPr>
        <w:t xml:space="preserve"> sõnastuse kohaselt oli Finantsinspektsioonil õigus nõuda lõikes 2 sätestatud piirangute kohaldamist peale krediidiasutuselt lõike 5</w:t>
      </w:r>
      <w:r w:rsidRPr="00674BAC">
        <w:rPr>
          <w:rFonts w:ascii="Times New Roman" w:hAnsi="Times New Roman" w:cs="Times New Roman"/>
          <w:sz w:val="24"/>
          <w:szCs w:val="24"/>
          <w:vertAlign w:val="superscript"/>
        </w:rPr>
        <w:t>2</w:t>
      </w:r>
      <w:r w:rsidRPr="00674BAC">
        <w:rPr>
          <w:rFonts w:ascii="Times New Roman" w:hAnsi="Times New Roman" w:cs="Times New Roman"/>
          <w:sz w:val="24"/>
          <w:szCs w:val="24"/>
        </w:rPr>
        <w:t xml:space="preserve"> kohase teate saamist üheksa kuu möödumisel. Piirangute kohaldamine oli välistatud juhul, kui Finantsinspektsioon tuvastas vähemalt kaks asjaolu lõike 5</w:t>
      </w:r>
      <w:r w:rsidRPr="00674BAC">
        <w:rPr>
          <w:rFonts w:ascii="Times New Roman" w:hAnsi="Times New Roman" w:cs="Times New Roman"/>
          <w:sz w:val="24"/>
          <w:szCs w:val="24"/>
          <w:vertAlign w:val="superscript"/>
        </w:rPr>
        <w:t>3</w:t>
      </w:r>
      <w:r w:rsidRPr="00674BAC">
        <w:rPr>
          <w:rFonts w:ascii="Times New Roman" w:hAnsi="Times New Roman" w:cs="Times New Roman"/>
          <w:sz w:val="24"/>
          <w:szCs w:val="24"/>
        </w:rPr>
        <w:t xml:space="preserve"> loetelust, mille esinemisel oleks väljamaksete tegemise või kohustuste võtmise piiramine kahjuliku iseloomuga ettevõtja enda kui terve finantsturu suhtes. Euroopa Komisjon on juhtinud tähelepanu sellele, et tulenevalt BRRD2 artikli 16a lõike 3 sissejuhatavast lausest, võib kriisilahendusasutus kohaldada lõikes 2 nimetatud piiranguid ka siis, kui krediidiasutus on endiselt jätnud täitmata kapitalipuhvri nõuded. Seni kehtinud sätte sõnastus lubas piirangute rakendamist ainult üheksa kuu möödumisel peale krediidiasutuselt vastava teavituse saamisest. Seega oli lõige 5</w:t>
      </w:r>
      <w:r w:rsidRPr="00674BAC">
        <w:rPr>
          <w:rFonts w:ascii="Times New Roman" w:hAnsi="Times New Roman" w:cs="Times New Roman"/>
          <w:sz w:val="24"/>
          <w:szCs w:val="24"/>
          <w:vertAlign w:val="superscript"/>
        </w:rPr>
        <w:t>3</w:t>
      </w:r>
      <w:r w:rsidRPr="00674BAC">
        <w:rPr>
          <w:rFonts w:ascii="Times New Roman" w:hAnsi="Times New Roman" w:cs="Times New Roman"/>
          <w:sz w:val="24"/>
          <w:szCs w:val="24"/>
        </w:rPr>
        <w:t xml:space="preserve"> võrreldes direktiiviga palju kitsam ning ei sisaldanud Finantsinspektsiooni reageerimisõigust olukorras, kus kapitalipuhvri nõude rikkumine jätkub. Uue sõnastusega viiakse lõige 5</w:t>
      </w:r>
      <w:r w:rsidRPr="00674BAC">
        <w:rPr>
          <w:rFonts w:ascii="Times New Roman" w:hAnsi="Times New Roman" w:cs="Times New Roman"/>
          <w:sz w:val="24"/>
          <w:szCs w:val="24"/>
          <w:vertAlign w:val="superscript"/>
        </w:rPr>
        <w:t>3</w:t>
      </w:r>
      <w:r w:rsidRPr="00674BAC">
        <w:rPr>
          <w:rFonts w:ascii="Times New Roman" w:hAnsi="Times New Roman" w:cs="Times New Roman"/>
          <w:sz w:val="24"/>
          <w:szCs w:val="24"/>
        </w:rPr>
        <w:t xml:space="preserve"> kooskõlla direktiiviga ning tagatakse Finantsinspektsioonile õigus piirata lõikes 2 nimetatud väljamaksete tegemist ja kohustuste võtmist ka siis, kui rikkumine jääb kestma tulevikus peale üheksa kuu möödumist. </w:t>
      </w:r>
    </w:p>
    <w:p w14:paraId="22AB2C62" w14:textId="77777777" w:rsidR="007941BC" w:rsidRPr="00674BAC" w:rsidRDefault="007941BC" w:rsidP="007941BC">
      <w:pPr>
        <w:spacing w:after="0" w:line="240" w:lineRule="auto"/>
        <w:jc w:val="both"/>
        <w:rPr>
          <w:rFonts w:ascii="Times New Roman" w:hAnsi="Times New Roman" w:cs="Times New Roman"/>
          <w:sz w:val="24"/>
          <w:szCs w:val="24"/>
        </w:rPr>
      </w:pPr>
    </w:p>
    <w:p w14:paraId="1BD27BA1" w14:textId="77777777" w:rsidR="007941BC" w:rsidRPr="00674BAC" w:rsidRDefault="007941BC" w:rsidP="007941BC">
      <w:pPr>
        <w:spacing w:after="0" w:line="240" w:lineRule="auto"/>
        <w:jc w:val="both"/>
        <w:rPr>
          <w:rFonts w:ascii="Times New Roman" w:hAnsi="Times New Roman" w:cs="Times New Roman"/>
          <w:sz w:val="24"/>
          <w:szCs w:val="24"/>
        </w:rPr>
      </w:pPr>
      <w:r w:rsidRPr="00C63FE8">
        <w:rPr>
          <w:rFonts w:ascii="Times New Roman" w:hAnsi="Times New Roman" w:cs="Times New Roman"/>
          <w:b/>
          <w:bCs/>
          <w:sz w:val="24"/>
          <w:szCs w:val="24"/>
        </w:rPr>
        <w:t>Lõike 5</w:t>
      </w:r>
      <w:r w:rsidRPr="00C63FE8">
        <w:rPr>
          <w:rFonts w:ascii="Times New Roman" w:hAnsi="Times New Roman" w:cs="Times New Roman"/>
          <w:b/>
          <w:bCs/>
          <w:sz w:val="24"/>
          <w:szCs w:val="24"/>
          <w:vertAlign w:val="superscript"/>
        </w:rPr>
        <w:t>3</w:t>
      </w:r>
      <w:r w:rsidRPr="00C63FE8">
        <w:rPr>
          <w:rFonts w:ascii="Times New Roman" w:hAnsi="Times New Roman" w:cs="Times New Roman"/>
          <w:b/>
          <w:bCs/>
          <w:sz w:val="24"/>
          <w:szCs w:val="24"/>
        </w:rPr>
        <w:t xml:space="preserve"> punktis 5 asendatakse</w:t>
      </w:r>
      <w:r w:rsidRPr="00674BAC">
        <w:rPr>
          <w:rFonts w:ascii="Times New Roman" w:hAnsi="Times New Roman" w:cs="Times New Roman"/>
          <w:sz w:val="24"/>
          <w:szCs w:val="24"/>
        </w:rPr>
        <w:t xml:space="preserve"> viide käesoleva lõike punktile 1 viitega käesoleva paragrahvi lõikele 5</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põhjusel, et punkt 1 ei sätesta Finantsinspektsioonile õigusi, ainult tingimuse, et kapitalipuhvri nõude täitmata jätmine on tingitud finantsturgude toimimise tõsisest häirest, mis toob kaasa finantsturu laiapõhjalise pingeseisundi mitmes turusegmendis. Kuivõrd lõige 5</w:t>
      </w:r>
      <w:r w:rsidRPr="00674BAC">
        <w:rPr>
          <w:rFonts w:ascii="Times New Roman" w:hAnsi="Times New Roman" w:cs="Times New Roman"/>
          <w:sz w:val="24"/>
          <w:szCs w:val="24"/>
          <w:vertAlign w:val="superscript"/>
        </w:rPr>
        <w:t>3</w:t>
      </w:r>
      <w:r w:rsidRPr="00674BAC">
        <w:rPr>
          <w:rFonts w:ascii="Times New Roman" w:hAnsi="Times New Roman" w:cs="Times New Roman"/>
          <w:sz w:val="24"/>
          <w:szCs w:val="24"/>
        </w:rPr>
        <w:t xml:space="preserve"> täpsustab Finantsinspektsiooni õigusi rakendada lõikes 5</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nimetatud kapitalipuhvri nõude täitmata jätmisest tulenevaid piiranguid ka siis, kui puhvri täitmise nõude rikkumine on kestev peale üheksa kuu möödumist, on õigem viidata käesoleva paragrahvi lõike 5</w:t>
      </w:r>
      <w:r w:rsidRPr="00674BAC">
        <w:rPr>
          <w:rFonts w:ascii="Times New Roman" w:hAnsi="Times New Roman" w:cs="Times New Roman"/>
          <w:sz w:val="24"/>
          <w:szCs w:val="24"/>
          <w:vertAlign w:val="superscript"/>
        </w:rPr>
        <w:t>3</w:t>
      </w:r>
      <w:r w:rsidRPr="00674BAC">
        <w:rPr>
          <w:rFonts w:ascii="Times New Roman" w:hAnsi="Times New Roman" w:cs="Times New Roman"/>
          <w:sz w:val="24"/>
          <w:szCs w:val="24"/>
        </w:rPr>
        <w:t xml:space="preserve"> punktis 5 lõikele 5</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w:t>
      </w:r>
    </w:p>
    <w:p w14:paraId="74DD82A9" w14:textId="77777777" w:rsidR="007941BC" w:rsidRPr="00674BAC" w:rsidRDefault="007941BC" w:rsidP="007941BC">
      <w:pPr>
        <w:spacing w:after="0" w:line="240" w:lineRule="auto"/>
        <w:jc w:val="both"/>
        <w:rPr>
          <w:rFonts w:ascii="Times New Roman" w:hAnsi="Times New Roman" w:cs="Times New Roman"/>
          <w:sz w:val="24"/>
          <w:szCs w:val="24"/>
        </w:rPr>
      </w:pPr>
    </w:p>
    <w:p w14:paraId="70EA8FEB" w14:textId="77777777" w:rsidR="007941BC" w:rsidRPr="00674BAC" w:rsidRDefault="007941BC" w:rsidP="007941BC">
      <w:pPr>
        <w:spacing w:after="0" w:line="240" w:lineRule="auto"/>
        <w:jc w:val="both"/>
        <w:rPr>
          <w:rFonts w:ascii="Times New Roman" w:hAnsi="Times New Roman" w:cs="Times New Roman"/>
          <w:sz w:val="24"/>
          <w:szCs w:val="24"/>
        </w:rPr>
      </w:pPr>
      <w:r w:rsidRPr="00C63FE8">
        <w:rPr>
          <w:rFonts w:ascii="Times New Roman" w:hAnsi="Times New Roman" w:cs="Times New Roman"/>
          <w:b/>
          <w:bCs/>
          <w:sz w:val="24"/>
          <w:szCs w:val="24"/>
        </w:rPr>
        <w:t>Lõike 5</w:t>
      </w:r>
      <w:r w:rsidRPr="00C63FE8">
        <w:rPr>
          <w:rFonts w:ascii="Times New Roman" w:hAnsi="Times New Roman" w:cs="Times New Roman"/>
          <w:b/>
          <w:bCs/>
          <w:sz w:val="24"/>
          <w:szCs w:val="24"/>
          <w:vertAlign w:val="superscript"/>
        </w:rPr>
        <w:t>4</w:t>
      </w:r>
      <w:r w:rsidRPr="00C63FE8">
        <w:rPr>
          <w:rFonts w:ascii="Times New Roman" w:hAnsi="Times New Roman" w:cs="Times New Roman"/>
          <w:b/>
          <w:bCs/>
          <w:sz w:val="24"/>
          <w:szCs w:val="24"/>
        </w:rPr>
        <w:t xml:space="preserve"> punkti 2 muutmine</w:t>
      </w:r>
      <w:r w:rsidRPr="00674BAC">
        <w:rPr>
          <w:rFonts w:ascii="Times New Roman" w:hAnsi="Times New Roman" w:cs="Times New Roman"/>
          <w:sz w:val="24"/>
          <w:szCs w:val="24"/>
        </w:rPr>
        <w:t>. Lõige 5</w:t>
      </w:r>
      <w:r w:rsidRPr="00674BAC">
        <w:rPr>
          <w:rFonts w:ascii="Times New Roman" w:hAnsi="Times New Roman" w:cs="Times New Roman"/>
          <w:sz w:val="24"/>
          <w:szCs w:val="24"/>
          <w:vertAlign w:val="superscript"/>
        </w:rPr>
        <w:t>4</w:t>
      </w:r>
      <w:r w:rsidRPr="00674BAC">
        <w:rPr>
          <w:rFonts w:ascii="Times New Roman" w:hAnsi="Times New Roman" w:cs="Times New Roman"/>
          <w:sz w:val="24"/>
          <w:szCs w:val="24"/>
        </w:rPr>
        <w:t xml:space="preserve"> sätestab loetelu tingimustest, mida Finantsinspektsioon peab hindama lõikes 5</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nimetatud õiguste kohaldamisel. Punktiga 2 sätestatakse, et kriisilahendusasutus peab hindama krediidiasutuse finantsseisundi arengut ja tõenäosust, et krediidiasutus võib muutuda tulevikus maksejõuetuks. Punktiga 2 on üle võetud BRRD2 artikli 16a lõike 2 esimese alalõike punkt </w:t>
      </w:r>
      <w:proofErr w:type="spellStart"/>
      <w:r w:rsidRPr="00674BAC">
        <w:rPr>
          <w:rFonts w:ascii="Times New Roman" w:hAnsi="Times New Roman" w:cs="Times New Roman"/>
          <w:sz w:val="24"/>
          <w:szCs w:val="24"/>
        </w:rPr>
        <w:t>b.</w:t>
      </w:r>
      <w:proofErr w:type="spellEnd"/>
      <w:r w:rsidRPr="00674BAC">
        <w:rPr>
          <w:rFonts w:ascii="Times New Roman" w:hAnsi="Times New Roman" w:cs="Times New Roman"/>
          <w:sz w:val="24"/>
          <w:szCs w:val="24"/>
        </w:rPr>
        <w:t xml:space="preserve"> Euroopa Komisjoni hinnangul ei väljenda punkti 2 sõnastus piisavalt selgelt seost väljamaksete peatamise tingimuste ja krediidiasutuse maksevõimelisuse vahel, milledest viimast on reguleeritud finantskriisi ennetamise ja lahendamise seaduses. Direktiivis on seose loomiseks viidatud artikli 32 lõike 1 punktile a, mis on üle võetud finantskriisi ennetamise ja lahendamise seaduse § 39 lõike 1 punktiga 1. </w:t>
      </w:r>
      <w:r>
        <w:rPr>
          <w:rFonts w:ascii="Times New Roman" w:hAnsi="Times New Roman" w:cs="Times New Roman"/>
          <w:sz w:val="24"/>
          <w:szCs w:val="24"/>
        </w:rPr>
        <w:t>Paragrahv</w:t>
      </w:r>
      <w:r w:rsidRPr="00674BAC">
        <w:rPr>
          <w:rFonts w:ascii="Times New Roman" w:hAnsi="Times New Roman" w:cs="Times New Roman"/>
          <w:sz w:val="24"/>
          <w:szCs w:val="24"/>
        </w:rPr>
        <w:t xml:space="preserve"> 39 sätestab tingimused, mille esinemisel võib Finantsinspektsioon algatada krediidiasutuse suhtes kriisilahendusmeetmeid või -õigusi. Põhjusel, et krediidiasutuse maksejõuetus on üks kriisilahendusmenetluse algatamise tingimustest, </w:t>
      </w:r>
      <w:r>
        <w:rPr>
          <w:rFonts w:ascii="Times New Roman" w:hAnsi="Times New Roman" w:cs="Times New Roman"/>
          <w:sz w:val="24"/>
          <w:szCs w:val="24"/>
        </w:rPr>
        <w:t xml:space="preserve">on </w:t>
      </w:r>
      <w:r w:rsidRPr="00674BAC">
        <w:rPr>
          <w:rFonts w:ascii="Times New Roman" w:hAnsi="Times New Roman" w:cs="Times New Roman"/>
          <w:sz w:val="24"/>
          <w:szCs w:val="24"/>
        </w:rPr>
        <w:t>komisjoni märkusest tulenevalt vaja lõike 5</w:t>
      </w:r>
      <w:r w:rsidRPr="00674BAC">
        <w:rPr>
          <w:rFonts w:ascii="Times New Roman" w:hAnsi="Times New Roman" w:cs="Times New Roman"/>
          <w:sz w:val="24"/>
          <w:szCs w:val="24"/>
          <w:vertAlign w:val="superscript"/>
        </w:rPr>
        <w:t>4</w:t>
      </w:r>
      <w:r w:rsidRPr="00674BAC">
        <w:rPr>
          <w:rFonts w:ascii="Times New Roman" w:hAnsi="Times New Roman" w:cs="Times New Roman"/>
          <w:sz w:val="24"/>
          <w:szCs w:val="24"/>
        </w:rPr>
        <w:t xml:space="preserve"> punkti 2 täpsustada. Selleks asendatakse tekstiosa ,,võib muutuda tulevikus maksejõuetuks“ tekstiosaga ,,täidab finantskriisi ennetamise ja lahendamise seaduse § 39 lõikes 1 punktis 1 sätestatud tingimuse“. Muudatuse tulemusel kohustatakse Finantsinspektsiooni arvestama lõikes 5</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nimetatud õiguse kohaldamisel sellega, kas järelevalve käigus saadud informatsiooni põhjal on Finantsinspektsiooni hinnangul tõenäoline, et krediidiasutus on maksejõuetu või tõenäoliselt muutub maksejõuetuks. </w:t>
      </w:r>
    </w:p>
    <w:p w14:paraId="71A01464" w14:textId="77777777" w:rsidR="007941BC" w:rsidRPr="00674BAC" w:rsidRDefault="007941BC" w:rsidP="007941BC">
      <w:pPr>
        <w:spacing w:after="0" w:line="240" w:lineRule="auto"/>
        <w:jc w:val="both"/>
        <w:rPr>
          <w:rFonts w:ascii="Times New Roman" w:hAnsi="Times New Roman" w:cs="Times New Roman"/>
          <w:sz w:val="24"/>
          <w:szCs w:val="24"/>
        </w:rPr>
      </w:pPr>
    </w:p>
    <w:p w14:paraId="253B416E" w14:textId="77777777" w:rsidR="007941BC" w:rsidRDefault="007941BC" w:rsidP="007941BC">
      <w:pPr>
        <w:spacing w:after="0" w:line="240" w:lineRule="auto"/>
        <w:jc w:val="both"/>
        <w:rPr>
          <w:rFonts w:ascii="Times New Roman" w:hAnsi="Times New Roman" w:cs="Times New Roman"/>
          <w:sz w:val="24"/>
          <w:szCs w:val="24"/>
        </w:rPr>
      </w:pPr>
      <w:r w:rsidRPr="00C63FE8">
        <w:rPr>
          <w:rFonts w:ascii="Times New Roman" w:hAnsi="Times New Roman" w:cs="Times New Roman"/>
          <w:b/>
          <w:bCs/>
          <w:sz w:val="24"/>
          <w:szCs w:val="24"/>
        </w:rPr>
        <w:t>Lõikes 8 asendatakse</w:t>
      </w:r>
      <w:r w:rsidRPr="00674BAC">
        <w:rPr>
          <w:rFonts w:ascii="Times New Roman" w:hAnsi="Times New Roman" w:cs="Times New Roman"/>
          <w:b/>
          <w:bCs/>
          <w:sz w:val="24"/>
          <w:szCs w:val="24"/>
        </w:rPr>
        <w:t xml:space="preserve"> </w:t>
      </w:r>
      <w:r w:rsidRPr="00674BAC">
        <w:rPr>
          <w:rFonts w:ascii="Times New Roman" w:hAnsi="Times New Roman" w:cs="Times New Roman"/>
          <w:sz w:val="24"/>
          <w:szCs w:val="24"/>
        </w:rPr>
        <w:t xml:space="preserve">tekstiosa ,,Eesti Pank“ tekstiosaga ,,valdkonna eest vastutav minister määrusega“ </w:t>
      </w:r>
      <w:r>
        <w:rPr>
          <w:rFonts w:ascii="Times New Roman" w:hAnsi="Times New Roman" w:cs="Times New Roman"/>
          <w:sz w:val="24"/>
          <w:szCs w:val="24"/>
        </w:rPr>
        <w:t xml:space="preserve">seetõttu, et muudetakse volitusnormi. Selle tulemusel muutub Eesti Panga määrus </w:t>
      </w:r>
      <w:r w:rsidRPr="00674BAC">
        <w:rPr>
          <w:rFonts w:ascii="Times New Roman" w:hAnsi="Times New Roman" w:cs="Times New Roman"/>
          <w:sz w:val="24"/>
          <w:szCs w:val="24"/>
        </w:rPr>
        <w:t xml:space="preserve">,,Maksimaalselt jaotatava omakapitali summa arvutamise kord“ </w:t>
      </w:r>
      <w:r>
        <w:rPr>
          <w:rFonts w:ascii="Times New Roman" w:hAnsi="Times New Roman" w:cs="Times New Roman"/>
          <w:sz w:val="24"/>
          <w:szCs w:val="24"/>
        </w:rPr>
        <w:t xml:space="preserve">kehtetuks ning sätestatakse uus määrus rahandusministri volitusnormiga </w:t>
      </w:r>
      <w:r w:rsidRPr="00674BAC">
        <w:rPr>
          <w:rFonts w:ascii="Times New Roman" w:hAnsi="Times New Roman" w:cs="Times New Roman"/>
          <w:sz w:val="24"/>
          <w:szCs w:val="24"/>
        </w:rPr>
        <w:t xml:space="preserve">(vt selgitust lõikes 8 viidatud määruse muutmise kohta seletuskirja </w:t>
      </w:r>
      <w:r>
        <w:rPr>
          <w:rFonts w:ascii="Times New Roman" w:hAnsi="Times New Roman" w:cs="Times New Roman"/>
          <w:sz w:val="24"/>
          <w:szCs w:val="24"/>
        </w:rPr>
        <w:t>peatükist</w:t>
      </w:r>
      <w:r w:rsidRPr="00674BAC">
        <w:rPr>
          <w:rFonts w:ascii="Times New Roman" w:hAnsi="Times New Roman" w:cs="Times New Roman"/>
          <w:sz w:val="24"/>
          <w:szCs w:val="24"/>
        </w:rPr>
        <w:t xml:space="preserve"> 9)</w:t>
      </w:r>
      <w:r>
        <w:rPr>
          <w:rFonts w:ascii="Times New Roman" w:hAnsi="Times New Roman" w:cs="Times New Roman"/>
          <w:sz w:val="24"/>
          <w:szCs w:val="24"/>
        </w:rPr>
        <w:t>.</w:t>
      </w:r>
    </w:p>
    <w:p w14:paraId="6D49F199" w14:textId="77777777" w:rsidR="007941BC" w:rsidRDefault="007941BC" w:rsidP="007941BC">
      <w:pPr>
        <w:spacing w:after="0" w:line="240" w:lineRule="auto"/>
        <w:jc w:val="both"/>
        <w:rPr>
          <w:rFonts w:ascii="Times New Roman" w:hAnsi="Times New Roman" w:cs="Times New Roman"/>
          <w:sz w:val="24"/>
          <w:szCs w:val="24"/>
        </w:rPr>
      </w:pPr>
    </w:p>
    <w:p w14:paraId="48C67637"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 101</w:t>
      </w:r>
      <w:r>
        <w:rPr>
          <w:rFonts w:ascii="Times New Roman" w:hAnsi="Times New Roman" w:cs="Times New Roman"/>
          <w:b/>
          <w:bCs/>
          <w:sz w:val="24"/>
          <w:szCs w:val="24"/>
          <w:vertAlign w:val="superscript"/>
        </w:rPr>
        <w:t>1</w:t>
      </w:r>
      <w:r>
        <w:rPr>
          <w:rFonts w:ascii="Times New Roman" w:hAnsi="Times New Roman" w:cs="Times New Roman"/>
          <w:b/>
          <w:bCs/>
          <w:sz w:val="24"/>
          <w:szCs w:val="24"/>
        </w:rPr>
        <w:t xml:space="preserve">. </w:t>
      </w:r>
      <w:r>
        <w:rPr>
          <w:rFonts w:ascii="Times New Roman" w:hAnsi="Times New Roman" w:cs="Times New Roman"/>
          <w:sz w:val="24"/>
          <w:szCs w:val="24"/>
        </w:rPr>
        <w:t>Kehtiv § 101</w:t>
      </w:r>
      <w:r>
        <w:rPr>
          <w:rFonts w:ascii="Times New Roman" w:hAnsi="Times New Roman" w:cs="Times New Roman"/>
          <w:sz w:val="24"/>
          <w:szCs w:val="24"/>
          <w:vertAlign w:val="superscript"/>
        </w:rPr>
        <w:t>1</w:t>
      </w:r>
      <w:r>
        <w:rPr>
          <w:rFonts w:ascii="Times New Roman" w:hAnsi="Times New Roman" w:cs="Times New Roman"/>
          <w:sz w:val="24"/>
          <w:szCs w:val="24"/>
        </w:rPr>
        <w:t xml:space="preserve"> reguleerib kohapealse kontrolli aktile esitatavaid nõudeid. </w:t>
      </w:r>
    </w:p>
    <w:p w14:paraId="00B1EABC" w14:textId="77777777" w:rsidR="007941BC" w:rsidRDefault="007941BC" w:rsidP="007941BC">
      <w:pPr>
        <w:spacing w:after="0" w:line="240" w:lineRule="auto"/>
        <w:jc w:val="both"/>
        <w:rPr>
          <w:rFonts w:ascii="Times New Roman" w:hAnsi="Times New Roman" w:cs="Times New Roman"/>
          <w:sz w:val="24"/>
          <w:szCs w:val="24"/>
        </w:rPr>
      </w:pPr>
    </w:p>
    <w:p w14:paraId="4486DE1A" w14:textId="77777777" w:rsidR="007941BC" w:rsidRPr="009548E7"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Lõigete 1, 3 ja 5 muutmise </w:t>
      </w:r>
      <w:r>
        <w:rPr>
          <w:rFonts w:ascii="Times New Roman" w:hAnsi="Times New Roman" w:cs="Times New Roman"/>
          <w:sz w:val="24"/>
          <w:szCs w:val="24"/>
        </w:rPr>
        <w:t>kohta vt analoogselt VPTS § 232</w:t>
      </w:r>
      <w:r>
        <w:rPr>
          <w:rFonts w:ascii="Times New Roman" w:hAnsi="Times New Roman" w:cs="Times New Roman"/>
          <w:sz w:val="24"/>
          <w:szCs w:val="24"/>
          <w:vertAlign w:val="superscript"/>
        </w:rPr>
        <w:t>1</w:t>
      </w:r>
      <w:r>
        <w:rPr>
          <w:rFonts w:ascii="Times New Roman" w:hAnsi="Times New Roman" w:cs="Times New Roman"/>
          <w:sz w:val="24"/>
          <w:szCs w:val="24"/>
        </w:rPr>
        <w:t xml:space="preserve"> lõigete 1, 3 ja 5 muutmise selgitusi.</w:t>
      </w:r>
    </w:p>
    <w:p w14:paraId="050360F2" w14:textId="77777777" w:rsidR="007941BC" w:rsidRDefault="007941BC" w:rsidP="007941BC">
      <w:pPr>
        <w:spacing w:after="0" w:line="240" w:lineRule="auto"/>
        <w:jc w:val="both"/>
        <w:rPr>
          <w:rFonts w:ascii="Times New Roman" w:hAnsi="Times New Roman" w:cs="Times New Roman"/>
          <w:b/>
          <w:bCs/>
          <w:sz w:val="24"/>
          <w:szCs w:val="24"/>
        </w:rPr>
      </w:pPr>
    </w:p>
    <w:p w14:paraId="6DAAC627" w14:textId="77777777" w:rsidR="007941BC" w:rsidRPr="006B00DE"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Lõike 4 kehtetuks tunnistamise </w:t>
      </w:r>
      <w:r>
        <w:rPr>
          <w:rFonts w:ascii="Times New Roman" w:hAnsi="Times New Roman" w:cs="Times New Roman"/>
          <w:sz w:val="24"/>
          <w:szCs w:val="24"/>
        </w:rPr>
        <w:t>kohta vt analoogselt VPTS § 232</w:t>
      </w:r>
      <w:r>
        <w:rPr>
          <w:rFonts w:ascii="Times New Roman" w:hAnsi="Times New Roman" w:cs="Times New Roman"/>
          <w:sz w:val="24"/>
          <w:szCs w:val="24"/>
          <w:vertAlign w:val="superscript"/>
        </w:rPr>
        <w:t>1</w:t>
      </w:r>
      <w:r>
        <w:rPr>
          <w:rFonts w:ascii="Times New Roman" w:hAnsi="Times New Roman" w:cs="Times New Roman"/>
          <w:sz w:val="24"/>
          <w:szCs w:val="24"/>
        </w:rPr>
        <w:t xml:space="preserve"> lõike 4 kehtetuks tunnistamise selgitusi.</w:t>
      </w:r>
    </w:p>
    <w:p w14:paraId="4B80C6BF" w14:textId="77777777" w:rsidR="007941BC" w:rsidRDefault="007941BC" w:rsidP="007941BC">
      <w:pPr>
        <w:pStyle w:val="SLONormal"/>
        <w:spacing w:before="0" w:after="0"/>
        <w:rPr>
          <w:b/>
          <w:lang w:val="et-EE"/>
        </w:rPr>
      </w:pPr>
    </w:p>
    <w:p w14:paraId="26555B8A" w14:textId="77777777" w:rsidR="007941BC" w:rsidRDefault="007941BC" w:rsidP="007941BC">
      <w:pPr>
        <w:pStyle w:val="SLONormal"/>
        <w:spacing w:before="0" w:after="0"/>
        <w:rPr>
          <w:bCs/>
          <w:lang w:val="et-EE"/>
        </w:rPr>
      </w:pPr>
      <w:r>
        <w:rPr>
          <w:b/>
          <w:lang w:val="et-EE"/>
        </w:rPr>
        <w:t xml:space="preserve">Lõigete 6 ja 7 lisamise </w:t>
      </w:r>
      <w:r>
        <w:rPr>
          <w:bCs/>
          <w:lang w:val="et-EE"/>
        </w:rPr>
        <w:t>kohta vt analoogselt VPTS § 232</w:t>
      </w:r>
      <w:r>
        <w:rPr>
          <w:bCs/>
          <w:vertAlign w:val="superscript"/>
          <w:lang w:val="et-EE"/>
        </w:rPr>
        <w:t>1</w:t>
      </w:r>
      <w:r>
        <w:rPr>
          <w:bCs/>
          <w:lang w:val="et-EE"/>
        </w:rPr>
        <w:t xml:space="preserve"> lõigete 6 ja 7 lisamise selgitusi. </w:t>
      </w:r>
    </w:p>
    <w:p w14:paraId="33A581EB" w14:textId="77777777" w:rsidR="007941BC" w:rsidRPr="006B00DE" w:rsidRDefault="007941BC" w:rsidP="007941BC">
      <w:pPr>
        <w:pStyle w:val="SLONormal"/>
        <w:spacing w:before="0" w:after="0"/>
        <w:rPr>
          <w:bCs/>
          <w:lang w:val="et-EE"/>
        </w:rPr>
      </w:pPr>
    </w:p>
    <w:p w14:paraId="6F75E478" w14:textId="77777777" w:rsidR="007941BC" w:rsidRPr="00674BAC" w:rsidRDefault="007941BC" w:rsidP="007941BC">
      <w:pPr>
        <w:pStyle w:val="SLONormal"/>
        <w:spacing w:before="0" w:after="0"/>
        <w:rPr>
          <w:bCs/>
          <w:lang w:val="et-EE"/>
        </w:rPr>
      </w:pPr>
      <w:r w:rsidRPr="00674BAC">
        <w:rPr>
          <w:b/>
          <w:lang w:val="et-EE"/>
        </w:rPr>
        <w:t xml:space="preserve">Paragrahv 114. </w:t>
      </w:r>
      <w:r w:rsidRPr="00674BAC">
        <w:rPr>
          <w:bCs/>
          <w:lang w:val="et-EE"/>
        </w:rPr>
        <w:t>Kehtiv § 114 sätestab kohustuste täitmise tingimused moratooriumi ajal.</w:t>
      </w:r>
    </w:p>
    <w:p w14:paraId="18CAB01B" w14:textId="77777777" w:rsidR="007941BC" w:rsidRPr="00674BAC" w:rsidRDefault="007941BC" w:rsidP="007941BC">
      <w:pPr>
        <w:pStyle w:val="SLONormal"/>
        <w:spacing w:before="0" w:after="0"/>
        <w:rPr>
          <w:bCs/>
          <w:lang w:val="et-EE"/>
        </w:rPr>
      </w:pPr>
    </w:p>
    <w:p w14:paraId="32D2AD7D" w14:textId="77777777" w:rsidR="007941BC" w:rsidRPr="00674BAC" w:rsidRDefault="007941BC" w:rsidP="007941BC">
      <w:pPr>
        <w:pStyle w:val="SLONormal"/>
        <w:spacing w:before="0" w:after="0"/>
        <w:rPr>
          <w:lang w:val="et-EE"/>
        </w:rPr>
      </w:pPr>
      <w:r w:rsidRPr="00674BAC">
        <w:rPr>
          <w:b/>
          <w:bCs/>
          <w:lang w:val="et-EE"/>
        </w:rPr>
        <w:t>Lõike 4 punktid 2 ja 3 muudetakse</w:t>
      </w:r>
      <w:r w:rsidRPr="00674BAC">
        <w:rPr>
          <w:lang w:val="et-EE"/>
        </w:rPr>
        <w:t xml:space="preserve">. </w:t>
      </w:r>
      <w:r w:rsidRPr="00674BAC">
        <w:rPr>
          <w:b/>
          <w:bCs/>
          <w:lang w:val="et-EE"/>
        </w:rPr>
        <w:t xml:space="preserve">Punkti 2 </w:t>
      </w:r>
      <w:r w:rsidRPr="00674BAC">
        <w:rPr>
          <w:lang w:val="et-EE"/>
        </w:rPr>
        <w:t>muudetakse, et</w:t>
      </w:r>
      <w:r w:rsidRPr="00674BAC">
        <w:rPr>
          <w:b/>
          <w:bCs/>
          <w:lang w:val="et-EE"/>
        </w:rPr>
        <w:t xml:space="preserve"> </w:t>
      </w:r>
      <w:r w:rsidRPr="00674BAC">
        <w:rPr>
          <w:lang w:val="et-EE"/>
        </w:rPr>
        <w:t>kohaldada erandit ka lõpetamisel toimuva tasaarvestuse puhul. Sättesse lisatavad muudatused on vajalikud põhjustel, mida on kirjeldatud väärtpaberituru seaduse § 229</w:t>
      </w:r>
      <w:r w:rsidRPr="00674BAC">
        <w:rPr>
          <w:vertAlign w:val="superscript"/>
          <w:lang w:val="et-EE"/>
        </w:rPr>
        <w:t>6</w:t>
      </w:r>
      <w:r w:rsidRPr="00674BAC">
        <w:rPr>
          <w:lang w:val="et-EE"/>
        </w:rPr>
        <w:t xml:space="preserve"> selgitustes. Kokkuvõtvalt on oluline, et maksejõuetusmenetlused ei takista ega mõjuta lõpetamisel toimuvat tasaarvestust ning lõpetamisel toimuvat tasaarvestust kohaldatakse vastavalt tasaarvestuskokkuleppe või finantstagatise kokkuleppe tingimustele. </w:t>
      </w:r>
    </w:p>
    <w:p w14:paraId="5756584B" w14:textId="77777777" w:rsidR="007941BC" w:rsidRPr="00674BAC" w:rsidRDefault="007941BC" w:rsidP="007941BC">
      <w:pPr>
        <w:pStyle w:val="SLONormal"/>
        <w:spacing w:before="0" w:after="0"/>
        <w:rPr>
          <w:lang w:val="et-EE"/>
        </w:rPr>
      </w:pPr>
    </w:p>
    <w:p w14:paraId="268624D1" w14:textId="77777777" w:rsidR="007941BC" w:rsidRPr="00674BAC" w:rsidRDefault="007941BC" w:rsidP="007941BC">
      <w:pPr>
        <w:pStyle w:val="SLONormal"/>
        <w:spacing w:before="0" w:after="0"/>
        <w:rPr>
          <w:lang w:val="et-EE"/>
        </w:rPr>
      </w:pPr>
      <w:r w:rsidRPr="00674BAC">
        <w:rPr>
          <w:lang w:val="et-EE"/>
        </w:rPr>
        <w:t>Muudatus seondub ka finantstagatise direktiivi artikli 7 ülevõtmisega, mille kohaselt peavad liikmesriigid tagama, et finantstagatise andja või saaja maksejõuetuse korral peab lõpetamisel toimuv tasaarvestus olema jõustatav olenemata likvideerimismenetluse</w:t>
      </w:r>
      <w:r w:rsidRPr="00674BAC">
        <w:rPr>
          <w:rStyle w:val="Allmrkuseviide"/>
          <w:lang w:val="et-EE"/>
        </w:rPr>
        <w:footnoteReference w:id="86"/>
      </w:r>
      <w:r w:rsidRPr="00674BAC">
        <w:rPr>
          <w:lang w:val="et-EE"/>
        </w:rPr>
        <w:t xml:space="preserve"> või saneerimismeetmete algatamisest või jätkamisest.</w:t>
      </w:r>
    </w:p>
    <w:p w14:paraId="033F2B2A" w14:textId="77777777" w:rsidR="007941BC" w:rsidRPr="00674BAC" w:rsidRDefault="007941BC" w:rsidP="007941BC">
      <w:pPr>
        <w:pStyle w:val="SLONormal"/>
        <w:spacing w:before="0" w:after="0"/>
        <w:rPr>
          <w:lang w:val="et-EE"/>
        </w:rPr>
      </w:pPr>
    </w:p>
    <w:p w14:paraId="29679771" w14:textId="77777777" w:rsidR="007941BC" w:rsidRPr="00674BAC" w:rsidRDefault="007941BC" w:rsidP="007941BC">
      <w:pPr>
        <w:pStyle w:val="SLONormal"/>
        <w:spacing w:before="0" w:after="0"/>
        <w:rPr>
          <w:lang w:val="et-EE"/>
        </w:rPr>
      </w:pPr>
      <w:r w:rsidRPr="00674BAC">
        <w:rPr>
          <w:lang w:val="et-EE"/>
        </w:rPr>
        <w:t>Lõpetamisel toimuva tasaarvestuse kaitse üldisemalt on ette nähtud rahvusvahelistes standardites</w:t>
      </w:r>
      <w:r w:rsidRPr="00674BAC">
        <w:rPr>
          <w:rStyle w:val="Allmrkuseviide"/>
          <w:rFonts w:eastAsiaTheme="majorEastAsia"/>
          <w:lang w:val="et-EE"/>
        </w:rPr>
        <w:footnoteReference w:id="87"/>
      </w:r>
      <w:r w:rsidRPr="00674BAC">
        <w:rPr>
          <w:lang w:val="et-EE"/>
        </w:rPr>
        <w:t xml:space="preserve"> (täpsemad põhjendused on välja toodud seletuskirjas väärtpaberituru seaduse § 229</w:t>
      </w:r>
      <w:r w:rsidRPr="00674BAC">
        <w:rPr>
          <w:vertAlign w:val="superscript"/>
          <w:lang w:val="et-EE"/>
        </w:rPr>
        <w:t xml:space="preserve">6 </w:t>
      </w:r>
      <w:r w:rsidRPr="00674BAC">
        <w:rPr>
          <w:lang w:val="et-EE"/>
        </w:rPr>
        <w:t xml:space="preserve">selgituste juures). </w:t>
      </w:r>
    </w:p>
    <w:p w14:paraId="062991D7" w14:textId="77777777" w:rsidR="007941BC" w:rsidRPr="00674BAC" w:rsidRDefault="007941BC" w:rsidP="007941BC">
      <w:pPr>
        <w:pStyle w:val="SLONormal"/>
        <w:spacing w:before="0" w:after="0"/>
        <w:rPr>
          <w:lang w:val="et-EE"/>
        </w:rPr>
      </w:pPr>
    </w:p>
    <w:p w14:paraId="03CC89AD" w14:textId="77777777" w:rsidR="007941BC" w:rsidRPr="00674BAC" w:rsidRDefault="007941BC" w:rsidP="007941BC">
      <w:pPr>
        <w:pStyle w:val="SLONormal"/>
        <w:spacing w:before="0" w:after="0"/>
        <w:rPr>
          <w:lang w:val="et-EE"/>
        </w:rPr>
      </w:pPr>
      <w:r w:rsidRPr="00674BAC">
        <w:rPr>
          <w:b/>
          <w:bCs/>
          <w:lang w:val="et-EE"/>
        </w:rPr>
        <w:t xml:space="preserve">Punkti 3 </w:t>
      </w:r>
      <w:r w:rsidRPr="00674BAC">
        <w:rPr>
          <w:lang w:val="et-EE"/>
        </w:rPr>
        <w:t>muudatusel on mitu eesmärki.</w:t>
      </w:r>
      <w:r w:rsidRPr="00674BAC">
        <w:rPr>
          <w:b/>
          <w:bCs/>
          <w:lang w:val="et-EE"/>
        </w:rPr>
        <w:t xml:space="preserve"> </w:t>
      </w:r>
      <w:r w:rsidRPr="00674BAC">
        <w:rPr>
          <w:lang w:val="et-EE"/>
        </w:rPr>
        <w:t>Esiteks muudetakse sõnastust kooskõlas finantstagatise direktiivi artikli 8 lõikega 1, täpsustades, et erand kohaldub finantstagatise kokkuleppe sõlmimisele või finantstagatise seadmisele, mitte nendega seotud maksekäsundi andmisele (maksekäsundit peab saama anda, st finantstagatise kokkuleppest tulenevaid õigusi teostada vastavalt sama paragrahvi lõikele 10 ka moratooriumi ajal), enne moratooriumi kehtestamist või sama paragrahvi lõikes 11 nimetatud ajal.</w:t>
      </w:r>
    </w:p>
    <w:p w14:paraId="58CA5789" w14:textId="77777777" w:rsidR="007941BC" w:rsidRPr="00674BAC" w:rsidRDefault="007941BC" w:rsidP="007941BC">
      <w:pPr>
        <w:pStyle w:val="SLONormal"/>
        <w:spacing w:before="0" w:after="0"/>
        <w:rPr>
          <w:lang w:val="et-EE"/>
        </w:rPr>
      </w:pPr>
    </w:p>
    <w:p w14:paraId="658D0A9E" w14:textId="77777777" w:rsidR="007941BC" w:rsidRPr="00674BAC" w:rsidRDefault="007941BC" w:rsidP="007941BC">
      <w:pPr>
        <w:pStyle w:val="SLONormal"/>
        <w:spacing w:before="0" w:after="0"/>
        <w:rPr>
          <w:lang w:val="et-EE"/>
        </w:rPr>
      </w:pPr>
      <w:r w:rsidRPr="00674BAC">
        <w:rPr>
          <w:lang w:val="et-EE"/>
        </w:rPr>
        <w:t>Teiseks</w:t>
      </w:r>
      <w:r w:rsidRPr="00674BAC">
        <w:rPr>
          <w:b/>
          <w:bCs/>
          <w:lang w:val="et-EE"/>
        </w:rPr>
        <w:t xml:space="preserve"> </w:t>
      </w:r>
      <w:r>
        <w:rPr>
          <w:lang w:val="et-EE"/>
        </w:rPr>
        <w:t>jäetakse välja</w:t>
      </w:r>
      <w:r w:rsidRPr="00674BAC">
        <w:rPr>
          <w:lang w:val="et-EE"/>
        </w:rPr>
        <w:t xml:space="preserve"> viide </w:t>
      </w:r>
      <w:r>
        <w:rPr>
          <w:lang w:val="et-EE"/>
        </w:rPr>
        <w:t>AÕS</w:t>
      </w:r>
      <w:r w:rsidRPr="00674BAC">
        <w:rPr>
          <w:lang w:val="et-EE"/>
        </w:rPr>
        <w:t xml:space="preserve"> §-le 314</w:t>
      </w:r>
      <w:r w:rsidRPr="00674BAC">
        <w:rPr>
          <w:vertAlign w:val="superscript"/>
          <w:lang w:val="et-EE"/>
        </w:rPr>
        <w:t>1</w:t>
      </w:r>
      <w:r w:rsidRPr="00674BAC">
        <w:rPr>
          <w:lang w:val="et-EE"/>
        </w:rPr>
        <w:t xml:space="preserve">, et tagada õiguskindlus režiimi </w:t>
      </w:r>
      <w:proofErr w:type="spellStart"/>
      <w:r w:rsidRPr="00674BAC">
        <w:rPr>
          <w:lang w:val="et-EE"/>
        </w:rPr>
        <w:t>kohalduvuse</w:t>
      </w:r>
      <w:r>
        <w:rPr>
          <w:lang w:val="et-EE"/>
        </w:rPr>
        <w:t>s</w:t>
      </w:r>
      <w:proofErr w:type="spellEnd"/>
      <w:r>
        <w:rPr>
          <w:lang w:val="et-EE"/>
        </w:rPr>
        <w:t xml:space="preserve"> </w:t>
      </w:r>
      <w:r w:rsidRPr="00674BAC">
        <w:rPr>
          <w:lang w:val="et-EE"/>
        </w:rPr>
        <w:t xml:space="preserve">juhul, kui finantstagatis ei ole seatud vastavuses Eesti õigusega. Muudatuse kohaselt tähistab finantstagatis seega igasugust finantstagatist, mis on seatud finantstagatise direktiivi artikkel 2 lõike 1 tähenduses. Täiendav põhjendus kattub kindlustustegevuse seaduse § 149 lõike 6 muudatuse põhjendustega. </w:t>
      </w:r>
    </w:p>
    <w:p w14:paraId="6EDD4628" w14:textId="77777777" w:rsidR="007941BC" w:rsidRPr="00674BAC" w:rsidRDefault="007941BC" w:rsidP="007941BC">
      <w:pPr>
        <w:pStyle w:val="SLONormal"/>
        <w:spacing w:before="0" w:after="0"/>
        <w:rPr>
          <w:lang w:val="et-EE"/>
        </w:rPr>
      </w:pPr>
    </w:p>
    <w:p w14:paraId="39D968EA" w14:textId="77777777" w:rsidR="007941BC" w:rsidRPr="00674BAC" w:rsidRDefault="007941BC" w:rsidP="007941BC">
      <w:pPr>
        <w:pStyle w:val="SLONormal"/>
        <w:spacing w:before="0" w:after="0"/>
        <w:rPr>
          <w:lang w:val="et-EE"/>
        </w:rPr>
      </w:pPr>
      <w:r w:rsidRPr="00674BAC">
        <w:rPr>
          <w:b/>
          <w:bCs/>
          <w:lang w:val="et-EE"/>
        </w:rPr>
        <w:t>Lõige 10 muudetakse</w:t>
      </w:r>
      <w:r w:rsidRPr="00674BAC">
        <w:rPr>
          <w:lang w:val="et-EE"/>
        </w:rPr>
        <w:t>, et</w:t>
      </w:r>
      <w:r w:rsidRPr="00674BAC">
        <w:rPr>
          <w:b/>
          <w:bCs/>
          <w:lang w:val="et-EE"/>
        </w:rPr>
        <w:t xml:space="preserve"> </w:t>
      </w:r>
      <w:r w:rsidRPr="00674BAC">
        <w:rPr>
          <w:lang w:val="et-EE"/>
        </w:rPr>
        <w:t>kohaldada erandit ka lõpetamisel toimuva tasaarvestuse puhul. Muudatuse põhjendused kattuvad investeerimisfondide seaduse</w:t>
      </w:r>
      <w:r>
        <w:rPr>
          <w:lang w:val="et-EE"/>
        </w:rPr>
        <w:t>sse</w:t>
      </w:r>
      <w:r w:rsidRPr="00674BAC">
        <w:rPr>
          <w:lang w:val="et-EE"/>
        </w:rPr>
        <w:t xml:space="preserve"> § 474 lõike 5</w:t>
      </w:r>
      <w:r w:rsidRPr="00674BAC">
        <w:rPr>
          <w:vertAlign w:val="superscript"/>
          <w:lang w:val="et-EE"/>
        </w:rPr>
        <w:t>1</w:t>
      </w:r>
      <w:r w:rsidRPr="00674BAC">
        <w:rPr>
          <w:lang w:val="et-EE"/>
        </w:rPr>
        <w:t xml:space="preserve"> </w:t>
      </w:r>
      <w:r>
        <w:rPr>
          <w:lang w:val="et-EE"/>
        </w:rPr>
        <w:t xml:space="preserve">lisamise </w:t>
      </w:r>
      <w:r w:rsidRPr="00674BAC">
        <w:rPr>
          <w:lang w:val="et-EE"/>
        </w:rPr>
        <w:t xml:space="preserve">selgitusega. Samuti </w:t>
      </w:r>
      <w:r>
        <w:rPr>
          <w:lang w:val="et-EE"/>
        </w:rPr>
        <w:t>jäetakse välja</w:t>
      </w:r>
      <w:r w:rsidRPr="00674BAC">
        <w:rPr>
          <w:lang w:val="et-EE"/>
        </w:rPr>
        <w:t xml:space="preserve"> viide </w:t>
      </w:r>
      <w:r>
        <w:rPr>
          <w:lang w:val="et-EE"/>
        </w:rPr>
        <w:t>AÕS</w:t>
      </w:r>
      <w:r w:rsidRPr="00674BAC">
        <w:rPr>
          <w:lang w:val="et-EE"/>
        </w:rPr>
        <w:t xml:space="preserve"> §-le 314</w:t>
      </w:r>
      <w:r w:rsidRPr="00674BAC">
        <w:rPr>
          <w:vertAlign w:val="superscript"/>
          <w:lang w:val="et-EE"/>
        </w:rPr>
        <w:t>1</w:t>
      </w:r>
      <w:r w:rsidRPr="00674BAC">
        <w:rPr>
          <w:lang w:val="et-EE"/>
        </w:rPr>
        <w:t xml:space="preserve">, et tagada õiguskindlus režiimi </w:t>
      </w:r>
      <w:proofErr w:type="spellStart"/>
      <w:r w:rsidRPr="00674BAC">
        <w:rPr>
          <w:lang w:val="et-EE"/>
        </w:rPr>
        <w:t>kohalduvuse</w:t>
      </w:r>
      <w:r>
        <w:rPr>
          <w:lang w:val="et-EE"/>
        </w:rPr>
        <w:t>s</w:t>
      </w:r>
      <w:proofErr w:type="spellEnd"/>
      <w:r>
        <w:rPr>
          <w:lang w:val="et-EE"/>
        </w:rPr>
        <w:t xml:space="preserve"> </w:t>
      </w:r>
      <w:r w:rsidRPr="00674BAC">
        <w:rPr>
          <w:lang w:val="et-EE"/>
        </w:rPr>
        <w:t>juhul, kui finantstagatis ei ole seatud vastavuses Eesti õigusega.</w:t>
      </w:r>
    </w:p>
    <w:p w14:paraId="649AA090" w14:textId="77777777" w:rsidR="007941BC" w:rsidRPr="00674BAC" w:rsidRDefault="007941BC" w:rsidP="007941BC">
      <w:pPr>
        <w:pStyle w:val="SLONormal"/>
        <w:spacing w:before="0" w:after="0"/>
        <w:rPr>
          <w:lang w:val="et-EE"/>
        </w:rPr>
      </w:pPr>
    </w:p>
    <w:p w14:paraId="1B0EA010" w14:textId="77777777" w:rsidR="007941BC" w:rsidRPr="00674BAC" w:rsidRDefault="007941BC" w:rsidP="007941BC">
      <w:pPr>
        <w:pStyle w:val="SLONormal"/>
        <w:spacing w:before="0" w:after="0"/>
        <w:rPr>
          <w:lang w:val="et-EE"/>
        </w:rPr>
      </w:pPr>
      <w:r w:rsidRPr="00674BAC">
        <w:rPr>
          <w:b/>
          <w:bCs/>
          <w:lang w:val="et-EE"/>
        </w:rPr>
        <w:t>Lõige 11 muudetakse</w:t>
      </w:r>
      <w:r w:rsidRPr="00674BAC">
        <w:rPr>
          <w:lang w:val="et-EE"/>
        </w:rPr>
        <w:t>, et tagada lõpetamisel toimuva tasaarvestuse lünkadeta kohaldumine, laiendades</w:t>
      </w:r>
      <w:r w:rsidRPr="00674BAC" w:rsidDel="00A431BC">
        <w:rPr>
          <w:lang w:val="et-EE"/>
        </w:rPr>
        <w:t xml:space="preserve"> </w:t>
      </w:r>
      <w:r w:rsidRPr="00674BAC">
        <w:rPr>
          <w:lang w:val="et-EE"/>
        </w:rPr>
        <w:t>finantstagatisele juba kehtivas seaduses sätestatud kaitset ka tasaarvestuskokkulepe raames sõlmitud tagatistele ja tasaarvestuskokkuleppe sõlmimisele. Muudatuse põhjendused kattuvad kindlustustegevuse seaduse § 149 lõike 6 täienduste selgitusega.</w:t>
      </w:r>
    </w:p>
    <w:p w14:paraId="1B1F40EF" w14:textId="77777777" w:rsidR="007941BC" w:rsidRPr="00674BAC" w:rsidRDefault="007941BC" w:rsidP="007941BC">
      <w:pPr>
        <w:pStyle w:val="SLONormal"/>
        <w:spacing w:before="0" w:after="0"/>
        <w:rPr>
          <w:lang w:val="et-EE"/>
        </w:rPr>
      </w:pPr>
    </w:p>
    <w:p w14:paraId="190AD05E" w14:textId="77777777" w:rsidR="007941BC" w:rsidRPr="00674BAC" w:rsidRDefault="007941BC" w:rsidP="007941BC">
      <w:pPr>
        <w:pStyle w:val="SLONormal"/>
        <w:spacing w:before="0" w:after="0"/>
        <w:rPr>
          <w:lang w:val="et-EE"/>
        </w:rPr>
      </w:pPr>
      <w:r w:rsidRPr="00674BAC">
        <w:rPr>
          <w:lang w:val="et-EE"/>
        </w:rPr>
        <w:t>UNIDROIT põhimõtete kohaselt ei tohi lõpetamisel toimuva tasaarvestuse toimimist ja mis tahes kohustuse hõlmamist netokohustuse arvutamisse lõpetamisel toimuva tasaarvestuse sätte alusel piirata pelgalt seetõttu, et lõpetamisel toimuva tasaarvestuse kokkulepe sõlmiti, kokkuleppega hõlmatud kohustus tekkis või netokohustus muutus sissenõutavaks menetluse alguse päeval, kuid enne menetluse algust.</w:t>
      </w:r>
      <w:r w:rsidRPr="00674BAC">
        <w:rPr>
          <w:rStyle w:val="Allmrkuseviide"/>
          <w:lang w:val="et-EE"/>
        </w:rPr>
        <w:footnoteReference w:id="88"/>
      </w:r>
      <w:r w:rsidRPr="00674BAC">
        <w:rPr>
          <w:lang w:val="et-EE"/>
        </w:rPr>
        <w:t xml:space="preserve"> Lisaks ei tohiks lõpetamisel toimuva tasaarvestuse kokkuleppe jõustatavust kahjustada niinimetatud nulltunni reegli kohaldamine, st reeglid, mis õigusliku fiktsiooniga määravad maksejõuetusmenetluse alguse varasemaks ehk kell 0:00 asjakohase otsuse tegemise kuupäeval.</w:t>
      </w:r>
      <w:r w:rsidRPr="00674BAC">
        <w:rPr>
          <w:rStyle w:val="Allmrkuseviide"/>
          <w:lang w:val="et-EE"/>
        </w:rPr>
        <w:footnoteReference w:id="89"/>
      </w:r>
    </w:p>
    <w:p w14:paraId="4EE85AD3" w14:textId="77777777" w:rsidR="007941BC" w:rsidRPr="00674BAC" w:rsidRDefault="007941BC" w:rsidP="007941BC">
      <w:pPr>
        <w:pStyle w:val="SLONormal"/>
        <w:spacing w:before="0" w:after="0"/>
        <w:rPr>
          <w:lang w:val="et-EE"/>
        </w:rPr>
      </w:pPr>
    </w:p>
    <w:p w14:paraId="42F11EBA" w14:textId="77777777" w:rsidR="007941BC" w:rsidRPr="00674BAC" w:rsidRDefault="007941BC" w:rsidP="007941BC">
      <w:pPr>
        <w:pStyle w:val="SLONormal"/>
        <w:spacing w:before="0" w:after="0"/>
        <w:rPr>
          <w:lang w:val="et-EE"/>
        </w:rPr>
      </w:pPr>
      <w:r w:rsidRPr="00674BAC">
        <w:rPr>
          <w:b/>
          <w:bCs/>
          <w:lang w:val="et-EE"/>
        </w:rPr>
        <w:t>Paragrahv 115</w:t>
      </w:r>
      <w:r w:rsidRPr="00674BAC">
        <w:rPr>
          <w:b/>
          <w:bCs/>
          <w:vertAlign w:val="superscript"/>
          <w:lang w:val="et-EE"/>
        </w:rPr>
        <w:t>1</w:t>
      </w:r>
      <w:r w:rsidRPr="00674BAC">
        <w:rPr>
          <w:b/>
          <w:bCs/>
          <w:lang w:val="et-EE"/>
        </w:rPr>
        <w:t>.</w:t>
      </w:r>
      <w:r w:rsidRPr="00674BAC">
        <w:rPr>
          <w:lang w:val="et-EE"/>
        </w:rPr>
        <w:t xml:space="preserve"> Kehtiv § 115</w:t>
      </w:r>
      <w:r w:rsidRPr="00674BAC">
        <w:rPr>
          <w:vertAlign w:val="superscript"/>
          <w:lang w:val="et-EE"/>
        </w:rPr>
        <w:t xml:space="preserve">1 </w:t>
      </w:r>
      <w:r w:rsidRPr="00674BAC">
        <w:rPr>
          <w:lang w:val="et-EE"/>
        </w:rPr>
        <w:t>sätestab tervendamismeetmete suhtes kohaldatava õiguse tingimused.</w:t>
      </w:r>
    </w:p>
    <w:p w14:paraId="3734A9C0" w14:textId="77777777" w:rsidR="007941BC" w:rsidRPr="00674BAC" w:rsidRDefault="007941BC" w:rsidP="007941BC">
      <w:pPr>
        <w:pStyle w:val="SLONormal"/>
        <w:spacing w:before="0" w:after="0"/>
        <w:rPr>
          <w:b/>
          <w:bCs/>
          <w:lang w:val="et-EE"/>
        </w:rPr>
      </w:pPr>
    </w:p>
    <w:p w14:paraId="7A60FEF7" w14:textId="77777777" w:rsidR="007941BC" w:rsidRPr="00674BAC" w:rsidRDefault="007941BC" w:rsidP="007941BC">
      <w:pPr>
        <w:pStyle w:val="SLONormal"/>
        <w:spacing w:before="0" w:after="0"/>
        <w:rPr>
          <w:lang w:val="et-EE"/>
        </w:rPr>
      </w:pPr>
      <w:r w:rsidRPr="00674BAC">
        <w:rPr>
          <w:b/>
          <w:bCs/>
          <w:lang w:val="et-EE"/>
        </w:rPr>
        <w:t>Lõike 5 punktid 2</w:t>
      </w:r>
      <w:r w:rsidRPr="00643B2F">
        <w:rPr>
          <w:lang w:val="et-EE"/>
        </w:rPr>
        <w:t>–</w:t>
      </w:r>
      <w:r w:rsidRPr="00674BAC">
        <w:rPr>
          <w:b/>
          <w:bCs/>
          <w:lang w:val="et-EE"/>
        </w:rPr>
        <w:t>4 tunnistatakse kehtetuks</w:t>
      </w:r>
      <w:r w:rsidRPr="00674BAC">
        <w:rPr>
          <w:lang w:val="et-EE"/>
        </w:rPr>
        <w:t>, et eemaldada kehtivas seaduses sisalduv piirang vaid lepinguriigi õiguse kohaldumiseks sättes nimetatud kokkuleppe ja tehingu puhul. Sellega seoses sätestatakse uus lõige 5</w:t>
      </w:r>
      <w:r w:rsidRPr="00674BAC">
        <w:rPr>
          <w:vertAlign w:val="superscript"/>
          <w:lang w:val="et-EE"/>
        </w:rPr>
        <w:t>1</w:t>
      </w:r>
      <w:r w:rsidRPr="00674BAC">
        <w:rPr>
          <w:lang w:val="et-EE"/>
        </w:rPr>
        <w:t xml:space="preserve">. Kehtiv lõige 5 põhineb direktiivi 2001/24/EÜ artiklitel 20, 25, 26 ja 27. Artikkel 20 käsitleb töölepinguid ning sisaldab viidet kohalduvale liikmesriigi õigusele, kuid ülejäänud nimetatud artiklid viitavad lepinguõigusele, mis vastavat kokkulepet reguleerib. Sellest tulenevalt on eelnõus ette nähtud muudatus kajastada kohalduva õiguse küsimust kooskõlas direktiivis sätestatuga.  </w:t>
      </w:r>
    </w:p>
    <w:p w14:paraId="76225039" w14:textId="77777777" w:rsidR="007941BC" w:rsidRPr="00674BAC" w:rsidRDefault="007941BC" w:rsidP="007941BC">
      <w:pPr>
        <w:pStyle w:val="SLONormal"/>
        <w:spacing w:before="0" w:after="0"/>
        <w:rPr>
          <w:lang w:val="et-EE"/>
        </w:rPr>
      </w:pPr>
    </w:p>
    <w:p w14:paraId="1D6C9CB6" w14:textId="77777777" w:rsidR="007941BC" w:rsidRPr="00674BAC" w:rsidRDefault="007941BC" w:rsidP="007941BC">
      <w:pPr>
        <w:pStyle w:val="SLONormal"/>
        <w:spacing w:before="0" w:after="0"/>
        <w:rPr>
          <w:lang w:val="et-EE"/>
        </w:rPr>
      </w:pPr>
      <w:r w:rsidRPr="00674BAC">
        <w:rPr>
          <w:b/>
          <w:bCs/>
          <w:lang w:val="et-EE"/>
        </w:rPr>
        <w:t>Paragrahvi</w:t>
      </w:r>
      <w:r w:rsidRPr="00674BAC">
        <w:rPr>
          <w:b/>
          <w:bCs/>
          <w:vertAlign w:val="superscript"/>
          <w:lang w:val="et-EE"/>
        </w:rPr>
        <w:t xml:space="preserve"> </w:t>
      </w:r>
      <w:r w:rsidRPr="00674BAC">
        <w:rPr>
          <w:b/>
          <w:bCs/>
          <w:lang w:val="et-EE"/>
        </w:rPr>
        <w:t>täiendatakse lõikega 5</w:t>
      </w:r>
      <w:r w:rsidRPr="00674BAC">
        <w:rPr>
          <w:b/>
          <w:bCs/>
          <w:vertAlign w:val="superscript"/>
          <w:lang w:val="et-EE"/>
        </w:rPr>
        <w:t>1</w:t>
      </w:r>
      <w:r w:rsidRPr="00674BAC">
        <w:rPr>
          <w:lang w:val="et-EE"/>
        </w:rPr>
        <w:t>, et sätestada kohaldatava õigusena vastavale lepingule või tehingule kohalduv õigus ning eemaldada kehtivas seaduses sisalduv piirang, mille puhul saab kohalduvaks õiguseks olla vaid lepinguriigi õigus, nagu eelnevalt selgitatud.</w:t>
      </w:r>
    </w:p>
    <w:p w14:paraId="6AC4AB49" w14:textId="77777777" w:rsidR="007941BC" w:rsidRPr="00674BAC" w:rsidRDefault="007941BC" w:rsidP="007941BC">
      <w:pPr>
        <w:pStyle w:val="SLONormal"/>
        <w:spacing w:before="0" w:after="0"/>
        <w:rPr>
          <w:lang w:val="et-EE"/>
        </w:rPr>
      </w:pPr>
    </w:p>
    <w:p w14:paraId="15EC0011" w14:textId="77777777" w:rsidR="007941BC" w:rsidRPr="00674BAC" w:rsidRDefault="007941BC" w:rsidP="007941BC">
      <w:pPr>
        <w:pStyle w:val="SLONormal"/>
        <w:spacing w:before="0" w:after="0"/>
        <w:rPr>
          <w:lang w:val="et-EE"/>
        </w:rPr>
      </w:pPr>
      <w:r w:rsidRPr="00674BAC">
        <w:rPr>
          <w:lang w:val="et-EE"/>
        </w:rPr>
        <w:t>Uue lõike punkt 1 sätestab seega, et tasaarvestuskokkuleppele (</w:t>
      </w:r>
      <w:r w:rsidRPr="00674BAC">
        <w:rPr>
          <w:i/>
          <w:iCs/>
          <w:lang w:val="et-EE"/>
        </w:rPr>
        <w:t>netting</w:t>
      </w:r>
      <w:r w:rsidRPr="00674BAC">
        <w:rPr>
          <w:lang w:val="et-EE"/>
        </w:rPr>
        <w:t xml:space="preserve">) kohalduvat õigust kohaldatakse tervendamismeetmete rakendamise tagajärgede suhtes sellisele tasaarvestuskokkuleppele. Eelnõuga nähakse ette ka võrreldes kehtivas seaduses eksisteerinud punktiga täiendus tulenevalt direktiiv 2001/24/EÜ artiklist 25, mille kohaselt on vajalik arvestada direktiivist 2014/59/EL tulenevate erisustega. </w:t>
      </w:r>
    </w:p>
    <w:p w14:paraId="19CB38E9" w14:textId="77777777" w:rsidR="007941BC" w:rsidRPr="00674BAC" w:rsidRDefault="007941BC" w:rsidP="007941BC">
      <w:pPr>
        <w:pStyle w:val="SLONormal"/>
        <w:spacing w:before="0" w:after="0"/>
        <w:rPr>
          <w:lang w:val="et-EE"/>
        </w:rPr>
      </w:pPr>
    </w:p>
    <w:p w14:paraId="245306FB" w14:textId="77777777" w:rsidR="007941BC" w:rsidRPr="00674BAC" w:rsidRDefault="007941BC" w:rsidP="007941BC">
      <w:pPr>
        <w:pStyle w:val="SLONormal"/>
        <w:spacing w:before="0" w:after="0"/>
        <w:rPr>
          <w:lang w:val="et-EE"/>
        </w:rPr>
      </w:pPr>
      <w:r w:rsidRPr="00674BAC">
        <w:rPr>
          <w:lang w:val="et-EE"/>
        </w:rPr>
        <w:t xml:space="preserve">Uue lõike punkt 2 sisaldab viidet </w:t>
      </w:r>
      <w:proofErr w:type="spellStart"/>
      <w:r w:rsidRPr="00674BAC">
        <w:rPr>
          <w:lang w:val="et-EE"/>
        </w:rPr>
        <w:t>repotehingu</w:t>
      </w:r>
      <w:proofErr w:type="spellEnd"/>
      <w:r w:rsidRPr="00674BAC">
        <w:rPr>
          <w:lang w:val="et-EE"/>
        </w:rPr>
        <w:t xml:space="preserve"> definitsioonile, mis tuleneb otsekohalduvast määrusest ning on kooskõlas väärtpaberituru seaduse §-s 229</w:t>
      </w:r>
      <w:r w:rsidRPr="00674BAC">
        <w:rPr>
          <w:vertAlign w:val="superscript"/>
          <w:lang w:val="et-EE"/>
        </w:rPr>
        <w:t>3</w:t>
      </w:r>
      <w:r w:rsidRPr="00674BAC">
        <w:rPr>
          <w:lang w:val="et-EE"/>
        </w:rPr>
        <w:t xml:space="preserve"> sisalduva viitega </w:t>
      </w:r>
      <w:proofErr w:type="spellStart"/>
      <w:r w:rsidRPr="00674BAC">
        <w:rPr>
          <w:lang w:val="et-EE"/>
        </w:rPr>
        <w:t>repotehingule</w:t>
      </w:r>
      <w:proofErr w:type="spellEnd"/>
      <w:r w:rsidRPr="00674BAC">
        <w:rPr>
          <w:lang w:val="et-EE"/>
        </w:rPr>
        <w:t xml:space="preserve">. Kohaldatav õiguse regulatsioon (st, et </w:t>
      </w:r>
      <w:proofErr w:type="spellStart"/>
      <w:r w:rsidRPr="00674BAC">
        <w:rPr>
          <w:lang w:val="et-EE"/>
        </w:rPr>
        <w:t>repotehingule</w:t>
      </w:r>
      <w:proofErr w:type="spellEnd"/>
      <w:r w:rsidRPr="00674BAC">
        <w:rPr>
          <w:lang w:val="et-EE"/>
        </w:rPr>
        <w:t xml:space="preserve"> kohalduvat õigust kohaldatakse tervendamismeetmete rakendamise tagajärgede suhtes sellisele </w:t>
      </w:r>
      <w:proofErr w:type="spellStart"/>
      <w:r w:rsidRPr="00674BAC">
        <w:rPr>
          <w:lang w:val="et-EE"/>
        </w:rPr>
        <w:t>repotehingule</w:t>
      </w:r>
      <w:proofErr w:type="spellEnd"/>
      <w:r w:rsidRPr="00674BAC">
        <w:rPr>
          <w:lang w:val="et-EE"/>
        </w:rPr>
        <w:t>) ning vajadus arvestada direktiivist 2014/59/EL tulenevaid erisusi tuleneb direktiiv 2001/24/EÜ artiklist 26.</w:t>
      </w:r>
    </w:p>
    <w:p w14:paraId="203F97D6" w14:textId="77777777" w:rsidR="007941BC" w:rsidRPr="00674BAC" w:rsidRDefault="007941BC" w:rsidP="007941BC">
      <w:pPr>
        <w:pStyle w:val="SLONormal"/>
        <w:spacing w:before="0" w:after="0"/>
        <w:rPr>
          <w:lang w:val="et-EE"/>
        </w:rPr>
      </w:pPr>
    </w:p>
    <w:p w14:paraId="42B0BF9D" w14:textId="77777777" w:rsidR="007941BC" w:rsidRPr="00674BAC" w:rsidRDefault="007941BC" w:rsidP="007941BC">
      <w:pPr>
        <w:pStyle w:val="SLONormal"/>
        <w:spacing w:before="0" w:after="0"/>
        <w:rPr>
          <w:lang w:val="et-EE"/>
        </w:rPr>
      </w:pPr>
      <w:r w:rsidRPr="00674BAC">
        <w:rPr>
          <w:lang w:val="et-EE"/>
        </w:rPr>
        <w:t>Punktis 3 sätestatakse tulenevalt direktiiv 2001/24/EÜ artiklist 27, et reguleeritud väärtpaberiturul tehtavale tehingule kohalduvat õigust kohaldatakse tervendamismeetmete rakendamise tagajärgede suhtes sellisele tehingule.</w:t>
      </w:r>
    </w:p>
    <w:p w14:paraId="11B3BFD5" w14:textId="77777777" w:rsidR="007941BC" w:rsidRPr="00674BAC" w:rsidRDefault="007941BC" w:rsidP="007941BC">
      <w:pPr>
        <w:pStyle w:val="SLONormal"/>
        <w:spacing w:before="0" w:after="0"/>
        <w:rPr>
          <w:lang w:val="et-EE"/>
        </w:rPr>
      </w:pPr>
    </w:p>
    <w:p w14:paraId="37D30108" w14:textId="77777777" w:rsidR="007941BC" w:rsidRPr="00674BAC" w:rsidRDefault="007941BC" w:rsidP="007941BC">
      <w:pPr>
        <w:pStyle w:val="SLONormal"/>
        <w:spacing w:before="0" w:after="0"/>
        <w:rPr>
          <w:lang w:val="et-EE"/>
        </w:rPr>
      </w:pPr>
      <w:r w:rsidRPr="00674BAC">
        <w:rPr>
          <w:lang w:val="et-EE"/>
        </w:rPr>
        <w:t xml:space="preserve">Arvestades, et tasaarvestuskokkulepetele nagu ISDA ja GMRA raamlepingud kohaldub sageli lepinguriigi õiguseks mittekvalifitseeruv Inglise või New Yorki õigus, on ka praktilistel kaalutlustel vajalik viia säte kooskõlla selle aluseks olevas direktiivis sätestatuga. </w:t>
      </w:r>
    </w:p>
    <w:p w14:paraId="34DB61A7" w14:textId="77777777" w:rsidR="007941BC" w:rsidRPr="00674BAC" w:rsidRDefault="007941BC" w:rsidP="007941BC">
      <w:pPr>
        <w:pStyle w:val="SLONormal"/>
        <w:spacing w:before="0" w:after="0"/>
        <w:rPr>
          <w:lang w:val="et-EE"/>
        </w:rPr>
      </w:pPr>
    </w:p>
    <w:p w14:paraId="5F3E2406" w14:textId="77777777" w:rsidR="007941BC" w:rsidRPr="00674BAC" w:rsidRDefault="007941BC" w:rsidP="007941BC">
      <w:pPr>
        <w:spacing w:after="0" w:line="240" w:lineRule="auto"/>
        <w:jc w:val="both"/>
        <w:rPr>
          <w:rFonts w:ascii="Times New Roman" w:hAnsi="Times New Roman" w:cs="Times New Roman"/>
          <w:sz w:val="24"/>
          <w:szCs w:val="24"/>
        </w:rPr>
      </w:pPr>
      <w:r w:rsidRPr="00C63FE8">
        <w:rPr>
          <w:rFonts w:ascii="Times New Roman" w:hAnsi="Times New Roman" w:cs="Times New Roman"/>
          <w:b/>
          <w:bCs/>
          <w:sz w:val="24"/>
          <w:szCs w:val="24"/>
        </w:rPr>
        <w:t>Paragrahv 131.</w:t>
      </w:r>
      <w:r w:rsidRPr="00674BAC">
        <w:rPr>
          <w:rFonts w:ascii="Times New Roman" w:hAnsi="Times New Roman" w:cs="Times New Roman"/>
          <w:sz w:val="24"/>
          <w:szCs w:val="24"/>
        </w:rPr>
        <w:t xml:space="preserve"> Kehtiv § 131 sätestab nõuete rahuldamisjärkude erisused.</w:t>
      </w:r>
    </w:p>
    <w:p w14:paraId="6DF8EAA5" w14:textId="77777777" w:rsidR="007941BC" w:rsidRPr="00674BAC" w:rsidRDefault="007941BC" w:rsidP="007941BC">
      <w:pPr>
        <w:spacing w:after="0" w:line="240" w:lineRule="auto"/>
        <w:jc w:val="both"/>
        <w:rPr>
          <w:rFonts w:ascii="Times New Roman" w:hAnsi="Times New Roman" w:cs="Times New Roman"/>
          <w:sz w:val="24"/>
          <w:szCs w:val="24"/>
        </w:rPr>
      </w:pPr>
    </w:p>
    <w:p w14:paraId="014EAE70" w14:textId="77777777" w:rsidR="007941BC" w:rsidRDefault="007941BC" w:rsidP="007941BC">
      <w:pPr>
        <w:spacing w:after="0" w:line="240" w:lineRule="auto"/>
        <w:jc w:val="both"/>
        <w:rPr>
          <w:rFonts w:ascii="Times New Roman" w:hAnsi="Times New Roman" w:cs="Times New Roman"/>
          <w:sz w:val="24"/>
          <w:szCs w:val="24"/>
        </w:rPr>
      </w:pPr>
      <w:r w:rsidRPr="00C63FE8">
        <w:rPr>
          <w:rFonts w:ascii="Times New Roman" w:hAnsi="Times New Roman" w:cs="Times New Roman"/>
          <w:b/>
          <w:bCs/>
          <w:sz w:val="24"/>
          <w:szCs w:val="24"/>
        </w:rPr>
        <w:t>Paragrahvi täiendatakse lõikega 3.</w:t>
      </w:r>
      <w:r w:rsidRPr="00C63FE8">
        <w:rPr>
          <w:rFonts w:ascii="Times New Roman" w:hAnsi="Times New Roman" w:cs="Times New Roman"/>
          <w:sz w:val="24"/>
          <w:szCs w:val="24"/>
        </w:rPr>
        <w:t xml:space="preserve"> Euroopa Komisjon on palunud valdkonna eest vastutaval ministeeriumil täpsustada, kas § 131 kehtib ka finantskriisi ennetamise ja lahendamise seaduse §-s 2 nimetatud ettevõtjatele või ainult krediidiasutustele. Komisjon selgitas, et BRRD2 artiklite 48 lõike 7 ja 108 lõike 2, mis on üle võetud käesoleva §-ga 131, eesmärgiks on nõuete rahuldamisjärkude erisuste kohaldamine lisaks krediidiasutustele ka teistele ettevõtjatele, kelle tegevust direktiiv reguleerib. </w:t>
      </w:r>
      <w:r>
        <w:rPr>
          <w:rFonts w:ascii="Times New Roman" w:hAnsi="Times New Roman" w:cs="Times New Roman"/>
          <w:sz w:val="24"/>
          <w:szCs w:val="24"/>
        </w:rPr>
        <w:t>Paragrahv</w:t>
      </w:r>
      <w:r w:rsidRPr="00C63FE8">
        <w:rPr>
          <w:rFonts w:ascii="Times New Roman" w:hAnsi="Times New Roman" w:cs="Times New Roman"/>
          <w:sz w:val="24"/>
          <w:szCs w:val="24"/>
        </w:rPr>
        <w:t xml:space="preserve"> 131</w:t>
      </w:r>
      <w:r>
        <w:rPr>
          <w:rFonts w:ascii="Times New Roman" w:hAnsi="Times New Roman" w:cs="Times New Roman"/>
          <w:sz w:val="24"/>
          <w:szCs w:val="24"/>
        </w:rPr>
        <w:t xml:space="preserve"> kohaldub</w:t>
      </w:r>
      <w:r w:rsidRPr="00C63FE8">
        <w:rPr>
          <w:rFonts w:ascii="Times New Roman" w:hAnsi="Times New Roman" w:cs="Times New Roman"/>
          <w:sz w:val="24"/>
          <w:szCs w:val="24"/>
        </w:rPr>
        <w:t xml:space="preserve"> lisaks Eestis asutatud krediidiasutustele ka tema Eestis asutatud finantseerimisasutusest tütarettevõtjale, Eestis asutatud finantsvaldusettevõtjale, </w:t>
      </w:r>
      <w:proofErr w:type="spellStart"/>
      <w:r w:rsidRPr="00C63FE8">
        <w:rPr>
          <w:rFonts w:ascii="Times New Roman" w:hAnsi="Times New Roman" w:cs="Times New Roman"/>
          <w:sz w:val="24"/>
          <w:szCs w:val="24"/>
        </w:rPr>
        <w:t>segavaldusettevõtjale</w:t>
      </w:r>
      <w:proofErr w:type="spellEnd"/>
      <w:r w:rsidRPr="00C63FE8">
        <w:rPr>
          <w:rFonts w:ascii="Times New Roman" w:hAnsi="Times New Roman" w:cs="Times New Roman"/>
          <w:sz w:val="24"/>
          <w:szCs w:val="24"/>
        </w:rPr>
        <w:t xml:space="preserve"> ja </w:t>
      </w:r>
      <w:proofErr w:type="spellStart"/>
      <w:r w:rsidRPr="00C63FE8">
        <w:rPr>
          <w:rFonts w:ascii="Times New Roman" w:hAnsi="Times New Roman" w:cs="Times New Roman"/>
          <w:sz w:val="24"/>
          <w:szCs w:val="24"/>
        </w:rPr>
        <w:t>segafinantsvaldusettevõtjale</w:t>
      </w:r>
      <w:proofErr w:type="spellEnd"/>
      <w:r w:rsidRPr="00C63FE8">
        <w:rPr>
          <w:rFonts w:ascii="Times New Roman" w:hAnsi="Times New Roman" w:cs="Times New Roman"/>
          <w:sz w:val="24"/>
          <w:szCs w:val="24"/>
        </w:rPr>
        <w:t xml:space="preserve">, kes kuuluvad selle krediidiasutusega samasse konsolideerimisgruppi. Selleks, et tagada seaduse vastavus direktiiviga ning võlausaldajate ringi selgus krediidiasutuse pankrotimenetluses ning selle nõuete rahuldamisjärkudes, täiendatakse paragrahvi lõikega 3 ning täpsustatakse § 131 subjektide ringi. </w:t>
      </w:r>
    </w:p>
    <w:p w14:paraId="4286A0C8" w14:textId="77777777" w:rsidR="007941BC" w:rsidRDefault="007941BC" w:rsidP="007941BC">
      <w:pPr>
        <w:spacing w:after="0" w:line="240" w:lineRule="auto"/>
        <w:jc w:val="both"/>
        <w:rPr>
          <w:rFonts w:ascii="Times New Roman" w:hAnsi="Times New Roman" w:cs="Times New Roman"/>
          <w:sz w:val="24"/>
          <w:szCs w:val="24"/>
        </w:rPr>
      </w:pPr>
    </w:p>
    <w:p w14:paraId="41D2E4EF" w14:textId="77777777" w:rsidR="007941BC" w:rsidRDefault="007941BC" w:rsidP="007941BC">
      <w:pPr>
        <w:spacing w:after="0" w:line="240" w:lineRule="auto"/>
        <w:jc w:val="both"/>
        <w:rPr>
          <w:rFonts w:ascii="Times New Roman" w:hAnsi="Times New Roman" w:cs="Times New Roman"/>
          <w:sz w:val="24"/>
          <w:szCs w:val="24"/>
        </w:rPr>
      </w:pPr>
      <w:r w:rsidRPr="00643B2F">
        <w:rPr>
          <w:rFonts w:ascii="Times New Roman" w:hAnsi="Times New Roman" w:cs="Times New Roman"/>
          <w:b/>
          <w:bCs/>
          <w:sz w:val="24"/>
          <w:szCs w:val="24"/>
        </w:rPr>
        <w:t>Paragrahv 134</w:t>
      </w:r>
      <w:r w:rsidRPr="00643B2F">
        <w:rPr>
          <w:rFonts w:ascii="Times New Roman" w:hAnsi="Times New Roman" w:cs="Times New Roman"/>
          <w:b/>
          <w:bCs/>
          <w:sz w:val="24"/>
          <w:szCs w:val="24"/>
          <w:vertAlign w:val="superscript"/>
        </w:rPr>
        <w:t>21</w:t>
      </w:r>
      <w:r w:rsidRPr="00643B2F">
        <w:rPr>
          <w:rFonts w:ascii="Times New Roman" w:hAnsi="Times New Roman" w:cs="Times New Roman"/>
          <w:b/>
          <w:bCs/>
          <w:sz w:val="24"/>
          <w:szCs w:val="24"/>
        </w:rPr>
        <w:t>.</w:t>
      </w:r>
      <w:r>
        <w:rPr>
          <w:rFonts w:ascii="Times New Roman" w:hAnsi="Times New Roman" w:cs="Times New Roman"/>
          <w:sz w:val="24"/>
          <w:szCs w:val="24"/>
        </w:rPr>
        <w:t xml:space="preserve"> Kehtiv § 134</w:t>
      </w:r>
      <w:r>
        <w:rPr>
          <w:rFonts w:ascii="Times New Roman" w:hAnsi="Times New Roman" w:cs="Times New Roman"/>
          <w:sz w:val="24"/>
          <w:szCs w:val="24"/>
          <w:vertAlign w:val="superscript"/>
        </w:rPr>
        <w:t>21</w:t>
      </w:r>
      <w:r>
        <w:rPr>
          <w:rFonts w:ascii="Times New Roman" w:hAnsi="Times New Roman" w:cs="Times New Roman"/>
          <w:sz w:val="24"/>
          <w:szCs w:val="24"/>
        </w:rPr>
        <w:t xml:space="preserve"> sätestab väärteovastutuse omakapitali jaotamise piirangute rikkumise eest. </w:t>
      </w:r>
    </w:p>
    <w:p w14:paraId="52A586AE" w14:textId="77777777" w:rsidR="007941BC" w:rsidRDefault="007941BC" w:rsidP="007941BC">
      <w:pPr>
        <w:spacing w:after="0" w:line="240" w:lineRule="auto"/>
        <w:jc w:val="both"/>
        <w:rPr>
          <w:rFonts w:ascii="Times New Roman" w:hAnsi="Times New Roman" w:cs="Times New Roman"/>
          <w:sz w:val="24"/>
          <w:szCs w:val="24"/>
        </w:rPr>
      </w:pPr>
    </w:p>
    <w:p w14:paraId="332CA398" w14:textId="77777777" w:rsidR="007941BC" w:rsidRPr="00B304C0" w:rsidRDefault="007941BC" w:rsidP="007941BC">
      <w:pPr>
        <w:spacing w:after="0" w:line="240" w:lineRule="auto"/>
        <w:jc w:val="both"/>
      </w:pPr>
      <w:r w:rsidRPr="00643B2F">
        <w:rPr>
          <w:rFonts w:ascii="Times New Roman" w:hAnsi="Times New Roman" w:cs="Times New Roman"/>
          <w:b/>
          <w:bCs/>
          <w:sz w:val="24"/>
          <w:szCs w:val="24"/>
        </w:rPr>
        <w:t>Paragrahvi pealkiri muudetakse</w:t>
      </w:r>
      <w:r>
        <w:rPr>
          <w:rFonts w:ascii="Times New Roman" w:hAnsi="Times New Roman" w:cs="Times New Roman"/>
          <w:sz w:val="24"/>
          <w:szCs w:val="24"/>
        </w:rPr>
        <w:t xml:space="preserve"> ja sätestatakse, et säte reguleerib omavahendite jaotamise piirangute rikkumist. Eelnõu koostajate hinnangul on </w:t>
      </w:r>
      <w:commentRangeStart w:id="19"/>
      <w:r>
        <w:rPr>
          <w:rFonts w:ascii="Times New Roman" w:hAnsi="Times New Roman" w:cs="Times New Roman"/>
          <w:sz w:val="24"/>
          <w:szCs w:val="24"/>
        </w:rPr>
        <w:t xml:space="preserve">sätte </w:t>
      </w:r>
      <w:commentRangeEnd w:id="19"/>
      <w:r w:rsidR="00C63282">
        <w:rPr>
          <w:rStyle w:val="Kommentaariviide"/>
          <w:rFonts w:ascii="Times New Roman" w:hAnsi="Times New Roman"/>
          <w:kern w:val="0"/>
          <w14:ligatures w14:val="none"/>
        </w:rPr>
        <w:commentReference w:id="19"/>
      </w:r>
      <w:r>
        <w:rPr>
          <w:rFonts w:ascii="Times New Roman" w:hAnsi="Times New Roman" w:cs="Times New Roman"/>
          <w:sz w:val="24"/>
          <w:szCs w:val="24"/>
        </w:rPr>
        <w:t>sõnastus ebatäpne, sest selle pealkiri nimetab omakapitali jaotamist, kuid lõikes 1 on kasutatud sõna ,,omavahendid“. Tegemist on kahe erineva elemendiga, sest omakapital väljendab ettevõtja netovara ehk vara väärtuse ja kohustuste vahet, kuid omavahend väljendab ettevõtja varalisi ja mittevaralisi vahendeid, mis peavad ettevõtja osakapitali täies ulatuses ära katma. Seega on omavahendid laiema käsitlusega mõiste kui osakapital. Eeltoodust tulenevalt muudetakse paragrahvi pealkirja ning sätestatakse väärteovastutus omavahendite jaotamise piirangute rikkumise eest.</w:t>
      </w:r>
    </w:p>
    <w:p w14:paraId="528CC4A7" w14:textId="77777777" w:rsidR="007941BC" w:rsidRDefault="007941BC" w:rsidP="007941BC">
      <w:pPr>
        <w:spacing w:after="0" w:line="240" w:lineRule="auto"/>
        <w:jc w:val="both"/>
        <w:rPr>
          <w:rFonts w:ascii="Times New Roman" w:hAnsi="Times New Roman" w:cs="Times New Roman"/>
          <w:sz w:val="24"/>
          <w:szCs w:val="24"/>
        </w:rPr>
      </w:pPr>
    </w:p>
    <w:p w14:paraId="7D610A9D" w14:textId="77777777" w:rsidR="007941BC" w:rsidRDefault="007941BC" w:rsidP="007941BC">
      <w:pPr>
        <w:spacing w:after="0" w:line="240" w:lineRule="auto"/>
        <w:ind w:left="708"/>
        <w:jc w:val="both"/>
        <w:rPr>
          <w:rFonts w:ascii="Times New Roman" w:hAnsi="Times New Roman" w:cs="Times New Roman"/>
          <w:b/>
          <w:bCs/>
          <w:sz w:val="24"/>
          <w:szCs w:val="24"/>
        </w:rPr>
      </w:pPr>
      <w:r w:rsidRPr="00674BAC">
        <w:rPr>
          <w:rFonts w:ascii="Times New Roman" w:hAnsi="Times New Roman" w:cs="Times New Roman"/>
          <w:b/>
          <w:bCs/>
          <w:sz w:val="24"/>
          <w:szCs w:val="24"/>
        </w:rPr>
        <w:t>3.</w:t>
      </w:r>
      <w:r>
        <w:rPr>
          <w:rFonts w:ascii="Times New Roman" w:hAnsi="Times New Roman" w:cs="Times New Roman"/>
          <w:b/>
          <w:bCs/>
          <w:sz w:val="24"/>
          <w:szCs w:val="24"/>
        </w:rPr>
        <w:t>10</w:t>
      </w:r>
      <w:r w:rsidRPr="00674BAC">
        <w:rPr>
          <w:rFonts w:ascii="Times New Roman" w:hAnsi="Times New Roman" w:cs="Times New Roman"/>
          <w:b/>
          <w:bCs/>
          <w:sz w:val="24"/>
          <w:szCs w:val="24"/>
        </w:rPr>
        <w:t>. Eelnõu § 9 –</w:t>
      </w:r>
      <w:r w:rsidRPr="00674BAC" w:rsidDel="00FF4671">
        <w:rPr>
          <w:rFonts w:ascii="Times New Roman" w:hAnsi="Times New Roman" w:cs="Times New Roman"/>
          <w:b/>
          <w:bCs/>
          <w:sz w:val="24"/>
          <w:szCs w:val="24"/>
        </w:rPr>
        <w:t xml:space="preserve"> </w:t>
      </w:r>
      <w:r w:rsidRPr="00674BAC">
        <w:rPr>
          <w:rFonts w:ascii="Times New Roman" w:hAnsi="Times New Roman" w:cs="Times New Roman"/>
          <w:b/>
          <w:bCs/>
          <w:sz w:val="24"/>
          <w:szCs w:val="24"/>
        </w:rPr>
        <w:t xml:space="preserve"> muudatused </w:t>
      </w:r>
      <w:r>
        <w:rPr>
          <w:rFonts w:ascii="Times New Roman" w:hAnsi="Times New Roman" w:cs="Times New Roman"/>
          <w:b/>
          <w:bCs/>
          <w:sz w:val="24"/>
          <w:szCs w:val="24"/>
        </w:rPr>
        <w:t>makseasutuste ja e-raha asutuste seaduses</w:t>
      </w:r>
    </w:p>
    <w:p w14:paraId="0EE121F9" w14:textId="77777777" w:rsidR="007941BC" w:rsidRDefault="007941BC" w:rsidP="007941BC">
      <w:pPr>
        <w:spacing w:after="0" w:line="240" w:lineRule="auto"/>
        <w:jc w:val="both"/>
        <w:rPr>
          <w:rFonts w:ascii="Times New Roman" w:hAnsi="Times New Roman" w:cs="Times New Roman"/>
          <w:b/>
          <w:bCs/>
          <w:sz w:val="24"/>
          <w:szCs w:val="24"/>
        </w:rPr>
      </w:pPr>
    </w:p>
    <w:p w14:paraId="6DE10786" w14:textId="77777777" w:rsidR="007941BC" w:rsidRPr="00643B2F"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Paragrahv 7. </w:t>
      </w:r>
      <w:r>
        <w:rPr>
          <w:rFonts w:ascii="Times New Roman" w:hAnsi="Times New Roman" w:cs="Times New Roman"/>
          <w:sz w:val="24"/>
          <w:szCs w:val="24"/>
        </w:rPr>
        <w:t>Kehtiv § 7 sätestab e-raha asutuse tingimused.</w:t>
      </w:r>
    </w:p>
    <w:p w14:paraId="6CEA971D" w14:textId="77777777" w:rsidR="007941BC" w:rsidRDefault="007941BC" w:rsidP="007941BC">
      <w:pPr>
        <w:spacing w:after="0" w:line="240" w:lineRule="auto"/>
        <w:jc w:val="both"/>
        <w:rPr>
          <w:rFonts w:ascii="Times New Roman" w:hAnsi="Times New Roman" w:cs="Times New Roman"/>
          <w:b/>
          <w:bCs/>
          <w:sz w:val="24"/>
          <w:szCs w:val="24"/>
        </w:rPr>
      </w:pPr>
    </w:p>
    <w:p w14:paraId="7EB4220D" w14:textId="77777777" w:rsidR="007941BC" w:rsidRPr="00643B2F"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Lõike 1 täiendamine. </w:t>
      </w:r>
      <w:r>
        <w:rPr>
          <w:rFonts w:ascii="Times New Roman" w:hAnsi="Times New Roman" w:cs="Times New Roman"/>
          <w:sz w:val="24"/>
          <w:szCs w:val="24"/>
        </w:rPr>
        <w:t>Finantsinspektsioon on teinud ettepaneku muuta lõike 1 sõnastust selliselt, et sellest selguks täpsemini, millises vormis võib e-raha asutus tegutseda. Järelevalveasutuse sõnul jätab lõige 1 ekslikult mulje, et e-raha asutus võib tegutseda nii aktsiaseltsi kui ka osaühingu vormis, sest kui e-raha asutus soovib osutada mõnda MERAS § 3 lõike 1 punktides 1</w:t>
      </w:r>
      <w:r w:rsidRPr="00A55C55">
        <w:rPr>
          <w:rFonts w:ascii="Times New Roman" w:hAnsi="Times New Roman" w:cs="Times New Roman"/>
          <w:sz w:val="24"/>
          <w:szCs w:val="24"/>
        </w:rPr>
        <w:t>–</w:t>
      </w:r>
      <w:r>
        <w:rPr>
          <w:rFonts w:ascii="Times New Roman" w:hAnsi="Times New Roman" w:cs="Times New Roman"/>
          <w:sz w:val="24"/>
          <w:szCs w:val="24"/>
        </w:rPr>
        <w:t xml:space="preserve">5 nimetatud makseteenust, peab see olema tehtud aktsiaseltsi vormis. Seni kehtinud sõnastus tekitas ebavõrdset kohtlemist, mistõttu täiendatakse lõiget 1 kolmanda lausega ja sätestatakse, et e-raha asutus võib tegutseda osaühingu vormis ainult juhul, kui ta ei osuta MERAS § 3 lõike 1 punktides </w:t>
      </w:r>
      <w:r w:rsidRPr="00B2315B">
        <w:rPr>
          <w:rFonts w:ascii="Times New Roman" w:hAnsi="Times New Roman" w:cs="Times New Roman"/>
          <w:sz w:val="24"/>
          <w:szCs w:val="24"/>
        </w:rPr>
        <w:t>1–5 nimetatud makseteenuseid</w:t>
      </w:r>
      <w:r>
        <w:rPr>
          <w:rFonts w:ascii="Times New Roman" w:hAnsi="Times New Roman" w:cs="Times New Roman"/>
          <w:sz w:val="24"/>
          <w:szCs w:val="24"/>
        </w:rPr>
        <w:t>.</w:t>
      </w:r>
    </w:p>
    <w:p w14:paraId="5F8B49ED" w14:textId="77777777" w:rsidR="007941BC" w:rsidRDefault="007941BC" w:rsidP="007941BC">
      <w:pPr>
        <w:spacing w:after="0" w:line="240" w:lineRule="auto"/>
        <w:jc w:val="both"/>
        <w:rPr>
          <w:rFonts w:ascii="Times New Roman" w:hAnsi="Times New Roman" w:cs="Times New Roman"/>
          <w:b/>
          <w:bCs/>
          <w:sz w:val="24"/>
          <w:szCs w:val="24"/>
        </w:rPr>
      </w:pPr>
    </w:p>
    <w:p w14:paraId="7D9FF704" w14:textId="77777777" w:rsidR="007941BC" w:rsidRPr="00643B2F"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Paragrahv 15. </w:t>
      </w:r>
      <w:r>
        <w:rPr>
          <w:rFonts w:ascii="Times New Roman" w:hAnsi="Times New Roman" w:cs="Times New Roman"/>
          <w:sz w:val="24"/>
          <w:szCs w:val="24"/>
        </w:rPr>
        <w:t xml:space="preserve">Kehtiv § 15 sätestab tegevusloa taotlemise korra. </w:t>
      </w:r>
    </w:p>
    <w:p w14:paraId="7CD44032" w14:textId="77777777" w:rsidR="007941BC" w:rsidRDefault="007941BC" w:rsidP="007941BC">
      <w:pPr>
        <w:spacing w:after="0" w:line="240" w:lineRule="auto"/>
        <w:jc w:val="both"/>
        <w:rPr>
          <w:rFonts w:ascii="Times New Roman" w:hAnsi="Times New Roman" w:cs="Times New Roman"/>
          <w:b/>
          <w:bCs/>
          <w:sz w:val="24"/>
          <w:szCs w:val="24"/>
        </w:rPr>
      </w:pPr>
    </w:p>
    <w:p w14:paraId="75AFC628" w14:textId="77777777" w:rsidR="007941BC" w:rsidRDefault="007941BC" w:rsidP="007941BC">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 xml:space="preserve">Lõike 1 punkti 20 lisamise </w:t>
      </w:r>
      <w:r>
        <w:rPr>
          <w:rFonts w:ascii="Times New Roman" w:hAnsi="Times New Roman" w:cs="Times New Roman"/>
          <w:sz w:val="24"/>
          <w:szCs w:val="24"/>
        </w:rPr>
        <w:t xml:space="preserve">kohta </w:t>
      </w:r>
      <w:r>
        <w:rPr>
          <w:rFonts w:ascii="Times New Roman" w:hAnsi="Times New Roman" w:cs="Times New Roman"/>
          <w:bCs/>
          <w:sz w:val="24"/>
          <w:szCs w:val="24"/>
        </w:rPr>
        <w:t>v</w:t>
      </w:r>
      <w:r w:rsidRPr="004B23DF">
        <w:rPr>
          <w:rFonts w:ascii="Times New Roman" w:hAnsi="Times New Roman" w:cs="Times New Roman"/>
          <w:bCs/>
          <w:sz w:val="24"/>
          <w:szCs w:val="24"/>
        </w:rPr>
        <w:t>t analoogselt IFS § 313 lõike 1 punkti 13 lisamise selgitust</w:t>
      </w:r>
    </w:p>
    <w:p w14:paraId="7351E071" w14:textId="77777777" w:rsidR="007941BC" w:rsidRPr="00F47497" w:rsidRDefault="007941BC" w:rsidP="007941BC">
      <w:pPr>
        <w:spacing w:after="0" w:line="240" w:lineRule="auto"/>
        <w:jc w:val="both"/>
        <w:rPr>
          <w:rFonts w:ascii="Times New Roman" w:hAnsi="Times New Roman" w:cs="Times New Roman"/>
          <w:sz w:val="24"/>
          <w:szCs w:val="24"/>
        </w:rPr>
      </w:pPr>
    </w:p>
    <w:p w14:paraId="271C4F41" w14:textId="77777777" w:rsidR="007941BC" w:rsidRPr="00643B2F" w:rsidRDefault="007941BC" w:rsidP="007941BC">
      <w:pPr>
        <w:spacing w:after="0" w:line="240" w:lineRule="auto"/>
        <w:jc w:val="both"/>
        <w:rPr>
          <w:rFonts w:ascii="Times New Roman" w:hAnsi="Times New Roman" w:cs="Times New Roman"/>
          <w:sz w:val="24"/>
          <w:szCs w:val="24"/>
        </w:rPr>
      </w:pPr>
      <w:r w:rsidRPr="00F47497">
        <w:rPr>
          <w:rFonts w:ascii="Times New Roman" w:hAnsi="Times New Roman" w:cs="Times New Roman"/>
          <w:b/>
          <w:bCs/>
          <w:sz w:val="24"/>
          <w:szCs w:val="24"/>
        </w:rPr>
        <w:t>Lõi</w:t>
      </w:r>
      <w:r>
        <w:rPr>
          <w:rFonts w:ascii="Times New Roman" w:hAnsi="Times New Roman" w:cs="Times New Roman"/>
          <w:b/>
          <w:bCs/>
          <w:sz w:val="24"/>
          <w:szCs w:val="24"/>
        </w:rPr>
        <w:t xml:space="preserve">get 1 </w:t>
      </w:r>
      <w:r w:rsidRPr="00F47497">
        <w:rPr>
          <w:rFonts w:ascii="Times New Roman" w:hAnsi="Times New Roman" w:cs="Times New Roman"/>
          <w:b/>
          <w:bCs/>
          <w:sz w:val="24"/>
          <w:szCs w:val="24"/>
        </w:rPr>
        <w:t xml:space="preserve">täiendatakse </w:t>
      </w:r>
      <w:r>
        <w:rPr>
          <w:rFonts w:ascii="Times New Roman" w:hAnsi="Times New Roman" w:cs="Times New Roman"/>
          <w:b/>
          <w:bCs/>
          <w:sz w:val="24"/>
          <w:szCs w:val="24"/>
        </w:rPr>
        <w:t xml:space="preserve">punktiga </w:t>
      </w:r>
      <w:r w:rsidRPr="00F47497">
        <w:rPr>
          <w:rFonts w:ascii="Times New Roman" w:hAnsi="Times New Roman" w:cs="Times New Roman"/>
          <w:b/>
          <w:bCs/>
          <w:sz w:val="24"/>
          <w:szCs w:val="24"/>
        </w:rPr>
        <w:t>21</w:t>
      </w:r>
      <w:r>
        <w:rPr>
          <w:rFonts w:ascii="Times New Roman" w:hAnsi="Times New Roman" w:cs="Times New Roman"/>
          <w:b/>
          <w:bCs/>
          <w:sz w:val="24"/>
          <w:szCs w:val="24"/>
        </w:rPr>
        <w:t xml:space="preserve">, </w:t>
      </w:r>
      <w:r>
        <w:rPr>
          <w:rFonts w:ascii="Times New Roman" w:hAnsi="Times New Roman" w:cs="Times New Roman"/>
          <w:sz w:val="24"/>
          <w:szCs w:val="24"/>
        </w:rPr>
        <w:t>mille kohaselt peab tegevusloa taotlema esitama Finantsinspektsioonile lisaks muudele lõikes nimetatud dokumentidele tõendi Finantsinspektsiooni seaduse § 45</w:t>
      </w:r>
      <w:r>
        <w:rPr>
          <w:rFonts w:ascii="Times New Roman" w:hAnsi="Times New Roman" w:cs="Times New Roman"/>
          <w:sz w:val="24"/>
          <w:szCs w:val="24"/>
          <w:vertAlign w:val="superscript"/>
        </w:rPr>
        <w:t>3</w:t>
      </w:r>
      <w:r>
        <w:rPr>
          <w:rFonts w:ascii="Times New Roman" w:hAnsi="Times New Roman" w:cs="Times New Roman"/>
          <w:sz w:val="24"/>
          <w:szCs w:val="24"/>
        </w:rPr>
        <w:t xml:space="preserve"> lõikes 2 sätestatud menetlustasu maksmise kohta. Uue punkti lisamisega koondatakse kõik tegevusloa taotlemiseks vajalike dokumentide loetelu ühte sättesse ning luuakse seega taotlejale ja järelevalveasutusele selge ülevaade. </w:t>
      </w:r>
    </w:p>
    <w:p w14:paraId="0419425D" w14:textId="77777777" w:rsidR="007941BC" w:rsidRDefault="007941BC" w:rsidP="007941BC">
      <w:pPr>
        <w:spacing w:after="0" w:line="240" w:lineRule="auto"/>
        <w:jc w:val="both"/>
        <w:rPr>
          <w:rFonts w:ascii="Times New Roman" w:hAnsi="Times New Roman" w:cs="Times New Roman"/>
          <w:b/>
          <w:bCs/>
          <w:sz w:val="24"/>
          <w:szCs w:val="24"/>
        </w:rPr>
      </w:pPr>
    </w:p>
    <w:p w14:paraId="5813A3C7" w14:textId="77777777" w:rsidR="007941BC" w:rsidRPr="00643B2F"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Paragrahv 17. </w:t>
      </w:r>
      <w:r>
        <w:rPr>
          <w:rFonts w:ascii="Times New Roman" w:hAnsi="Times New Roman" w:cs="Times New Roman"/>
          <w:sz w:val="24"/>
          <w:szCs w:val="24"/>
        </w:rPr>
        <w:t xml:space="preserve">Kehtiv § 17 sätestab tegevusloa taotluse läbivaatamise korra. </w:t>
      </w:r>
    </w:p>
    <w:p w14:paraId="047EF9C4" w14:textId="77777777" w:rsidR="007941BC" w:rsidRDefault="007941BC" w:rsidP="007941BC">
      <w:pPr>
        <w:spacing w:after="0" w:line="240" w:lineRule="auto"/>
        <w:jc w:val="both"/>
        <w:rPr>
          <w:rFonts w:ascii="Times New Roman" w:hAnsi="Times New Roman" w:cs="Times New Roman"/>
          <w:b/>
          <w:bCs/>
          <w:sz w:val="24"/>
          <w:szCs w:val="24"/>
        </w:rPr>
      </w:pPr>
    </w:p>
    <w:p w14:paraId="164079F8" w14:textId="77777777" w:rsidR="007941BC" w:rsidRPr="00643B2F"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Lõike 1 muutmine. </w:t>
      </w:r>
      <w:r>
        <w:rPr>
          <w:rFonts w:ascii="Times New Roman" w:hAnsi="Times New Roman" w:cs="Times New Roman"/>
          <w:sz w:val="24"/>
          <w:szCs w:val="24"/>
        </w:rPr>
        <w:t xml:space="preserve">Sätte muutmisega ühtlustakse </w:t>
      </w:r>
      <w:proofErr w:type="spellStart"/>
      <w:r>
        <w:rPr>
          <w:rFonts w:ascii="Times New Roman" w:hAnsi="Times New Roman" w:cs="Times New Roman"/>
          <w:sz w:val="24"/>
          <w:szCs w:val="24"/>
        </w:rPr>
        <w:t>MERAS-t</w:t>
      </w:r>
      <w:proofErr w:type="spellEnd"/>
      <w:r>
        <w:rPr>
          <w:rFonts w:ascii="Times New Roman" w:hAnsi="Times New Roman" w:cs="Times New Roman"/>
          <w:sz w:val="24"/>
          <w:szCs w:val="24"/>
        </w:rPr>
        <w:t xml:space="preserve"> teiste eriseadustega osas, mis puudutab Finantsinspektsiooni õigust jätta tegevusloa taotlus läbi vaatamata, kui see on oluliste puudustega. Seni kehtinud sõnastuses võis järelevalveasutus olukorras, kus talle esitati puudulikud, eksitavad, mittetäielikud või nõuetekohaselt mitte vormistatud dokumendid, nõuda taotlejalt ainult puuduste kõrvaldamist. Finantsinspektsioon on teinud ettepaneku muuta lõiget 1 selliselt, et asutus võib lisaks puuduste kõrvaldamise nõudele jätta tegevusloa taotluse läbi vaatamata, kui esitatud dokumendid ei vasta seaduses sätestatud nõuetele. Lõike täiendamine aitaks järelevalveasutusel hoida oluliselt kokku ressurssi, mis kulub oluliste puudustega taotluste läbivaatamisele. Eeltoodust tulenevalt täiendatakse lõike 1 sõnastust selliselt, et Finantsinspektsioonile antakse diskretsioon otsustada, kas taotlus jäetakse läbi vaatamata või nõutakse puuduste kõrvaldamist. </w:t>
      </w:r>
    </w:p>
    <w:p w14:paraId="4293E78D" w14:textId="77777777" w:rsidR="007941BC" w:rsidRDefault="007941BC" w:rsidP="007941BC">
      <w:pPr>
        <w:spacing w:after="0" w:line="240" w:lineRule="auto"/>
        <w:jc w:val="both"/>
        <w:rPr>
          <w:rFonts w:ascii="Times New Roman" w:hAnsi="Times New Roman" w:cs="Times New Roman"/>
          <w:b/>
          <w:bCs/>
          <w:sz w:val="24"/>
          <w:szCs w:val="24"/>
        </w:rPr>
      </w:pPr>
    </w:p>
    <w:p w14:paraId="3F26D880" w14:textId="77777777" w:rsidR="007941BC" w:rsidRPr="00643B2F"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 täiendamine lõikega 1</w:t>
      </w:r>
      <w:r>
        <w:rPr>
          <w:rFonts w:ascii="Times New Roman" w:hAnsi="Times New Roman" w:cs="Times New Roman"/>
          <w:b/>
          <w:bCs/>
          <w:sz w:val="24"/>
          <w:szCs w:val="24"/>
          <w:vertAlign w:val="superscript"/>
        </w:rPr>
        <w:t>1</w:t>
      </w:r>
      <w:r>
        <w:rPr>
          <w:rFonts w:ascii="Times New Roman" w:hAnsi="Times New Roman" w:cs="Times New Roman"/>
          <w:b/>
          <w:bCs/>
          <w:sz w:val="24"/>
          <w:szCs w:val="24"/>
        </w:rPr>
        <w:t xml:space="preserve">. </w:t>
      </w:r>
      <w:r>
        <w:rPr>
          <w:rFonts w:ascii="Times New Roman" w:hAnsi="Times New Roman" w:cs="Times New Roman"/>
          <w:sz w:val="24"/>
          <w:szCs w:val="24"/>
        </w:rPr>
        <w:t>Tulenevalt lõike 1 muutmisest lisatakse paragrahvi 17 lõige 1</w:t>
      </w:r>
      <w:r>
        <w:rPr>
          <w:rFonts w:ascii="Times New Roman" w:hAnsi="Times New Roman" w:cs="Times New Roman"/>
          <w:sz w:val="24"/>
          <w:szCs w:val="24"/>
          <w:vertAlign w:val="superscript"/>
        </w:rPr>
        <w:t>1</w:t>
      </w:r>
      <w:r>
        <w:rPr>
          <w:rFonts w:ascii="Times New Roman" w:hAnsi="Times New Roman" w:cs="Times New Roman"/>
          <w:sz w:val="24"/>
          <w:szCs w:val="24"/>
        </w:rPr>
        <w:t>, millega sätestatakse alused, mil Finantsinspektsioon võib lõike 1 alusel jätta tegevusloa taotluse läbi vaatamata (vt § 17 lõike 1 muutmise selgitusi). Nendeks alusteks on taotluse esitamine oluliste puudustega ning puuduste kõrvaldamata jätmine Finantsinspektsiooni määratud tähtajaks.</w:t>
      </w:r>
    </w:p>
    <w:p w14:paraId="504C7CE4" w14:textId="77777777" w:rsidR="007941BC" w:rsidRDefault="007941BC" w:rsidP="007941BC">
      <w:pPr>
        <w:spacing w:after="0" w:line="240" w:lineRule="auto"/>
        <w:jc w:val="both"/>
        <w:rPr>
          <w:rFonts w:ascii="Times New Roman" w:hAnsi="Times New Roman" w:cs="Times New Roman"/>
          <w:b/>
          <w:bCs/>
          <w:sz w:val="24"/>
          <w:szCs w:val="24"/>
        </w:rPr>
      </w:pPr>
    </w:p>
    <w:p w14:paraId="2160213A" w14:textId="77777777" w:rsidR="007941BC" w:rsidRPr="00643B2F"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Paragrahv 21. </w:t>
      </w:r>
      <w:r>
        <w:rPr>
          <w:rFonts w:ascii="Times New Roman" w:hAnsi="Times New Roman" w:cs="Times New Roman"/>
          <w:sz w:val="24"/>
          <w:szCs w:val="24"/>
        </w:rPr>
        <w:t xml:space="preserve">Kehtiv § 21 reguleerib tegevusloa kehtivuse lõppemise aluseid. </w:t>
      </w:r>
    </w:p>
    <w:p w14:paraId="7FE78535" w14:textId="77777777" w:rsidR="007941BC" w:rsidRDefault="007941BC" w:rsidP="007941BC">
      <w:pPr>
        <w:spacing w:after="0" w:line="240" w:lineRule="auto"/>
        <w:jc w:val="both"/>
        <w:rPr>
          <w:rFonts w:ascii="Times New Roman" w:hAnsi="Times New Roman" w:cs="Times New Roman"/>
          <w:b/>
          <w:bCs/>
          <w:sz w:val="24"/>
          <w:szCs w:val="24"/>
        </w:rPr>
      </w:pPr>
    </w:p>
    <w:p w14:paraId="6FEE4BF8" w14:textId="77777777" w:rsidR="007941BC" w:rsidRPr="002176E2"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Punkt 1 muudetakse </w:t>
      </w:r>
      <w:r>
        <w:rPr>
          <w:rFonts w:ascii="Times New Roman" w:hAnsi="Times New Roman" w:cs="Times New Roman"/>
          <w:sz w:val="24"/>
          <w:szCs w:val="24"/>
        </w:rPr>
        <w:t>ja sätestatakse, et vabatahtliku lõpetamise korral peab makseasutus või e-raha asutus saama lõpetamiseks Finantsinspektsioonilt eelnevalt loa. Loata tegevuse lõpetamine seab ohtu makseasutuse või e-raha asutuse klientide või võlausaldajate huvid (vt analoogselt VPTS § 57 punkti 1 muutmise selgitusi). Kuivõrd eelnõuga reguleeritakse makseasutuse ja e-raha asutuse lõpetamise tingimusi, muudetakse õigusselguse huvides ka § 21 punkti 1, millega väljendatakse selgemalt, et asutuse lõpetamine ei sõltu selle juhtorganite otsusest, vaid järelevalveasutuselt vastava loa saamisest.</w:t>
      </w:r>
    </w:p>
    <w:p w14:paraId="23E563E7" w14:textId="77777777" w:rsidR="007941BC" w:rsidRDefault="007941BC" w:rsidP="007941BC">
      <w:pPr>
        <w:spacing w:after="0" w:line="240" w:lineRule="auto"/>
        <w:jc w:val="both"/>
        <w:rPr>
          <w:rFonts w:ascii="Times New Roman" w:hAnsi="Times New Roman" w:cs="Times New Roman"/>
          <w:b/>
          <w:bCs/>
          <w:sz w:val="24"/>
          <w:szCs w:val="24"/>
        </w:rPr>
      </w:pPr>
    </w:p>
    <w:p w14:paraId="323663AB" w14:textId="77777777" w:rsidR="007941BC" w:rsidRPr="00643B2F"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Paragrahv 23. </w:t>
      </w:r>
      <w:r>
        <w:rPr>
          <w:rFonts w:ascii="Times New Roman" w:hAnsi="Times New Roman" w:cs="Times New Roman"/>
          <w:sz w:val="24"/>
          <w:szCs w:val="24"/>
        </w:rPr>
        <w:t xml:space="preserve">Kehtiv § 23 reguleerib avalikkuse teavitamist tegevusloa andmisest, muutmisest ja kehtetuks tunnistamisest. </w:t>
      </w:r>
    </w:p>
    <w:p w14:paraId="6B9A6D49" w14:textId="77777777" w:rsidR="007941BC" w:rsidRDefault="007941BC" w:rsidP="007941BC">
      <w:pPr>
        <w:spacing w:after="0" w:line="240" w:lineRule="auto"/>
        <w:jc w:val="both"/>
        <w:rPr>
          <w:rFonts w:ascii="Times New Roman" w:hAnsi="Times New Roman" w:cs="Times New Roman"/>
          <w:b/>
          <w:bCs/>
          <w:sz w:val="24"/>
          <w:szCs w:val="24"/>
        </w:rPr>
      </w:pPr>
    </w:p>
    <w:p w14:paraId="1E5F8561" w14:textId="77777777" w:rsidR="007941BC" w:rsidRPr="00643B2F"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Lõike 2 muutmise </w:t>
      </w:r>
      <w:r>
        <w:rPr>
          <w:rFonts w:ascii="Times New Roman" w:hAnsi="Times New Roman" w:cs="Times New Roman"/>
          <w:sz w:val="24"/>
          <w:szCs w:val="24"/>
        </w:rPr>
        <w:t>kohta vt VPTS § 52 lõike 3 muutmise selgitusi.</w:t>
      </w:r>
    </w:p>
    <w:p w14:paraId="518C9774" w14:textId="77777777" w:rsidR="007941BC" w:rsidRDefault="007941BC" w:rsidP="007941BC">
      <w:pPr>
        <w:spacing w:after="0" w:line="240" w:lineRule="auto"/>
        <w:jc w:val="both"/>
        <w:rPr>
          <w:rFonts w:ascii="Times New Roman" w:hAnsi="Times New Roman" w:cs="Times New Roman"/>
          <w:b/>
          <w:bCs/>
          <w:sz w:val="24"/>
          <w:szCs w:val="24"/>
        </w:rPr>
      </w:pPr>
    </w:p>
    <w:p w14:paraId="199B2658" w14:textId="77777777" w:rsidR="007941BC" w:rsidRPr="00643B2F"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Paragrahv 48. </w:t>
      </w:r>
      <w:r>
        <w:rPr>
          <w:rFonts w:ascii="Times New Roman" w:hAnsi="Times New Roman" w:cs="Times New Roman"/>
          <w:sz w:val="24"/>
          <w:szCs w:val="24"/>
        </w:rPr>
        <w:t xml:space="preserve">Kehtiv § 48 reguleerib makseasutuse ja e-raha asutuse juhtidest ja audiitorist teavitamise tingimusi. </w:t>
      </w:r>
    </w:p>
    <w:p w14:paraId="701AB257" w14:textId="77777777" w:rsidR="007941BC" w:rsidRDefault="007941BC" w:rsidP="007941BC">
      <w:pPr>
        <w:spacing w:after="0" w:line="240" w:lineRule="auto"/>
        <w:jc w:val="both"/>
        <w:rPr>
          <w:rFonts w:ascii="Times New Roman" w:hAnsi="Times New Roman" w:cs="Times New Roman"/>
          <w:b/>
          <w:bCs/>
          <w:sz w:val="24"/>
          <w:szCs w:val="24"/>
        </w:rPr>
      </w:pPr>
    </w:p>
    <w:p w14:paraId="4B38B289" w14:textId="77777777" w:rsidR="007941BC" w:rsidRPr="00643B2F"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Lõike 4 muutmise </w:t>
      </w:r>
      <w:r>
        <w:rPr>
          <w:rFonts w:ascii="Times New Roman" w:hAnsi="Times New Roman" w:cs="Times New Roman"/>
          <w:sz w:val="24"/>
          <w:szCs w:val="24"/>
        </w:rPr>
        <w:t>kohta vt analoogselt KAVS § 41 lõike 4 selgitusi.</w:t>
      </w:r>
    </w:p>
    <w:p w14:paraId="59260038" w14:textId="77777777" w:rsidR="007941BC" w:rsidRDefault="007941BC" w:rsidP="007941BC">
      <w:pPr>
        <w:spacing w:after="0" w:line="240" w:lineRule="auto"/>
        <w:jc w:val="both"/>
        <w:rPr>
          <w:rFonts w:ascii="Times New Roman" w:hAnsi="Times New Roman" w:cs="Times New Roman"/>
          <w:b/>
          <w:bCs/>
          <w:sz w:val="24"/>
          <w:szCs w:val="24"/>
        </w:rPr>
      </w:pPr>
    </w:p>
    <w:p w14:paraId="21E34501"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Paragrahv 87. </w:t>
      </w:r>
      <w:r>
        <w:rPr>
          <w:rFonts w:ascii="Times New Roman" w:hAnsi="Times New Roman" w:cs="Times New Roman"/>
          <w:sz w:val="24"/>
          <w:szCs w:val="24"/>
        </w:rPr>
        <w:t>Kehtiv § 87 sätestab makseasutuse ja e-raha asutuse lõpetamise tingimused.</w:t>
      </w:r>
    </w:p>
    <w:p w14:paraId="26DAF6FB" w14:textId="77777777" w:rsidR="007941BC" w:rsidRDefault="007941BC" w:rsidP="007941BC">
      <w:pPr>
        <w:spacing w:after="0" w:line="240" w:lineRule="auto"/>
        <w:jc w:val="both"/>
        <w:rPr>
          <w:rFonts w:ascii="Times New Roman" w:hAnsi="Times New Roman" w:cs="Times New Roman"/>
          <w:sz w:val="24"/>
          <w:szCs w:val="24"/>
        </w:rPr>
      </w:pPr>
    </w:p>
    <w:p w14:paraId="3941B6D4" w14:textId="77777777" w:rsidR="007941BC" w:rsidRPr="00643B2F"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 täiendatakse lõigetega 1</w:t>
      </w:r>
      <w:r>
        <w:rPr>
          <w:rFonts w:ascii="Times New Roman" w:hAnsi="Times New Roman" w:cs="Times New Roman"/>
          <w:b/>
          <w:bCs/>
          <w:sz w:val="24"/>
          <w:szCs w:val="24"/>
          <w:vertAlign w:val="superscript"/>
        </w:rPr>
        <w:t>1</w:t>
      </w:r>
      <w:r w:rsidRPr="00643B2F">
        <w:rPr>
          <w:rFonts w:ascii="Times New Roman" w:hAnsi="Times New Roman" w:cs="Times New Roman"/>
          <w:b/>
          <w:bCs/>
          <w:sz w:val="24"/>
          <w:szCs w:val="24"/>
        </w:rPr>
        <w:t>–1</w:t>
      </w:r>
      <w:r w:rsidRPr="00643B2F">
        <w:rPr>
          <w:rFonts w:ascii="Times New Roman" w:hAnsi="Times New Roman" w:cs="Times New Roman"/>
          <w:b/>
          <w:bCs/>
          <w:sz w:val="24"/>
          <w:szCs w:val="24"/>
          <w:vertAlign w:val="superscript"/>
        </w:rPr>
        <w:t>6</w:t>
      </w:r>
      <w:r>
        <w:rPr>
          <w:rFonts w:ascii="Times New Roman" w:hAnsi="Times New Roman" w:cs="Times New Roman"/>
          <w:sz w:val="24"/>
          <w:szCs w:val="24"/>
        </w:rPr>
        <w:t>, millega reguleeritakse makseasutuse ja e-raha asutuse lõpetamise tingimusi (vt analoogselt VPTS § 57</w:t>
      </w:r>
      <w:r>
        <w:rPr>
          <w:rFonts w:ascii="Times New Roman" w:hAnsi="Times New Roman" w:cs="Times New Roman"/>
          <w:sz w:val="24"/>
          <w:szCs w:val="24"/>
          <w:vertAlign w:val="superscript"/>
        </w:rPr>
        <w:t>1</w:t>
      </w:r>
      <w:r>
        <w:rPr>
          <w:rFonts w:ascii="Times New Roman" w:hAnsi="Times New Roman" w:cs="Times New Roman"/>
          <w:sz w:val="24"/>
          <w:szCs w:val="24"/>
        </w:rPr>
        <w:t xml:space="preserve"> lisamise selgitusi). </w:t>
      </w:r>
    </w:p>
    <w:p w14:paraId="290FACF9" w14:textId="77777777" w:rsidR="007941BC" w:rsidRDefault="007941BC" w:rsidP="007941BC">
      <w:pPr>
        <w:spacing w:after="0" w:line="240" w:lineRule="auto"/>
        <w:jc w:val="both"/>
        <w:rPr>
          <w:rFonts w:ascii="Times New Roman" w:hAnsi="Times New Roman" w:cs="Times New Roman"/>
          <w:b/>
          <w:bCs/>
          <w:sz w:val="24"/>
          <w:szCs w:val="24"/>
        </w:rPr>
      </w:pPr>
    </w:p>
    <w:p w14:paraId="596B8AA5" w14:textId="77777777" w:rsidR="007941BC" w:rsidRPr="00643B2F"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Paragrahv 98. </w:t>
      </w:r>
      <w:r>
        <w:rPr>
          <w:rFonts w:ascii="Times New Roman" w:hAnsi="Times New Roman" w:cs="Times New Roman"/>
          <w:sz w:val="24"/>
          <w:szCs w:val="24"/>
        </w:rPr>
        <w:t xml:space="preserve">Kehtiv § 98 sätestab nõuded kohapealse kontrolli aktile. </w:t>
      </w:r>
    </w:p>
    <w:p w14:paraId="0DB2D301" w14:textId="77777777" w:rsidR="007941BC" w:rsidRDefault="007941BC" w:rsidP="007941BC">
      <w:pPr>
        <w:spacing w:after="0" w:line="240" w:lineRule="auto"/>
        <w:jc w:val="both"/>
        <w:rPr>
          <w:rFonts w:ascii="Times New Roman" w:hAnsi="Times New Roman" w:cs="Times New Roman"/>
          <w:b/>
          <w:bCs/>
          <w:sz w:val="24"/>
          <w:szCs w:val="24"/>
        </w:rPr>
      </w:pPr>
    </w:p>
    <w:p w14:paraId="205598E5" w14:textId="77777777" w:rsidR="007941BC" w:rsidRPr="00DE0397"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Lõigete 1, 3 ja 5 muutmise </w:t>
      </w:r>
      <w:r>
        <w:rPr>
          <w:rFonts w:ascii="Times New Roman" w:hAnsi="Times New Roman" w:cs="Times New Roman"/>
          <w:sz w:val="24"/>
          <w:szCs w:val="24"/>
        </w:rPr>
        <w:t>kohta vt analoogselt VPTS § 232</w:t>
      </w:r>
      <w:r>
        <w:rPr>
          <w:rFonts w:ascii="Times New Roman" w:hAnsi="Times New Roman" w:cs="Times New Roman"/>
          <w:sz w:val="24"/>
          <w:szCs w:val="24"/>
          <w:vertAlign w:val="superscript"/>
        </w:rPr>
        <w:t>1</w:t>
      </w:r>
      <w:r>
        <w:rPr>
          <w:rFonts w:ascii="Times New Roman" w:hAnsi="Times New Roman" w:cs="Times New Roman"/>
          <w:sz w:val="24"/>
          <w:szCs w:val="24"/>
        </w:rPr>
        <w:t xml:space="preserve"> lõigete 1, 3 ja 5 muutmise selgitusi. </w:t>
      </w:r>
    </w:p>
    <w:p w14:paraId="0ED74044" w14:textId="77777777" w:rsidR="007941BC" w:rsidRDefault="007941BC" w:rsidP="007941BC">
      <w:pPr>
        <w:spacing w:after="0" w:line="240" w:lineRule="auto"/>
        <w:jc w:val="both"/>
        <w:rPr>
          <w:rFonts w:ascii="Times New Roman" w:hAnsi="Times New Roman" w:cs="Times New Roman"/>
          <w:b/>
          <w:bCs/>
          <w:sz w:val="24"/>
          <w:szCs w:val="24"/>
        </w:rPr>
      </w:pPr>
    </w:p>
    <w:p w14:paraId="72C93795" w14:textId="77777777" w:rsidR="007941BC" w:rsidRPr="00DE0397"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Lõike 4 kehtetuks tunnistamise </w:t>
      </w:r>
      <w:r>
        <w:rPr>
          <w:rFonts w:ascii="Times New Roman" w:hAnsi="Times New Roman" w:cs="Times New Roman"/>
          <w:sz w:val="24"/>
          <w:szCs w:val="24"/>
        </w:rPr>
        <w:t>kohta vt analoogselt VPTS § 232</w:t>
      </w:r>
      <w:r>
        <w:rPr>
          <w:rFonts w:ascii="Times New Roman" w:hAnsi="Times New Roman" w:cs="Times New Roman"/>
          <w:sz w:val="24"/>
          <w:szCs w:val="24"/>
          <w:vertAlign w:val="superscript"/>
        </w:rPr>
        <w:t>1</w:t>
      </w:r>
      <w:r>
        <w:rPr>
          <w:rFonts w:ascii="Times New Roman" w:hAnsi="Times New Roman" w:cs="Times New Roman"/>
          <w:sz w:val="24"/>
          <w:szCs w:val="24"/>
        </w:rPr>
        <w:t xml:space="preserve"> lõike 4 kehtetuks tunnistamise selgitusi. </w:t>
      </w:r>
    </w:p>
    <w:p w14:paraId="2C6648E4" w14:textId="77777777" w:rsidR="007941BC" w:rsidRDefault="007941BC" w:rsidP="007941BC">
      <w:pPr>
        <w:spacing w:after="0" w:line="240" w:lineRule="auto"/>
        <w:jc w:val="both"/>
        <w:rPr>
          <w:rFonts w:ascii="Times New Roman" w:hAnsi="Times New Roman" w:cs="Times New Roman"/>
          <w:b/>
          <w:bCs/>
          <w:sz w:val="24"/>
          <w:szCs w:val="24"/>
        </w:rPr>
      </w:pPr>
    </w:p>
    <w:p w14:paraId="6B070CBF" w14:textId="77777777" w:rsidR="007941BC" w:rsidRPr="00674BA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Lõigete 6 ja 7 lisamise kohta </w:t>
      </w:r>
      <w:r>
        <w:rPr>
          <w:rFonts w:ascii="Times New Roman" w:hAnsi="Times New Roman" w:cs="Times New Roman"/>
          <w:sz w:val="24"/>
          <w:szCs w:val="24"/>
        </w:rPr>
        <w:t>vt analoogselt VPTS § 232</w:t>
      </w:r>
      <w:r>
        <w:rPr>
          <w:rFonts w:ascii="Times New Roman" w:hAnsi="Times New Roman" w:cs="Times New Roman"/>
          <w:sz w:val="24"/>
          <w:szCs w:val="24"/>
          <w:vertAlign w:val="superscript"/>
        </w:rPr>
        <w:t>1</w:t>
      </w:r>
      <w:r>
        <w:rPr>
          <w:rFonts w:ascii="Times New Roman" w:hAnsi="Times New Roman" w:cs="Times New Roman"/>
          <w:sz w:val="24"/>
          <w:szCs w:val="24"/>
        </w:rPr>
        <w:t xml:space="preserve"> lõigete 6 ja 7 lisamise selgitusi.</w:t>
      </w:r>
    </w:p>
    <w:p w14:paraId="0880E4E4" w14:textId="77777777" w:rsidR="007941BC" w:rsidRPr="00674BAC" w:rsidRDefault="007941BC" w:rsidP="007941BC">
      <w:pPr>
        <w:spacing w:after="0" w:line="240" w:lineRule="auto"/>
        <w:ind w:left="708"/>
        <w:jc w:val="both"/>
        <w:rPr>
          <w:rFonts w:ascii="Times New Roman" w:hAnsi="Times New Roman" w:cs="Times New Roman"/>
          <w:b/>
          <w:bCs/>
          <w:sz w:val="24"/>
          <w:szCs w:val="24"/>
        </w:rPr>
      </w:pPr>
      <w:r w:rsidRPr="00674BAC">
        <w:rPr>
          <w:rFonts w:ascii="Times New Roman" w:hAnsi="Times New Roman" w:cs="Times New Roman"/>
          <w:b/>
          <w:bCs/>
          <w:sz w:val="24"/>
          <w:szCs w:val="24"/>
        </w:rPr>
        <w:t>3.</w:t>
      </w:r>
      <w:r>
        <w:rPr>
          <w:rFonts w:ascii="Times New Roman" w:hAnsi="Times New Roman" w:cs="Times New Roman"/>
          <w:b/>
          <w:bCs/>
          <w:sz w:val="24"/>
          <w:szCs w:val="24"/>
        </w:rPr>
        <w:t>11</w:t>
      </w:r>
      <w:r w:rsidRPr="00674BAC">
        <w:rPr>
          <w:rFonts w:ascii="Times New Roman" w:hAnsi="Times New Roman" w:cs="Times New Roman"/>
          <w:b/>
          <w:bCs/>
          <w:sz w:val="24"/>
          <w:szCs w:val="24"/>
        </w:rPr>
        <w:t xml:space="preserve">. Eelnõu § </w:t>
      </w:r>
      <w:r>
        <w:rPr>
          <w:rFonts w:ascii="Times New Roman" w:hAnsi="Times New Roman" w:cs="Times New Roman"/>
          <w:b/>
          <w:bCs/>
          <w:sz w:val="24"/>
          <w:szCs w:val="24"/>
        </w:rPr>
        <w:t>10</w:t>
      </w:r>
      <w:r w:rsidRPr="00674BAC">
        <w:rPr>
          <w:rFonts w:ascii="Times New Roman" w:hAnsi="Times New Roman" w:cs="Times New Roman"/>
          <w:b/>
          <w:bCs/>
          <w:sz w:val="24"/>
          <w:szCs w:val="24"/>
        </w:rPr>
        <w:t xml:space="preserve"> –</w:t>
      </w:r>
      <w:r w:rsidRPr="00674BAC" w:rsidDel="00FF4671">
        <w:rPr>
          <w:rFonts w:ascii="Times New Roman" w:hAnsi="Times New Roman" w:cs="Times New Roman"/>
          <w:b/>
          <w:bCs/>
          <w:sz w:val="24"/>
          <w:szCs w:val="24"/>
        </w:rPr>
        <w:t xml:space="preserve"> </w:t>
      </w:r>
      <w:r w:rsidRPr="00674BAC">
        <w:rPr>
          <w:rFonts w:ascii="Times New Roman" w:hAnsi="Times New Roman" w:cs="Times New Roman"/>
          <w:b/>
          <w:bCs/>
          <w:sz w:val="24"/>
          <w:szCs w:val="24"/>
        </w:rPr>
        <w:t xml:space="preserve"> muudatused pankrotiseaduses</w:t>
      </w:r>
    </w:p>
    <w:p w14:paraId="53D9A8B6" w14:textId="77777777" w:rsidR="007941BC" w:rsidRPr="00674BAC" w:rsidRDefault="007941BC" w:rsidP="007941BC">
      <w:pPr>
        <w:spacing w:after="0" w:line="240" w:lineRule="auto"/>
        <w:jc w:val="both"/>
        <w:rPr>
          <w:rFonts w:ascii="Times New Roman" w:hAnsi="Times New Roman" w:cs="Times New Roman"/>
          <w:b/>
          <w:bCs/>
          <w:sz w:val="24"/>
          <w:szCs w:val="24"/>
        </w:rPr>
      </w:pPr>
    </w:p>
    <w:p w14:paraId="602A3C8F" w14:textId="77777777" w:rsidR="007941BC" w:rsidRPr="00674BAC" w:rsidRDefault="007941BC" w:rsidP="007941BC">
      <w:pPr>
        <w:pStyle w:val="SLONormal"/>
        <w:spacing w:before="0" w:after="0"/>
        <w:rPr>
          <w:lang w:val="et-EE"/>
        </w:rPr>
      </w:pPr>
      <w:r w:rsidRPr="00674BAC">
        <w:rPr>
          <w:lang w:val="et-EE"/>
        </w:rPr>
        <w:t>Sarnaselt muudatustega kindlustustegevuse seaduses, krediidiasutuste seaduses, saneerimisseaduses ja täitemenetluse seadustikus ühtlustatakse pankrotiseaduses kasutatavad terminid, et arvestada tasaarvestusrežiimile iseloomulikke definitsioone nagu lõpetamisel toimuv tasaarvestus ja tasaarvestuskokkulepe, mis erinevad võlaõigusseaduse §-s 197 defineeritud tasaarvestusest.</w:t>
      </w:r>
    </w:p>
    <w:p w14:paraId="4F62301C" w14:textId="77777777" w:rsidR="007941BC" w:rsidRPr="00674BAC" w:rsidRDefault="007941BC" w:rsidP="007941BC">
      <w:pPr>
        <w:pStyle w:val="SLONormal"/>
        <w:spacing w:before="0" w:after="0"/>
        <w:rPr>
          <w:lang w:val="et-EE"/>
        </w:rPr>
      </w:pPr>
    </w:p>
    <w:p w14:paraId="04DC8D2C" w14:textId="77777777" w:rsidR="007941BC" w:rsidRPr="00674BAC" w:rsidRDefault="007941BC" w:rsidP="007941BC">
      <w:pPr>
        <w:pStyle w:val="SLONormal"/>
        <w:spacing w:before="0" w:after="0"/>
        <w:rPr>
          <w:lang w:val="et-EE"/>
        </w:rPr>
      </w:pPr>
      <w:r w:rsidRPr="00674BAC">
        <w:rPr>
          <w:lang w:val="et-EE"/>
        </w:rPr>
        <w:t xml:space="preserve">Samuti muudetakse pankrotiseadust osas, mille võrra hetkel kehtiv erirežiim ei kata rahvusvaheliste standarditega ette nähtud määral lõpetamisel toimuva tasaarvestuse kohaldamisala või jääb ebaselgeks. </w:t>
      </w:r>
    </w:p>
    <w:p w14:paraId="1C209326" w14:textId="77777777" w:rsidR="007941BC" w:rsidRPr="00674BAC" w:rsidRDefault="007941BC" w:rsidP="007941BC">
      <w:pPr>
        <w:pStyle w:val="SLONormal"/>
        <w:spacing w:before="0" w:after="0"/>
        <w:rPr>
          <w:lang w:val="et-EE"/>
        </w:rPr>
      </w:pPr>
    </w:p>
    <w:p w14:paraId="28B9DB31" w14:textId="77777777" w:rsidR="007941BC" w:rsidRPr="00674BAC" w:rsidRDefault="007941BC" w:rsidP="007941BC">
      <w:pPr>
        <w:pStyle w:val="SLONormal"/>
        <w:spacing w:before="0" w:after="0"/>
        <w:rPr>
          <w:lang w:val="et-EE"/>
        </w:rPr>
      </w:pPr>
      <w:r w:rsidRPr="00674BAC">
        <w:rPr>
          <w:b/>
          <w:bCs/>
          <w:lang w:val="et-EE"/>
        </w:rPr>
        <w:t>Paragrahv § 18.</w:t>
      </w:r>
      <w:r w:rsidRPr="00674BAC">
        <w:rPr>
          <w:lang w:val="et-EE"/>
        </w:rPr>
        <w:t xml:space="preserve"> Kehtiv § 18 sätestab pankrotivalduse tagamise abinõud.</w:t>
      </w:r>
    </w:p>
    <w:p w14:paraId="7D1ABE17" w14:textId="77777777" w:rsidR="007941BC" w:rsidRPr="00674BAC" w:rsidRDefault="007941BC" w:rsidP="007941BC">
      <w:pPr>
        <w:pStyle w:val="SLONormal"/>
        <w:spacing w:before="0" w:after="0"/>
        <w:rPr>
          <w:lang w:val="et-EE"/>
        </w:rPr>
      </w:pPr>
    </w:p>
    <w:p w14:paraId="05FB69A7" w14:textId="77777777" w:rsidR="007941BC" w:rsidRPr="00674BAC" w:rsidRDefault="007941BC" w:rsidP="007941BC">
      <w:pPr>
        <w:pStyle w:val="SLONormal"/>
        <w:spacing w:before="0" w:after="0"/>
        <w:rPr>
          <w:lang w:val="et-EE"/>
        </w:rPr>
      </w:pPr>
      <w:r w:rsidRPr="00674BAC">
        <w:rPr>
          <w:b/>
          <w:bCs/>
          <w:lang w:val="et-EE"/>
        </w:rPr>
        <w:t>Lõige 5 muudetakse</w:t>
      </w:r>
      <w:r w:rsidRPr="00674BAC">
        <w:rPr>
          <w:lang w:val="et-EE"/>
        </w:rPr>
        <w:t xml:space="preserve"> eesmärgiga ühtlustada lõpetamisel toimuva tasaarvestuse lünkadeta kohaldumine. Kehtiva seaduse alusel on ette nähtud erandid finantstagatise kokkuleppest tulenevale käsutustehingule ning tasaarvestustele arveldussüsteemi või süsteemiühenduse vahendusel. Lõike 5 </w:t>
      </w:r>
      <w:r w:rsidRPr="00643B2F">
        <w:rPr>
          <w:b/>
          <w:bCs/>
          <w:lang w:val="et-EE"/>
        </w:rPr>
        <w:t>punktiga 1</w:t>
      </w:r>
      <w:r w:rsidRPr="00674BAC">
        <w:rPr>
          <w:lang w:val="et-EE"/>
        </w:rPr>
        <w:t xml:space="preserve"> laiendatakse sama režiimi ka lõpetamisel toimuvale tasaarvestusele. </w:t>
      </w:r>
    </w:p>
    <w:p w14:paraId="1910D15C" w14:textId="77777777" w:rsidR="007941BC" w:rsidRPr="00674BAC" w:rsidRDefault="007941BC" w:rsidP="007941BC">
      <w:pPr>
        <w:pStyle w:val="SLONormal"/>
        <w:spacing w:before="0" w:after="0"/>
        <w:rPr>
          <w:lang w:val="et-EE"/>
        </w:rPr>
      </w:pPr>
    </w:p>
    <w:p w14:paraId="353C77E9" w14:textId="77777777" w:rsidR="007941BC" w:rsidRPr="00674BAC" w:rsidRDefault="007941BC" w:rsidP="007941BC">
      <w:pPr>
        <w:pStyle w:val="SLONormal"/>
        <w:spacing w:before="0" w:after="0"/>
        <w:rPr>
          <w:lang w:val="et-EE"/>
        </w:rPr>
      </w:pPr>
      <w:r w:rsidRPr="00643B2F">
        <w:rPr>
          <w:b/>
          <w:bCs/>
          <w:lang w:val="et-EE"/>
        </w:rPr>
        <w:t>Punktis 2</w:t>
      </w:r>
      <w:r w:rsidRPr="00674BAC">
        <w:rPr>
          <w:lang w:val="et-EE"/>
        </w:rPr>
        <w:t xml:space="preserve"> muudetakse viidet finantstagatise kokkuleppele ehk kaotatakse viide </w:t>
      </w:r>
      <w:r>
        <w:rPr>
          <w:lang w:val="et-EE"/>
        </w:rPr>
        <w:t>AÕS</w:t>
      </w:r>
      <w:r w:rsidRPr="00674BAC">
        <w:rPr>
          <w:lang w:val="et-EE"/>
        </w:rPr>
        <w:t xml:space="preserve"> §-le 314</w:t>
      </w:r>
      <w:r w:rsidRPr="00674BAC">
        <w:rPr>
          <w:vertAlign w:val="superscript"/>
          <w:lang w:val="et-EE"/>
        </w:rPr>
        <w:t>1</w:t>
      </w:r>
      <w:r w:rsidRPr="00674BAC">
        <w:rPr>
          <w:lang w:val="et-EE"/>
        </w:rPr>
        <w:t xml:space="preserve">, et tagada õiguskindlus režiimi </w:t>
      </w:r>
      <w:proofErr w:type="spellStart"/>
      <w:r w:rsidRPr="00674BAC">
        <w:rPr>
          <w:lang w:val="et-EE"/>
        </w:rPr>
        <w:t>kohalduvuse</w:t>
      </w:r>
      <w:r>
        <w:rPr>
          <w:lang w:val="et-EE"/>
        </w:rPr>
        <w:t>s</w:t>
      </w:r>
      <w:proofErr w:type="spellEnd"/>
      <w:r w:rsidRPr="00674BAC">
        <w:rPr>
          <w:lang w:val="et-EE"/>
        </w:rPr>
        <w:t xml:space="preserve"> juhul, kui finantstagatis ei ole seatud vastavuses Eesti õigusega. Finantstagatis tähistab seega igasugust finantstagatist, mis on seatud finantstagatise direktiivi artikkel 2 lõike 1 tähenduses. Detailsem selgitus nimetatud muudatuse vajaduse kohta on toodud seletuskirja kindlustustegevuse seaduse § 149 lõike 6 muudatuste selgituste juures.</w:t>
      </w:r>
    </w:p>
    <w:p w14:paraId="6BD0F60A" w14:textId="77777777" w:rsidR="007941BC" w:rsidRPr="00674BAC" w:rsidRDefault="007941BC" w:rsidP="007941BC">
      <w:pPr>
        <w:pStyle w:val="SLONormal"/>
        <w:spacing w:before="0" w:after="0"/>
        <w:rPr>
          <w:lang w:val="et-EE"/>
        </w:rPr>
      </w:pPr>
    </w:p>
    <w:p w14:paraId="4A7BDA03" w14:textId="77777777" w:rsidR="007941BC" w:rsidRPr="00674BAC" w:rsidRDefault="007941BC" w:rsidP="007941BC">
      <w:pPr>
        <w:pStyle w:val="SLONormal"/>
        <w:spacing w:before="0" w:after="0"/>
        <w:rPr>
          <w:lang w:val="et-EE"/>
        </w:rPr>
      </w:pPr>
      <w:r w:rsidRPr="00674BAC">
        <w:rPr>
          <w:lang w:val="et-EE"/>
        </w:rPr>
        <w:t xml:space="preserve">Täiendavalt kehtivas seaduses sisalduvatele eranditele nähakse ette erandi </w:t>
      </w:r>
      <w:proofErr w:type="spellStart"/>
      <w:r w:rsidRPr="00674BAC">
        <w:rPr>
          <w:lang w:val="et-EE"/>
        </w:rPr>
        <w:t>kohalduvus</w:t>
      </w:r>
      <w:proofErr w:type="spellEnd"/>
      <w:r w:rsidRPr="00674BAC">
        <w:rPr>
          <w:lang w:val="et-EE"/>
        </w:rPr>
        <w:t xml:space="preserve"> muudele tagatiskokkulepetele, mis tagavad tasaarvestuskokkulepet või sellega hõlmatud kvalifitseeruvat finantstehingut. 2018. aasta ISDA MNA alusel ei ole „tagatise“ mõiste piiratud finantstagatisega, vaid hõlmab ka garantiid, akreditiivi ning tagasimaksekohustust, samuti kõiki varasid mida konkreetses riigis tagatisena kasutatakse.</w:t>
      </w:r>
      <w:r w:rsidRPr="00674BAC">
        <w:rPr>
          <w:rStyle w:val="Allmrkuseviide"/>
          <w:lang w:val="et-EE"/>
        </w:rPr>
        <w:footnoteReference w:id="90"/>
      </w:r>
      <w:r w:rsidRPr="00674BAC">
        <w:rPr>
          <w:lang w:val="et-EE"/>
        </w:rPr>
        <w:t xml:space="preserve"> Kuigi pankrotiseaduse § 114 lõikes 4 käsitletakse muid tuletistehingu tagamiseks seatud tagatisi finantstagatisega võrdselt, siis muudel pankrotiseaduses ja teistes maksejõuetusseadustes reguleeritud juhtudel ei ole kehtiva seaduse alusel muud tuletistehingu tagamiseks seatud tagatised finantstagatisega võrdväärselt kaitstud. </w:t>
      </w:r>
    </w:p>
    <w:p w14:paraId="0C679303" w14:textId="77777777" w:rsidR="007941BC" w:rsidRPr="00674BAC" w:rsidRDefault="007941BC" w:rsidP="007941BC">
      <w:pPr>
        <w:pStyle w:val="SLONormal"/>
        <w:spacing w:before="0" w:after="0"/>
        <w:rPr>
          <w:lang w:val="et-EE"/>
        </w:rPr>
      </w:pPr>
    </w:p>
    <w:p w14:paraId="7C7F9F78" w14:textId="77777777" w:rsidR="007941BC" w:rsidRPr="00674BAC" w:rsidRDefault="007941BC" w:rsidP="007941BC">
      <w:pPr>
        <w:pStyle w:val="SLONormal"/>
        <w:spacing w:before="0" w:after="0"/>
        <w:rPr>
          <w:lang w:val="et-EE"/>
        </w:rPr>
      </w:pPr>
      <w:r w:rsidRPr="00674BAC">
        <w:rPr>
          <w:b/>
          <w:bCs/>
          <w:lang w:val="et-EE"/>
        </w:rPr>
        <w:t>Paragrahv 20.</w:t>
      </w:r>
      <w:r w:rsidRPr="00674BAC">
        <w:rPr>
          <w:lang w:val="et-EE"/>
        </w:rPr>
        <w:t xml:space="preserve"> Kehtiv § 20 sätestab käsutuskeelu kehtestamise tingimused.</w:t>
      </w:r>
    </w:p>
    <w:p w14:paraId="4715C670" w14:textId="77777777" w:rsidR="007941BC" w:rsidRPr="00674BAC" w:rsidRDefault="007941BC" w:rsidP="007941BC">
      <w:pPr>
        <w:pStyle w:val="SLONormal"/>
        <w:spacing w:before="0" w:after="0"/>
        <w:rPr>
          <w:lang w:val="et-EE"/>
        </w:rPr>
      </w:pPr>
    </w:p>
    <w:p w14:paraId="296A9CAB" w14:textId="77777777" w:rsidR="007941BC" w:rsidRPr="00674BAC" w:rsidRDefault="007941BC" w:rsidP="503AAE0E">
      <w:pPr>
        <w:pStyle w:val="SLONormal"/>
        <w:spacing w:before="0" w:after="0"/>
      </w:pPr>
      <w:proofErr w:type="spellStart"/>
      <w:r w:rsidRPr="503AAE0E">
        <w:rPr>
          <w:b/>
          <w:bCs/>
        </w:rPr>
        <w:t>Lõige</w:t>
      </w:r>
      <w:proofErr w:type="spellEnd"/>
      <w:r w:rsidRPr="503AAE0E">
        <w:rPr>
          <w:b/>
          <w:bCs/>
        </w:rPr>
        <w:t xml:space="preserve"> 2 </w:t>
      </w:r>
      <w:proofErr w:type="spellStart"/>
      <w:r w:rsidRPr="503AAE0E">
        <w:rPr>
          <w:b/>
          <w:bCs/>
        </w:rPr>
        <w:t>muudetakse</w:t>
      </w:r>
      <w:proofErr w:type="spellEnd"/>
      <w:r w:rsidRPr="503AAE0E">
        <w:t xml:space="preserve">, et </w:t>
      </w:r>
      <w:proofErr w:type="spellStart"/>
      <w:r w:rsidRPr="503AAE0E">
        <w:t>hõlmata</w:t>
      </w:r>
      <w:proofErr w:type="spellEnd"/>
      <w:r w:rsidRPr="503AAE0E">
        <w:t xml:space="preserve"> </w:t>
      </w:r>
      <w:proofErr w:type="spellStart"/>
      <w:r w:rsidRPr="503AAE0E">
        <w:t>antud</w:t>
      </w:r>
      <w:proofErr w:type="spellEnd"/>
      <w:r w:rsidRPr="503AAE0E">
        <w:t xml:space="preserve"> </w:t>
      </w:r>
      <w:proofErr w:type="spellStart"/>
      <w:r w:rsidRPr="503AAE0E">
        <w:t>lõikes</w:t>
      </w:r>
      <w:proofErr w:type="spellEnd"/>
      <w:r w:rsidRPr="503AAE0E">
        <w:t xml:space="preserve"> </w:t>
      </w:r>
      <w:proofErr w:type="spellStart"/>
      <w:r w:rsidRPr="503AAE0E">
        <w:t>viide</w:t>
      </w:r>
      <w:proofErr w:type="spellEnd"/>
      <w:r w:rsidRPr="503AAE0E">
        <w:t xml:space="preserve"> </w:t>
      </w:r>
      <w:proofErr w:type="spellStart"/>
      <w:r w:rsidRPr="503AAE0E">
        <w:t>eelnõuga</w:t>
      </w:r>
      <w:proofErr w:type="spellEnd"/>
      <w:r w:rsidRPr="503AAE0E">
        <w:t xml:space="preserve"> §-</w:t>
      </w:r>
      <w:proofErr w:type="spellStart"/>
      <w:r w:rsidRPr="503AAE0E">
        <w:t>i</w:t>
      </w:r>
      <w:proofErr w:type="spellEnd"/>
      <w:r w:rsidRPr="503AAE0E">
        <w:t xml:space="preserve"> 36 </w:t>
      </w:r>
      <w:proofErr w:type="spellStart"/>
      <w:r w:rsidRPr="503AAE0E">
        <w:t>lisatud</w:t>
      </w:r>
      <w:proofErr w:type="spellEnd"/>
      <w:r w:rsidRPr="503AAE0E">
        <w:t xml:space="preserve"> </w:t>
      </w:r>
      <w:proofErr w:type="spellStart"/>
      <w:r w:rsidRPr="503AAE0E">
        <w:t>lõikele</w:t>
      </w:r>
      <w:proofErr w:type="spellEnd"/>
      <w:r w:rsidRPr="503AAE0E">
        <w:t xml:space="preserve"> 4</w:t>
      </w:r>
      <w:r w:rsidRPr="503AAE0E">
        <w:rPr>
          <w:vertAlign w:val="superscript"/>
        </w:rPr>
        <w:t>1</w:t>
      </w:r>
      <w:r w:rsidRPr="503AAE0E">
        <w:t xml:space="preserve">, kuna </w:t>
      </w:r>
      <w:proofErr w:type="spellStart"/>
      <w:r w:rsidRPr="503AAE0E">
        <w:t>kehtiva</w:t>
      </w:r>
      <w:proofErr w:type="spellEnd"/>
      <w:r w:rsidRPr="503AAE0E">
        <w:t xml:space="preserve"> </w:t>
      </w:r>
      <w:proofErr w:type="spellStart"/>
      <w:r w:rsidRPr="503AAE0E">
        <w:t>seaduse</w:t>
      </w:r>
      <w:proofErr w:type="spellEnd"/>
      <w:r w:rsidRPr="503AAE0E">
        <w:t xml:space="preserve"> § 36 </w:t>
      </w:r>
      <w:proofErr w:type="spellStart"/>
      <w:r w:rsidRPr="503AAE0E">
        <w:t>lõikes</w:t>
      </w:r>
      <w:proofErr w:type="spellEnd"/>
      <w:r w:rsidRPr="503AAE0E">
        <w:t xml:space="preserve"> 4 </w:t>
      </w:r>
      <w:proofErr w:type="spellStart"/>
      <w:r w:rsidRPr="503AAE0E">
        <w:t>toodud</w:t>
      </w:r>
      <w:proofErr w:type="spellEnd"/>
      <w:r w:rsidRPr="503AAE0E">
        <w:t xml:space="preserve"> </w:t>
      </w:r>
      <w:proofErr w:type="spellStart"/>
      <w:r w:rsidRPr="503AAE0E">
        <w:t>regulatsioon</w:t>
      </w:r>
      <w:proofErr w:type="spellEnd"/>
      <w:r w:rsidRPr="503AAE0E">
        <w:t xml:space="preserve"> </w:t>
      </w:r>
      <w:proofErr w:type="spellStart"/>
      <w:r w:rsidRPr="503AAE0E">
        <w:t>jagati</w:t>
      </w:r>
      <w:proofErr w:type="spellEnd"/>
      <w:r w:rsidRPr="503AAE0E">
        <w:t xml:space="preserve"> </w:t>
      </w:r>
      <w:proofErr w:type="spellStart"/>
      <w:r w:rsidRPr="503AAE0E">
        <w:t>selguse</w:t>
      </w:r>
      <w:proofErr w:type="spellEnd"/>
      <w:r w:rsidRPr="503AAE0E">
        <w:t xml:space="preserve"> </w:t>
      </w:r>
      <w:proofErr w:type="spellStart"/>
      <w:r w:rsidRPr="503AAE0E">
        <w:t>huvides</w:t>
      </w:r>
      <w:proofErr w:type="spellEnd"/>
      <w:r w:rsidRPr="503AAE0E">
        <w:t xml:space="preserve"> </w:t>
      </w:r>
      <w:proofErr w:type="spellStart"/>
      <w:r w:rsidRPr="503AAE0E">
        <w:t>kahte</w:t>
      </w:r>
      <w:proofErr w:type="spellEnd"/>
      <w:r w:rsidRPr="503AAE0E">
        <w:t xml:space="preserve"> </w:t>
      </w:r>
      <w:proofErr w:type="spellStart"/>
      <w:r w:rsidRPr="503AAE0E">
        <w:t>eraldi</w:t>
      </w:r>
      <w:proofErr w:type="spellEnd"/>
      <w:r w:rsidRPr="503AAE0E">
        <w:t xml:space="preserve"> </w:t>
      </w:r>
      <w:proofErr w:type="spellStart"/>
      <w:r w:rsidRPr="503AAE0E">
        <w:t>lõikesse</w:t>
      </w:r>
      <w:proofErr w:type="spellEnd"/>
      <w:r w:rsidRPr="503AAE0E">
        <w:t xml:space="preserve"> (</w:t>
      </w:r>
      <w:proofErr w:type="spellStart"/>
      <w:r w:rsidRPr="503AAE0E">
        <w:t>olemasolevasse</w:t>
      </w:r>
      <w:proofErr w:type="spellEnd"/>
      <w:r w:rsidRPr="503AAE0E">
        <w:t xml:space="preserve"> </w:t>
      </w:r>
      <w:proofErr w:type="spellStart"/>
      <w:r w:rsidRPr="503AAE0E">
        <w:t>lõikesse</w:t>
      </w:r>
      <w:proofErr w:type="spellEnd"/>
      <w:r w:rsidRPr="503AAE0E">
        <w:t xml:space="preserve"> 4 </w:t>
      </w:r>
      <w:proofErr w:type="spellStart"/>
      <w:r w:rsidRPr="503AAE0E">
        <w:t>ja</w:t>
      </w:r>
      <w:proofErr w:type="spellEnd"/>
      <w:r w:rsidRPr="503AAE0E">
        <w:t xml:space="preserve"> </w:t>
      </w:r>
      <w:proofErr w:type="spellStart"/>
      <w:r w:rsidRPr="503AAE0E">
        <w:t>lisatavasse</w:t>
      </w:r>
      <w:proofErr w:type="spellEnd"/>
      <w:r w:rsidRPr="503AAE0E">
        <w:t xml:space="preserve"> </w:t>
      </w:r>
      <w:proofErr w:type="spellStart"/>
      <w:r w:rsidRPr="503AAE0E">
        <w:t>lõikesse</w:t>
      </w:r>
      <w:proofErr w:type="spellEnd"/>
      <w:r w:rsidRPr="503AAE0E">
        <w:t xml:space="preserve"> 4</w:t>
      </w:r>
      <w:r w:rsidRPr="503AAE0E">
        <w:rPr>
          <w:vertAlign w:val="superscript"/>
        </w:rPr>
        <w:t>1</w:t>
      </w:r>
      <w:r w:rsidRPr="503AAE0E">
        <w:t xml:space="preserve">).  </w:t>
      </w:r>
    </w:p>
    <w:p w14:paraId="7A0907C3" w14:textId="77777777" w:rsidR="007941BC" w:rsidRPr="00674BAC" w:rsidRDefault="007941BC" w:rsidP="007941BC">
      <w:pPr>
        <w:pStyle w:val="SLONormal"/>
        <w:spacing w:before="0" w:after="0"/>
        <w:rPr>
          <w:lang w:val="et-EE"/>
        </w:rPr>
      </w:pPr>
    </w:p>
    <w:p w14:paraId="477BB428" w14:textId="77777777" w:rsidR="007941BC" w:rsidRPr="00674BAC" w:rsidRDefault="007941BC" w:rsidP="007941BC">
      <w:pPr>
        <w:pStyle w:val="SLONormal"/>
        <w:spacing w:before="0" w:after="0"/>
        <w:rPr>
          <w:lang w:val="et-EE"/>
        </w:rPr>
      </w:pPr>
      <w:r w:rsidRPr="00674BAC">
        <w:rPr>
          <w:b/>
          <w:bCs/>
          <w:lang w:val="et-EE"/>
        </w:rPr>
        <w:t>Paragrahv 36.</w:t>
      </w:r>
      <w:r w:rsidRPr="00674BAC">
        <w:rPr>
          <w:lang w:val="et-EE"/>
        </w:rPr>
        <w:t xml:space="preserve"> Kehtiv § 36 sätestab valitsemis- ja käsutusõiguse ülemineku tingimused.</w:t>
      </w:r>
    </w:p>
    <w:p w14:paraId="6FBB4728" w14:textId="77777777" w:rsidR="007941BC" w:rsidRPr="00674BAC" w:rsidRDefault="007941BC" w:rsidP="007941BC">
      <w:pPr>
        <w:pStyle w:val="SLONormal"/>
        <w:spacing w:before="0" w:after="0"/>
        <w:rPr>
          <w:lang w:val="et-EE"/>
        </w:rPr>
      </w:pPr>
    </w:p>
    <w:p w14:paraId="7EA5C78F" w14:textId="77777777" w:rsidR="007941BC" w:rsidRPr="00674BAC" w:rsidRDefault="007941BC" w:rsidP="007941BC">
      <w:pPr>
        <w:pStyle w:val="SLONormal"/>
        <w:spacing w:before="0" w:after="0"/>
        <w:rPr>
          <w:lang w:val="et-EE"/>
        </w:rPr>
      </w:pPr>
      <w:r w:rsidRPr="00674BAC">
        <w:rPr>
          <w:b/>
          <w:bCs/>
          <w:lang w:val="et-EE"/>
        </w:rPr>
        <w:t>Lõige 4 muudetakse</w:t>
      </w:r>
      <w:r w:rsidRPr="00674BAC">
        <w:rPr>
          <w:lang w:val="et-EE"/>
        </w:rPr>
        <w:t xml:space="preserve">, et tagada lõpetamisel toimuva tasaarvestuse lünkadeta kohaldumine, laiendades finantstagatisele juba kehtivas seaduses sätestatud kaitset ka tasaarvestuskokkulepe raames sõlmitud tagatistele ja tasaarvestuskokkuleppe sõlmimisele.   </w:t>
      </w:r>
    </w:p>
    <w:p w14:paraId="38E5A6DF" w14:textId="77777777" w:rsidR="007941BC" w:rsidRPr="00674BAC" w:rsidRDefault="007941BC" w:rsidP="007941BC">
      <w:pPr>
        <w:pStyle w:val="SLONormal"/>
        <w:spacing w:before="0" w:after="0"/>
        <w:rPr>
          <w:lang w:val="et-EE"/>
        </w:rPr>
      </w:pPr>
    </w:p>
    <w:p w14:paraId="5D3F7E78" w14:textId="77777777" w:rsidR="007941BC" w:rsidRPr="00674BAC" w:rsidRDefault="007941BC" w:rsidP="007941BC">
      <w:pPr>
        <w:pStyle w:val="SLONormal"/>
        <w:spacing w:before="0" w:after="0"/>
        <w:rPr>
          <w:lang w:val="et-EE"/>
        </w:rPr>
      </w:pPr>
      <w:r w:rsidRPr="00643B2F">
        <w:rPr>
          <w:b/>
          <w:bCs/>
          <w:lang w:val="et-EE"/>
        </w:rPr>
        <w:t>Punktis 1</w:t>
      </w:r>
      <w:r w:rsidRPr="00674BAC">
        <w:rPr>
          <w:lang w:val="et-EE"/>
        </w:rPr>
        <w:t xml:space="preserve"> kaotatakse finantstagatise puhul viide </w:t>
      </w:r>
      <w:r>
        <w:rPr>
          <w:lang w:val="et-EE"/>
        </w:rPr>
        <w:t>AÕS</w:t>
      </w:r>
      <w:r w:rsidRPr="00674BAC">
        <w:rPr>
          <w:lang w:val="et-EE"/>
        </w:rPr>
        <w:t xml:space="preserve"> §-le 314</w:t>
      </w:r>
      <w:r w:rsidRPr="00674BAC">
        <w:rPr>
          <w:vertAlign w:val="superscript"/>
          <w:lang w:val="et-EE"/>
        </w:rPr>
        <w:t>1</w:t>
      </w:r>
      <w:r w:rsidRPr="00674BAC">
        <w:rPr>
          <w:lang w:val="et-EE"/>
        </w:rPr>
        <w:t xml:space="preserve">, et tagada õiguskindlus režiimi </w:t>
      </w:r>
      <w:proofErr w:type="spellStart"/>
      <w:r w:rsidRPr="00674BAC">
        <w:rPr>
          <w:lang w:val="et-EE"/>
        </w:rPr>
        <w:t>kohalduvuse</w:t>
      </w:r>
      <w:r>
        <w:rPr>
          <w:lang w:val="et-EE"/>
        </w:rPr>
        <w:t>s</w:t>
      </w:r>
      <w:proofErr w:type="spellEnd"/>
      <w:r w:rsidRPr="00674BAC">
        <w:rPr>
          <w:lang w:val="et-EE"/>
        </w:rPr>
        <w:t xml:space="preserve"> juhul, kui ei ole seatud Eesti õigusele vastav finantstagatis. Finantstagatis tähistab seega igasugust finantstagatist, mis on seatud finantstagatise direktiivi artikkel 2 lõike 1 tähenduses. Detailsem selgitus nimetatud muudatuse vajaduse kohta on toodud seletuskirja kindlustustegevuse seaduse § 149 lõike 6 muudatuste selgituste juures käesolevas seletuskirjas.</w:t>
      </w:r>
    </w:p>
    <w:p w14:paraId="67E3AA0B" w14:textId="77777777" w:rsidR="007941BC" w:rsidRPr="00674BAC" w:rsidRDefault="007941BC" w:rsidP="007941BC">
      <w:pPr>
        <w:pStyle w:val="SLONormal"/>
        <w:spacing w:before="0" w:after="0"/>
        <w:rPr>
          <w:lang w:val="et-EE"/>
        </w:rPr>
      </w:pPr>
    </w:p>
    <w:p w14:paraId="23FF49C8" w14:textId="77777777" w:rsidR="007941BC" w:rsidRPr="00674BAC" w:rsidRDefault="007941BC" w:rsidP="007941BC">
      <w:pPr>
        <w:pStyle w:val="SLONormal"/>
        <w:spacing w:before="0" w:after="0"/>
        <w:rPr>
          <w:lang w:val="et-EE"/>
        </w:rPr>
      </w:pPr>
      <w:r w:rsidRPr="00643B2F">
        <w:rPr>
          <w:b/>
          <w:bCs/>
          <w:lang w:val="et-EE"/>
        </w:rPr>
        <w:t>Punktis 2</w:t>
      </w:r>
      <w:r w:rsidRPr="00674BAC">
        <w:rPr>
          <w:lang w:val="et-EE"/>
        </w:rPr>
        <w:t xml:space="preserve"> laiendatakse erandi kohaldumisala ka tasaarvestuskokkulepet või sellega hõlmatud kvalifitseeruvat finantstehingut tagavale muule tagatisele. 2018. aasta ISDA MNA alusel ei ole „tagatise“ mõiste piiratud finantstagatisega, vaid hõlmab ka garantiid, akreditiivi ning tagasimaksekohustust, samuti kõiki varasid mida konkreetses riigis tagatisena kasutatakse.</w:t>
      </w:r>
      <w:r w:rsidRPr="00674BAC">
        <w:rPr>
          <w:rStyle w:val="Allmrkuseviide"/>
          <w:lang w:val="et-EE"/>
        </w:rPr>
        <w:footnoteReference w:id="91"/>
      </w:r>
      <w:r w:rsidRPr="00674BAC">
        <w:rPr>
          <w:lang w:val="et-EE"/>
        </w:rPr>
        <w:t xml:space="preserve"> Kuigi pankrotiseaduse § 114 lõikes 4 käsitletakse muid tuletistehingu tagamiseks seatud tagatisi finantstagatisega võrdselt, siis muudel pankrotiseaduses ja teistes maksejõuetusseadustes reguleeritud juhtudel ei ole kehtiva seaduse alusel muud tuletistehingu tagamiseks seatud tagatised finantstagatisega võrdväärselt kaitstud. </w:t>
      </w:r>
    </w:p>
    <w:p w14:paraId="13BE32B5" w14:textId="77777777" w:rsidR="007941BC" w:rsidRPr="00674BAC" w:rsidRDefault="007941BC" w:rsidP="007941BC">
      <w:pPr>
        <w:pStyle w:val="SLONormal"/>
        <w:spacing w:before="0" w:after="0"/>
        <w:rPr>
          <w:lang w:val="et-EE"/>
        </w:rPr>
      </w:pPr>
    </w:p>
    <w:p w14:paraId="02AC1450" w14:textId="77777777" w:rsidR="007941BC" w:rsidRPr="00674BAC" w:rsidRDefault="007941BC" w:rsidP="007941BC">
      <w:pPr>
        <w:pStyle w:val="SLONormal"/>
        <w:spacing w:before="0" w:after="0"/>
        <w:rPr>
          <w:lang w:val="et-EE"/>
        </w:rPr>
      </w:pPr>
      <w:r w:rsidRPr="00643B2F">
        <w:rPr>
          <w:b/>
          <w:bCs/>
          <w:lang w:val="et-EE"/>
        </w:rPr>
        <w:t>Punkt 3</w:t>
      </w:r>
      <w:r w:rsidRPr="00674BAC">
        <w:rPr>
          <w:lang w:val="et-EE"/>
        </w:rPr>
        <w:t xml:space="preserve"> laiendab erandi kohaldumisala lisaks tagatiste seadmisele ka tasaarvestuskokkuleppe sõlmimisele ning kvalifitseeruva finantstehingu hõlmamisele tasaarvestuskokkuleppesse. UNIDROIT põhimõtete kohaselt ei tohi lõpetamisel toimuva tasaarvestuse toimimist ja mis tahes kohustuse hõlmamist netokohustuse arvutamisse lõpetamisel toimuva tasaarvestuse sätte alusel piirata pelgalt seetõttu, et lõpetamisel toimuva tasaarvestuse kokkulepe sõlmiti, kokkuleppega hõlmatud kohustus tekkis või netokohustus muutus sissenõutavaks menetluse alguse päeval, kuid enne menetluse algust.</w:t>
      </w:r>
      <w:r w:rsidRPr="00674BAC">
        <w:rPr>
          <w:rStyle w:val="Allmrkuseviide"/>
          <w:lang w:val="et-EE"/>
        </w:rPr>
        <w:footnoteReference w:id="92"/>
      </w:r>
      <w:r w:rsidRPr="00674BAC">
        <w:rPr>
          <w:lang w:val="et-EE"/>
        </w:rPr>
        <w:t xml:space="preserve"> Lisaks ei tohiks lõpetamisel toimuva tasaarvestuse kokkuleppe jõustatavust kahjustada niinimetatud nulltunni reegli kohaldamine, st reeglid, mis õigusliku fiktsiooniga määravad maksejõuetusmenetluse alguse varasemaks ehk kell 0:00 asjakohase otsuse tegemise kuupäeval.</w:t>
      </w:r>
      <w:r w:rsidRPr="00674BAC">
        <w:rPr>
          <w:rStyle w:val="Allmrkuseviide"/>
          <w:lang w:val="et-EE"/>
        </w:rPr>
        <w:footnoteReference w:id="93"/>
      </w:r>
      <w:r w:rsidRPr="00674BAC">
        <w:rPr>
          <w:lang w:val="et-EE"/>
        </w:rPr>
        <w:t xml:space="preserve"> </w:t>
      </w:r>
    </w:p>
    <w:p w14:paraId="1E93EA47" w14:textId="77777777" w:rsidR="007941BC" w:rsidRPr="00674BAC" w:rsidRDefault="007941BC" w:rsidP="007941BC">
      <w:pPr>
        <w:pStyle w:val="SLONormal"/>
        <w:spacing w:before="0" w:after="0"/>
        <w:rPr>
          <w:lang w:val="et-EE"/>
        </w:rPr>
      </w:pPr>
    </w:p>
    <w:p w14:paraId="2B8F5587" w14:textId="77777777" w:rsidR="007941BC" w:rsidRPr="00674BAC" w:rsidRDefault="007941BC" w:rsidP="007941BC">
      <w:pPr>
        <w:pStyle w:val="SLONormal"/>
        <w:spacing w:before="0" w:after="0"/>
        <w:rPr>
          <w:lang w:val="et-EE"/>
        </w:rPr>
      </w:pPr>
      <w:r w:rsidRPr="00674BAC">
        <w:rPr>
          <w:b/>
          <w:bCs/>
          <w:lang w:val="et-EE"/>
        </w:rPr>
        <w:t>Paragrahvi täiendatakse lõikega 4</w:t>
      </w:r>
      <w:r w:rsidRPr="00674BAC">
        <w:rPr>
          <w:b/>
          <w:bCs/>
          <w:vertAlign w:val="superscript"/>
          <w:lang w:val="et-EE"/>
        </w:rPr>
        <w:t>1</w:t>
      </w:r>
      <w:r w:rsidRPr="00674BAC">
        <w:rPr>
          <w:lang w:val="et-EE"/>
        </w:rPr>
        <w:t>, sätestades selguse huvides eraldi, et pankroti väljakuulutamine ei mõjuta finantstagatise kokkuleppest ega tasaarvestuskokkulepet või viimasega hõlmatud kvalifitseeruvat finantstehingut tagavast tagatiskokkuleppest tulenevate õiguste kasutamist ja kohustuste täitmist, s</w:t>
      </w:r>
      <w:r>
        <w:rPr>
          <w:lang w:val="et-EE"/>
        </w:rPr>
        <w:t>.</w:t>
      </w:r>
      <w:r w:rsidRPr="00674BAC">
        <w:rPr>
          <w:lang w:val="et-EE"/>
        </w:rPr>
        <w:t>t</w:t>
      </w:r>
      <w:r>
        <w:rPr>
          <w:lang w:val="et-EE"/>
        </w:rPr>
        <w:t>.</w:t>
      </w:r>
      <w:r w:rsidRPr="00674BAC">
        <w:rPr>
          <w:lang w:val="et-EE"/>
        </w:rPr>
        <w:t xml:space="preserve"> pankroti väljakuulutamine ei mõjuta nende tagatislepingute toimimist vastavalt tagatiskokkuleppe tingimustele. Finantstagatise osas sisaldub õigus pankroti väljakuulutamisel finantstagatise eset käsutada või finantstagatisega tagatud nõue finantstagatise arvel rahuldada finantstagatise seadmise kokkuleppes kokkulepitud viisil juba sama paragrahvi lõike 4 kehtivas versioonis (lõike kolmas lause), nüüd viiakse selliste tagatislepingute täitmise regulatsioon eraldi lõikesse 4</w:t>
      </w:r>
      <w:r w:rsidRPr="00674BAC">
        <w:rPr>
          <w:vertAlign w:val="superscript"/>
          <w:lang w:val="et-EE"/>
        </w:rPr>
        <w:t>1</w:t>
      </w:r>
      <w:r w:rsidRPr="00674BAC">
        <w:rPr>
          <w:lang w:val="et-EE"/>
        </w:rPr>
        <w:t xml:space="preserve">. Sarnaselt lõikele 4 kaotatakse ka siin finantstagatise puhul viide </w:t>
      </w:r>
      <w:r>
        <w:rPr>
          <w:lang w:val="et-EE"/>
        </w:rPr>
        <w:t>AÕS</w:t>
      </w:r>
      <w:r w:rsidRPr="00674BAC">
        <w:rPr>
          <w:lang w:val="et-EE"/>
        </w:rPr>
        <w:t xml:space="preserve"> §-le 314</w:t>
      </w:r>
      <w:r w:rsidRPr="00674BAC">
        <w:rPr>
          <w:vertAlign w:val="superscript"/>
          <w:lang w:val="et-EE"/>
        </w:rPr>
        <w:t>1</w:t>
      </w:r>
      <w:r w:rsidRPr="00674BAC">
        <w:rPr>
          <w:lang w:val="et-EE"/>
        </w:rPr>
        <w:t>.</w:t>
      </w:r>
    </w:p>
    <w:p w14:paraId="34D0DB35" w14:textId="77777777" w:rsidR="007941BC" w:rsidRPr="00674BAC" w:rsidRDefault="007941BC" w:rsidP="007941BC">
      <w:pPr>
        <w:pStyle w:val="SLONormal"/>
        <w:spacing w:before="0" w:after="0"/>
        <w:rPr>
          <w:lang w:val="et-EE"/>
        </w:rPr>
      </w:pPr>
    </w:p>
    <w:p w14:paraId="4B765ED0" w14:textId="77777777" w:rsidR="007941BC" w:rsidRPr="00674BAC" w:rsidRDefault="007941BC" w:rsidP="007941BC">
      <w:pPr>
        <w:pStyle w:val="SLONormal"/>
        <w:spacing w:before="0" w:after="0"/>
        <w:rPr>
          <w:lang w:val="et-EE"/>
        </w:rPr>
      </w:pPr>
      <w:r w:rsidRPr="00674BAC">
        <w:rPr>
          <w:b/>
          <w:bCs/>
          <w:lang w:val="et-EE"/>
        </w:rPr>
        <w:t>Paragrahv 48.</w:t>
      </w:r>
      <w:r w:rsidRPr="00674BAC">
        <w:rPr>
          <w:lang w:val="et-EE"/>
        </w:rPr>
        <w:t xml:space="preserve"> Kehtiv § 48 sätestab tuletistehingute täitmise tingimused</w:t>
      </w:r>
      <w:r>
        <w:rPr>
          <w:lang w:val="et-EE"/>
        </w:rPr>
        <w:t>.</w:t>
      </w:r>
      <w:r w:rsidRPr="00674BAC">
        <w:rPr>
          <w:lang w:val="et-EE"/>
        </w:rPr>
        <w:t xml:space="preserve"> </w:t>
      </w:r>
    </w:p>
    <w:p w14:paraId="1720343F" w14:textId="77777777" w:rsidR="007941BC" w:rsidRDefault="007941BC" w:rsidP="007941BC">
      <w:pPr>
        <w:pStyle w:val="SLONormal"/>
        <w:spacing w:before="0" w:after="0"/>
        <w:rPr>
          <w:lang w:val="et-EE"/>
        </w:rPr>
      </w:pPr>
    </w:p>
    <w:p w14:paraId="498110D4" w14:textId="77777777" w:rsidR="007941BC" w:rsidRDefault="007941BC" w:rsidP="007941BC">
      <w:pPr>
        <w:pStyle w:val="SLONormal"/>
        <w:spacing w:before="0" w:after="0"/>
        <w:rPr>
          <w:lang w:val="et-EE"/>
        </w:rPr>
      </w:pPr>
      <w:r>
        <w:rPr>
          <w:lang w:val="et-EE"/>
        </w:rPr>
        <w:t>K</w:t>
      </w:r>
      <w:r w:rsidRPr="00674BAC">
        <w:rPr>
          <w:lang w:val="et-EE"/>
        </w:rPr>
        <w:t xml:space="preserve">ehtiva </w:t>
      </w:r>
      <w:proofErr w:type="spellStart"/>
      <w:r>
        <w:rPr>
          <w:lang w:val="et-EE"/>
        </w:rPr>
        <w:t>PankrS</w:t>
      </w:r>
      <w:proofErr w:type="spellEnd"/>
      <w:r w:rsidRPr="00674BAC">
        <w:rPr>
          <w:lang w:val="et-EE"/>
        </w:rPr>
        <w:t xml:space="preserve"> </w:t>
      </w:r>
      <w:r>
        <w:rPr>
          <w:lang w:val="et-EE"/>
        </w:rPr>
        <w:t xml:space="preserve">§ </w:t>
      </w:r>
      <w:r w:rsidRPr="00674BAC">
        <w:rPr>
          <w:lang w:val="et-EE"/>
        </w:rPr>
        <w:t xml:space="preserve">48 lõigetega 1 ja 3 on tuletistehingute </w:t>
      </w:r>
      <w:r>
        <w:rPr>
          <w:lang w:val="et-EE"/>
        </w:rPr>
        <w:t>suhtes</w:t>
      </w:r>
      <w:r w:rsidRPr="00674BAC">
        <w:rPr>
          <w:lang w:val="et-EE"/>
        </w:rPr>
        <w:t xml:space="preserve"> kehtestatud erand §-s 46 sätestatud üldisest pankrotihalduri valikuõigusest lepingust tulenevate võlgniku kohustuste täitmisel ja teiselt poolelt kohustuse täitmise nõudmisel. Paragrahvi 48 lõikes 1 toodud erand sätestab ühese reegli, et kohustuse täitmist ei tohi nõuda.</w:t>
      </w:r>
    </w:p>
    <w:p w14:paraId="776F7AD7" w14:textId="77777777" w:rsidR="007941BC" w:rsidRDefault="007941BC" w:rsidP="007941BC">
      <w:pPr>
        <w:pStyle w:val="SLONormal"/>
        <w:spacing w:before="0" w:after="0"/>
        <w:rPr>
          <w:lang w:val="et-EE"/>
        </w:rPr>
      </w:pPr>
    </w:p>
    <w:p w14:paraId="0AC8848B" w14:textId="77777777" w:rsidR="007941BC" w:rsidRDefault="007941BC" w:rsidP="007941BC">
      <w:pPr>
        <w:pStyle w:val="SLONormal"/>
        <w:spacing w:before="0" w:after="0"/>
        <w:rPr>
          <w:lang w:val="et-EE"/>
        </w:rPr>
      </w:pPr>
      <w:r>
        <w:rPr>
          <w:lang w:val="et-EE"/>
        </w:rPr>
        <w:t>Ka</w:t>
      </w:r>
      <w:r w:rsidRPr="00674BAC">
        <w:rPr>
          <w:lang w:val="et-EE"/>
        </w:rPr>
        <w:t xml:space="preserve"> UNIDROIT põhimõtete ja 2018. aasta ISDA MNA kohaselt ei tohiks pankrotihalduril, kohtul või kriisilahendusasutusel olla lubatud nõuda teiselt poolelt lõpetamisel toimuva tasaarvestuse sättega hõlmatud mis tahes kohustuste täitmist</w:t>
      </w:r>
      <w:r w:rsidRPr="00674BAC" w:rsidDel="006222FB">
        <w:rPr>
          <w:lang w:val="et-EE"/>
        </w:rPr>
        <w:t xml:space="preserve">, </w:t>
      </w:r>
      <w:r w:rsidRPr="00674BAC">
        <w:rPr>
          <w:lang w:val="et-EE"/>
        </w:rPr>
        <w:t>samal ajal keeldudes tasaarvestuse sättega hõlmatud mis tahes muu võlgnetava kohustuse täitmisest (</w:t>
      </w:r>
      <w:proofErr w:type="spellStart"/>
      <w:r w:rsidRPr="00674BAC">
        <w:rPr>
          <w:lang w:val="et-EE"/>
        </w:rPr>
        <w:t>menetleja</w:t>
      </w:r>
      <w:proofErr w:type="spellEnd"/>
      <w:r w:rsidRPr="00674BAC">
        <w:rPr>
          <w:lang w:val="et-EE"/>
        </w:rPr>
        <w:t xml:space="preserve"> ei tohi kasutada kaalutlusõigust viisil, mis sekkub lõpetamisel toimuvasse tasaarvestusse (ingl. k. </w:t>
      </w:r>
      <w:r w:rsidRPr="00674BAC">
        <w:rPr>
          <w:i/>
          <w:lang w:val="et-EE"/>
        </w:rPr>
        <w:t>„</w:t>
      </w:r>
      <w:proofErr w:type="spellStart"/>
      <w:r w:rsidRPr="00674BAC">
        <w:rPr>
          <w:i/>
          <w:lang w:val="et-EE"/>
        </w:rPr>
        <w:t>cherry-picking</w:t>
      </w:r>
      <w:proofErr w:type="spellEnd"/>
      <w:r w:rsidRPr="00674BAC">
        <w:rPr>
          <w:i/>
          <w:lang w:val="et-EE"/>
        </w:rPr>
        <w:t>“</w:t>
      </w:r>
      <w:r w:rsidRPr="00674BAC">
        <w:rPr>
          <w:lang w:val="et-EE"/>
        </w:rPr>
        <w:t>)).</w:t>
      </w:r>
      <w:r w:rsidRPr="00674BAC">
        <w:rPr>
          <w:rStyle w:val="Allmrkuseviide"/>
        </w:rPr>
        <w:footnoteReference w:id="94"/>
      </w:r>
      <w:r>
        <w:rPr>
          <w:lang w:val="et-EE"/>
        </w:rPr>
        <w:t xml:space="preserve"> Käesoleva </w:t>
      </w:r>
      <w:proofErr w:type="spellStart"/>
      <w:r>
        <w:rPr>
          <w:lang w:val="et-EE"/>
        </w:rPr>
        <w:t>PankrS</w:t>
      </w:r>
      <w:proofErr w:type="spellEnd"/>
      <w:r>
        <w:rPr>
          <w:lang w:val="et-EE"/>
        </w:rPr>
        <w:t xml:space="preserve"> § 48 muudatustega vastavat erandit täpsustatakse ja ka osaliselt laiendatakse.</w:t>
      </w:r>
    </w:p>
    <w:p w14:paraId="4991747B" w14:textId="77777777" w:rsidR="007941BC" w:rsidRPr="00674BAC" w:rsidRDefault="007941BC" w:rsidP="007941BC">
      <w:pPr>
        <w:pStyle w:val="SLONormal"/>
        <w:spacing w:before="0" w:after="0"/>
        <w:rPr>
          <w:lang w:val="et-EE"/>
        </w:rPr>
      </w:pPr>
    </w:p>
    <w:p w14:paraId="6C2E5E0F" w14:textId="77777777" w:rsidR="007941BC" w:rsidRDefault="007941BC" w:rsidP="007941BC">
      <w:pPr>
        <w:pStyle w:val="SLONormal"/>
        <w:spacing w:before="0" w:after="0"/>
        <w:rPr>
          <w:lang w:val="et-EE"/>
        </w:rPr>
      </w:pPr>
      <w:r w:rsidRPr="00A1204D">
        <w:rPr>
          <w:b/>
          <w:bCs/>
          <w:lang w:val="et-EE"/>
        </w:rPr>
        <w:t>Paragrahvi pealkirja muudetakse</w:t>
      </w:r>
      <w:r w:rsidRPr="00A1204D">
        <w:rPr>
          <w:lang w:val="et-EE"/>
        </w:rPr>
        <w:t>,</w:t>
      </w:r>
      <w:r w:rsidRPr="00643B2F">
        <w:rPr>
          <w:lang w:val="et-EE"/>
        </w:rPr>
        <w:t xml:space="preserve"> et väljendada täpsemalt selle sisu</w:t>
      </w:r>
      <w:r>
        <w:rPr>
          <w:lang w:val="et-EE"/>
        </w:rPr>
        <w:t xml:space="preserve"> tulenevalt üleüldistest muudatustest §-s 48</w:t>
      </w:r>
      <w:r w:rsidRPr="00643B2F">
        <w:rPr>
          <w:lang w:val="et-EE"/>
        </w:rPr>
        <w:t>. Seetõttu asendatakse pealkiri ,,Tuletistehingu täitmine“ pealkirjaga ,,Teatud finantstehingute</w:t>
      </w:r>
      <w:r>
        <w:rPr>
          <w:lang w:val="et-EE"/>
        </w:rPr>
        <w:t>ga seotud kohustuste</w:t>
      </w:r>
      <w:r w:rsidRPr="00643B2F">
        <w:rPr>
          <w:lang w:val="et-EE"/>
        </w:rPr>
        <w:t xml:space="preserve"> mittetäitmine“. </w:t>
      </w:r>
    </w:p>
    <w:p w14:paraId="49DB5B50" w14:textId="77777777" w:rsidR="007941BC" w:rsidRPr="00643B2F" w:rsidRDefault="007941BC" w:rsidP="007941BC">
      <w:pPr>
        <w:pStyle w:val="SLONormal"/>
        <w:spacing w:before="0" w:after="0"/>
        <w:rPr>
          <w:vanish/>
          <w:lang w:val="et-EE"/>
          <w:specVanish/>
        </w:rPr>
      </w:pPr>
    </w:p>
    <w:p w14:paraId="7F4ADB42" w14:textId="77777777" w:rsidR="007941BC" w:rsidRPr="00674BAC" w:rsidRDefault="007941BC" w:rsidP="007941BC">
      <w:pPr>
        <w:pStyle w:val="SLONormal"/>
        <w:spacing w:before="0" w:after="0"/>
        <w:rPr>
          <w:lang w:val="et-EE"/>
        </w:rPr>
      </w:pPr>
    </w:p>
    <w:p w14:paraId="75CA72F3" w14:textId="77777777" w:rsidR="007941BC" w:rsidRDefault="007941BC" w:rsidP="007941BC">
      <w:pPr>
        <w:pStyle w:val="SLONormal"/>
        <w:spacing w:before="0" w:after="0"/>
        <w:rPr>
          <w:lang w:val="et-EE"/>
        </w:rPr>
      </w:pPr>
      <w:r w:rsidRPr="00674BAC">
        <w:rPr>
          <w:b/>
          <w:bCs/>
          <w:lang w:val="et-EE"/>
        </w:rPr>
        <w:t>Lõige</w:t>
      </w:r>
      <w:r>
        <w:rPr>
          <w:b/>
          <w:bCs/>
          <w:lang w:val="et-EE"/>
        </w:rPr>
        <w:t>t</w:t>
      </w:r>
      <w:r w:rsidRPr="00674BAC">
        <w:rPr>
          <w:b/>
          <w:bCs/>
          <w:lang w:val="et-EE"/>
        </w:rPr>
        <w:t xml:space="preserve"> 1 muudetakse</w:t>
      </w:r>
      <w:r w:rsidRPr="00674BAC">
        <w:rPr>
          <w:lang w:val="et-EE"/>
        </w:rPr>
        <w:t xml:space="preserve"> selliselt, et edaspidi jääb see reguleerima tuletis</w:t>
      </w:r>
      <w:r>
        <w:rPr>
          <w:lang w:val="et-EE"/>
        </w:rPr>
        <w:t>tehingutega seotud kohustuste täitmist</w:t>
      </w:r>
      <w:r w:rsidRPr="00674BAC">
        <w:rPr>
          <w:lang w:val="et-EE"/>
        </w:rPr>
        <w:t xml:space="preserve">, mis ei ole hõlmatud tasaarvestuskokkuleppega </w:t>
      </w:r>
      <w:r>
        <w:rPr>
          <w:lang w:val="et-EE"/>
        </w:rPr>
        <w:t xml:space="preserve">(punkt 1) ja </w:t>
      </w:r>
      <w:r w:rsidRPr="00674BAC">
        <w:rPr>
          <w:lang w:val="et-EE"/>
        </w:rPr>
        <w:t xml:space="preserve">tasaarvestuskokkuleppega hõlmatud </w:t>
      </w:r>
      <w:r>
        <w:rPr>
          <w:lang w:val="et-EE"/>
        </w:rPr>
        <w:t xml:space="preserve">nii </w:t>
      </w:r>
      <w:r w:rsidRPr="00674BAC">
        <w:rPr>
          <w:lang w:val="et-EE"/>
        </w:rPr>
        <w:t>tuletis</w:t>
      </w:r>
      <w:r>
        <w:rPr>
          <w:lang w:val="et-EE"/>
        </w:rPr>
        <w:t xml:space="preserve">instrumentidega kui ka muude kvalifitseeritud finantstehingutega (näiteks </w:t>
      </w:r>
      <w:proofErr w:type="spellStart"/>
      <w:r>
        <w:rPr>
          <w:lang w:val="et-EE"/>
        </w:rPr>
        <w:t>repo</w:t>
      </w:r>
      <w:proofErr w:type="spellEnd"/>
      <w:r>
        <w:rPr>
          <w:lang w:val="et-EE"/>
        </w:rPr>
        <w:t xml:space="preserve">- ja </w:t>
      </w:r>
      <w:proofErr w:type="spellStart"/>
      <w:r>
        <w:rPr>
          <w:lang w:val="et-EE"/>
        </w:rPr>
        <w:t>spot</w:t>
      </w:r>
      <w:proofErr w:type="spellEnd"/>
      <w:r>
        <w:rPr>
          <w:lang w:val="et-EE"/>
        </w:rPr>
        <w:t xml:space="preserve">-tehingud) seotud kohustuste täitmist (punkt 2). </w:t>
      </w:r>
    </w:p>
    <w:p w14:paraId="72A8DDC5" w14:textId="77777777" w:rsidR="007941BC" w:rsidRDefault="007941BC" w:rsidP="007941BC">
      <w:pPr>
        <w:pStyle w:val="SLONormal"/>
        <w:spacing w:before="0" w:after="0"/>
        <w:rPr>
          <w:lang w:val="et-EE"/>
        </w:rPr>
      </w:pPr>
    </w:p>
    <w:p w14:paraId="5350B465" w14:textId="77777777" w:rsidR="007941BC" w:rsidRPr="00674BAC" w:rsidRDefault="007941BC" w:rsidP="007941BC">
      <w:pPr>
        <w:pStyle w:val="SLONormal"/>
        <w:spacing w:before="0" w:after="0"/>
        <w:rPr>
          <w:lang w:val="et-EE"/>
        </w:rPr>
      </w:pPr>
      <w:r w:rsidRPr="00FF5983">
        <w:rPr>
          <w:lang w:val="et-EE"/>
        </w:rPr>
        <w:t>Lisaks asendatakse kehtivas lõike</w:t>
      </w:r>
      <w:r>
        <w:rPr>
          <w:lang w:val="et-EE"/>
        </w:rPr>
        <w:t>s</w:t>
      </w:r>
      <w:r w:rsidRPr="00FF5983">
        <w:rPr>
          <w:lang w:val="et-EE"/>
        </w:rPr>
        <w:t xml:space="preserve"> 1 tehtav viide </w:t>
      </w:r>
      <w:r>
        <w:rPr>
          <w:lang w:val="et-EE"/>
        </w:rPr>
        <w:t>AÕS-</w:t>
      </w:r>
      <w:proofErr w:type="spellStart"/>
      <w:r>
        <w:rPr>
          <w:lang w:val="et-EE"/>
        </w:rPr>
        <w:t>ile</w:t>
      </w:r>
      <w:proofErr w:type="spellEnd"/>
      <w:r w:rsidRPr="00FF5983">
        <w:rPr>
          <w:lang w:val="et-EE"/>
        </w:rPr>
        <w:t xml:space="preserve"> ja </w:t>
      </w:r>
      <w:r>
        <w:rPr>
          <w:lang w:val="et-EE"/>
        </w:rPr>
        <w:t>VPTS</w:t>
      </w:r>
      <w:r w:rsidRPr="00FF5983">
        <w:rPr>
          <w:lang w:val="et-EE"/>
        </w:rPr>
        <w:t xml:space="preserve"> §-le 6 ühele osapoolele kehtestatud nõuete </w:t>
      </w:r>
      <w:r>
        <w:rPr>
          <w:lang w:val="et-EE"/>
        </w:rPr>
        <w:t>suhtes</w:t>
      </w:r>
      <w:r w:rsidRPr="00FF5983">
        <w:rPr>
          <w:lang w:val="et-EE"/>
        </w:rPr>
        <w:t xml:space="preserve"> viitega väärtpaberituru seaduse paragrahvile 229</w:t>
      </w:r>
      <w:r w:rsidRPr="00FF5983">
        <w:rPr>
          <w:vertAlign w:val="superscript"/>
          <w:lang w:val="et-EE"/>
        </w:rPr>
        <w:t>5</w:t>
      </w:r>
      <w:r w:rsidRPr="00FF5983">
        <w:rPr>
          <w:lang w:val="et-EE"/>
        </w:rPr>
        <w:t xml:space="preserve">, kus tuuakse </w:t>
      </w:r>
      <w:proofErr w:type="spellStart"/>
      <w:r w:rsidRPr="00FF5983">
        <w:rPr>
          <w:lang w:val="et-EE"/>
        </w:rPr>
        <w:t>viiteliselt</w:t>
      </w:r>
      <w:proofErr w:type="spellEnd"/>
      <w:r w:rsidRPr="00FF5983">
        <w:rPr>
          <w:lang w:val="et-EE"/>
        </w:rPr>
        <w:t xml:space="preserve"> välja loetelu asjakohastest isikutest, asutustest ja organisatsioonidest. Punktis 2 esitatud täiendus on põhimõttelisema iseloomuga, kuna kehtiv </w:t>
      </w:r>
      <w:proofErr w:type="spellStart"/>
      <w:r w:rsidRPr="00FF5983">
        <w:rPr>
          <w:lang w:val="et-EE"/>
        </w:rPr>
        <w:t>PankrS</w:t>
      </w:r>
      <w:proofErr w:type="spellEnd"/>
      <w:r w:rsidRPr="00FF5983">
        <w:rPr>
          <w:lang w:val="et-EE"/>
        </w:rPr>
        <w:t xml:space="preserve"> § 48 ei ole hõlma otseselt selliseid kokkuleppeid. Selle lisamine on kooskõlas ka </w:t>
      </w:r>
      <w:proofErr w:type="spellStart"/>
      <w:r w:rsidRPr="00FF5983">
        <w:rPr>
          <w:lang w:val="et-EE"/>
        </w:rPr>
        <w:t>UNIDROITi</w:t>
      </w:r>
      <w:proofErr w:type="spellEnd"/>
      <w:r w:rsidRPr="00FF5983">
        <w:rPr>
          <w:lang w:val="et-EE"/>
        </w:rPr>
        <w:t xml:space="preserve"> ja 2018. aasta ISDA MNA reeglitega.</w:t>
      </w:r>
      <w:r>
        <w:rPr>
          <w:lang w:val="et-EE"/>
        </w:rPr>
        <w:t xml:space="preserve"> </w:t>
      </w:r>
    </w:p>
    <w:p w14:paraId="5A255AD6" w14:textId="77777777" w:rsidR="007941BC" w:rsidRPr="00674BAC" w:rsidRDefault="007941BC" w:rsidP="007941BC">
      <w:pPr>
        <w:pStyle w:val="SLONormal"/>
        <w:spacing w:before="0" w:after="0"/>
        <w:rPr>
          <w:lang w:val="et-EE"/>
        </w:rPr>
      </w:pPr>
    </w:p>
    <w:p w14:paraId="661A9CE8" w14:textId="77777777" w:rsidR="007941BC" w:rsidRDefault="007941BC" w:rsidP="007941BC">
      <w:pPr>
        <w:pStyle w:val="SLONormal"/>
        <w:spacing w:before="0" w:after="0"/>
        <w:rPr>
          <w:lang w:val="et-EE"/>
        </w:rPr>
      </w:pPr>
      <w:r w:rsidRPr="00643B2F">
        <w:rPr>
          <w:b/>
          <w:bCs/>
          <w:lang w:val="et-EE"/>
        </w:rPr>
        <w:t>Lõi</w:t>
      </w:r>
      <w:r w:rsidRPr="00D21045">
        <w:rPr>
          <w:lang w:val="et-EE"/>
        </w:rPr>
        <w:t xml:space="preserve">ke </w:t>
      </w:r>
      <w:r w:rsidRPr="00643B2F">
        <w:rPr>
          <w:b/>
          <w:bCs/>
          <w:lang w:val="et-EE"/>
        </w:rPr>
        <w:t>2 muutmine.</w:t>
      </w:r>
      <w:r w:rsidRPr="00D21045">
        <w:rPr>
          <w:lang w:val="et-EE"/>
        </w:rPr>
        <w:t xml:space="preserve">  Kehtiva </w:t>
      </w:r>
      <w:proofErr w:type="spellStart"/>
      <w:r w:rsidRPr="00D21045">
        <w:rPr>
          <w:lang w:val="et-EE"/>
        </w:rPr>
        <w:t>PankrS</w:t>
      </w:r>
      <w:proofErr w:type="spellEnd"/>
      <w:r w:rsidRPr="00D21045">
        <w:rPr>
          <w:lang w:val="et-EE"/>
        </w:rPr>
        <w:t xml:space="preserve"> § 48 lõikega 3 on kehtestatud nõude suuruse arvestamise põhimõte, mis ei võimalda nõuet arvutada pooltevahelise teistsuguse kokkuleppe (so lepingu osa, mis näeb ette nõude suuruse arvutamise) kohaselt. See oleks tasaarvestuskokkuleppe puhul aga vastuolus rahvusvahelistest standarditest tuleneva põhimõttega, </w:t>
      </w:r>
      <w:r w:rsidRPr="00643B2F">
        <w:rPr>
          <w:lang w:val="et-EE"/>
        </w:rPr>
        <w:t>mille kohaselt</w:t>
      </w:r>
      <w:r w:rsidRPr="00D21045">
        <w:rPr>
          <w:lang w:val="et-EE"/>
        </w:rPr>
        <w:t xml:space="preserve"> lõpetamisel toimuvat tasaarvestust (mis hõlmab nõude suuruse arvestamist) </w:t>
      </w:r>
      <w:r w:rsidRPr="00643B2F">
        <w:rPr>
          <w:lang w:val="et-EE"/>
        </w:rPr>
        <w:t>rakendatakse</w:t>
      </w:r>
      <w:r w:rsidRPr="00D21045">
        <w:rPr>
          <w:lang w:val="et-EE"/>
        </w:rPr>
        <w:t xml:space="preserve"> vastavalt tasaarvestuskokkuleppe tingimustele sõltumata maksejõuetusmenetluse algatamisest või jätkumisest (eelnõuga kehtestatavast väärtpaberituru seaduse §-st 229</w:t>
      </w:r>
      <w:r w:rsidRPr="00D21045">
        <w:rPr>
          <w:vertAlign w:val="superscript"/>
          <w:lang w:val="et-EE"/>
        </w:rPr>
        <w:t>6</w:t>
      </w:r>
      <w:r w:rsidRPr="00D21045">
        <w:rPr>
          <w:lang w:val="et-EE"/>
        </w:rPr>
        <w:t xml:space="preserve"> tulenev üldpõhimõte). </w:t>
      </w:r>
      <w:r w:rsidRPr="00643B2F">
        <w:rPr>
          <w:lang w:val="et-EE"/>
        </w:rPr>
        <w:t>Uue lõikega 2 nähaksegi ette, et</w:t>
      </w:r>
      <w:r w:rsidRPr="00D21045">
        <w:rPr>
          <w:lang w:val="et-EE"/>
        </w:rPr>
        <w:t xml:space="preserve"> seda</w:t>
      </w:r>
      <w:r w:rsidRPr="00643B2F">
        <w:rPr>
          <w:lang w:val="et-EE"/>
        </w:rPr>
        <w:t xml:space="preserve"> praktikas</w:t>
      </w:r>
      <w:r w:rsidRPr="00D21045">
        <w:rPr>
          <w:lang w:val="et-EE"/>
        </w:rPr>
        <w:t xml:space="preserve"> juba kehtivat põhimõtet </w:t>
      </w:r>
      <w:r w:rsidRPr="00643B2F">
        <w:rPr>
          <w:lang w:val="et-EE"/>
        </w:rPr>
        <w:t xml:space="preserve">kohaldatakse </w:t>
      </w:r>
      <w:r w:rsidRPr="00D21045">
        <w:rPr>
          <w:lang w:val="et-EE"/>
        </w:rPr>
        <w:t>üksnes tuletistehingutele, mis ei ole hõlmatud tasaarvestuskokkuleppega</w:t>
      </w:r>
      <w:r w:rsidRPr="00643B2F">
        <w:rPr>
          <w:lang w:val="et-EE"/>
        </w:rPr>
        <w:t xml:space="preserve">. Sisuliselt </w:t>
      </w:r>
      <w:r>
        <w:rPr>
          <w:lang w:val="et-EE"/>
        </w:rPr>
        <w:t>viiakse</w:t>
      </w:r>
      <w:r w:rsidRPr="00643B2F">
        <w:rPr>
          <w:lang w:val="et-EE"/>
        </w:rPr>
        <w:t xml:space="preserve"> k</w:t>
      </w:r>
      <w:r w:rsidRPr="00D21045">
        <w:rPr>
          <w:lang w:val="et-EE"/>
        </w:rPr>
        <w:t>ehtiv</w:t>
      </w:r>
      <w:r w:rsidRPr="00643B2F">
        <w:rPr>
          <w:lang w:val="et-EE"/>
        </w:rPr>
        <w:t>a</w:t>
      </w:r>
      <w:r>
        <w:rPr>
          <w:lang w:val="et-EE"/>
        </w:rPr>
        <w:t xml:space="preserve"> </w:t>
      </w:r>
      <w:proofErr w:type="spellStart"/>
      <w:r>
        <w:rPr>
          <w:lang w:val="et-EE"/>
        </w:rPr>
        <w:t>PankrS</w:t>
      </w:r>
      <w:proofErr w:type="spellEnd"/>
      <w:r w:rsidRPr="00D21045">
        <w:rPr>
          <w:lang w:val="et-EE"/>
        </w:rPr>
        <w:t xml:space="preserve"> </w:t>
      </w:r>
      <w:r>
        <w:rPr>
          <w:lang w:val="et-EE"/>
        </w:rPr>
        <w:t xml:space="preserve">§ 48 </w:t>
      </w:r>
      <w:r w:rsidRPr="00D21045">
        <w:rPr>
          <w:lang w:val="et-EE"/>
        </w:rPr>
        <w:t>lõike</w:t>
      </w:r>
      <w:r w:rsidRPr="00643B2F">
        <w:rPr>
          <w:lang w:val="et-EE"/>
        </w:rPr>
        <w:t>s</w:t>
      </w:r>
      <w:r w:rsidRPr="00D21045">
        <w:rPr>
          <w:lang w:val="et-EE"/>
        </w:rPr>
        <w:t xml:space="preserve"> 3</w:t>
      </w:r>
      <w:r w:rsidRPr="00643B2F">
        <w:rPr>
          <w:lang w:val="et-EE"/>
        </w:rPr>
        <w:t xml:space="preserve"> sätestatud </w:t>
      </w:r>
      <w:r w:rsidRPr="00D21045">
        <w:rPr>
          <w:lang w:val="et-EE"/>
        </w:rPr>
        <w:t>põhimõte</w:t>
      </w:r>
      <w:r w:rsidRPr="00643B2F">
        <w:rPr>
          <w:lang w:val="et-EE"/>
        </w:rPr>
        <w:t xml:space="preserve"> </w:t>
      </w:r>
      <w:r>
        <w:rPr>
          <w:lang w:val="et-EE"/>
        </w:rPr>
        <w:t xml:space="preserve">üle </w:t>
      </w:r>
      <w:r w:rsidRPr="00643B2F">
        <w:rPr>
          <w:lang w:val="et-EE"/>
        </w:rPr>
        <w:t>uu</w:t>
      </w:r>
      <w:r>
        <w:rPr>
          <w:lang w:val="et-EE"/>
        </w:rPr>
        <w:t>d</w:t>
      </w:r>
      <w:r w:rsidRPr="00643B2F">
        <w:rPr>
          <w:lang w:val="et-EE"/>
        </w:rPr>
        <w:t>e</w:t>
      </w:r>
      <w:r w:rsidRPr="00D21045">
        <w:rPr>
          <w:lang w:val="et-EE"/>
        </w:rPr>
        <w:t xml:space="preserve"> lõikes</w:t>
      </w:r>
      <w:r>
        <w:rPr>
          <w:lang w:val="et-EE"/>
        </w:rPr>
        <w:t>se</w:t>
      </w:r>
      <w:r w:rsidRPr="00D21045">
        <w:rPr>
          <w:lang w:val="et-EE"/>
        </w:rPr>
        <w:t xml:space="preserve"> 2. </w:t>
      </w:r>
      <w:r w:rsidRPr="00643B2F">
        <w:rPr>
          <w:lang w:val="et-EE"/>
        </w:rPr>
        <w:t xml:space="preserve">Seega ei kehti lõikes 2 sätestatu </w:t>
      </w:r>
      <w:r w:rsidRPr="00D21045">
        <w:rPr>
          <w:lang w:val="et-EE"/>
        </w:rPr>
        <w:t>tasaarvestuskokkulepete puhul</w:t>
      </w:r>
      <w:r>
        <w:rPr>
          <w:lang w:val="et-EE"/>
        </w:rPr>
        <w:t xml:space="preserve">. </w:t>
      </w:r>
      <w:r w:rsidRPr="00643B2F">
        <w:rPr>
          <w:lang w:val="et-EE"/>
        </w:rPr>
        <w:t>Nõuete tasaarvestust reguleerivas</w:t>
      </w:r>
      <w:r w:rsidRPr="00D21045">
        <w:rPr>
          <w:lang w:val="et-EE"/>
        </w:rPr>
        <w:t xml:space="preserve"> </w:t>
      </w:r>
      <w:proofErr w:type="spellStart"/>
      <w:r w:rsidRPr="00D21045">
        <w:rPr>
          <w:lang w:val="et-EE"/>
        </w:rPr>
        <w:t>PankrS</w:t>
      </w:r>
      <w:proofErr w:type="spellEnd"/>
      <w:r w:rsidRPr="00D21045">
        <w:rPr>
          <w:lang w:val="et-EE"/>
        </w:rPr>
        <w:t xml:space="preserve"> § 99 lõike 5 uues sõnastuses on rõhutatud, et lõpetamisel toimuv tasaarvestus (mis hõlmab nõude suuruse arvutamist) toimub vastavalt tasaarvestuskokkuleppe tingimustele.</w:t>
      </w:r>
    </w:p>
    <w:p w14:paraId="26024FF7" w14:textId="77777777" w:rsidR="007941BC" w:rsidRDefault="007941BC" w:rsidP="007941BC">
      <w:pPr>
        <w:pStyle w:val="SLONormal"/>
        <w:spacing w:before="0" w:after="0"/>
        <w:rPr>
          <w:lang w:val="et-EE"/>
        </w:rPr>
      </w:pPr>
    </w:p>
    <w:p w14:paraId="41C28ED9" w14:textId="77777777" w:rsidR="007941BC" w:rsidRDefault="007941BC" w:rsidP="007941BC">
      <w:pPr>
        <w:pStyle w:val="SLONormal"/>
        <w:spacing w:before="0" w:after="0"/>
        <w:rPr>
          <w:lang w:val="et-EE"/>
        </w:rPr>
      </w:pPr>
      <w:r w:rsidRPr="00643B2F">
        <w:rPr>
          <w:b/>
          <w:bCs/>
          <w:lang w:val="et-EE"/>
        </w:rPr>
        <w:t>Lõikega 3</w:t>
      </w:r>
      <w:r>
        <w:rPr>
          <w:lang w:val="et-EE"/>
        </w:rPr>
        <w:t xml:space="preserve"> nähakse ette juba kehtiva </w:t>
      </w:r>
      <w:proofErr w:type="spellStart"/>
      <w:r>
        <w:rPr>
          <w:lang w:val="et-EE"/>
        </w:rPr>
        <w:t>PankrS</w:t>
      </w:r>
      <w:proofErr w:type="spellEnd"/>
      <w:r>
        <w:rPr>
          <w:lang w:val="et-EE"/>
        </w:rPr>
        <w:t xml:space="preserve"> § 48 lõikes 1 ettenähtud olukord, kus lisaks ka pankrotihaldurile ei või tehingu teine pool </w:t>
      </w:r>
      <w:r w:rsidRPr="00525BEF">
        <w:rPr>
          <w:lang w:val="et-EE"/>
        </w:rPr>
        <w:t xml:space="preserve">nõuda vastava kohustuse täitmist. </w:t>
      </w:r>
      <w:r>
        <w:rPr>
          <w:lang w:val="et-EE"/>
        </w:rPr>
        <w:t>T</w:t>
      </w:r>
      <w:r w:rsidRPr="00525BEF">
        <w:rPr>
          <w:lang w:val="et-EE"/>
        </w:rPr>
        <w:t xml:space="preserve">ehingu teine pool võib </w:t>
      </w:r>
      <w:r>
        <w:rPr>
          <w:lang w:val="et-EE"/>
        </w:rPr>
        <w:t xml:space="preserve">siis </w:t>
      </w:r>
      <w:r w:rsidRPr="00525BEF">
        <w:rPr>
          <w:lang w:val="et-EE"/>
        </w:rPr>
        <w:t>kohustuse täitmata jätmisest tuleneva nõude esitada üksnes pankrotivõlausaldajana.</w:t>
      </w:r>
      <w:r>
        <w:rPr>
          <w:lang w:val="et-EE"/>
        </w:rPr>
        <w:t xml:space="preserve"> Kuna uue lõike 1 eesmärgiks on konsolideerida kokku halduri „volitused“ nii tuletistehingutega kui tasaarvestuskokkulepetega seotud kohustustuste osas, siis teise poole õigused on eeltoodust lahutatud ja viidud eraldi lõikeks 3.</w:t>
      </w:r>
    </w:p>
    <w:p w14:paraId="5FEEE5AF" w14:textId="77777777" w:rsidR="007941BC" w:rsidRDefault="007941BC" w:rsidP="007941BC">
      <w:pPr>
        <w:pStyle w:val="SLONormal"/>
        <w:spacing w:before="0" w:after="0"/>
        <w:rPr>
          <w:lang w:val="et-EE"/>
        </w:rPr>
      </w:pPr>
    </w:p>
    <w:p w14:paraId="6AEE5605" w14:textId="77777777" w:rsidR="007941BC" w:rsidRDefault="007941BC" w:rsidP="007941BC">
      <w:pPr>
        <w:pStyle w:val="SLONormal"/>
        <w:spacing w:before="0" w:after="0"/>
        <w:rPr>
          <w:lang w:val="et-EE"/>
        </w:rPr>
      </w:pPr>
      <w:r w:rsidRPr="00643B2F">
        <w:rPr>
          <w:b/>
          <w:bCs/>
          <w:lang w:val="et-EE"/>
        </w:rPr>
        <w:t>Lõikega 4</w:t>
      </w:r>
      <w:r>
        <w:rPr>
          <w:lang w:val="et-EE"/>
        </w:rPr>
        <w:t xml:space="preserve"> sätestatakse erisäte üksnes tasaarvestuskokkulepete jaoks. Sellega täpsustakse omakorda lõikes 1 ettenähtud </w:t>
      </w:r>
      <w:r w:rsidRPr="00674BAC">
        <w:rPr>
          <w:lang w:val="et-EE"/>
        </w:rPr>
        <w:t xml:space="preserve">pankrotihalduri </w:t>
      </w:r>
      <w:r>
        <w:rPr>
          <w:lang w:val="et-EE"/>
        </w:rPr>
        <w:t>volitusi. Lihtsustatult öeldes ei saa</w:t>
      </w:r>
      <w:r w:rsidRPr="00674BAC">
        <w:rPr>
          <w:lang w:val="et-EE"/>
        </w:rPr>
        <w:t xml:space="preserve"> </w:t>
      </w:r>
      <w:r>
        <w:rPr>
          <w:lang w:val="et-EE"/>
        </w:rPr>
        <w:t xml:space="preserve">pankrotihaldur sekkuda ka vastavast </w:t>
      </w:r>
      <w:r w:rsidRPr="004E7EDF">
        <w:rPr>
          <w:lang w:val="et-EE"/>
        </w:rPr>
        <w:t>finantstehingust tulenevate makse- või eseme üleandmise kohustuste või -õiguste kiirendamis</w:t>
      </w:r>
      <w:r>
        <w:rPr>
          <w:lang w:val="et-EE"/>
        </w:rPr>
        <w:t>se</w:t>
      </w:r>
      <w:r w:rsidRPr="004E7EDF">
        <w:rPr>
          <w:lang w:val="et-EE"/>
        </w:rPr>
        <w:t xml:space="preserve"> või lõpetamis</w:t>
      </w:r>
      <w:r>
        <w:rPr>
          <w:lang w:val="et-EE"/>
        </w:rPr>
        <w:t>se</w:t>
      </w:r>
      <w:r w:rsidRPr="004E7EDF">
        <w:rPr>
          <w:lang w:val="et-EE"/>
        </w:rPr>
        <w:t xml:space="preserve"> vastavalt tasaarvestuskokkuleppe tingimustele.</w:t>
      </w:r>
      <w:r>
        <w:rPr>
          <w:lang w:val="et-EE"/>
        </w:rPr>
        <w:t xml:space="preserve"> M</w:t>
      </w:r>
      <w:r w:rsidRPr="00674BAC">
        <w:rPr>
          <w:lang w:val="et-EE"/>
        </w:rPr>
        <w:t>õiste</w:t>
      </w:r>
      <w:r>
        <w:rPr>
          <w:lang w:val="et-EE"/>
        </w:rPr>
        <w:t>t</w:t>
      </w:r>
      <w:r w:rsidRPr="00674BAC">
        <w:rPr>
          <w:lang w:val="et-EE"/>
        </w:rPr>
        <w:t xml:space="preserve"> „kiirendamine“</w:t>
      </w:r>
      <w:r>
        <w:rPr>
          <w:lang w:val="et-EE"/>
        </w:rPr>
        <w:t xml:space="preserve"> </w:t>
      </w:r>
      <w:r w:rsidRPr="00674BAC">
        <w:rPr>
          <w:lang w:val="et-EE"/>
        </w:rPr>
        <w:t xml:space="preserve">on avatud seletuskirja </w:t>
      </w:r>
      <w:r>
        <w:rPr>
          <w:lang w:val="et-EE"/>
        </w:rPr>
        <w:t>VPTS</w:t>
      </w:r>
      <w:r w:rsidRPr="00674BAC">
        <w:rPr>
          <w:lang w:val="et-EE"/>
        </w:rPr>
        <w:t xml:space="preserve"> § 229</w:t>
      </w:r>
      <w:r w:rsidRPr="00674BAC">
        <w:rPr>
          <w:vertAlign w:val="superscript"/>
          <w:lang w:val="et-EE"/>
        </w:rPr>
        <w:t xml:space="preserve">2 </w:t>
      </w:r>
      <w:r w:rsidRPr="00674BAC">
        <w:rPr>
          <w:lang w:val="et-EE"/>
        </w:rPr>
        <w:t>lõike 1 selgituste</w:t>
      </w:r>
      <w:r>
        <w:rPr>
          <w:lang w:val="et-EE"/>
        </w:rPr>
        <w:t xml:space="preserve"> juures</w:t>
      </w:r>
      <w:r w:rsidRPr="00674BAC">
        <w:rPr>
          <w:lang w:val="et-EE"/>
        </w:rPr>
        <w:t>.</w:t>
      </w:r>
    </w:p>
    <w:p w14:paraId="5466E9CA" w14:textId="77777777" w:rsidR="007941BC" w:rsidRPr="00674BAC" w:rsidRDefault="007941BC" w:rsidP="007941BC">
      <w:pPr>
        <w:pStyle w:val="SLONormal"/>
        <w:spacing w:before="0" w:after="0"/>
        <w:rPr>
          <w:lang w:val="et-EE"/>
        </w:rPr>
      </w:pPr>
    </w:p>
    <w:p w14:paraId="0B23BA7C" w14:textId="77777777" w:rsidR="007941BC" w:rsidRDefault="007941BC" w:rsidP="007941BC">
      <w:pPr>
        <w:pStyle w:val="SLONormal"/>
        <w:spacing w:before="0" w:after="0"/>
        <w:rPr>
          <w:lang w:val="et-EE"/>
        </w:rPr>
      </w:pPr>
      <w:r w:rsidRPr="00643B2F">
        <w:rPr>
          <w:b/>
          <w:bCs/>
          <w:lang w:val="et-EE"/>
        </w:rPr>
        <w:t>Lõikega 5</w:t>
      </w:r>
      <w:r>
        <w:rPr>
          <w:lang w:val="et-EE"/>
        </w:rPr>
        <w:t xml:space="preserve"> defineeritakse tuletistehing. Kui kehtiv </w:t>
      </w:r>
      <w:proofErr w:type="spellStart"/>
      <w:r>
        <w:rPr>
          <w:lang w:val="et-EE"/>
        </w:rPr>
        <w:t>PankrS</w:t>
      </w:r>
      <w:proofErr w:type="spellEnd"/>
      <w:r>
        <w:rPr>
          <w:lang w:val="et-EE"/>
        </w:rPr>
        <w:t xml:space="preserve"> § 48 lõige 2 näeb ette, et t</w:t>
      </w:r>
      <w:r w:rsidRPr="00A13CCD">
        <w:rPr>
          <w:lang w:val="et-EE"/>
        </w:rPr>
        <w:t>uletistehing on turuväliselt või kauplemissüsteemi vahendusel väärtpaberituru seaduse § 2 lõike 3 tähenduses tuletisväärtpaberi omandamine või tuletisleping väärtpaberituru seaduse § 2 lõike 10 tähenduses</w:t>
      </w:r>
      <w:r>
        <w:rPr>
          <w:lang w:val="et-EE"/>
        </w:rPr>
        <w:t xml:space="preserve">, siis muudetud käsitluse kohaselt viidatakse </w:t>
      </w:r>
      <w:r w:rsidRPr="00A13CCD">
        <w:rPr>
          <w:lang w:val="et-EE"/>
        </w:rPr>
        <w:t>väärtpaberituru seaduse § 229</w:t>
      </w:r>
      <w:r w:rsidRPr="00643B2F">
        <w:rPr>
          <w:vertAlign w:val="superscript"/>
          <w:lang w:val="et-EE"/>
        </w:rPr>
        <w:t>3</w:t>
      </w:r>
      <w:r w:rsidRPr="00A13CCD">
        <w:rPr>
          <w:lang w:val="et-EE"/>
        </w:rPr>
        <w:t xml:space="preserve"> lõike 1 punktides 1 ja 2 sätestatud tuletisväärtpaber</w:t>
      </w:r>
      <w:r>
        <w:rPr>
          <w:lang w:val="et-EE"/>
        </w:rPr>
        <w:t>i</w:t>
      </w:r>
      <w:r w:rsidRPr="00A13CCD">
        <w:rPr>
          <w:lang w:val="et-EE"/>
        </w:rPr>
        <w:t xml:space="preserve"> või tuletisleping</w:t>
      </w:r>
      <w:r>
        <w:rPr>
          <w:lang w:val="et-EE"/>
        </w:rPr>
        <w:t>u mõistele</w:t>
      </w:r>
      <w:r w:rsidRPr="00A13CCD">
        <w:rPr>
          <w:lang w:val="et-EE"/>
        </w:rPr>
        <w:t>.</w:t>
      </w:r>
      <w:r>
        <w:rPr>
          <w:lang w:val="et-EE"/>
        </w:rPr>
        <w:t xml:space="preserve"> Sisuliselt siin otseselt midagi ei muutu, kuid kauplemissüsteemi asemel kasutatakse </w:t>
      </w:r>
      <w:r w:rsidRPr="00A13CCD">
        <w:rPr>
          <w:lang w:val="et-EE"/>
        </w:rPr>
        <w:t xml:space="preserve">kauplemiskoha </w:t>
      </w:r>
      <w:r>
        <w:rPr>
          <w:lang w:val="et-EE"/>
        </w:rPr>
        <w:t>terminit. Kauplemiskoht on omakorda defineeritud VPTS §-s 3, mille kohaselt see on r</w:t>
      </w:r>
      <w:r w:rsidRPr="00A13CCD">
        <w:rPr>
          <w:lang w:val="et-EE"/>
        </w:rPr>
        <w:t xml:space="preserve">eguleeritud väärtpaberiturg, </w:t>
      </w:r>
      <w:proofErr w:type="spellStart"/>
      <w:r w:rsidRPr="00A13CCD">
        <w:rPr>
          <w:lang w:val="et-EE"/>
        </w:rPr>
        <w:t>mitmepoolne</w:t>
      </w:r>
      <w:proofErr w:type="spellEnd"/>
      <w:r w:rsidRPr="00A13CCD">
        <w:rPr>
          <w:lang w:val="et-EE"/>
        </w:rPr>
        <w:t xml:space="preserve"> kauplemissüsteem ja organiseeritud kauplemissüsteem.</w:t>
      </w:r>
      <w:r>
        <w:rPr>
          <w:lang w:val="et-EE"/>
        </w:rPr>
        <w:t xml:space="preserve"> Ehk tegemist on põhimõtteliselt börsi või alternatiivturuga. </w:t>
      </w:r>
    </w:p>
    <w:p w14:paraId="74B5E130" w14:textId="77777777" w:rsidR="007941BC" w:rsidRDefault="007941BC" w:rsidP="007941BC">
      <w:pPr>
        <w:pStyle w:val="SLONormal"/>
        <w:spacing w:before="0" w:after="0"/>
        <w:rPr>
          <w:lang w:val="et-EE"/>
        </w:rPr>
      </w:pPr>
    </w:p>
    <w:p w14:paraId="008CECD9" w14:textId="77777777" w:rsidR="007941BC" w:rsidRPr="00674BAC" w:rsidRDefault="007941BC" w:rsidP="007941BC">
      <w:pPr>
        <w:pStyle w:val="SLONormal"/>
        <w:spacing w:before="0" w:after="0"/>
        <w:rPr>
          <w:lang w:val="et-EE"/>
        </w:rPr>
      </w:pPr>
      <w:r w:rsidRPr="00643B2F">
        <w:rPr>
          <w:b/>
          <w:bCs/>
          <w:lang w:val="et-EE"/>
        </w:rPr>
        <w:t>Lõikega 6</w:t>
      </w:r>
      <w:r>
        <w:rPr>
          <w:lang w:val="et-EE"/>
        </w:rPr>
        <w:t xml:space="preserve"> täpsustakse, millist tasaarvestuskokkulepet antud juhul silmas peetakse. Ehk antud juhul kvalifitseerub tasaarvestuskokkuleppeks selline kokkulepe, mis on sätestatud </w:t>
      </w:r>
      <w:r w:rsidRPr="00CD2D4C">
        <w:rPr>
          <w:lang w:val="et-EE"/>
        </w:rPr>
        <w:t>väärtpaberituru seaduse § 229</w:t>
      </w:r>
      <w:r w:rsidRPr="00643B2F">
        <w:rPr>
          <w:vertAlign w:val="superscript"/>
          <w:lang w:val="et-EE"/>
        </w:rPr>
        <w:t>4</w:t>
      </w:r>
      <w:r w:rsidRPr="00CD2D4C">
        <w:rPr>
          <w:lang w:val="et-EE"/>
        </w:rPr>
        <w:t xml:space="preserve"> lõike</w:t>
      </w:r>
      <w:r>
        <w:rPr>
          <w:lang w:val="et-EE"/>
        </w:rPr>
        <w:t>s</w:t>
      </w:r>
      <w:r w:rsidRPr="00CD2D4C">
        <w:rPr>
          <w:lang w:val="et-EE"/>
        </w:rPr>
        <w:t xml:space="preserve"> 1</w:t>
      </w:r>
      <w:r>
        <w:rPr>
          <w:lang w:val="et-EE"/>
        </w:rPr>
        <w:t>.</w:t>
      </w:r>
    </w:p>
    <w:p w14:paraId="3966DE6E" w14:textId="77777777" w:rsidR="007941BC" w:rsidRPr="00674BAC" w:rsidRDefault="007941BC" w:rsidP="007941BC">
      <w:pPr>
        <w:pStyle w:val="SLONormal"/>
        <w:spacing w:before="0" w:after="0"/>
        <w:rPr>
          <w:lang w:val="et-EE"/>
        </w:rPr>
      </w:pPr>
    </w:p>
    <w:p w14:paraId="3A6FF223" w14:textId="77777777" w:rsidR="007941BC" w:rsidRPr="00674BAC" w:rsidRDefault="007941BC" w:rsidP="007941BC">
      <w:pPr>
        <w:pStyle w:val="SLONormal"/>
        <w:spacing w:before="0" w:after="0"/>
        <w:rPr>
          <w:lang w:val="et-EE"/>
        </w:rPr>
      </w:pPr>
      <w:r w:rsidRPr="00674BAC">
        <w:rPr>
          <w:b/>
          <w:bCs/>
          <w:lang w:val="et-EE"/>
        </w:rPr>
        <w:t>Paragrahv 99.</w:t>
      </w:r>
      <w:r w:rsidRPr="00674BAC">
        <w:rPr>
          <w:lang w:val="et-EE"/>
        </w:rPr>
        <w:t xml:space="preserve"> Kehtiv § 99 sätestab nõuete tasaarvestamise tingimused.</w:t>
      </w:r>
    </w:p>
    <w:p w14:paraId="73A8F54A" w14:textId="77777777" w:rsidR="007941BC" w:rsidRPr="00674BAC" w:rsidRDefault="007941BC" w:rsidP="007941BC">
      <w:pPr>
        <w:pStyle w:val="SLONormal"/>
        <w:spacing w:before="0" w:after="0"/>
        <w:rPr>
          <w:lang w:val="et-EE"/>
        </w:rPr>
      </w:pPr>
    </w:p>
    <w:p w14:paraId="33D70A26" w14:textId="77777777" w:rsidR="007941BC" w:rsidRPr="00674BAC" w:rsidRDefault="007941BC" w:rsidP="007941BC">
      <w:pPr>
        <w:pStyle w:val="SLONormal"/>
        <w:spacing w:before="0" w:after="0"/>
        <w:rPr>
          <w:lang w:val="et-EE"/>
        </w:rPr>
      </w:pPr>
      <w:r w:rsidRPr="00674BAC">
        <w:rPr>
          <w:b/>
          <w:bCs/>
          <w:lang w:val="et-EE"/>
        </w:rPr>
        <w:t>Paragrahvi pealkirja muudetakse</w:t>
      </w:r>
      <w:r w:rsidRPr="00674BAC">
        <w:rPr>
          <w:lang w:val="et-EE"/>
        </w:rPr>
        <w:t>, kuna edaspidi reguleeritakse selle paragrahviga nii tasaarvestust võlaõigusseaduse § 197 tähenduses kui ka lõpetamisel toimuvat tasaarvestust väärtpaberituru seaduse § 229</w:t>
      </w:r>
      <w:r w:rsidRPr="00674BAC">
        <w:rPr>
          <w:vertAlign w:val="superscript"/>
          <w:lang w:val="et-EE"/>
        </w:rPr>
        <w:t>2</w:t>
      </w:r>
      <w:r w:rsidRPr="00674BAC">
        <w:rPr>
          <w:lang w:val="et-EE"/>
        </w:rPr>
        <w:t xml:space="preserve"> tähenduses. Paragrahvi uus pealkiri on ,,Nõuete tasaarvestus ja lõpetamisel toimuv tasaarvestus“. </w:t>
      </w:r>
    </w:p>
    <w:p w14:paraId="5BAD2DCB" w14:textId="77777777" w:rsidR="007941BC" w:rsidRPr="00674BAC" w:rsidRDefault="007941BC" w:rsidP="007941BC">
      <w:pPr>
        <w:pStyle w:val="SLONormal"/>
        <w:spacing w:before="0" w:after="0"/>
        <w:rPr>
          <w:lang w:val="et-EE"/>
        </w:rPr>
      </w:pPr>
    </w:p>
    <w:p w14:paraId="1DC2A45B" w14:textId="77777777" w:rsidR="007941BC" w:rsidRPr="00674BAC" w:rsidRDefault="007941BC" w:rsidP="007941BC">
      <w:pPr>
        <w:pStyle w:val="SLONormal"/>
        <w:spacing w:before="0" w:after="0"/>
        <w:rPr>
          <w:lang w:val="et-EE"/>
        </w:rPr>
      </w:pPr>
      <w:r w:rsidRPr="00674BAC">
        <w:rPr>
          <w:b/>
          <w:bCs/>
          <w:lang w:val="et-EE"/>
        </w:rPr>
        <w:t>Lõige 5 muudetakse</w:t>
      </w:r>
      <w:r w:rsidRPr="00674BAC">
        <w:rPr>
          <w:lang w:val="et-EE"/>
        </w:rPr>
        <w:t>, et viia säte kooskõlla eelnõuga väärtpaberituru seadusesse lisatud mõistetega ning eristada tasaarvestust võlaõigusseaduse § 197 tähenduses ning lõpetamisel toimuvat tasaarvestust väärtpaberituru seaduse § 229</w:t>
      </w:r>
      <w:r w:rsidRPr="00674BAC">
        <w:rPr>
          <w:vertAlign w:val="superscript"/>
          <w:lang w:val="et-EE"/>
        </w:rPr>
        <w:t>2</w:t>
      </w:r>
      <w:r w:rsidRPr="00674BAC">
        <w:rPr>
          <w:lang w:val="et-EE"/>
        </w:rPr>
        <w:t xml:space="preserve"> tähenduses. Sisulis</w:t>
      </w:r>
      <w:r>
        <w:rPr>
          <w:lang w:val="et-EE"/>
        </w:rPr>
        <w:t>elt</w:t>
      </w:r>
      <w:r w:rsidRPr="00674BAC">
        <w:rPr>
          <w:lang w:val="et-EE"/>
        </w:rPr>
        <w:t xml:space="preserve"> on sätte kohaldamisala laiendatud lisaks tuletistehingutele ka muudele kvalifitseeruvatele finantstehingutele väärtpaberituru seaduse § 229</w:t>
      </w:r>
      <w:r w:rsidRPr="00674BAC">
        <w:rPr>
          <w:vertAlign w:val="superscript"/>
          <w:lang w:val="et-EE"/>
        </w:rPr>
        <w:t>3</w:t>
      </w:r>
      <w:r w:rsidRPr="00674BAC">
        <w:rPr>
          <w:lang w:val="et-EE"/>
        </w:rPr>
        <w:t xml:space="preserve"> tähenduses ning netonõuet võib lisaks finantstagatisele rahuldada ka muu seatud tagatise arvelt.</w:t>
      </w:r>
    </w:p>
    <w:p w14:paraId="4F280835" w14:textId="77777777" w:rsidR="007941BC" w:rsidRPr="00674BAC" w:rsidRDefault="007941BC" w:rsidP="007941BC">
      <w:pPr>
        <w:pStyle w:val="SLONormal"/>
        <w:spacing w:before="0" w:after="0"/>
        <w:rPr>
          <w:lang w:val="et-EE"/>
        </w:rPr>
      </w:pPr>
    </w:p>
    <w:p w14:paraId="4DCFA83A" w14:textId="77777777" w:rsidR="007941BC" w:rsidRPr="00674BAC" w:rsidRDefault="007941BC" w:rsidP="007941BC">
      <w:pPr>
        <w:pStyle w:val="SLONormal"/>
        <w:spacing w:before="0" w:after="0"/>
        <w:rPr>
          <w:lang w:val="et-EE"/>
        </w:rPr>
      </w:pPr>
      <w:r w:rsidRPr="00674BAC">
        <w:rPr>
          <w:lang w:val="et-EE"/>
        </w:rPr>
        <w:t xml:space="preserve">Maksejõuetuse järgselt võlgneb maksejõuetu pool lõpetamisel toimuva tasaarvestuse tulemusel teisele poolele netonõude ning ulatuses, </w:t>
      </w:r>
      <w:r>
        <w:rPr>
          <w:lang w:val="et-EE"/>
        </w:rPr>
        <w:t>mida</w:t>
      </w:r>
      <w:r w:rsidRPr="00674BAC">
        <w:rPr>
          <w:lang w:val="et-EE"/>
        </w:rPr>
        <w:t xml:space="preserve"> ei saa rahuldada tagatise arvelt, kohaldatakse netonõude suhtes sama regulatsiooni, mis kehtib maksejõuetu poole võlausaldajate muudele nõuetele. Muu hulgas tähendab see, et tagatise arvelt rahuldamata osas tuleb netonõue esitada ja kaitsta ning see rahuldatakse pankrotiseaduses sätestatud korras. See on ka kooskõlas rahvusvaheliste standarditega</w:t>
      </w:r>
      <w:r w:rsidRPr="00674BAC">
        <w:rPr>
          <w:rStyle w:val="Allmrkuseviide"/>
        </w:rPr>
        <w:footnoteReference w:id="95"/>
      </w:r>
      <w:r w:rsidRPr="00674BAC">
        <w:rPr>
          <w:lang w:val="et-EE"/>
        </w:rPr>
        <w:t xml:space="preserve">. </w:t>
      </w:r>
    </w:p>
    <w:p w14:paraId="3275A425" w14:textId="77777777" w:rsidR="007941BC" w:rsidRPr="00674BAC" w:rsidRDefault="007941BC" w:rsidP="007941BC">
      <w:pPr>
        <w:pStyle w:val="SLONormal"/>
        <w:spacing w:before="0" w:after="0"/>
        <w:rPr>
          <w:lang w:val="et-EE"/>
        </w:rPr>
      </w:pPr>
    </w:p>
    <w:p w14:paraId="6626E892" w14:textId="77777777" w:rsidR="007941BC" w:rsidRPr="00674BAC" w:rsidRDefault="007941BC" w:rsidP="007941BC">
      <w:pPr>
        <w:pStyle w:val="SLONormal"/>
        <w:spacing w:before="0" w:after="0"/>
        <w:rPr>
          <w:lang w:val="et-EE"/>
        </w:rPr>
      </w:pPr>
      <w:r w:rsidRPr="00674BAC">
        <w:rPr>
          <w:b/>
          <w:bCs/>
          <w:lang w:val="et-EE"/>
        </w:rPr>
        <w:t>Lõige 6 muudetakse</w:t>
      </w:r>
      <w:r w:rsidRPr="00674BAC">
        <w:rPr>
          <w:lang w:val="et-EE"/>
        </w:rPr>
        <w:t>, kuna finantstagatise direktiivile vastav lõpetamisel toimuva tasaarvestuse mõiste on nüüd defineeritud väärtpaberituru seaduse § 229</w:t>
      </w:r>
      <w:r w:rsidRPr="00674BAC">
        <w:rPr>
          <w:vertAlign w:val="superscript"/>
          <w:lang w:val="et-EE"/>
        </w:rPr>
        <w:t>2</w:t>
      </w:r>
      <w:r w:rsidRPr="00674BAC">
        <w:rPr>
          <w:lang w:val="et-EE"/>
        </w:rPr>
        <w:t xml:space="preserve"> lõikes 2 ning seega on asjakohane </w:t>
      </w:r>
      <w:r>
        <w:rPr>
          <w:lang w:val="et-EE"/>
        </w:rPr>
        <w:t>AÕS</w:t>
      </w:r>
      <w:r w:rsidRPr="00674BAC">
        <w:rPr>
          <w:lang w:val="et-EE"/>
        </w:rPr>
        <w:t xml:space="preserve"> §</w:t>
      </w:r>
      <w:r>
        <w:rPr>
          <w:lang w:val="et-EE"/>
        </w:rPr>
        <w:t>-i</w:t>
      </w:r>
      <w:r w:rsidRPr="00674BAC">
        <w:rPr>
          <w:lang w:val="et-EE"/>
        </w:rPr>
        <w:t xml:space="preserve"> 314</w:t>
      </w:r>
      <w:r w:rsidRPr="00674BAC">
        <w:rPr>
          <w:vertAlign w:val="superscript"/>
          <w:lang w:val="et-EE"/>
        </w:rPr>
        <w:t>2</w:t>
      </w:r>
      <w:r w:rsidRPr="00674BAC">
        <w:rPr>
          <w:lang w:val="et-EE"/>
        </w:rPr>
        <w:t xml:space="preserve"> asemel viidata lõpetamisel toimuva tasaarvestuse mõistele väärtpaberituru seaduse § 229</w:t>
      </w:r>
      <w:r w:rsidRPr="00674BAC">
        <w:rPr>
          <w:vertAlign w:val="superscript"/>
          <w:lang w:val="et-EE"/>
        </w:rPr>
        <w:t>2</w:t>
      </w:r>
      <w:r w:rsidRPr="00674BAC">
        <w:rPr>
          <w:lang w:val="et-EE"/>
        </w:rPr>
        <w:t xml:space="preserve"> lõike 2 tähenduses. </w:t>
      </w:r>
    </w:p>
    <w:p w14:paraId="7DB50DAA" w14:textId="77777777" w:rsidR="007941BC" w:rsidRPr="00674BAC" w:rsidRDefault="007941BC" w:rsidP="007941BC">
      <w:pPr>
        <w:pStyle w:val="SLONormal"/>
        <w:spacing w:before="0" w:after="0"/>
        <w:rPr>
          <w:lang w:val="et-EE"/>
        </w:rPr>
      </w:pPr>
    </w:p>
    <w:p w14:paraId="25DA30CA" w14:textId="77777777" w:rsidR="007941BC" w:rsidRPr="00674BAC" w:rsidRDefault="007941BC" w:rsidP="007941BC">
      <w:pPr>
        <w:pStyle w:val="SLONormal"/>
        <w:spacing w:before="0" w:after="0"/>
        <w:rPr>
          <w:lang w:val="et-EE"/>
        </w:rPr>
      </w:pPr>
      <w:r w:rsidRPr="00674BAC">
        <w:rPr>
          <w:b/>
          <w:bCs/>
          <w:lang w:val="et-EE"/>
        </w:rPr>
        <w:t>Paragrahv 109.</w:t>
      </w:r>
      <w:r w:rsidRPr="00674BAC">
        <w:rPr>
          <w:lang w:val="et-EE"/>
        </w:rPr>
        <w:t xml:space="preserve"> Kehtiv § 109 sätestab tagasivõitmise mõiste.</w:t>
      </w:r>
    </w:p>
    <w:p w14:paraId="3E8E7CF1" w14:textId="77777777" w:rsidR="007941BC" w:rsidRPr="00674BAC" w:rsidRDefault="007941BC" w:rsidP="007941BC">
      <w:pPr>
        <w:pStyle w:val="SLONormal"/>
        <w:spacing w:before="0" w:after="0"/>
        <w:rPr>
          <w:lang w:val="et-EE"/>
        </w:rPr>
      </w:pPr>
    </w:p>
    <w:p w14:paraId="7B5BEEEE" w14:textId="77777777" w:rsidR="007941BC" w:rsidRPr="00674BAC" w:rsidRDefault="007941BC" w:rsidP="007941BC">
      <w:pPr>
        <w:pStyle w:val="SLONormal"/>
        <w:spacing w:before="0" w:after="0"/>
        <w:rPr>
          <w:lang w:val="et-EE"/>
        </w:rPr>
      </w:pPr>
      <w:r w:rsidRPr="00674BAC">
        <w:rPr>
          <w:b/>
          <w:bCs/>
          <w:lang w:val="et-EE"/>
        </w:rPr>
        <w:t>Lõike 2 teine lause tunnistatakse kehtetuks</w:t>
      </w:r>
      <w:r w:rsidRPr="00674BAC">
        <w:rPr>
          <w:lang w:val="et-EE"/>
        </w:rPr>
        <w:t>, kuna seal sisalduv regulatsioon viiakse uude lõikesse 2</w:t>
      </w:r>
      <w:r w:rsidRPr="00674BAC">
        <w:rPr>
          <w:vertAlign w:val="superscript"/>
          <w:lang w:val="et-EE"/>
        </w:rPr>
        <w:t>1</w:t>
      </w:r>
      <w:r w:rsidRPr="00674BAC">
        <w:rPr>
          <w:lang w:val="et-EE"/>
        </w:rPr>
        <w:t>.</w:t>
      </w:r>
    </w:p>
    <w:p w14:paraId="10EA284F" w14:textId="77777777" w:rsidR="007941BC" w:rsidRPr="00674BAC" w:rsidRDefault="007941BC" w:rsidP="007941BC">
      <w:pPr>
        <w:pStyle w:val="SLONormal"/>
        <w:spacing w:before="0" w:after="0"/>
        <w:rPr>
          <w:lang w:val="et-EE"/>
        </w:rPr>
      </w:pPr>
    </w:p>
    <w:p w14:paraId="02191E51" w14:textId="77777777" w:rsidR="007941BC" w:rsidRPr="00674BAC" w:rsidRDefault="007941BC" w:rsidP="007941BC">
      <w:pPr>
        <w:pStyle w:val="SLONormal"/>
        <w:spacing w:before="0" w:after="0"/>
        <w:rPr>
          <w:lang w:val="et-EE"/>
        </w:rPr>
      </w:pPr>
      <w:r w:rsidRPr="00674BAC">
        <w:rPr>
          <w:b/>
          <w:bCs/>
          <w:lang w:val="et-EE"/>
        </w:rPr>
        <w:t>Paragrahvi</w:t>
      </w:r>
      <w:r w:rsidRPr="00674BAC" w:rsidDel="0093167C">
        <w:rPr>
          <w:b/>
          <w:bCs/>
          <w:lang w:val="et-EE"/>
        </w:rPr>
        <w:t xml:space="preserve"> </w:t>
      </w:r>
      <w:r w:rsidRPr="00674BAC">
        <w:rPr>
          <w:b/>
          <w:bCs/>
          <w:lang w:val="et-EE"/>
        </w:rPr>
        <w:t>täiendatakse lõikega 2</w:t>
      </w:r>
      <w:r w:rsidRPr="00674BAC">
        <w:rPr>
          <w:b/>
          <w:bCs/>
          <w:vertAlign w:val="superscript"/>
          <w:lang w:val="et-EE"/>
        </w:rPr>
        <w:t>1</w:t>
      </w:r>
      <w:r w:rsidRPr="00674BAC">
        <w:rPr>
          <w:lang w:val="et-EE"/>
        </w:rPr>
        <w:t xml:space="preserve">, et kehtestada erandid § 109 lõikes 2 sätestatud üldreeglist. Esmalt viiakse uude lõikesse seni lõike 2 teises lauses toodud erandid, kuna nimetatud lause lõikes 2 tunnistatakse kehtetuks. Lisaks laiendatakse erandi kohaldumisala ka tasaarvestusrežiimile, korrastatakse viited definitsioonidele ning viide finantstagatise kokkuleppele.  </w:t>
      </w:r>
    </w:p>
    <w:p w14:paraId="18ACC512" w14:textId="77777777" w:rsidR="007941BC" w:rsidRPr="00674BAC" w:rsidRDefault="007941BC" w:rsidP="007941BC">
      <w:pPr>
        <w:pStyle w:val="SLONormal"/>
        <w:spacing w:before="0" w:after="0"/>
        <w:rPr>
          <w:lang w:val="et-EE"/>
        </w:rPr>
      </w:pPr>
    </w:p>
    <w:p w14:paraId="37110D7F" w14:textId="77777777" w:rsidR="007941BC" w:rsidRPr="00674BAC" w:rsidRDefault="007941BC" w:rsidP="007941BC">
      <w:pPr>
        <w:pStyle w:val="SLONormal"/>
        <w:spacing w:before="0" w:after="0"/>
        <w:rPr>
          <w:lang w:val="et-EE"/>
        </w:rPr>
      </w:pPr>
      <w:r w:rsidRPr="00674BAC">
        <w:rPr>
          <w:lang w:val="et-EE"/>
        </w:rPr>
        <w:t xml:space="preserve">Tasaarvestusrežiimi õigusaktid peavad tagama, et tasaarvestuskokkuleppe alusel osapoole netovõlgnevusega seoses sooritatud makseid või tagatise andmist mis tahes maksejõuetusele eelneva perioodi jooksul ei käsitleta teiste võlausaldajate huve kahjustavana, mis tooks kaasa nende tühisuse või </w:t>
      </w:r>
      <w:proofErr w:type="spellStart"/>
      <w:r w:rsidRPr="00674BAC">
        <w:rPr>
          <w:lang w:val="et-EE"/>
        </w:rPr>
        <w:t>tühistatavuse</w:t>
      </w:r>
      <w:proofErr w:type="spellEnd"/>
      <w:r w:rsidRPr="00674BAC">
        <w:rPr>
          <w:lang w:val="et-EE"/>
        </w:rPr>
        <w:t xml:space="preserve"> tingimusel, et makse sooritatakse või tagatis antakse tehingu või tagatiskokkuleppe tavapäraste tingimuste kohaselt ja mitte kavatsusega teisi võlausaldajaid kahjustada.</w:t>
      </w:r>
      <w:r w:rsidRPr="00674BAC">
        <w:rPr>
          <w:rStyle w:val="Allmrkuseviide"/>
          <w:lang w:val="et-EE"/>
        </w:rPr>
        <w:footnoteReference w:id="96"/>
      </w:r>
    </w:p>
    <w:p w14:paraId="243F9655" w14:textId="77777777" w:rsidR="007941BC" w:rsidRPr="00674BAC" w:rsidRDefault="007941BC" w:rsidP="007941BC">
      <w:pPr>
        <w:pStyle w:val="SLONormal"/>
        <w:spacing w:before="0" w:after="0"/>
        <w:rPr>
          <w:lang w:val="et-EE"/>
        </w:rPr>
      </w:pPr>
    </w:p>
    <w:p w14:paraId="36770283" w14:textId="77777777" w:rsidR="007941BC" w:rsidRPr="00674BAC" w:rsidRDefault="007941BC" w:rsidP="007941BC">
      <w:pPr>
        <w:pStyle w:val="SLONormal"/>
        <w:spacing w:before="0" w:after="0"/>
        <w:rPr>
          <w:lang w:val="et-EE"/>
        </w:rPr>
      </w:pPr>
      <w:r w:rsidRPr="00674BAC">
        <w:rPr>
          <w:lang w:val="et-EE"/>
        </w:rPr>
        <w:t>UNIDROIT põhimõtete kohaselt:</w:t>
      </w:r>
    </w:p>
    <w:p w14:paraId="0EA827F2" w14:textId="77777777" w:rsidR="007941BC" w:rsidRPr="00674BAC" w:rsidRDefault="007941BC" w:rsidP="007941BC">
      <w:pPr>
        <w:pStyle w:val="SLONormal"/>
        <w:numPr>
          <w:ilvl w:val="0"/>
          <w:numId w:val="31"/>
        </w:numPr>
        <w:spacing w:before="0" w:after="0"/>
        <w:rPr>
          <w:lang w:val="et-EE"/>
        </w:rPr>
      </w:pPr>
      <w:r w:rsidRPr="00674BAC">
        <w:rPr>
          <w:lang w:val="et-EE"/>
        </w:rPr>
        <w:t>Üksnes lõpetamisel toimuva tasaarvestuse kokkuleppe sõlmimine ja kohaldamine kui selline ei tohiks olla aluseks lõpetamisel toimuva tasaarvestuse kokkuleppe tühiseks tunnistamiseks vastuolu tõttu võlausaldajate võrdse kohtlemise põhimõttega.</w:t>
      </w:r>
    </w:p>
    <w:p w14:paraId="641125E9" w14:textId="77777777" w:rsidR="007941BC" w:rsidRPr="00674BAC" w:rsidRDefault="007941BC" w:rsidP="007941BC">
      <w:pPr>
        <w:pStyle w:val="SLONormal"/>
        <w:numPr>
          <w:ilvl w:val="0"/>
          <w:numId w:val="31"/>
        </w:numPr>
        <w:spacing w:before="0" w:after="0"/>
        <w:rPr>
          <w:lang w:val="et-EE"/>
        </w:rPr>
      </w:pPr>
      <w:r w:rsidRPr="00674BAC">
        <w:rPr>
          <w:lang w:val="et-EE"/>
        </w:rPr>
        <w:t>Lõpetamisel toimuva tasaarvestuse toimimist ja mis tahes kohustuse hõlmamist netokohustuse arvutamisse lõpetamisel toimuva tasaarvestuse sätte alusel ei tohiks piirata pelgalt seetõttu, et lõpetamisel toimuva tasaarvestuse kokkulepe sõlmiti, kokkuleppega hõlmatud kohustus tekkis või netokohustus muutus sissenõutavaks mingi aja jooksul enne menetluse algust.</w:t>
      </w:r>
      <w:r w:rsidRPr="00674BAC">
        <w:rPr>
          <w:rStyle w:val="Allmrkuseviide"/>
          <w:lang w:val="et-EE"/>
        </w:rPr>
        <w:footnoteReference w:id="97"/>
      </w:r>
    </w:p>
    <w:p w14:paraId="00E841ED" w14:textId="77777777" w:rsidR="007941BC" w:rsidRPr="00674BAC" w:rsidRDefault="007941BC" w:rsidP="007941BC">
      <w:pPr>
        <w:pStyle w:val="SLONormal"/>
        <w:spacing w:before="0" w:after="0"/>
        <w:ind w:left="360"/>
        <w:rPr>
          <w:lang w:val="et-EE"/>
        </w:rPr>
      </w:pPr>
      <w:r w:rsidRPr="00674BAC">
        <w:rPr>
          <w:lang w:val="et-EE"/>
        </w:rPr>
        <w:t>Tulenevalt eeltoodud põhimõtetest ja eelnõu muude sätetega tehtavatest muudatustest uue lõikega 2</w:t>
      </w:r>
      <w:r w:rsidRPr="00674BAC">
        <w:rPr>
          <w:vertAlign w:val="superscript"/>
          <w:lang w:val="et-EE"/>
        </w:rPr>
        <w:t>1</w:t>
      </w:r>
      <w:r w:rsidRPr="00674BAC">
        <w:rPr>
          <w:lang w:val="et-EE"/>
        </w:rPr>
        <w:t xml:space="preserve"> järgmised muudatused:</w:t>
      </w:r>
    </w:p>
    <w:p w14:paraId="6935D240" w14:textId="77777777" w:rsidR="007941BC" w:rsidRPr="00674BAC" w:rsidRDefault="007941BC" w:rsidP="007941BC">
      <w:pPr>
        <w:pStyle w:val="SLONormal"/>
        <w:numPr>
          <w:ilvl w:val="0"/>
          <w:numId w:val="31"/>
        </w:numPr>
        <w:spacing w:before="0" w:after="0"/>
        <w:rPr>
          <w:lang w:val="et-EE"/>
        </w:rPr>
      </w:pPr>
      <w:r w:rsidRPr="00674BAC">
        <w:rPr>
          <w:lang w:val="et-EE"/>
        </w:rPr>
        <w:t xml:space="preserve">Finantstagatise osas </w:t>
      </w:r>
      <w:r>
        <w:rPr>
          <w:lang w:val="et-EE"/>
        </w:rPr>
        <w:t>jäetakse välja</w:t>
      </w:r>
      <w:r w:rsidRPr="00674BAC">
        <w:rPr>
          <w:lang w:val="et-EE"/>
        </w:rPr>
        <w:t xml:space="preserve"> viide </w:t>
      </w:r>
      <w:r>
        <w:rPr>
          <w:lang w:val="et-EE"/>
        </w:rPr>
        <w:t>AÕS-</w:t>
      </w:r>
      <w:proofErr w:type="spellStart"/>
      <w:r>
        <w:rPr>
          <w:lang w:val="et-EE"/>
        </w:rPr>
        <w:t>ile</w:t>
      </w:r>
      <w:proofErr w:type="spellEnd"/>
      <w:r w:rsidRPr="00674BAC">
        <w:rPr>
          <w:lang w:val="et-EE"/>
        </w:rPr>
        <w:t xml:space="preserve"> (seda on põhjendatud samasuguste muudatuste selgitustes eespool) ja lisatud selguse huvides finantstagatise täiendamine ning asendamine (täiendamine ja asendamine on finantstagatise kokkulepetes tavapärane ning kooskõlas finantstagatise direktiivi ja </w:t>
      </w:r>
      <w:r>
        <w:rPr>
          <w:lang w:val="et-EE"/>
        </w:rPr>
        <w:t>AÕS-iga</w:t>
      </w:r>
      <w:r w:rsidRPr="00674BAC">
        <w:rPr>
          <w:lang w:val="et-EE"/>
        </w:rPr>
        <w:t>).</w:t>
      </w:r>
    </w:p>
    <w:p w14:paraId="50CFC115" w14:textId="77777777" w:rsidR="007941BC" w:rsidRPr="00674BAC" w:rsidRDefault="007941BC" w:rsidP="007941BC">
      <w:pPr>
        <w:pStyle w:val="SLONormal"/>
        <w:numPr>
          <w:ilvl w:val="0"/>
          <w:numId w:val="31"/>
        </w:numPr>
        <w:spacing w:before="0" w:after="0"/>
        <w:rPr>
          <w:lang w:val="et-EE"/>
        </w:rPr>
      </w:pPr>
      <w:r w:rsidRPr="00674BAC">
        <w:rPr>
          <w:lang w:val="et-EE"/>
        </w:rPr>
        <w:t>Juba varasemalt lõike 2 teises lauses sisaldunud erandite loetellu lisatakse lõpetamisel toimuv tasaarvestus ning tasaarvestuskokkuleppele või sellega hõlmatud kvalifitseeruvale finantstehingule tagatise seadmine. Tagatise osas tehakse täiendus põhjusel, et 2018. aasta ISDA MNA alusel ei ole tasaarvestuskokkuleppe „tagatise“ mõiste piiratud finantstagatisega, vaid hõlmab ka garantiid, akreditiivi ning tagasimaksekohustust, samuti kõiki varasid mida konkreetses riigis tagatisena kasutatakse.</w:t>
      </w:r>
      <w:r w:rsidRPr="00674BAC">
        <w:rPr>
          <w:rStyle w:val="Allmrkuseviide"/>
          <w:lang w:val="et-EE"/>
        </w:rPr>
        <w:footnoteReference w:id="98"/>
      </w:r>
      <w:r w:rsidRPr="00674BAC">
        <w:rPr>
          <w:lang w:val="et-EE"/>
        </w:rPr>
        <w:t xml:space="preserve"> Kuigi pankrotiseaduse § 114 lõikes 4 käsitletakse muid tuletistehingu tagamiseks seatud tagatisi finantstagatisega võrdselt, siis muudel pankrotiseaduses ja teistes maksejõuetusseadustes reguleeritud juhtudel ei ole kehtiva seaduse alusel muud tuletistehingu tagamiseks seatud tagatised finantstagatisega võrdväärselt kaitstud.</w:t>
      </w:r>
    </w:p>
    <w:p w14:paraId="4D2F3425" w14:textId="77777777" w:rsidR="007941BC" w:rsidRPr="00674BAC" w:rsidRDefault="007941BC" w:rsidP="007941BC">
      <w:pPr>
        <w:pStyle w:val="SLONormal"/>
        <w:spacing w:before="0" w:after="0"/>
        <w:rPr>
          <w:lang w:val="et-EE"/>
        </w:rPr>
      </w:pPr>
    </w:p>
    <w:p w14:paraId="26F05067" w14:textId="77777777" w:rsidR="007941BC" w:rsidRPr="00674BAC" w:rsidRDefault="007941BC" w:rsidP="007941BC">
      <w:pPr>
        <w:pStyle w:val="SLONormal"/>
        <w:spacing w:before="0" w:after="0"/>
        <w:rPr>
          <w:lang w:val="et-EE"/>
        </w:rPr>
      </w:pPr>
      <w:r w:rsidRPr="00674BAC">
        <w:rPr>
          <w:b/>
          <w:bCs/>
          <w:lang w:val="et-EE"/>
        </w:rPr>
        <w:t>Paragrahv 110.</w:t>
      </w:r>
      <w:r w:rsidRPr="00674BAC">
        <w:rPr>
          <w:lang w:val="et-EE"/>
        </w:rPr>
        <w:t xml:space="preserve"> Kehtiv § 110 sätestab tehingu tagasivõitmise üldised alused.</w:t>
      </w:r>
    </w:p>
    <w:p w14:paraId="6C49348A" w14:textId="77777777" w:rsidR="007941BC" w:rsidRPr="00674BAC" w:rsidRDefault="007941BC" w:rsidP="007941BC">
      <w:pPr>
        <w:pStyle w:val="SLONormal"/>
        <w:spacing w:before="0" w:after="0"/>
        <w:rPr>
          <w:lang w:val="et-EE"/>
        </w:rPr>
      </w:pPr>
    </w:p>
    <w:p w14:paraId="4F718A04" w14:textId="77777777" w:rsidR="007941BC" w:rsidRPr="00674BAC" w:rsidRDefault="007941BC" w:rsidP="007941BC">
      <w:pPr>
        <w:pStyle w:val="SLONormal"/>
        <w:spacing w:before="0" w:after="0"/>
        <w:rPr>
          <w:lang w:val="et-EE"/>
        </w:rPr>
      </w:pPr>
      <w:r w:rsidRPr="00674BAC">
        <w:rPr>
          <w:b/>
          <w:bCs/>
          <w:lang w:val="et-EE"/>
        </w:rPr>
        <w:t>Lõige 4 muudetakse</w:t>
      </w:r>
      <w:r w:rsidRPr="00674BAC">
        <w:rPr>
          <w:lang w:val="et-EE"/>
        </w:rPr>
        <w:t>, et laiendada erandi kohaldumisala ka tasaarvestusrežiimile. Erandi kohaldamisala laiendamise põhjused tulenevalt rahvusvahelistest standarditest kattuvad pankrotiseaduse §</w:t>
      </w:r>
      <w:r>
        <w:rPr>
          <w:lang w:val="et-EE"/>
        </w:rPr>
        <w:t>-i</w:t>
      </w:r>
      <w:r w:rsidRPr="00674BAC">
        <w:rPr>
          <w:lang w:val="et-EE"/>
        </w:rPr>
        <w:t xml:space="preserve"> 109 lõike 2</w:t>
      </w:r>
      <w:r w:rsidRPr="00674BAC">
        <w:rPr>
          <w:vertAlign w:val="superscript"/>
          <w:lang w:val="et-EE"/>
        </w:rPr>
        <w:t>1</w:t>
      </w:r>
      <w:r w:rsidRPr="00674BAC">
        <w:rPr>
          <w:lang w:val="et-EE"/>
        </w:rPr>
        <w:t xml:space="preserve"> </w:t>
      </w:r>
      <w:r>
        <w:rPr>
          <w:lang w:val="et-EE"/>
        </w:rPr>
        <w:t xml:space="preserve">lisamise </w:t>
      </w:r>
      <w:r w:rsidRPr="00674BAC">
        <w:rPr>
          <w:lang w:val="et-EE"/>
        </w:rPr>
        <w:t xml:space="preserve">põhjendustega. </w:t>
      </w:r>
    </w:p>
    <w:p w14:paraId="51C8AD45" w14:textId="77777777" w:rsidR="007941BC" w:rsidRPr="00674BAC" w:rsidRDefault="007941BC" w:rsidP="007941BC">
      <w:pPr>
        <w:pStyle w:val="SLONormal"/>
        <w:spacing w:before="0" w:after="0"/>
        <w:rPr>
          <w:lang w:val="et-EE"/>
        </w:rPr>
      </w:pPr>
    </w:p>
    <w:p w14:paraId="1AAC0689" w14:textId="77777777" w:rsidR="007941BC" w:rsidRPr="00674BAC" w:rsidRDefault="007941BC" w:rsidP="007941BC">
      <w:pPr>
        <w:pStyle w:val="SLONormal"/>
        <w:spacing w:before="0" w:after="0"/>
        <w:rPr>
          <w:lang w:val="et-EE"/>
        </w:rPr>
      </w:pPr>
      <w:r w:rsidRPr="00674BAC">
        <w:rPr>
          <w:b/>
          <w:bCs/>
          <w:lang w:val="et-EE"/>
        </w:rPr>
        <w:t>Paragrahv 114.</w:t>
      </w:r>
      <w:r w:rsidRPr="00674BAC">
        <w:rPr>
          <w:lang w:val="et-EE"/>
        </w:rPr>
        <w:t xml:space="preserve"> Kehtiv § 114 sätestab tagatise andmise tagasivõitmise tingimused.</w:t>
      </w:r>
    </w:p>
    <w:p w14:paraId="548380C6" w14:textId="77777777" w:rsidR="007941BC" w:rsidRPr="00674BAC" w:rsidRDefault="007941BC" w:rsidP="007941BC">
      <w:pPr>
        <w:pStyle w:val="SLONormal"/>
        <w:spacing w:before="0" w:after="0"/>
        <w:rPr>
          <w:b/>
          <w:bCs/>
          <w:lang w:val="et-EE"/>
        </w:rPr>
      </w:pPr>
    </w:p>
    <w:p w14:paraId="53EFFEF3" w14:textId="77777777" w:rsidR="007941BC" w:rsidRPr="00674BAC" w:rsidRDefault="007941BC" w:rsidP="007941BC">
      <w:pPr>
        <w:pStyle w:val="SLONormal"/>
        <w:spacing w:before="0" w:after="0"/>
        <w:rPr>
          <w:lang w:val="et-EE"/>
        </w:rPr>
      </w:pPr>
      <w:r w:rsidRPr="00674BAC">
        <w:rPr>
          <w:b/>
          <w:bCs/>
          <w:lang w:val="et-EE"/>
        </w:rPr>
        <w:t>Lõige 4 muudetakse</w:t>
      </w:r>
      <w:r w:rsidRPr="00674BAC">
        <w:rPr>
          <w:lang w:val="et-EE"/>
        </w:rPr>
        <w:t>, et laiendada erandi</w:t>
      </w:r>
      <w:r>
        <w:rPr>
          <w:lang w:val="et-EE"/>
        </w:rPr>
        <w:t>t</w:t>
      </w:r>
      <w:r w:rsidRPr="00674BAC">
        <w:rPr>
          <w:lang w:val="et-EE"/>
        </w:rPr>
        <w:t>, mis siiani kehtis finantstagatisele ja tuletistehingu tagatisele, kohaldumisala ka väärtpaberituru seaduse § 229</w:t>
      </w:r>
      <w:r w:rsidRPr="00674BAC">
        <w:rPr>
          <w:vertAlign w:val="superscript"/>
          <w:lang w:val="et-EE"/>
        </w:rPr>
        <w:t>4</w:t>
      </w:r>
      <w:r w:rsidRPr="00674BAC">
        <w:rPr>
          <w:lang w:val="et-EE"/>
        </w:rPr>
        <w:t xml:space="preserve"> lõikes 1 nimetatud tasaarvestuskokkuleppe või sellega hõlmatud kvalifitseeruva finantstehingu (kvalifitseeruvad finantstehingud väärtpaberituru seaduse § 229</w:t>
      </w:r>
      <w:r w:rsidRPr="00674BAC">
        <w:rPr>
          <w:vertAlign w:val="superscript"/>
          <w:lang w:val="et-EE"/>
        </w:rPr>
        <w:t>3</w:t>
      </w:r>
      <w:r w:rsidRPr="00674BAC">
        <w:rPr>
          <w:lang w:val="et-EE"/>
        </w:rPr>
        <w:t xml:space="preserve"> kohaselt hõlmavad lisaks tuletistehingutele ka teatud muid finantstehinguid) muudele tagatistele, kuna rahvusvaheliste standardite kohaselt kehtivad tasaarvestusrežiimi erandid lisaks finantstagatistele ka muudele tagatistele.  Lisaks on sarnaselt eespool tehtud muudatustele kaotatud viide </w:t>
      </w:r>
      <w:r>
        <w:rPr>
          <w:lang w:val="et-EE"/>
        </w:rPr>
        <w:t>AÕS</w:t>
      </w:r>
      <w:r w:rsidRPr="00674BAC">
        <w:rPr>
          <w:lang w:val="et-EE"/>
        </w:rPr>
        <w:t xml:space="preserve"> §-le 314</w:t>
      </w:r>
      <w:r w:rsidRPr="00674BAC">
        <w:rPr>
          <w:vertAlign w:val="superscript"/>
          <w:lang w:val="et-EE"/>
        </w:rPr>
        <w:t>1</w:t>
      </w:r>
      <w:r w:rsidRPr="00674BAC">
        <w:rPr>
          <w:lang w:val="et-EE"/>
        </w:rPr>
        <w:t xml:space="preserve">. Finantstagatis tähistab seega igasugust finantstagatist, mis on seatud finantstagatise direktiivi artikkel 2 lõike 1 tähenduses. </w:t>
      </w:r>
    </w:p>
    <w:p w14:paraId="39149402" w14:textId="77777777" w:rsidR="007941BC" w:rsidRPr="00674BAC" w:rsidRDefault="007941BC" w:rsidP="007941BC">
      <w:pPr>
        <w:pStyle w:val="SLONormal"/>
        <w:spacing w:before="0" w:after="0"/>
        <w:rPr>
          <w:lang w:val="et-EE"/>
        </w:rPr>
      </w:pPr>
    </w:p>
    <w:p w14:paraId="657EE17F" w14:textId="77777777" w:rsidR="007941BC" w:rsidRPr="00674BAC" w:rsidRDefault="007941BC" w:rsidP="007941BC">
      <w:pPr>
        <w:pStyle w:val="SLONormal"/>
        <w:spacing w:before="0" w:after="0"/>
        <w:rPr>
          <w:lang w:val="et-EE"/>
        </w:rPr>
      </w:pPr>
      <w:r w:rsidRPr="00674BAC">
        <w:rPr>
          <w:lang w:val="et-EE"/>
        </w:rPr>
        <w:t>Tasaarvestusrežiimi õigusaktid peavad tagama, et tasaarvestuskokkuleppe alusel tagatise andmist mis tahes maksejõuetusele eelneva perioodi jooksul ei käsit</w:t>
      </w:r>
      <w:r>
        <w:rPr>
          <w:lang w:val="et-EE"/>
        </w:rPr>
        <w:t>a</w:t>
      </w:r>
      <w:r w:rsidRPr="00674BAC">
        <w:rPr>
          <w:lang w:val="et-EE"/>
        </w:rPr>
        <w:t xml:space="preserve">ta teiste võlausaldajate huve kahjustavana, mis tooks kaasa nende tühisuse või </w:t>
      </w:r>
      <w:proofErr w:type="spellStart"/>
      <w:r w:rsidRPr="00674BAC">
        <w:rPr>
          <w:lang w:val="et-EE"/>
        </w:rPr>
        <w:t>tühistatavuse</w:t>
      </w:r>
      <w:proofErr w:type="spellEnd"/>
      <w:r w:rsidRPr="00674BAC">
        <w:rPr>
          <w:lang w:val="et-EE"/>
        </w:rPr>
        <w:t xml:space="preserve">  tingimusel, et tagatis antakse tehingu või tagatiskokkuleppe tavapäraste tingimuste kohaselt ja mitte kavatsusega teisi võlausaldajaid kahjustada.</w:t>
      </w:r>
      <w:r w:rsidRPr="00674BAC">
        <w:rPr>
          <w:rStyle w:val="Allmrkuseviide"/>
          <w:lang w:val="et-EE"/>
        </w:rPr>
        <w:footnoteReference w:id="99"/>
      </w:r>
    </w:p>
    <w:p w14:paraId="4F9DBDFF" w14:textId="77777777" w:rsidR="007941BC" w:rsidRPr="00674BAC" w:rsidRDefault="007941BC" w:rsidP="007941BC">
      <w:pPr>
        <w:spacing w:after="0" w:line="240" w:lineRule="auto"/>
        <w:jc w:val="both"/>
        <w:rPr>
          <w:rFonts w:ascii="Times New Roman" w:hAnsi="Times New Roman" w:cs="Times New Roman"/>
          <w:sz w:val="24"/>
          <w:szCs w:val="24"/>
        </w:rPr>
      </w:pPr>
    </w:p>
    <w:p w14:paraId="718EB8F3" w14:textId="77777777" w:rsidR="007941BC" w:rsidRPr="00674BAC" w:rsidRDefault="007941BC" w:rsidP="007941BC">
      <w:pPr>
        <w:spacing w:after="0" w:line="240" w:lineRule="auto"/>
        <w:ind w:left="708"/>
        <w:jc w:val="both"/>
        <w:rPr>
          <w:rFonts w:ascii="Times New Roman" w:hAnsi="Times New Roman" w:cs="Times New Roman"/>
          <w:b/>
          <w:bCs/>
          <w:sz w:val="24"/>
          <w:szCs w:val="24"/>
        </w:rPr>
      </w:pPr>
      <w:r w:rsidRPr="00674BAC">
        <w:rPr>
          <w:rFonts w:ascii="Times New Roman" w:hAnsi="Times New Roman" w:cs="Times New Roman"/>
          <w:b/>
          <w:bCs/>
          <w:sz w:val="24"/>
          <w:szCs w:val="24"/>
        </w:rPr>
        <w:t>3.1</w:t>
      </w:r>
      <w:r>
        <w:rPr>
          <w:rFonts w:ascii="Times New Roman" w:hAnsi="Times New Roman" w:cs="Times New Roman"/>
          <w:b/>
          <w:bCs/>
          <w:sz w:val="24"/>
          <w:szCs w:val="24"/>
        </w:rPr>
        <w:t>2</w:t>
      </w:r>
      <w:r w:rsidRPr="00674BAC">
        <w:rPr>
          <w:rFonts w:ascii="Times New Roman" w:hAnsi="Times New Roman" w:cs="Times New Roman"/>
          <w:b/>
          <w:bCs/>
          <w:sz w:val="24"/>
          <w:szCs w:val="24"/>
        </w:rPr>
        <w:t>. Eelnõu § 1</w:t>
      </w:r>
      <w:r>
        <w:rPr>
          <w:rFonts w:ascii="Times New Roman" w:hAnsi="Times New Roman" w:cs="Times New Roman"/>
          <w:b/>
          <w:bCs/>
          <w:sz w:val="24"/>
          <w:szCs w:val="24"/>
        </w:rPr>
        <w:t>1</w:t>
      </w:r>
      <w:r w:rsidRPr="00674BAC">
        <w:rPr>
          <w:rFonts w:ascii="Times New Roman" w:hAnsi="Times New Roman" w:cs="Times New Roman"/>
          <w:b/>
          <w:bCs/>
          <w:sz w:val="24"/>
          <w:szCs w:val="24"/>
        </w:rPr>
        <w:t xml:space="preserve"> –</w:t>
      </w:r>
      <w:r w:rsidRPr="00674BAC" w:rsidDel="00FF4671">
        <w:rPr>
          <w:rFonts w:ascii="Times New Roman" w:hAnsi="Times New Roman" w:cs="Times New Roman"/>
          <w:b/>
          <w:bCs/>
          <w:sz w:val="24"/>
          <w:szCs w:val="24"/>
        </w:rPr>
        <w:t xml:space="preserve"> </w:t>
      </w:r>
      <w:r w:rsidRPr="00674BAC">
        <w:rPr>
          <w:rFonts w:ascii="Times New Roman" w:hAnsi="Times New Roman" w:cs="Times New Roman"/>
          <w:b/>
          <w:bCs/>
          <w:sz w:val="24"/>
          <w:szCs w:val="24"/>
        </w:rPr>
        <w:t xml:space="preserve"> muudatused saneerimisseaduses</w:t>
      </w:r>
    </w:p>
    <w:p w14:paraId="0B5A2FE7" w14:textId="77777777" w:rsidR="007941BC" w:rsidRPr="00674BAC" w:rsidRDefault="007941BC" w:rsidP="007941BC">
      <w:pPr>
        <w:spacing w:after="0" w:line="240" w:lineRule="auto"/>
        <w:jc w:val="both"/>
        <w:rPr>
          <w:rFonts w:ascii="Times New Roman" w:hAnsi="Times New Roman" w:cs="Times New Roman"/>
          <w:b/>
          <w:bCs/>
          <w:sz w:val="24"/>
          <w:szCs w:val="24"/>
        </w:rPr>
      </w:pPr>
    </w:p>
    <w:p w14:paraId="1DEC5A81" w14:textId="77777777" w:rsidR="007941BC" w:rsidRPr="00674BAC" w:rsidRDefault="007941BC" w:rsidP="007941BC">
      <w:pPr>
        <w:pStyle w:val="SLONormal"/>
        <w:spacing w:before="0" w:after="0"/>
        <w:rPr>
          <w:lang w:val="et-EE"/>
        </w:rPr>
      </w:pPr>
      <w:r w:rsidRPr="00674BAC">
        <w:rPr>
          <w:b/>
          <w:bCs/>
          <w:lang w:val="et-EE"/>
        </w:rPr>
        <w:t xml:space="preserve">Paragrahv 6. </w:t>
      </w:r>
      <w:r w:rsidRPr="00674BAC">
        <w:rPr>
          <w:lang w:val="et-EE"/>
        </w:rPr>
        <w:t>Kehtiv § 6 sätestab lepingu muutmise ja lõpetamise kokkuleppe tühisuse alused.</w:t>
      </w:r>
    </w:p>
    <w:p w14:paraId="0F58D970" w14:textId="77777777" w:rsidR="007941BC" w:rsidRPr="00674BAC" w:rsidRDefault="007941BC" w:rsidP="007941BC">
      <w:pPr>
        <w:pStyle w:val="SLONormal"/>
        <w:spacing w:before="0" w:after="0"/>
        <w:rPr>
          <w:lang w:val="et-EE"/>
        </w:rPr>
      </w:pPr>
    </w:p>
    <w:p w14:paraId="5E9A579B" w14:textId="77777777" w:rsidR="007941BC" w:rsidRPr="00674BAC" w:rsidRDefault="007941BC" w:rsidP="007941BC">
      <w:pPr>
        <w:pStyle w:val="SLONormal"/>
        <w:spacing w:before="0" w:after="0"/>
        <w:rPr>
          <w:lang w:val="et-EE"/>
        </w:rPr>
      </w:pPr>
      <w:r w:rsidRPr="00674BAC">
        <w:rPr>
          <w:b/>
          <w:bCs/>
          <w:lang w:val="et-EE"/>
        </w:rPr>
        <w:t>Lõige 2 muudetakse</w:t>
      </w:r>
      <w:r w:rsidRPr="00674BAC">
        <w:rPr>
          <w:lang w:val="et-EE"/>
        </w:rPr>
        <w:t>, et tagada tasaarvestuse režiimi lünkadeta kohaldumine</w:t>
      </w:r>
      <w:r>
        <w:rPr>
          <w:lang w:val="et-EE"/>
        </w:rPr>
        <w:t>. S</w:t>
      </w:r>
      <w:r w:rsidRPr="00674BAC">
        <w:rPr>
          <w:lang w:val="et-EE"/>
        </w:rPr>
        <w:t xml:space="preserve">ättesse tehakse tehniline muudatus seoses asjakohaste viidete ühtlustamisega sarnaselt teistele eelnõuga tehtavatele maksejõuetusseaduste muudatustele ning samas laiendatakse sätet mõnevõrra, et lisaks tuletistehingutele laieneks lõike 2 regulatsioon ka väärtpaberituru seaduses toodud tasaarvestuskokkuleppega hõlmatud kvalifitseeruvatele finantstehingutele, finantstagatisega tagatud nõuetele ja lõpetamisel toimuvale tasaarvestusele. </w:t>
      </w:r>
    </w:p>
    <w:p w14:paraId="621FBECE" w14:textId="77777777" w:rsidR="007941BC" w:rsidRPr="00674BAC" w:rsidRDefault="007941BC" w:rsidP="007941BC">
      <w:pPr>
        <w:pStyle w:val="SLONormal"/>
        <w:spacing w:before="0" w:after="0"/>
        <w:rPr>
          <w:lang w:val="et-EE"/>
        </w:rPr>
      </w:pPr>
    </w:p>
    <w:p w14:paraId="76E7DB72" w14:textId="77777777" w:rsidR="007941BC" w:rsidRPr="00674BAC" w:rsidRDefault="007941BC" w:rsidP="007941BC">
      <w:pPr>
        <w:pStyle w:val="SLONormal"/>
        <w:spacing w:before="0" w:after="0"/>
        <w:rPr>
          <w:lang w:val="et-EE"/>
        </w:rPr>
      </w:pPr>
      <w:r w:rsidRPr="00674BAC">
        <w:rPr>
          <w:lang w:val="et-EE"/>
        </w:rPr>
        <w:t>Muudatus on vajalik, kuna väärtpaberituru seaduse § 229</w:t>
      </w:r>
      <w:r w:rsidRPr="00674BAC">
        <w:rPr>
          <w:vertAlign w:val="superscript"/>
          <w:lang w:val="et-EE"/>
        </w:rPr>
        <w:t>6</w:t>
      </w:r>
      <w:r w:rsidRPr="00674BAC">
        <w:rPr>
          <w:lang w:val="et-EE"/>
        </w:rPr>
        <w:t xml:space="preserve"> kohaselt ei tohi saneerimismenetlus takistada ega mõjutada tasaarvestuskokkuleppes või finantstagatise kokkuleppes sätestatud lõpetamis- või kiirendamisõigusi (vaata põhjendusi seletuskirjas väärtpaberituru seaduse § 229</w:t>
      </w:r>
      <w:r w:rsidRPr="00674BAC">
        <w:rPr>
          <w:vertAlign w:val="superscript"/>
          <w:lang w:val="et-EE"/>
        </w:rPr>
        <w:t xml:space="preserve">6 </w:t>
      </w:r>
      <w:r w:rsidRPr="00674BAC">
        <w:rPr>
          <w:lang w:val="et-EE"/>
        </w:rPr>
        <w:t xml:space="preserve">juures). Käeolev säte reguleerib saneerimisega seotud alusel lepingu muutmise ja lõpetamise kokkuleppe lubatavust, mitte saneerimismenetlust ennast. Seega tekitaks lepingu muutmise või lõpetamise tühisusest tasaarvestuskokkuleppele ja finantstagatise kokkuleppele erandi loomata jätmine olulise lünga lõpetamisel toimuva tasaarvestuse kohaldamisel saneerimismenetluse korral. </w:t>
      </w:r>
    </w:p>
    <w:p w14:paraId="37DA92DC" w14:textId="77777777" w:rsidR="007941BC" w:rsidRPr="00674BAC" w:rsidRDefault="007941BC" w:rsidP="007941BC">
      <w:pPr>
        <w:pStyle w:val="SLONormal"/>
        <w:spacing w:before="0" w:after="0"/>
        <w:rPr>
          <w:lang w:val="et-EE"/>
        </w:rPr>
      </w:pPr>
    </w:p>
    <w:p w14:paraId="5740D1DF" w14:textId="77777777" w:rsidR="007941BC" w:rsidRPr="00674BAC" w:rsidRDefault="007941BC" w:rsidP="007941BC">
      <w:pPr>
        <w:pStyle w:val="SLONormal"/>
        <w:spacing w:before="0" w:after="0"/>
        <w:rPr>
          <w:lang w:val="et-EE"/>
        </w:rPr>
      </w:pPr>
      <w:r w:rsidRPr="00674BAC">
        <w:rPr>
          <w:b/>
          <w:bCs/>
          <w:lang w:val="et-EE"/>
        </w:rPr>
        <w:t>Paragrahv 11</w:t>
      </w:r>
      <w:r w:rsidRPr="00674BAC">
        <w:rPr>
          <w:b/>
          <w:bCs/>
          <w:vertAlign w:val="superscript"/>
          <w:lang w:val="et-EE"/>
        </w:rPr>
        <w:t>2</w:t>
      </w:r>
      <w:r w:rsidRPr="00674BAC">
        <w:rPr>
          <w:b/>
          <w:bCs/>
          <w:lang w:val="et-EE"/>
        </w:rPr>
        <w:t>.</w:t>
      </w:r>
      <w:r w:rsidRPr="00674BAC">
        <w:rPr>
          <w:lang w:val="et-EE"/>
        </w:rPr>
        <w:t xml:space="preserve"> Kehtiv § 11</w:t>
      </w:r>
      <w:r w:rsidRPr="00674BAC">
        <w:rPr>
          <w:vertAlign w:val="superscript"/>
          <w:lang w:val="et-EE"/>
        </w:rPr>
        <w:t>2</w:t>
      </w:r>
      <w:r w:rsidRPr="00674BAC">
        <w:rPr>
          <w:lang w:val="et-EE"/>
        </w:rPr>
        <w:t xml:space="preserve"> sätestab finantstagatisele ning makse- ja väärtpaberiarveldussüsteemidele kohalduvad erisused.</w:t>
      </w:r>
    </w:p>
    <w:p w14:paraId="6CC02A95" w14:textId="77777777" w:rsidR="007941BC" w:rsidRPr="00674BAC" w:rsidRDefault="007941BC" w:rsidP="007941BC">
      <w:pPr>
        <w:pStyle w:val="SLONormal"/>
        <w:spacing w:before="0" w:after="0"/>
        <w:rPr>
          <w:lang w:val="et-EE"/>
        </w:rPr>
      </w:pPr>
    </w:p>
    <w:p w14:paraId="232E766A" w14:textId="77777777" w:rsidR="007941BC" w:rsidRPr="00674BAC" w:rsidRDefault="007941BC" w:rsidP="007941BC">
      <w:pPr>
        <w:pStyle w:val="SLONormal"/>
        <w:spacing w:before="0" w:after="0"/>
        <w:rPr>
          <w:lang w:val="et-EE"/>
        </w:rPr>
      </w:pPr>
      <w:r w:rsidRPr="00674BAC">
        <w:rPr>
          <w:lang w:val="et-EE"/>
        </w:rPr>
        <w:t>Paragrahvi muudetakse, et tagada tasaarvestuse režiimi lünkadeta kohaldumine vastavuses väärtpaberituru seaduse §-s 229</w:t>
      </w:r>
      <w:r w:rsidRPr="00674BAC">
        <w:rPr>
          <w:vertAlign w:val="superscript"/>
          <w:lang w:val="et-EE"/>
        </w:rPr>
        <w:t>6</w:t>
      </w:r>
      <w:r w:rsidRPr="00674BAC">
        <w:rPr>
          <w:lang w:val="et-EE"/>
        </w:rPr>
        <w:t xml:space="preserve"> toodud põhimõttega, et lõpetamisel toimuvat tasaarvestust kohaldatakse vastavalt tasaarvestuskokkuleppe või finantstagatise kokkuleppe tingimustele olenemata saneerimismenetluse algatamisest, st et saneerimismenetlus ei takista ega mõjuta muul viisil lõpetamisel toimuvat tasaarvestust. </w:t>
      </w:r>
    </w:p>
    <w:p w14:paraId="488183B8" w14:textId="77777777" w:rsidR="007941BC" w:rsidRPr="00674BAC" w:rsidRDefault="007941BC" w:rsidP="007941BC">
      <w:pPr>
        <w:pStyle w:val="SLONormal"/>
        <w:spacing w:before="0" w:after="0"/>
        <w:rPr>
          <w:lang w:val="et-EE"/>
        </w:rPr>
      </w:pPr>
    </w:p>
    <w:p w14:paraId="2BA70110" w14:textId="77777777" w:rsidR="007941BC" w:rsidRPr="00643B2F" w:rsidRDefault="007941BC" w:rsidP="007941BC">
      <w:pPr>
        <w:pStyle w:val="SLONormal"/>
        <w:spacing w:before="0" w:after="0"/>
        <w:rPr>
          <w:bCs/>
          <w:lang w:val="et-EE"/>
        </w:rPr>
      </w:pPr>
      <w:r w:rsidRPr="00674BAC">
        <w:rPr>
          <w:b/>
          <w:bCs/>
          <w:lang w:val="et-EE"/>
        </w:rPr>
        <w:t>Paragrahvi pealkirja muudetakse,</w:t>
      </w:r>
      <w:r w:rsidRPr="00674BAC">
        <w:rPr>
          <w:lang w:val="et-EE"/>
        </w:rPr>
        <w:t xml:space="preserve"> kuna paragrahvi reguleerimisala laiendatakse ka lõpetamisel toimuvale tasaarvestusele. Paragrahvi uus pealkiri on ,,</w:t>
      </w:r>
      <w:r w:rsidRPr="00643B2F">
        <w:rPr>
          <w:bCs/>
          <w:lang w:val="et-EE"/>
        </w:rPr>
        <w:t>Finantstagatisele, makse- ja väärtpaberiarveldussüsteemidele ning lõpetamisel toimuvale tasaarvestusele kohalduvad erisused”.</w:t>
      </w:r>
    </w:p>
    <w:p w14:paraId="40E086C6" w14:textId="77777777" w:rsidR="007941BC" w:rsidRPr="00674BAC" w:rsidRDefault="007941BC" w:rsidP="007941BC">
      <w:pPr>
        <w:pStyle w:val="SLONormal"/>
        <w:spacing w:before="0" w:after="0"/>
        <w:rPr>
          <w:lang w:val="et-EE"/>
        </w:rPr>
      </w:pPr>
    </w:p>
    <w:p w14:paraId="009F2A1B" w14:textId="77777777" w:rsidR="007941BC" w:rsidRPr="00674BAC" w:rsidRDefault="007941BC" w:rsidP="007941BC">
      <w:pPr>
        <w:pStyle w:val="SLONormal"/>
        <w:spacing w:before="0" w:after="0"/>
        <w:rPr>
          <w:lang w:val="et-EE"/>
        </w:rPr>
      </w:pPr>
      <w:r w:rsidRPr="00674BAC">
        <w:rPr>
          <w:b/>
          <w:bCs/>
          <w:lang w:val="et-EE"/>
        </w:rPr>
        <w:t>Lõike 1 muudatusega</w:t>
      </w:r>
      <w:r w:rsidRPr="00674BAC">
        <w:rPr>
          <w:lang w:val="et-EE"/>
        </w:rPr>
        <w:t xml:space="preserve"> laiendatakse</w:t>
      </w:r>
      <w:r>
        <w:rPr>
          <w:lang w:val="et-EE"/>
        </w:rPr>
        <w:t xml:space="preserve"> </w:t>
      </w:r>
      <w:r w:rsidRPr="00674BAC">
        <w:rPr>
          <w:lang w:val="et-EE"/>
        </w:rPr>
        <w:t xml:space="preserve">erandi kohaldamisala ka lõpetamisel toimuvale tasaarvestusele. Samuti muudetakse seaduses viidet finantstagatise kokkuleppele ehk kaotatakse viide </w:t>
      </w:r>
      <w:r>
        <w:rPr>
          <w:lang w:val="et-EE"/>
        </w:rPr>
        <w:t>AÕS</w:t>
      </w:r>
      <w:r w:rsidRPr="00674BAC">
        <w:rPr>
          <w:lang w:val="et-EE"/>
        </w:rPr>
        <w:t xml:space="preserve"> §-le 314</w:t>
      </w:r>
      <w:r w:rsidRPr="00674BAC">
        <w:rPr>
          <w:vertAlign w:val="superscript"/>
          <w:lang w:val="et-EE"/>
        </w:rPr>
        <w:t>1</w:t>
      </w:r>
      <w:r w:rsidRPr="00674BAC">
        <w:rPr>
          <w:lang w:val="et-EE"/>
        </w:rPr>
        <w:t>, et tagada õiguskindlus režiimi kohald</w:t>
      </w:r>
      <w:r>
        <w:rPr>
          <w:lang w:val="et-EE"/>
        </w:rPr>
        <w:t>atavus</w:t>
      </w:r>
      <w:r w:rsidRPr="00674BAC">
        <w:rPr>
          <w:lang w:val="et-EE"/>
        </w:rPr>
        <w:t xml:space="preserve"> juhul, kui finantstagatis ei ole seatud vastavuses Eesti õigusega. Finantstagatis tähistab seega igasugust finantstagatist, mis on seatud finantstagatise direktiivi artikkel 2 lõike 1 tähenduses.  Lisaks finantstagatisele laiendatakse erisuse kohaldamisala ka tasaarvestuskokkuleppe tagatisele, mis ei kvalifitseeru finantstagatiseks. Seda põhjusel, et rahvusvaheliste standardite kohaselt on tasaarvestusrežiimiga hõlmatud kõik asjakohased tagatised (vaata täpsemalt põhjendust seletuskirjas kindlustustegevuse seaduse § 149 lõike 6 muudatuste juures).</w:t>
      </w:r>
    </w:p>
    <w:p w14:paraId="751F0EEB" w14:textId="77777777" w:rsidR="007941BC" w:rsidRPr="00674BAC" w:rsidRDefault="007941BC" w:rsidP="007941BC">
      <w:pPr>
        <w:pStyle w:val="SLONormal"/>
        <w:spacing w:before="0" w:after="0"/>
        <w:rPr>
          <w:lang w:val="et-EE"/>
        </w:rPr>
      </w:pPr>
    </w:p>
    <w:p w14:paraId="438C47A8" w14:textId="77777777" w:rsidR="007941BC" w:rsidRPr="00674BAC" w:rsidRDefault="007941BC" w:rsidP="007941BC">
      <w:pPr>
        <w:pStyle w:val="SLONormal"/>
        <w:spacing w:before="0" w:after="0"/>
        <w:rPr>
          <w:lang w:val="et-EE"/>
        </w:rPr>
      </w:pPr>
      <w:r w:rsidRPr="00674BAC">
        <w:rPr>
          <w:b/>
          <w:bCs/>
          <w:lang w:val="et-EE"/>
        </w:rPr>
        <w:t>Lõike 2 kohaldamisala laiendatakse</w:t>
      </w:r>
      <w:r w:rsidRPr="00674BAC">
        <w:rPr>
          <w:lang w:val="et-EE"/>
        </w:rPr>
        <w:t xml:space="preserve"> sarnaselt § 6 lõike 2 kohaldamisala laiendamisega, nende sätete kohaldamisala on suuresti kattuv (vaata kohaldamisala laiendamise põhjendusi seletuskirjas saneerimisseaduse § 6 lõike 2 muutmise juures). </w:t>
      </w:r>
    </w:p>
    <w:p w14:paraId="77A5C7D4" w14:textId="77777777" w:rsidR="007941BC" w:rsidRPr="00674BAC" w:rsidRDefault="007941BC" w:rsidP="007941BC">
      <w:pPr>
        <w:pStyle w:val="SLONormal"/>
        <w:spacing w:before="0" w:after="0"/>
        <w:rPr>
          <w:lang w:val="et-EE"/>
        </w:rPr>
      </w:pPr>
    </w:p>
    <w:p w14:paraId="2DEFFB04" w14:textId="77777777" w:rsidR="007941BC" w:rsidRPr="00674BAC" w:rsidRDefault="007941BC" w:rsidP="007941BC">
      <w:pPr>
        <w:pStyle w:val="SLONormal"/>
        <w:spacing w:before="0" w:after="0"/>
        <w:rPr>
          <w:lang w:val="et-EE"/>
        </w:rPr>
      </w:pPr>
      <w:r w:rsidRPr="00674BAC">
        <w:rPr>
          <w:b/>
          <w:bCs/>
          <w:lang w:val="et-EE"/>
        </w:rPr>
        <w:t>Paragrahv 22.</w:t>
      </w:r>
      <w:r w:rsidRPr="00674BAC">
        <w:rPr>
          <w:lang w:val="et-EE"/>
        </w:rPr>
        <w:t xml:space="preserve"> Kehtiv § 22 sätestab nõude ümberkujundamise tingimused.</w:t>
      </w:r>
    </w:p>
    <w:p w14:paraId="6A7D8A9D" w14:textId="77777777" w:rsidR="007941BC" w:rsidRPr="00674BAC" w:rsidRDefault="007941BC" w:rsidP="007941BC">
      <w:pPr>
        <w:pStyle w:val="SLONormal"/>
        <w:spacing w:before="0" w:after="0"/>
        <w:rPr>
          <w:lang w:val="et-EE"/>
        </w:rPr>
      </w:pPr>
    </w:p>
    <w:p w14:paraId="6D3B91C8" w14:textId="77777777" w:rsidR="007941BC" w:rsidRPr="00674BAC" w:rsidRDefault="007941BC" w:rsidP="007941BC">
      <w:pPr>
        <w:pStyle w:val="SLONormal"/>
        <w:spacing w:before="0" w:after="0"/>
        <w:rPr>
          <w:lang w:val="et-EE"/>
        </w:rPr>
      </w:pPr>
      <w:r w:rsidRPr="00674BAC">
        <w:rPr>
          <w:b/>
          <w:bCs/>
          <w:lang w:val="et-EE"/>
        </w:rPr>
        <w:t xml:space="preserve">Lõike 2 muutmine. </w:t>
      </w:r>
      <w:r w:rsidRPr="00674BAC">
        <w:rPr>
          <w:lang w:val="et-EE"/>
        </w:rPr>
        <w:t xml:space="preserve">Tuletistehingute </w:t>
      </w:r>
      <w:r>
        <w:rPr>
          <w:lang w:val="et-EE"/>
        </w:rPr>
        <w:t xml:space="preserve">suhtes </w:t>
      </w:r>
      <w:r w:rsidRPr="00674BAC">
        <w:rPr>
          <w:lang w:val="et-EE"/>
        </w:rPr>
        <w:t xml:space="preserve">tehtav muudatus ei ole sisuline, viide </w:t>
      </w:r>
      <w:proofErr w:type="spellStart"/>
      <w:r>
        <w:rPr>
          <w:lang w:val="et-EE"/>
        </w:rPr>
        <w:t>AÕS-i</w:t>
      </w:r>
      <w:proofErr w:type="spellEnd"/>
      <w:r w:rsidRPr="00674BAC">
        <w:rPr>
          <w:lang w:val="et-EE"/>
        </w:rPr>
        <w:t xml:space="preserve"> ja </w:t>
      </w:r>
      <w:r>
        <w:rPr>
          <w:lang w:val="et-EE"/>
        </w:rPr>
        <w:t>VPTS-i</w:t>
      </w:r>
      <w:r w:rsidRPr="00674BAC">
        <w:rPr>
          <w:lang w:val="et-EE"/>
        </w:rPr>
        <w:t xml:space="preserve"> sätetele asendatakse viitega väärtpaberituru seaduse §-le 229</w:t>
      </w:r>
      <w:r w:rsidRPr="00674BAC">
        <w:rPr>
          <w:vertAlign w:val="superscript"/>
          <w:lang w:val="et-EE"/>
        </w:rPr>
        <w:t>5</w:t>
      </w:r>
      <w:r w:rsidRPr="00674BAC">
        <w:rPr>
          <w:lang w:val="et-EE"/>
        </w:rPr>
        <w:t xml:space="preserve">, mis koondab sisuliselt sama isikute ringi, mis oli kaetud varasemate viidetega. Sätte kohaldamisala laiendatakse tasaarvestuskokkuleppest ja sellega hõlmatud kvalifitseeruvast finantstehingust tekkinud nõudele, st saneerimiskavas ei saa ka sellist nõuet ümber kujundada. Sätte kohaldamisala laiendamise eesmärk on tagada tasaarvestusrežiimi (lõpetamisel toimuva tasaarvestuse) lünkadeta kohaldumine vastavalt tasaarvestuskokkuleppe tingimustele olenemata saneerimismenetluse algatamisest või jätkumisest. </w:t>
      </w:r>
    </w:p>
    <w:p w14:paraId="2154A350" w14:textId="77777777" w:rsidR="007941BC" w:rsidRPr="00674BAC" w:rsidRDefault="007941BC" w:rsidP="007941BC">
      <w:pPr>
        <w:spacing w:after="0" w:line="240" w:lineRule="auto"/>
        <w:jc w:val="both"/>
        <w:rPr>
          <w:rFonts w:ascii="Times New Roman" w:hAnsi="Times New Roman" w:cs="Times New Roman"/>
          <w:sz w:val="24"/>
          <w:szCs w:val="24"/>
        </w:rPr>
      </w:pPr>
    </w:p>
    <w:p w14:paraId="4709FF11" w14:textId="77777777" w:rsidR="007941BC" w:rsidRPr="00674BAC" w:rsidRDefault="007941BC" w:rsidP="007941BC">
      <w:pPr>
        <w:spacing w:after="0" w:line="240" w:lineRule="auto"/>
        <w:ind w:left="708"/>
        <w:jc w:val="both"/>
        <w:rPr>
          <w:rFonts w:ascii="Times New Roman" w:hAnsi="Times New Roman" w:cs="Times New Roman"/>
          <w:b/>
          <w:bCs/>
          <w:sz w:val="24"/>
          <w:szCs w:val="24"/>
        </w:rPr>
      </w:pPr>
      <w:r w:rsidRPr="00674BAC">
        <w:rPr>
          <w:rFonts w:ascii="Times New Roman" w:hAnsi="Times New Roman" w:cs="Times New Roman"/>
          <w:b/>
          <w:bCs/>
          <w:sz w:val="24"/>
          <w:szCs w:val="24"/>
        </w:rPr>
        <w:t>3.1</w:t>
      </w:r>
      <w:r>
        <w:rPr>
          <w:rFonts w:ascii="Times New Roman" w:hAnsi="Times New Roman" w:cs="Times New Roman"/>
          <w:b/>
          <w:bCs/>
          <w:sz w:val="24"/>
          <w:szCs w:val="24"/>
        </w:rPr>
        <w:t>3</w:t>
      </w:r>
      <w:r w:rsidRPr="00674BAC">
        <w:rPr>
          <w:rFonts w:ascii="Times New Roman" w:hAnsi="Times New Roman" w:cs="Times New Roman"/>
          <w:b/>
          <w:bCs/>
          <w:sz w:val="24"/>
          <w:szCs w:val="24"/>
        </w:rPr>
        <w:t xml:space="preserve"> Eelnõu § 1</w:t>
      </w:r>
      <w:r>
        <w:rPr>
          <w:rFonts w:ascii="Times New Roman" w:hAnsi="Times New Roman" w:cs="Times New Roman"/>
          <w:b/>
          <w:bCs/>
          <w:sz w:val="24"/>
          <w:szCs w:val="24"/>
        </w:rPr>
        <w:t>2</w:t>
      </w:r>
      <w:r w:rsidRPr="00C63FE8">
        <w:rPr>
          <w:rFonts w:ascii="Times New Roman" w:hAnsi="Times New Roman" w:cs="Times New Roman"/>
        </w:rPr>
        <w:t xml:space="preserve"> </w:t>
      </w:r>
      <w:r w:rsidRPr="00674BAC">
        <w:rPr>
          <w:rFonts w:ascii="Times New Roman" w:hAnsi="Times New Roman" w:cs="Times New Roman"/>
          <w:b/>
          <w:bCs/>
          <w:sz w:val="24"/>
          <w:szCs w:val="24"/>
        </w:rPr>
        <w:t>–</w:t>
      </w:r>
      <w:r w:rsidRPr="00674BAC" w:rsidDel="00FF4671">
        <w:rPr>
          <w:rFonts w:ascii="Times New Roman" w:hAnsi="Times New Roman" w:cs="Times New Roman"/>
          <w:b/>
          <w:bCs/>
          <w:sz w:val="24"/>
          <w:szCs w:val="24"/>
        </w:rPr>
        <w:t xml:space="preserve"> </w:t>
      </w:r>
      <w:r w:rsidRPr="00674BAC">
        <w:rPr>
          <w:rFonts w:ascii="Times New Roman" w:hAnsi="Times New Roman" w:cs="Times New Roman"/>
          <w:b/>
          <w:bCs/>
          <w:sz w:val="24"/>
          <w:szCs w:val="24"/>
        </w:rPr>
        <w:t>muudatused täitemenetluse seadustikus</w:t>
      </w:r>
    </w:p>
    <w:p w14:paraId="658B0232" w14:textId="77777777" w:rsidR="007941BC" w:rsidRPr="00674BAC" w:rsidRDefault="007941BC" w:rsidP="007941BC">
      <w:pPr>
        <w:spacing w:after="0" w:line="240" w:lineRule="auto"/>
        <w:jc w:val="both"/>
        <w:rPr>
          <w:rFonts w:ascii="Times New Roman" w:hAnsi="Times New Roman" w:cs="Times New Roman"/>
          <w:b/>
          <w:bCs/>
          <w:sz w:val="24"/>
          <w:szCs w:val="24"/>
        </w:rPr>
      </w:pPr>
    </w:p>
    <w:p w14:paraId="20E01BE5" w14:textId="77777777" w:rsidR="007941BC" w:rsidRPr="00674BAC" w:rsidRDefault="007941BC" w:rsidP="007941BC">
      <w:pPr>
        <w:pStyle w:val="pf0"/>
        <w:spacing w:before="0" w:beforeAutospacing="0" w:after="0" w:afterAutospacing="0"/>
        <w:jc w:val="both"/>
        <w:rPr>
          <w:rStyle w:val="cf01"/>
          <w:rFonts w:ascii="Times New Roman" w:hAnsi="Times New Roman" w:cs="Times New Roman"/>
          <w:sz w:val="24"/>
          <w:szCs w:val="24"/>
        </w:rPr>
      </w:pPr>
      <w:r w:rsidRPr="00674BAC">
        <w:rPr>
          <w:rStyle w:val="cf01"/>
          <w:rFonts w:ascii="Times New Roman" w:hAnsi="Times New Roman" w:cs="Times New Roman"/>
          <w:sz w:val="24"/>
          <w:szCs w:val="24"/>
        </w:rPr>
        <w:t>Täitemenetluse seadustikku muudetakse, et tagada tasaarvestuse režiimi lünkadeta kohaldamine vastavuses väärtpaberituru seaduse §-s 229</w:t>
      </w:r>
      <w:r w:rsidRPr="00674BAC">
        <w:rPr>
          <w:rStyle w:val="cf01"/>
          <w:rFonts w:ascii="Times New Roman" w:hAnsi="Times New Roman" w:cs="Times New Roman"/>
          <w:sz w:val="24"/>
          <w:szCs w:val="24"/>
          <w:vertAlign w:val="superscript"/>
        </w:rPr>
        <w:t>6</w:t>
      </w:r>
      <w:r w:rsidRPr="00674BAC">
        <w:rPr>
          <w:rStyle w:val="cf01"/>
          <w:rFonts w:ascii="Times New Roman" w:hAnsi="Times New Roman" w:cs="Times New Roman"/>
          <w:sz w:val="24"/>
          <w:szCs w:val="24"/>
        </w:rPr>
        <w:t xml:space="preserve"> toodud põhimõttega, et lõpetamisel toimuvat tasaarvestust kohaldatakse vastavalt tasaarvestuskokkuleppe või finantstagatise kokkuleppe tingimustele olenemata täitemenetluse algatamisest või jätkumisest, st et täitemenetlus ei takista ega mõjuta muul viisil lõpetamisel toimuvat tasaarvestust. Seega sätestatakse seadusemuudatusega rahvusvahelistele standarditele ja finantstagatise direktiivile vastavad erandid tasaarvestuse režiimile,</w:t>
      </w:r>
      <w:r w:rsidRPr="00674BAC" w:rsidDel="00865A31">
        <w:rPr>
          <w:rStyle w:val="cf01"/>
          <w:rFonts w:ascii="Times New Roman" w:hAnsi="Times New Roman" w:cs="Times New Roman"/>
          <w:sz w:val="24"/>
          <w:szCs w:val="24"/>
        </w:rPr>
        <w:t xml:space="preserve"> </w:t>
      </w:r>
      <w:r w:rsidRPr="00674BAC">
        <w:rPr>
          <w:rStyle w:val="cf01"/>
          <w:rFonts w:ascii="Times New Roman" w:hAnsi="Times New Roman" w:cs="Times New Roman"/>
          <w:sz w:val="24"/>
          <w:szCs w:val="24"/>
        </w:rPr>
        <w:t xml:space="preserve">finantstagatisele ja tasaarvestuskokkuleppe tagatisele, mis osaliselt sisalduvad juba kehtiva seaduse alusel pankrotimenetluses. </w:t>
      </w:r>
    </w:p>
    <w:p w14:paraId="509AF0F7" w14:textId="77777777" w:rsidR="007941BC" w:rsidRPr="00674BAC" w:rsidRDefault="007941BC" w:rsidP="007941BC">
      <w:pPr>
        <w:pStyle w:val="pf0"/>
        <w:spacing w:before="0" w:beforeAutospacing="0" w:after="0" w:afterAutospacing="0"/>
        <w:jc w:val="both"/>
        <w:rPr>
          <w:rStyle w:val="cf01"/>
          <w:rFonts w:ascii="Times New Roman" w:hAnsi="Times New Roman" w:cs="Times New Roman"/>
          <w:sz w:val="24"/>
          <w:szCs w:val="24"/>
        </w:rPr>
      </w:pPr>
    </w:p>
    <w:p w14:paraId="631B063A" w14:textId="77777777" w:rsidR="007941BC" w:rsidRPr="00674BAC" w:rsidRDefault="007941BC" w:rsidP="007941BC">
      <w:pPr>
        <w:pStyle w:val="pf0"/>
        <w:spacing w:before="0" w:beforeAutospacing="0" w:after="0" w:afterAutospacing="0"/>
        <w:jc w:val="both"/>
        <w:rPr>
          <w:rStyle w:val="cf01"/>
          <w:rFonts w:ascii="Times New Roman" w:hAnsi="Times New Roman" w:cs="Times New Roman"/>
          <w:sz w:val="24"/>
          <w:szCs w:val="24"/>
        </w:rPr>
      </w:pPr>
      <w:r w:rsidRPr="00674BAC">
        <w:rPr>
          <w:rStyle w:val="cf01"/>
          <w:rFonts w:ascii="Times New Roman" w:hAnsi="Times New Roman" w:cs="Times New Roman"/>
          <w:sz w:val="24"/>
          <w:szCs w:val="24"/>
        </w:rPr>
        <w:t>Finantstagatiskokkulepped ja muud tuletistehingute tagamiseks seatud tagatised on välistatud teatud pankrotimenetluse tagasivõitmise sätetest, st neid ei saa Eesti pankrotimenetluse tagasivõitmise sätete alusel kehtetuks tunnistada. Tagasivõitmise režiim on ette nähtud ka täitemenetluse seadustikus, kuid kehtivas seaduses ei ole tehtud erandeid finantstagatise või tuletistehingu tagamiseks seatud tagatise kohta, mis oleksid sarnased pankrotiseaduse asjakohaste eranditega.</w:t>
      </w:r>
    </w:p>
    <w:p w14:paraId="1ECAB863" w14:textId="77777777" w:rsidR="007941BC" w:rsidRPr="00674BAC" w:rsidRDefault="007941BC" w:rsidP="007941BC">
      <w:pPr>
        <w:pStyle w:val="pf0"/>
        <w:spacing w:before="0" w:beforeAutospacing="0" w:after="0" w:afterAutospacing="0"/>
        <w:jc w:val="both"/>
      </w:pPr>
    </w:p>
    <w:p w14:paraId="62107538" w14:textId="77777777" w:rsidR="007941BC" w:rsidRPr="00674BAC" w:rsidRDefault="007941BC" w:rsidP="007941BC">
      <w:pPr>
        <w:pStyle w:val="pf0"/>
        <w:spacing w:before="0" w:beforeAutospacing="0" w:after="0" w:afterAutospacing="0"/>
        <w:jc w:val="both"/>
        <w:rPr>
          <w:rStyle w:val="cf21"/>
          <w:rFonts w:ascii="Times New Roman" w:hAnsi="Times New Roman" w:cs="Times New Roman"/>
          <w:color w:val="auto"/>
          <w:sz w:val="24"/>
          <w:szCs w:val="24"/>
        </w:rPr>
      </w:pPr>
      <w:r w:rsidRPr="00674BAC">
        <w:rPr>
          <w:rStyle w:val="cf21"/>
          <w:rFonts w:ascii="Times New Roman" w:hAnsi="Times New Roman" w:cs="Times New Roman"/>
          <w:color w:val="auto"/>
          <w:sz w:val="24"/>
          <w:szCs w:val="24"/>
        </w:rPr>
        <w:t>Finantstagatise direktiivi</w:t>
      </w:r>
      <w:r w:rsidRPr="00674BAC" w:rsidDel="00D16C4A">
        <w:rPr>
          <w:rStyle w:val="cf21"/>
          <w:rFonts w:ascii="Times New Roman" w:hAnsi="Times New Roman" w:cs="Times New Roman"/>
          <w:color w:val="auto"/>
          <w:sz w:val="24"/>
          <w:szCs w:val="24"/>
        </w:rPr>
        <w:t xml:space="preserve"> </w:t>
      </w:r>
      <w:bookmarkStart w:id="20" w:name="_Hlk160013828"/>
      <w:r w:rsidRPr="00674BAC">
        <w:rPr>
          <w:rStyle w:val="cf21"/>
          <w:rFonts w:ascii="Times New Roman" w:hAnsi="Times New Roman" w:cs="Times New Roman"/>
          <w:color w:val="auto"/>
          <w:sz w:val="24"/>
          <w:szCs w:val="24"/>
        </w:rPr>
        <w:t xml:space="preserve">artikli 7 lõike 1 punkti b </w:t>
      </w:r>
      <w:bookmarkEnd w:id="20"/>
      <w:r w:rsidRPr="00674BAC">
        <w:rPr>
          <w:rStyle w:val="cf21"/>
          <w:rFonts w:ascii="Times New Roman" w:hAnsi="Times New Roman" w:cs="Times New Roman"/>
          <w:color w:val="auto"/>
          <w:sz w:val="24"/>
          <w:szCs w:val="24"/>
        </w:rPr>
        <w:t>kohaselt peavad liikmesriigid tagama, et lisaks maksejõuetusmenetlustele on lõpetamisel toimuvat tasaarvestust käsitlev säte jõustatav selles esitatud tingimustel olenemata võimalikust loovutamisest, kohtulikust või muul viisil arestimisest või muust asjakohaste õiguste või nendega seotud võõrandamisest. Seega peab tasaarvestusrežiimi ja finantstagatise kohaldamine olema täitemenetluses kaitstud samaväärselt maksejõuetusmenetlustega.</w:t>
      </w:r>
    </w:p>
    <w:p w14:paraId="2C6DDB95" w14:textId="77777777" w:rsidR="007941BC" w:rsidRPr="00674BAC" w:rsidRDefault="007941BC" w:rsidP="007941BC">
      <w:pPr>
        <w:pStyle w:val="pf0"/>
        <w:spacing w:before="0" w:beforeAutospacing="0" w:after="0" w:afterAutospacing="0"/>
        <w:jc w:val="both"/>
      </w:pPr>
    </w:p>
    <w:p w14:paraId="0D8DAEBC" w14:textId="77777777" w:rsidR="007941BC" w:rsidRPr="00674BAC" w:rsidRDefault="007941BC" w:rsidP="007941BC">
      <w:pPr>
        <w:pStyle w:val="pf0"/>
        <w:spacing w:before="0" w:beforeAutospacing="0" w:after="0" w:afterAutospacing="0"/>
        <w:jc w:val="both"/>
      </w:pPr>
      <w:r w:rsidRPr="00674BAC">
        <w:rPr>
          <w:b/>
          <w:bCs/>
        </w:rPr>
        <w:t>Paragrahv 54.</w:t>
      </w:r>
      <w:r w:rsidRPr="00674BAC">
        <w:t xml:space="preserve"> Kehtiv § 54 sätestab käsutuskeelu vara arestimise tagajärjena.</w:t>
      </w:r>
    </w:p>
    <w:p w14:paraId="0F752057" w14:textId="77777777" w:rsidR="007941BC" w:rsidRPr="00674BAC" w:rsidRDefault="007941BC" w:rsidP="007941BC">
      <w:pPr>
        <w:pStyle w:val="pf0"/>
        <w:spacing w:before="0" w:beforeAutospacing="0" w:after="0" w:afterAutospacing="0"/>
        <w:jc w:val="both"/>
      </w:pPr>
    </w:p>
    <w:p w14:paraId="1B666C5E" w14:textId="77777777" w:rsidR="007941BC" w:rsidRPr="00674BAC" w:rsidRDefault="007941BC" w:rsidP="007941BC">
      <w:pPr>
        <w:pStyle w:val="SLONormal"/>
        <w:spacing w:before="0" w:after="0"/>
        <w:rPr>
          <w:bCs/>
          <w:lang w:val="et-EE"/>
        </w:rPr>
      </w:pPr>
      <w:r w:rsidRPr="00674BAC">
        <w:rPr>
          <w:b/>
          <w:lang w:val="et-EE"/>
        </w:rPr>
        <w:t xml:space="preserve">Paragrahvi täiendatakse lõikega 4. </w:t>
      </w:r>
      <w:r w:rsidRPr="00674BAC">
        <w:rPr>
          <w:bCs/>
          <w:lang w:val="et-EE"/>
        </w:rPr>
        <w:t>Eesmärgiks on</w:t>
      </w:r>
      <w:r w:rsidRPr="00674BAC">
        <w:rPr>
          <w:b/>
          <w:lang w:val="et-EE"/>
        </w:rPr>
        <w:t xml:space="preserve"> </w:t>
      </w:r>
      <w:r w:rsidRPr="00674BAC">
        <w:rPr>
          <w:bCs/>
          <w:lang w:val="et-EE"/>
        </w:rPr>
        <w:t xml:space="preserve">tagada, et vara arest või arestimisest tulenev käsutuskeeld täitemenetluses ei takistaks lõpetamisel toimuva tasaarvestuse toimimist vastavalt tasaarvestuskokkuleppe tingimustele või finantstagatise kokkuleppe või tasaarvestuskokkulepet tagava kokkuleppe täitmist vastavat tagatiskokkuleppe tingimustele. Lõike lisamisega viiakse Eesti õigus kooskõlla finantstagatise direktiivi artikli 7 lõike 1 punktiga b ning sätestatakse täitemenetluse seadustikus sarnane erand nagu erand pankrotimenetluse tagamise abinõude rakendamisest pankrotiseaduse §-s 18.  </w:t>
      </w:r>
    </w:p>
    <w:p w14:paraId="435825EB" w14:textId="77777777" w:rsidR="007941BC" w:rsidRPr="00674BAC" w:rsidRDefault="007941BC" w:rsidP="007941BC">
      <w:pPr>
        <w:pStyle w:val="SLONormal"/>
        <w:spacing w:before="0" w:after="0"/>
        <w:rPr>
          <w:bCs/>
          <w:lang w:val="et-EE"/>
        </w:rPr>
      </w:pPr>
    </w:p>
    <w:p w14:paraId="27B3850F" w14:textId="77777777" w:rsidR="007941BC" w:rsidRPr="00674BAC" w:rsidRDefault="007941BC" w:rsidP="007941BC">
      <w:pPr>
        <w:pStyle w:val="SLONormal"/>
        <w:spacing w:before="0" w:after="0"/>
        <w:rPr>
          <w:bCs/>
          <w:lang w:val="et-EE"/>
        </w:rPr>
      </w:pPr>
      <w:r w:rsidRPr="00674BAC">
        <w:rPr>
          <w:b/>
          <w:lang w:val="et-EE"/>
        </w:rPr>
        <w:t>Paragrahv 188.</w:t>
      </w:r>
      <w:r w:rsidRPr="00674BAC">
        <w:rPr>
          <w:bCs/>
          <w:lang w:val="et-EE"/>
        </w:rPr>
        <w:t xml:space="preserve"> Kehtiv § 188 sätestab tehingu tagasivõitmise üldised alused.</w:t>
      </w:r>
    </w:p>
    <w:p w14:paraId="2D045E60" w14:textId="77777777" w:rsidR="007941BC" w:rsidRPr="00674BAC" w:rsidRDefault="007941BC" w:rsidP="007941BC">
      <w:pPr>
        <w:pStyle w:val="SLONormal"/>
        <w:spacing w:before="0" w:after="0"/>
        <w:rPr>
          <w:bCs/>
          <w:lang w:val="et-EE"/>
        </w:rPr>
      </w:pPr>
    </w:p>
    <w:p w14:paraId="1BA55F1F" w14:textId="77777777" w:rsidR="007941BC" w:rsidRPr="00674BAC" w:rsidRDefault="007941BC" w:rsidP="007941BC">
      <w:pPr>
        <w:pStyle w:val="SLONormal"/>
        <w:spacing w:before="0" w:after="0"/>
        <w:rPr>
          <w:bCs/>
          <w:lang w:val="et-EE"/>
        </w:rPr>
      </w:pPr>
      <w:r w:rsidRPr="00674BAC">
        <w:rPr>
          <w:b/>
          <w:lang w:val="et-EE"/>
        </w:rPr>
        <w:t>Paragrahvi täiendatakse lõikega 2</w:t>
      </w:r>
      <w:r w:rsidRPr="00674BAC">
        <w:rPr>
          <w:b/>
          <w:vertAlign w:val="superscript"/>
          <w:lang w:val="et-EE"/>
        </w:rPr>
        <w:t>1</w:t>
      </w:r>
      <w:r w:rsidRPr="00674BAC">
        <w:rPr>
          <w:bCs/>
          <w:lang w:val="et-EE"/>
        </w:rPr>
        <w:t>, et sarnaselt pankrotiseaduse § 109 lõikega 2 välistada § 188 lõikes 2 sätestatud eelduse kohaldamine ka täitemenetluses. Erand on vajalik, et tagasivõitmise regulatsiooni mõju tasaarvestusrežiimile ja finantstagatisele oleks pankrotimenetluses ja täitemenetluses ühetaoline. Erandite põhjendusi tulenevalt rahvusvahelistest standarditest on kirjeldatud §</w:t>
      </w:r>
      <w:r>
        <w:rPr>
          <w:bCs/>
          <w:lang w:val="et-EE"/>
        </w:rPr>
        <w:t>-i</w:t>
      </w:r>
      <w:r w:rsidRPr="00674BAC">
        <w:rPr>
          <w:bCs/>
          <w:lang w:val="et-EE"/>
        </w:rPr>
        <w:t xml:space="preserve"> 109 lõike 2</w:t>
      </w:r>
      <w:r w:rsidRPr="00674BAC">
        <w:rPr>
          <w:bCs/>
          <w:vertAlign w:val="superscript"/>
          <w:lang w:val="et-EE"/>
        </w:rPr>
        <w:t>1</w:t>
      </w:r>
      <w:r w:rsidRPr="00674BAC">
        <w:rPr>
          <w:bCs/>
          <w:lang w:val="et-EE"/>
        </w:rPr>
        <w:t xml:space="preserve"> </w:t>
      </w:r>
      <w:r>
        <w:rPr>
          <w:bCs/>
          <w:lang w:val="et-EE"/>
        </w:rPr>
        <w:t xml:space="preserve">lisamise </w:t>
      </w:r>
      <w:r w:rsidRPr="00674BAC">
        <w:rPr>
          <w:bCs/>
          <w:lang w:val="et-EE"/>
        </w:rPr>
        <w:t>selgitustes.</w:t>
      </w:r>
    </w:p>
    <w:p w14:paraId="323EDE5C" w14:textId="77777777" w:rsidR="007941BC" w:rsidRPr="00674BAC" w:rsidRDefault="007941BC" w:rsidP="007941BC">
      <w:pPr>
        <w:pStyle w:val="SLONormal"/>
        <w:spacing w:before="0" w:after="0"/>
        <w:rPr>
          <w:bCs/>
          <w:lang w:val="et-EE"/>
        </w:rPr>
      </w:pPr>
    </w:p>
    <w:p w14:paraId="30E54ECF" w14:textId="77777777" w:rsidR="007941BC" w:rsidRPr="00674BAC" w:rsidRDefault="007941BC" w:rsidP="007941BC">
      <w:pPr>
        <w:pStyle w:val="SLONormal"/>
        <w:spacing w:before="0" w:after="0"/>
        <w:rPr>
          <w:bCs/>
          <w:lang w:val="et-EE"/>
        </w:rPr>
      </w:pPr>
      <w:r w:rsidRPr="00674BAC">
        <w:rPr>
          <w:b/>
          <w:lang w:val="et-EE"/>
        </w:rPr>
        <w:t>Paragrahvi täiendatakse lõikega 4</w:t>
      </w:r>
      <w:r w:rsidRPr="00674BAC">
        <w:rPr>
          <w:bCs/>
          <w:lang w:val="et-EE"/>
        </w:rPr>
        <w:t>, et tagada tagasivõitmise regulatsiooni ühetaoline kohaldumine tasaarvestusrežiimile pankrotimenetluses ja täitemenetluses. Seega viiakse täiendava lõikega täitemenetluse seadustikku sisse pankrotiseaduse § 110 lõikele 4 vastav erand. Põhjused erandi sätestamiseks tulenevalt rahvusvahelistest standarditest kattuvad pankrotiseaduse § 109 lõike 2</w:t>
      </w:r>
      <w:r w:rsidRPr="00674BAC">
        <w:rPr>
          <w:bCs/>
          <w:vertAlign w:val="superscript"/>
          <w:lang w:val="et-EE"/>
        </w:rPr>
        <w:t>1</w:t>
      </w:r>
      <w:r w:rsidRPr="00674BAC">
        <w:rPr>
          <w:bCs/>
          <w:lang w:val="et-EE"/>
        </w:rPr>
        <w:t xml:space="preserve"> põhjendustega. Seega saavutatakse täiendusega rahvusvahelistele standarditele ja finantstagatise direktiivile (s</w:t>
      </w:r>
      <w:r>
        <w:rPr>
          <w:bCs/>
          <w:lang w:val="et-EE"/>
        </w:rPr>
        <w:t>ealhulgas</w:t>
      </w:r>
      <w:r w:rsidRPr="00674BAC">
        <w:rPr>
          <w:bCs/>
          <w:lang w:val="et-EE"/>
        </w:rPr>
        <w:t xml:space="preserve"> selle artikli 7 lõike 1 punktile b) vastavad erandid tasaarvestuse režiimile</w:t>
      </w:r>
      <w:r w:rsidRPr="00674BAC">
        <w:rPr>
          <w:rStyle w:val="cf21"/>
          <w:rFonts w:ascii="Times New Roman" w:hAnsi="Times New Roman" w:cs="Times New Roman"/>
          <w:sz w:val="24"/>
          <w:szCs w:val="24"/>
          <w:lang w:val="et-EE"/>
        </w:rPr>
        <w:t>.</w:t>
      </w:r>
    </w:p>
    <w:p w14:paraId="680D1770" w14:textId="77777777" w:rsidR="007941BC" w:rsidRPr="00674BAC" w:rsidRDefault="007941BC" w:rsidP="007941BC">
      <w:pPr>
        <w:pStyle w:val="SLONormal"/>
        <w:spacing w:before="0" w:after="0"/>
        <w:rPr>
          <w:b/>
          <w:lang w:val="et-EE"/>
        </w:rPr>
      </w:pPr>
    </w:p>
    <w:p w14:paraId="59492563" w14:textId="77777777" w:rsidR="007941BC" w:rsidRPr="00674BAC" w:rsidRDefault="007941BC" w:rsidP="007941BC">
      <w:pPr>
        <w:pStyle w:val="SLONormal"/>
        <w:spacing w:before="0" w:after="0"/>
        <w:rPr>
          <w:bCs/>
          <w:lang w:val="et-EE"/>
        </w:rPr>
      </w:pPr>
      <w:r w:rsidRPr="00674BAC">
        <w:rPr>
          <w:b/>
          <w:lang w:val="et-EE"/>
        </w:rPr>
        <w:t xml:space="preserve">Paragrahv 191. </w:t>
      </w:r>
      <w:r w:rsidRPr="00674BAC">
        <w:rPr>
          <w:bCs/>
          <w:lang w:val="et-EE"/>
        </w:rPr>
        <w:t>Kehtiv § 191 sätestab tagatise andmise tagasivõitmise tingimused.</w:t>
      </w:r>
    </w:p>
    <w:p w14:paraId="662C30E9" w14:textId="77777777" w:rsidR="007941BC" w:rsidRPr="00674BAC" w:rsidRDefault="007941BC" w:rsidP="007941BC">
      <w:pPr>
        <w:pStyle w:val="SLONormal"/>
        <w:spacing w:before="0" w:after="0"/>
        <w:rPr>
          <w:bCs/>
          <w:lang w:val="et-EE"/>
        </w:rPr>
      </w:pPr>
    </w:p>
    <w:p w14:paraId="485D54B4" w14:textId="77777777" w:rsidR="007941BC" w:rsidRPr="00674BAC" w:rsidRDefault="007941BC" w:rsidP="007941BC">
      <w:pPr>
        <w:pStyle w:val="SLONormal"/>
        <w:spacing w:before="0" w:after="0"/>
        <w:rPr>
          <w:bCs/>
          <w:lang w:val="et-EE"/>
        </w:rPr>
      </w:pPr>
      <w:r w:rsidRPr="00674BAC">
        <w:rPr>
          <w:b/>
          <w:lang w:val="et-EE"/>
        </w:rPr>
        <w:t>Paragrahvi täiendatakse lõikega 4</w:t>
      </w:r>
      <w:r w:rsidRPr="00674BAC">
        <w:rPr>
          <w:bCs/>
          <w:lang w:val="et-EE"/>
        </w:rPr>
        <w:t>, et tagada tagasivõitmise regulatsiooni ühetaoline kohaldumine finantstagatisele ja tasaarvestuskokkuleppe tagatisele pankrotimenetluses ja täitemenetluses. Seega viiakse täiendava lõikega täitemenetluse seadustikku sisse pankrotiseaduse § 114 lõikele 4 vastav erand. Põhjused erandi sätestamiseks tulenevalt rahvusvahelistest standarditest kattuvad seletuskirjas toodud pankrotiseaduse § 114 lõike 4 muutmise põhjendustega.</w:t>
      </w:r>
    </w:p>
    <w:p w14:paraId="3F87531C" w14:textId="77777777" w:rsidR="007941BC" w:rsidRPr="00674BAC" w:rsidRDefault="007941BC" w:rsidP="007941BC">
      <w:pPr>
        <w:spacing w:after="0" w:line="240" w:lineRule="auto"/>
        <w:jc w:val="both"/>
        <w:rPr>
          <w:rFonts w:ascii="Times New Roman" w:hAnsi="Times New Roman" w:cs="Times New Roman"/>
          <w:sz w:val="24"/>
          <w:szCs w:val="24"/>
        </w:rPr>
      </w:pPr>
    </w:p>
    <w:p w14:paraId="458C2B38" w14:textId="77777777" w:rsidR="007941BC" w:rsidRPr="00674BAC" w:rsidRDefault="007941BC" w:rsidP="007941BC">
      <w:pPr>
        <w:spacing w:after="0" w:line="240" w:lineRule="auto"/>
        <w:ind w:left="708"/>
        <w:jc w:val="both"/>
        <w:rPr>
          <w:rFonts w:ascii="Times New Roman" w:hAnsi="Times New Roman" w:cs="Times New Roman"/>
          <w:b/>
          <w:bCs/>
          <w:sz w:val="24"/>
          <w:szCs w:val="24"/>
        </w:rPr>
      </w:pPr>
      <w:r w:rsidRPr="00674BAC">
        <w:rPr>
          <w:rFonts w:ascii="Times New Roman" w:hAnsi="Times New Roman" w:cs="Times New Roman"/>
          <w:b/>
          <w:bCs/>
          <w:sz w:val="24"/>
          <w:szCs w:val="24"/>
        </w:rPr>
        <w:t>3.1</w:t>
      </w:r>
      <w:r>
        <w:rPr>
          <w:rFonts w:ascii="Times New Roman" w:hAnsi="Times New Roman" w:cs="Times New Roman"/>
          <w:b/>
          <w:bCs/>
          <w:sz w:val="24"/>
          <w:szCs w:val="24"/>
        </w:rPr>
        <w:t>4</w:t>
      </w:r>
      <w:r w:rsidRPr="00674BAC">
        <w:rPr>
          <w:rFonts w:ascii="Times New Roman" w:hAnsi="Times New Roman" w:cs="Times New Roman"/>
          <w:b/>
          <w:bCs/>
          <w:sz w:val="24"/>
          <w:szCs w:val="24"/>
        </w:rPr>
        <w:t>. Eelnõu § 1</w:t>
      </w:r>
      <w:r>
        <w:rPr>
          <w:rFonts w:ascii="Times New Roman" w:hAnsi="Times New Roman" w:cs="Times New Roman"/>
          <w:b/>
          <w:bCs/>
        </w:rPr>
        <w:t xml:space="preserve">3 </w:t>
      </w:r>
      <w:r w:rsidRPr="00674BAC">
        <w:rPr>
          <w:rFonts w:ascii="Times New Roman" w:hAnsi="Times New Roman" w:cs="Times New Roman"/>
          <w:b/>
          <w:bCs/>
          <w:sz w:val="24"/>
          <w:szCs w:val="24"/>
        </w:rPr>
        <w:t>–</w:t>
      </w:r>
      <w:r w:rsidRPr="00674BAC" w:rsidDel="00FF4671">
        <w:rPr>
          <w:rFonts w:ascii="Times New Roman" w:hAnsi="Times New Roman" w:cs="Times New Roman"/>
          <w:b/>
          <w:bCs/>
          <w:sz w:val="24"/>
          <w:szCs w:val="24"/>
        </w:rPr>
        <w:t xml:space="preserve"> </w:t>
      </w:r>
      <w:r w:rsidRPr="00674BAC">
        <w:rPr>
          <w:rFonts w:ascii="Times New Roman" w:hAnsi="Times New Roman" w:cs="Times New Roman"/>
          <w:b/>
          <w:bCs/>
          <w:sz w:val="24"/>
          <w:szCs w:val="24"/>
        </w:rPr>
        <w:t xml:space="preserve"> muudatused võlaõigusseaduses</w:t>
      </w:r>
    </w:p>
    <w:p w14:paraId="2D62D937" w14:textId="77777777" w:rsidR="007941BC" w:rsidRPr="00674BAC" w:rsidRDefault="007941BC" w:rsidP="007941BC">
      <w:pPr>
        <w:spacing w:after="0" w:line="240" w:lineRule="auto"/>
        <w:jc w:val="both"/>
        <w:rPr>
          <w:rFonts w:ascii="Times New Roman" w:hAnsi="Times New Roman" w:cs="Times New Roman"/>
          <w:b/>
          <w:bCs/>
          <w:sz w:val="24"/>
          <w:szCs w:val="24"/>
        </w:rPr>
      </w:pPr>
    </w:p>
    <w:p w14:paraId="4433CC9A" w14:textId="77777777" w:rsidR="007941BC" w:rsidRPr="00674BAC" w:rsidRDefault="007941BC" w:rsidP="007941BC">
      <w:pPr>
        <w:pStyle w:val="SLONormal"/>
        <w:spacing w:before="0" w:after="0"/>
        <w:rPr>
          <w:bCs/>
          <w:lang w:val="et-EE"/>
        </w:rPr>
      </w:pPr>
      <w:r w:rsidRPr="00674BAC">
        <w:rPr>
          <w:b/>
          <w:lang w:val="et-EE"/>
        </w:rPr>
        <w:t xml:space="preserve">Paragrahv 685. </w:t>
      </w:r>
      <w:r w:rsidRPr="00674BAC">
        <w:rPr>
          <w:bCs/>
          <w:lang w:val="et-EE"/>
        </w:rPr>
        <w:t>Kehtiv § 685 sätestab pandiõiguse rakendamise tingimused.</w:t>
      </w:r>
    </w:p>
    <w:p w14:paraId="123CFD93" w14:textId="77777777" w:rsidR="007941BC" w:rsidRPr="00674BAC" w:rsidRDefault="007941BC" w:rsidP="007941BC">
      <w:pPr>
        <w:pStyle w:val="SLONormal"/>
        <w:spacing w:before="0" w:after="0"/>
        <w:rPr>
          <w:bCs/>
          <w:lang w:val="et-EE"/>
        </w:rPr>
      </w:pPr>
    </w:p>
    <w:p w14:paraId="48D8AAC5" w14:textId="77777777" w:rsidR="007941BC" w:rsidRPr="00674BAC" w:rsidRDefault="007941BC" w:rsidP="007941BC">
      <w:pPr>
        <w:pStyle w:val="SLONormal"/>
        <w:spacing w:before="0" w:after="0"/>
        <w:rPr>
          <w:lang w:val="et-EE"/>
        </w:rPr>
      </w:pPr>
      <w:r w:rsidRPr="00674BAC">
        <w:rPr>
          <w:b/>
          <w:lang w:val="et-EE"/>
        </w:rPr>
        <w:t>Paragrahvi täiendatakse lõikega 3</w:t>
      </w:r>
      <w:r w:rsidRPr="00674BAC">
        <w:rPr>
          <w:bCs/>
          <w:lang w:val="et-EE"/>
        </w:rPr>
        <w:t xml:space="preserve">, et välistada seadusjärgne pandiõigus tasaarvestuskokkuleppe või kvalifitseeruva finantstehingu tagamiseks antud esemetele.  </w:t>
      </w:r>
      <w:r w:rsidRPr="00674BAC">
        <w:rPr>
          <w:lang w:val="et-EE"/>
        </w:rPr>
        <w:t xml:space="preserve">Kehtiva õiguse kohaselt, kui asi on agendilepingu alusel agendi valduses, tekib agendil asjale seadusjärgne pandiõigus agendilepingust tulenevate nõuete tagamiseks. Tasaarvestusrežiimi terviklikuks kohaldamiseks luuakse lõikega 3 tasaarvestuskokkuleppe või kvalifitseeruva finantstehingu tagamiseks antud esemetele erand seadusjärgsest pandiõigusest. </w:t>
      </w:r>
    </w:p>
    <w:p w14:paraId="3B1C3483" w14:textId="77777777" w:rsidR="007941BC" w:rsidRDefault="007941BC" w:rsidP="007941BC">
      <w:pPr>
        <w:pStyle w:val="SLONormal"/>
        <w:spacing w:before="0" w:after="0"/>
        <w:rPr>
          <w:b/>
          <w:bCs/>
          <w:lang w:val="et-EE"/>
        </w:rPr>
      </w:pPr>
    </w:p>
    <w:p w14:paraId="4417637A" w14:textId="77777777" w:rsidR="007941BC" w:rsidRPr="00674BAC" w:rsidRDefault="007941BC" w:rsidP="007941BC">
      <w:pPr>
        <w:pStyle w:val="SLONormal"/>
        <w:spacing w:before="0" w:after="0"/>
        <w:rPr>
          <w:lang w:val="et-EE"/>
        </w:rPr>
      </w:pPr>
      <w:r w:rsidRPr="00674BAC">
        <w:rPr>
          <w:b/>
          <w:bCs/>
          <w:lang w:val="et-EE"/>
        </w:rPr>
        <w:t>Paragrahv 888.</w:t>
      </w:r>
      <w:r w:rsidRPr="00674BAC">
        <w:rPr>
          <w:lang w:val="et-EE"/>
        </w:rPr>
        <w:t xml:space="preserve"> Kehtiv § 888 sätestab hoidjale põhjustatud kulude ja kahju hüvitamise aluse.</w:t>
      </w:r>
    </w:p>
    <w:p w14:paraId="505009A6" w14:textId="77777777" w:rsidR="007941BC" w:rsidRPr="00674BAC" w:rsidRDefault="007941BC" w:rsidP="007941BC">
      <w:pPr>
        <w:pStyle w:val="SLONormal"/>
        <w:spacing w:before="0" w:after="0"/>
        <w:rPr>
          <w:bCs/>
          <w:lang w:val="et-EE"/>
        </w:rPr>
      </w:pPr>
    </w:p>
    <w:p w14:paraId="298F0657" w14:textId="77777777" w:rsidR="007941BC" w:rsidRPr="00674BAC" w:rsidRDefault="007941BC" w:rsidP="007941BC">
      <w:pPr>
        <w:pStyle w:val="SLONormal"/>
        <w:spacing w:before="0" w:after="0"/>
        <w:rPr>
          <w:bCs/>
          <w:lang w:val="et-EE"/>
        </w:rPr>
      </w:pPr>
      <w:r w:rsidRPr="00674BAC">
        <w:rPr>
          <w:b/>
          <w:lang w:val="et-EE"/>
        </w:rPr>
        <w:t>Lõike 1 teist lauset täiendatakse</w:t>
      </w:r>
      <w:r w:rsidRPr="00674BAC">
        <w:rPr>
          <w:bCs/>
          <w:lang w:val="et-EE"/>
        </w:rPr>
        <w:t xml:space="preserve">, et välistada seadusjärgne pandiõigus tasaarvestuskokkuleppe või kvalifitseeruva finantstehingu tagamiseks antud </w:t>
      </w:r>
      <w:r>
        <w:rPr>
          <w:bCs/>
          <w:lang w:val="et-EE"/>
        </w:rPr>
        <w:t>vallasasjadele</w:t>
      </w:r>
      <w:r w:rsidRPr="00674BAC">
        <w:rPr>
          <w:bCs/>
          <w:lang w:val="et-EE"/>
        </w:rPr>
        <w:t xml:space="preserve">. </w:t>
      </w:r>
      <w:r w:rsidRPr="00674BAC">
        <w:rPr>
          <w:lang w:val="et-EE"/>
        </w:rPr>
        <w:t xml:space="preserve">Kehtiva õiguse kohaselt, kui asi on hoiulepingu alusel hoidja valduses, tekib hoidjal asjale seadusjärgne pandiõigus hoiulepingust tulenevate nõuete tagamiseks. Tasaarvestusrežiimi terviklikuks kohaldamiseks luuakse lõike 1 täiendamisega tasaarvestuskokkuleppe või kvalifitseeruva finantstehingu tagamiseks antud </w:t>
      </w:r>
      <w:r>
        <w:rPr>
          <w:bCs/>
          <w:lang w:val="et-EE"/>
        </w:rPr>
        <w:t>vallasasjadele</w:t>
      </w:r>
      <w:r w:rsidRPr="00674BAC">
        <w:rPr>
          <w:lang w:val="et-EE"/>
        </w:rPr>
        <w:t xml:space="preserve"> erand seadusjärgsest pandiõigusest. </w:t>
      </w:r>
    </w:p>
    <w:p w14:paraId="6EF2F3B2" w14:textId="77777777" w:rsidR="007941BC" w:rsidRPr="00674BAC" w:rsidRDefault="007941BC" w:rsidP="007941BC">
      <w:pPr>
        <w:spacing w:after="0" w:line="240" w:lineRule="auto"/>
        <w:jc w:val="both"/>
        <w:rPr>
          <w:rFonts w:ascii="Times New Roman" w:hAnsi="Times New Roman" w:cs="Times New Roman"/>
          <w:b/>
          <w:bCs/>
          <w:sz w:val="24"/>
          <w:szCs w:val="24"/>
        </w:rPr>
      </w:pPr>
    </w:p>
    <w:p w14:paraId="797BE76D" w14:textId="77777777" w:rsidR="007941BC" w:rsidRPr="00674BAC" w:rsidRDefault="007941BC" w:rsidP="007941BC">
      <w:pPr>
        <w:spacing w:after="0" w:line="240" w:lineRule="auto"/>
        <w:jc w:val="both"/>
        <w:rPr>
          <w:rFonts w:ascii="Times New Roman" w:hAnsi="Times New Roman" w:cs="Times New Roman"/>
          <w:b/>
          <w:bCs/>
          <w:sz w:val="24"/>
          <w:szCs w:val="24"/>
        </w:rPr>
      </w:pPr>
      <w:r w:rsidRPr="00B52D60">
        <w:rPr>
          <w:rFonts w:ascii="Times New Roman" w:hAnsi="Times New Roman" w:cs="Times New Roman"/>
          <w:b/>
          <w:bCs/>
          <w:sz w:val="24"/>
          <w:szCs w:val="24"/>
        </w:rPr>
        <w:t>4. Terminoloogia</w:t>
      </w:r>
    </w:p>
    <w:p w14:paraId="216A32DE" w14:textId="77777777" w:rsidR="007941BC" w:rsidRPr="00674BAC" w:rsidRDefault="007941BC" w:rsidP="007941BC">
      <w:pPr>
        <w:spacing w:after="0" w:line="240" w:lineRule="auto"/>
        <w:jc w:val="both"/>
        <w:rPr>
          <w:rFonts w:ascii="Times New Roman" w:hAnsi="Times New Roman" w:cs="Times New Roman"/>
          <w:b/>
          <w:bCs/>
          <w:sz w:val="24"/>
          <w:szCs w:val="24"/>
        </w:rPr>
      </w:pPr>
    </w:p>
    <w:p w14:paraId="022E2247"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Eesti õigusesse lisatakse järgmised terminid: </w:t>
      </w:r>
    </w:p>
    <w:p w14:paraId="3EE5B70A" w14:textId="77777777" w:rsidR="007941BC" w:rsidRPr="00674BAC" w:rsidRDefault="007941BC" w:rsidP="007941BC">
      <w:pPr>
        <w:pStyle w:val="Loendilik"/>
        <w:numPr>
          <w:ilvl w:val="0"/>
          <w:numId w:val="29"/>
        </w:numPr>
        <w:jc w:val="both"/>
        <w:rPr>
          <w:rFonts w:cs="Times New Roman"/>
          <w:sz w:val="24"/>
          <w:szCs w:val="24"/>
        </w:rPr>
      </w:pPr>
      <w:r w:rsidRPr="00674BAC">
        <w:rPr>
          <w:rFonts w:cs="Times New Roman"/>
          <w:sz w:val="24"/>
          <w:szCs w:val="24"/>
        </w:rPr>
        <w:t>,,likvideerimissubjekt“ – likvideerimissubjekt (ingl.</w:t>
      </w:r>
      <w:r>
        <w:rPr>
          <w:rFonts w:cs="Times New Roman"/>
          <w:sz w:val="24"/>
          <w:szCs w:val="24"/>
        </w:rPr>
        <w:t xml:space="preserve"> </w:t>
      </w:r>
      <w:r w:rsidRPr="00674BAC">
        <w:rPr>
          <w:rFonts w:cs="Times New Roman"/>
          <w:sz w:val="24"/>
          <w:szCs w:val="24"/>
        </w:rPr>
        <w:t>k.</w:t>
      </w:r>
      <w:r>
        <w:rPr>
          <w:rFonts w:cs="Times New Roman"/>
          <w:sz w:val="24"/>
          <w:szCs w:val="24"/>
        </w:rPr>
        <w:t xml:space="preserve"> </w:t>
      </w:r>
      <w:proofErr w:type="spellStart"/>
      <w:r w:rsidRPr="00674BAC">
        <w:rPr>
          <w:rFonts w:cs="Times New Roman"/>
          <w:i/>
          <w:iCs/>
          <w:sz w:val="24"/>
          <w:szCs w:val="24"/>
        </w:rPr>
        <w:t>liquidation</w:t>
      </w:r>
      <w:proofErr w:type="spellEnd"/>
      <w:r w:rsidRPr="00674BAC">
        <w:rPr>
          <w:rFonts w:cs="Times New Roman"/>
          <w:i/>
          <w:iCs/>
          <w:sz w:val="24"/>
          <w:szCs w:val="24"/>
        </w:rPr>
        <w:t xml:space="preserve"> </w:t>
      </w:r>
      <w:proofErr w:type="spellStart"/>
      <w:r w:rsidRPr="00674BAC">
        <w:rPr>
          <w:rFonts w:cs="Times New Roman"/>
          <w:i/>
          <w:iCs/>
          <w:sz w:val="24"/>
          <w:szCs w:val="24"/>
        </w:rPr>
        <w:t>entity</w:t>
      </w:r>
      <w:proofErr w:type="spellEnd"/>
      <w:r w:rsidRPr="00674BAC">
        <w:rPr>
          <w:rFonts w:cs="Times New Roman"/>
          <w:sz w:val="24"/>
          <w:szCs w:val="24"/>
        </w:rPr>
        <w:t xml:space="preserve">) on Euroopa Liidus asutatud juriidiline isik, kelle suhtes konsolideerimisgrupi kriisilahenduskavas või konsolideerimisgruppi mittekuuluva isiku puhul on kriisilahenduskavas ette nähtud, et ta likvideeritakse tavalises maksejõuetusmenetluses, või isik, kes kuulub kriisilahenduse konsolideerimisgruppi, kuid kes ise ei ole kriisilahendussubjekt ja kelle suhtes ei ole konsolideerimisgrupi kriisilahenduskavas ette nähtud </w:t>
      </w:r>
      <w:proofErr w:type="spellStart"/>
      <w:r w:rsidRPr="00674BAC">
        <w:rPr>
          <w:rFonts w:cs="Times New Roman"/>
          <w:sz w:val="24"/>
          <w:szCs w:val="24"/>
        </w:rPr>
        <w:t>allahindamise</w:t>
      </w:r>
      <w:proofErr w:type="spellEnd"/>
      <w:r w:rsidRPr="00674BAC">
        <w:rPr>
          <w:rFonts w:cs="Times New Roman"/>
          <w:sz w:val="24"/>
          <w:szCs w:val="24"/>
        </w:rPr>
        <w:t xml:space="preserve"> ja teisendamise õiguse kasutamist.</w:t>
      </w:r>
    </w:p>
    <w:p w14:paraId="0DABCBC9" w14:textId="77777777" w:rsidR="007941BC" w:rsidRPr="00C63FE8" w:rsidRDefault="007941BC" w:rsidP="007941BC">
      <w:pPr>
        <w:pStyle w:val="Loendilik"/>
        <w:numPr>
          <w:ilvl w:val="0"/>
          <w:numId w:val="29"/>
        </w:numPr>
        <w:jc w:val="both"/>
        <w:rPr>
          <w:rFonts w:cs="Times New Roman"/>
          <w:sz w:val="24"/>
          <w:szCs w:val="24"/>
        </w:rPr>
      </w:pPr>
      <w:r w:rsidRPr="00674BAC">
        <w:rPr>
          <w:rFonts w:cs="Times New Roman"/>
          <w:sz w:val="24"/>
          <w:szCs w:val="24"/>
        </w:rPr>
        <w:t xml:space="preserve">„Kvalifitseeruvatest finantstehingutest tulenevate makse- või </w:t>
      </w:r>
      <w:r>
        <w:rPr>
          <w:rFonts w:cs="Times New Roman"/>
          <w:sz w:val="24"/>
          <w:szCs w:val="24"/>
        </w:rPr>
        <w:t xml:space="preserve">eseme üleandmise </w:t>
      </w:r>
      <w:r w:rsidRPr="00674BAC">
        <w:rPr>
          <w:rFonts w:cs="Times New Roman"/>
          <w:sz w:val="24"/>
          <w:szCs w:val="24"/>
        </w:rPr>
        <w:t>õiguste või -kohustuste ki</w:t>
      </w:r>
      <w:r>
        <w:rPr>
          <w:rFonts w:cs="Times New Roman"/>
          <w:sz w:val="24"/>
          <w:szCs w:val="24"/>
        </w:rPr>
        <w:t>ire</w:t>
      </w:r>
      <w:r w:rsidRPr="00674BAC">
        <w:rPr>
          <w:rFonts w:cs="Times New Roman"/>
          <w:sz w:val="24"/>
          <w:szCs w:val="24"/>
        </w:rPr>
        <w:t>ndamisel või lõpetamisel toimuv tasaarvestus“, lüh</w:t>
      </w:r>
      <w:r>
        <w:rPr>
          <w:rFonts w:cs="Times New Roman"/>
          <w:sz w:val="24"/>
          <w:szCs w:val="24"/>
        </w:rPr>
        <w:t>ivorm</w:t>
      </w:r>
      <w:r w:rsidRPr="00674BAC">
        <w:rPr>
          <w:rFonts w:cs="Times New Roman"/>
          <w:sz w:val="24"/>
          <w:szCs w:val="24"/>
        </w:rPr>
        <w:t xml:space="preserve">: </w:t>
      </w:r>
      <w:r w:rsidRPr="00C63FE8">
        <w:rPr>
          <w:rFonts w:cs="Times New Roman"/>
          <w:sz w:val="24"/>
          <w:szCs w:val="24"/>
        </w:rPr>
        <w:t>,,lõpetamisel toimuv tasaarvestus“ –</w:t>
      </w:r>
      <w:r w:rsidRPr="00674BAC">
        <w:rPr>
          <w:rFonts w:cs="Times New Roman"/>
          <w:sz w:val="24"/>
          <w:szCs w:val="24"/>
        </w:rPr>
        <w:t xml:space="preserve"> l</w:t>
      </w:r>
      <w:r w:rsidRPr="00C63FE8">
        <w:rPr>
          <w:rFonts w:cs="Times New Roman"/>
          <w:sz w:val="24"/>
          <w:szCs w:val="24"/>
        </w:rPr>
        <w:t xml:space="preserve">õpetamisel toimuv tasaarvestus </w:t>
      </w:r>
      <w:r w:rsidRPr="00674BAC">
        <w:rPr>
          <w:rFonts w:cs="Times New Roman"/>
          <w:sz w:val="24"/>
          <w:szCs w:val="24"/>
        </w:rPr>
        <w:t xml:space="preserve">(ingl. k. </w:t>
      </w:r>
      <w:proofErr w:type="spellStart"/>
      <w:r w:rsidRPr="00674BAC">
        <w:rPr>
          <w:rFonts w:cs="Times New Roman"/>
          <w:i/>
          <w:iCs/>
          <w:sz w:val="24"/>
          <w:szCs w:val="24"/>
        </w:rPr>
        <w:t>close-out</w:t>
      </w:r>
      <w:proofErr w:type="spellEnd"/>
      <w:r w:rsidRPr="00674BAC">
        <w:rPr>
          <w:rFonts w:cs="Times New Roman"/>
          <w:i/>
          <w:iCs/>
          <w:sz w:val="24"/>
          <w:szCs w:val="24"/>
        </w:rPr>
        <w:t xml:space="preserve"> netting</w:t>
      </w:r>
      <w:r w:rsidRPr="00674BAC">
        <w:rPr>
          <w:rFonts w:cs="Times New Roman"/>
          <w:sz w:val="24"/>
          <w:szCs w:val="24"/>
        </w:rPr>
        <w:t xml:space="preserve">) </w:t>
      </w:r>
      <w:r w:rsidRPr="00C63FE8">
        <w:rPr>
          <w:rFonts w:cs="Times New Roman"/>
          <w:sz w:val="24"/>
          <w:szCs w:val="24"/>
        </w:rPr>
        <w:t xml:space="preserve">on </w:t>
      </w:r>
      <w:r w:rsidRPr="00E067D9">
        <w:rPr>
          <w:rFonts w:cs="Times New Roman"/>
          <w:sz w:val="24"/>
          <w:szCs w:val="24"/>
        </w:rPr>
        <w:t>lõpetamist tingiva juhtumi esinemisel poolte vahel eelnevalt kokku lepitud tasaarvestuskokkuleppe tingimuste kohaldamine tulenevalt ühe poole tahteavaldusest või tasaarvestuskokkuleppes toodud juhul automaatselt</w:t>
      </w:r>
      <w:r w:rsidRPr="00C63FE8">
        <w:rPr>
          <w:rFonts w:cs="Times New Roman"/>
          <w:sz w:val="24"/>
          <w:szCs w:val="24"/>
        </w:rPr>
        <w:t>. Lõpetamisel toimuva tasaarvestuse kokkuleppe tagajärjed on nimetatud väärtpaberituru seaduse § 229</w:t>
      </w:r>
      <w:r w:rsidRPr="00C63FE8">
        <w:rPr>
          <w:rFonts w:cs="Times New Roman"/>
          <w:sz w:val="24"/>
          <w:szCs w:val="24"/>
          <w:vertAlign w:val="superscript"/>
        </w:rPr>
        <w:t>2</w:t>
      </w:r>
      <w:r w:rsidRPr="00C63FE8">
        <w:rPr>
          <w:rFonts w:cs="Times New Roman"/>
          <w:sz w:val="24"/>
          <w:szCs w:val="24"/>
        </w:rPr>
        <w:t xml:space="preserve"> lõike 1 selgituste juures. </w:t>
      </w:r>
    </w:p>
    <w:p w14:paraId="12B59DA3" w14:textId="77777777" w:rsidR="007941BC" w:rsidRPr="00674BAC" w:rsidRDefault="007941BC" w:rsidP="007941BC">
      <w:pPr>
        <w:pStyle w:val="Loendilik"/>
        <w:numPr>
          <w:ilvl w:val="0"/>
          <w:numId w:val="29"/>
        </w:numPr>
        <w:jc w:val="both"/>
        <w:rPr>
          <w:rFonts w:cs="Times New Roman"/>
          <w:sz w:val="24"/>
          <w:szCs w:val="24"/>
        </w:rPr>
      </w:pPr>
      <w:r w:rsidRPr="00674BAC">
        <w:rPr>
          <w:rFonts w:cs="Times New Roman"/>
          <w:sz w:val="24"/>
          <w:szCs w:val="24"/>
        </w:rPr>
        <w:t xml:space="preserve">,,kvalifitseeruv finantstehing“ – finantskokkulepe või tehing, sealhulgas tingimuslik tehing, mille kohaselt tuleb makse- või </w:t>
      </w:r>
      <w:r>
        <w:rPr>
          <w:rFonts w:cs="Times New Roman"/>
          <w:sz w:val="24"/>
          <w:szCs w:val="24"/>
        </w:rPr>
        <w:t xml:space="preserve">eseme üleandmise </w:t>
      </w:r>
      <w:r w:rsidRPr="00674BAC">
        <w:rPr>
          <w:rFonts w:cs="Times New Roman"/>
          <w:sz w:val="24"/>
          <w:szCs w:val="24"/>
        </w:rPr>
        <w:t>kohustust täita teatud ajal või teatud ajavahemiku jooksul. Kvalifitseeruva finantstehingu liigid on nimetatud väärtpaberituru seaduse §-i 229</w:t>
      </w:r>
      <w:r w:rsidRPr="00674BAC">
        <w:rPr>
          <w:rFonts w:cs="Times New Roman"/>
          <w:sz w:val="24"/>
          <w:szCs w:val="24"/>
          <w:vertAlign w:val="superscript"/>
        </w:rPr>
        <w:t>3</w:t>
      </w:r>
      <w:r w:rsidRPr="00674BAC">
        <w:rPr>
          <w:rFonts w:cs="Times New Roman"/>
          <w:sz w:val="24"/>
          <w:szCs w:val="24"/>
        </w:rPr>
        <w:t xml:space="preserve"> selgituste juures.</w:t>
      </w:r>
    </w:p>
    <w:p w14:paraId="5C6D31DB" w14:textId="77777777" w:rsidR="007941BC" w:rsidRPr="00674BAC" w:rsidRDefault="007941BC" w:rsidP="007941BC">
      <w:pPr>
        <w:pStyle w:val="Loendilik"/>
        <w:numPr>
          <w:ilvl w:val="0"/>
          <w:numId w:val="29"/>
        </w:numPr>
        <w:jc w:val="both"/>
        <w:rPr>
          <w:rFonts w:cs="Times New Roman"/>
          <w:sz w:val="24"/>
          <w:szCs w:val="24"/>
        </w:rPr>
      </w:pPr>
      <w:r w:rsidRPr="00674BAC">
        <w:rPr>
          <w:rFonts w:cs="Times New Roman"/>
          <w:sz w:val="24"/>
          <w:szCs w:val="24"/>
        </w:rPr>
        <w:t>,,tasaarvestuskokkulepe“ – tasaarvestuskokkulepe</w:t>
      </w:r>
      <w:r>
        <w:rPr>
          <w:rFonts w:cs="Times New Roman"/>
          <w:sz w:val="24"/>
          <w:szCs w:val="24"/>
        </w:rPr>
        <w:t>t sisaldav leping</w:t>
      </w:r>
      <w:r w:rsidRPr="00674BAC">
        <w:rPr>
          <w:rFonts w:cs="Times New Roman"/>
          <w:sz w:val="24"/>
          <w:szCs w:val="24"/>
        </w:rPr>
        <w:t xml:space="preserve"> (ingl. k. </w:t>
      </w:r>
      <w:r w:rsidRPr="00674BAC">
        <w:rPr>
          <w:rFonts w:cs="Times New Roman"/>
          <w:i/>
          <w:iCs/>
          <w:sz w:val="24"/>
          <w:szCs w:val="24"/>
        </w:rPr>
        <w:t>netting</w:t>
      </w:r>
      <w:r w:rsidRPr="00674BAC">
        <w:rPr>
          <w:rFonts w:cs="Times New Roman"/>
          <w:sz w:val="24"/>
          <w:szCs w:val="24"/>
        </w:rPr>
        <w:t xml:space="preserve">) on kahepoolne tehing, mille üheks pooleks on </w:t>
      </w:r>
      <w:r>
        <w:rPr>
          <w:rFonts w:cs="Times New Roman"/>
          <w:sz w:val="24"/>
          <w:szCs w:val="24"/>
        </w:rPr>
        <w:t>VPTS</w:t>
      </w:r>
      <w:r w:rsidRPr="00674BAC">
        <w:rPr>
          <w:rFonts w:cs="Times New Roman"/>
          <w:sz w:val="24"/>
          <w:szCs w:val="24"/>
        </w:rPr>
        <w:t xml:space="preserve"> §-s 229</w:t>
      </w:r>
      <w:r w:rsidRPr="00674BAC">
        <w:rPr>
          <w:rFonts w:cs="Times New Roman"/>
          <w:sz w:val="24"/>
          <w:szCs w:val="24"/>
          <w:vertAlign w:val="superscript"/>
        </w:rPr>
        <w:t>5</w:t>
      </w:r>
      <w:r w:rsidRPr="00674BAC">
        <w:rPr>
          <w:rFonts w:cs="Times New Roman"/>
          <w:sz w:val="24"/>
          <w:szCs w:val="24"/>
        </w:rPr>
        <w:t xml:space="preserve"> nimetatud kvalifitseeruv </w:t>
      </w:r>
      <w:r>
        <w:rPr>
          <w:rFonts w:cs="Times New Roman"/>
          <w:sz w:val="24"/>
          <w:szCs w:val="24"/>
        </w:rPr>
        <w:t>isik</w:t>
      </w:r>
      <w:r w:rsidRPr="00674BAC">
        <w:rPr>
          <w:rFonts w:cs="Times New Roman"/>
          <w:sz w:val="24"/>
          <w:szCs w:val="24"/>
        </w:rPr>
        <w:t xml:space="preserve">, ning mis näeb ette </w:t>
      </w:r>
      <w:r w:rsidRPr="0036309D">
        <w:rPr>
          <w:rFonts w:cs="Times New Roman"/>
          <w:sz w:val="24"/>
          <w:szCs w:val="24"/>
        </w:rPr>
        <w:t xml:space="preserve">kvalifitseeruvate finantstehingute </w:t>
      </w:r>
      <w:r w:rsidRPr="00674BAC">
        <w:rPr>
          <w:rFonts w:cs="Times New Roman"/>
          <w:sz w:val="24"/>
          <w:szCs w:val="24"/>
        </w:rPr>
        <w:t xml:space="preserve">lõpetamisel toimuva tasaarvestuse, sealhulgas kokkulepe kahe või enama tasaarvestuskokkuleppe </w:t>
      </w:r>
      <w:r>
        <w:rPr>
          <w:rFonts w:cs="Times New Roman"/>
          <w:sz w:val="24"/>
          <w:szCs w:val="24"/>
        </w:rPr>
        <w:t xml:space="preserve">alusel </w:t>
      </w:r>
      <w:r w:rsidRPr="00674BAC">
        <w:rPr>
          <w:rFonts w:cs="Times New Roman"/>
          <w:sz w:val="24"/>
          <w:szCs w:val="24"/>
        </w:rPr>
        <w:t>lõpetamisel toimuvaks tasaarvestuseks, ning tasaarvestuskokkuleppega seotud või selles sisalduv tagatisleping.</w:t>
      </w:r>
    </w:p>
    <w:p w14:paraId="641E8EE0" w14:textId="77777777" w:rsidR="007941BC" w:rsidRPr="00B52D60" w:rsidRDefault="007941BC" w:rsidP="007941BC">
      <w:pPr>
        <w:pStyle w:val="Loendilik"/>
        <w:numPr>
          <w:ilvl w:val="0"/>
          <w:numId w:val="29"/>
        </w:numPr>
        <w:jc w:val="both"/>
        <w:rPr>
          <w:rFonts w:cs="Times New Roman"/>
          <w:sz w:val="24"/>
          <w:szCs w:val="24"/>
        </w:rPr>
      </w:pPr>
      <w:r w:rsidRPr="00674BAC">
        <w:rPr>
          <w:rFonts w:cs="Times New Roman"/>
          <w:sz w:val="24"/>
          <w:szCs w:val="24"/>
        </w:rPr>
        <w:t>,,</w:t>
      </w:r>
      <w:r w:rsidRPr="00B52D60">
        <w:rPr>
          <w:rFonts w:cs="Times New Roman"/>
          <w:sz w:val="24"/>
          <w:szCs w:val="24"/>
        </w:rPr>
        <w:t xml:space="preserve">kvalifitseeruv isik“ – </w:t>
      </w:r>
      <w:r>
        <w:rPr>
          <w:rFonts w:cs="Times New Roman"/>
          <w:sz w:val="24"/>
          <w:szCs w:val="24"/>
        </w:rPr>
        <w:t>AÕS</w:t>
      </w:r>
      <w:r w:rsidRPr="00B52D60">
        <w:rPr>
          <w:rFonts w:cs="Times New Roman"/>
          <w:sz w:val="24"/>
          <w:szCs w:val="24"/>
        </w:rPr>
        <w:t xml:space="preserve"> § 314¹ lõikes 1 või VPTS § 6 lõike 2 punktides 3˗5 nimetatud isik või organisatsioon.</w:t>
      </w:r>
    </w:p>
    <w:p w14:paraId="035C0BEF" w14:textId="77777777" w:rsidR="007941BC" w:rsidRPr="00B52D60" w:rsidRDefault="007941BC" w:rsidP="007941BC">
      <w:pPr>
        <w:pStyle w:val="Loendilik"/>
        <w:ind w:left="360"/>
        <w:jc w:val="both"/>
        <w:rPr>
          <w:rFonts w:cs="Times New Roman"/>
          <w:sz w:val="24"/>
          <w:szCs w:val="24"/>
        </w:rPr>
      </w:pPr>
    </w:p>
    <w:p w14:paraId="7D427A28" w14:textId="77777777" w:rsidR="007941BC" w:rsidRPr="00B52D60" w:rsidRDefault="007941BC" w:rsidP="007941BC">
      <w:pPr>
        <w:spacing w:after="0" w:line="240" w:lineRule="auto"/>
        <w:jc w:val="both"/>
        <w:rPr>
          <w:rFonts w:ascii="Times New Roman" w:hAnsi="Times New Roman" w:cs="Times New Roman"/>
          <w:sz w:val="24"/>
          <w:szCs w:val="24"/>
        </w:rPr>
      </w:pPr>
      <w:r w:rsidRPr="00B52D60">
        <w:rPr>
          <w:rFonts w:ascii="Times New Roman" w:hAnsi="Times New Roman" w:cs="Times New Roman"/>
          <w:sz w:val="24"/>
          <w:szCs w:val="24"/>
        </w:rPr>
        <w:t>AÕS § 314¹ lõikes 1 nimetatud isikuteks on:</w:t>
      </w:r>
    </w:p>
    <w:p w14:paraId="7A55426B" w14:textId="77777777" w:rsidR="007941BC" w:rsidRDefault="007941BC" w:rsidP="007941BC">
      <w:pPr>
        <w:spacing w:after="0" w:line="240" w:lineRule="auto"/>
        <w:jc w:val="both"/>
        <w:rPr>
          <w:rFonts w:ascii="Times New Roman" w:hAnsi="Times New Roman" w:cs="Times New Roman"/>
          <w:sz w:val="24"/>
          <w:szCs w:val="24"/>
        </w:rPr>
      </w:pPr>
      <w:r w:rsidRPr="00643B2F">
        <w:rPr>
          <w:rFonts w:ascii="Times New Roman" w:hAnsi="Times New Roman" w:cs="Times New Roman"/>
          <w:sz w:val="24"/>
          <w:szCs w:val="24"/>
        </w:rPr>
        <w:t>1)</w:t>
      </w:r>
      <w:r w:rsidRPr="00B52D60">
        <w:rPr>
          <w:rFonts w:ascii="Times New Roman" w:hAnsi="Times New Roman" w:cs="Times New Roman"/>
          <w:sz w:val="24"/>
          <w:szCs w:val="24"/>
        </w:rPr>
        <w:t xml:space="preserve"> VPTS § 6 lõike 2 punktides 1 ja 2 nimetatud isik või asutus.</w:t>
      </w:r>
      <w:r>
        <w:rPr>
          <w:rFonts w:ascii="Times New Roman" w:hAnsi="Times New Roman" w:cs="Times New Roman"/>
          <w:sz w:val="24"/>
          <w:szCs w:val="24"/>
        </w:rPr>
        <w:t xml:space="preserve"> </w:t>
      </w:r>
    </w:p>
    <w:p w14:paraId="33E206AC"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Punktis 1 nimetatud isikuks on</w:t>
      </w:r>
      <w:r w:rsidRPr="00D91DE2">
        <w:rPr>
          <w:rFonts w:ascii="Times New Roman" w:hAnsi="Times New Roman" w:cs="Times New Roman"/>
          <w:sz w:val="24"/>
          <w:szCs w:val="24"/>
        </w:rPr>
        <w:t xml:space="preserve"> krediidiasutus, investeerimisühing, fondivalitseja, investeerimisfond, kindlustusandja ja muu finantsjärelevalve alla kuuluv finantseerimisasutus</w:t>
      </w:r>
      <w:r>
        <w:rPr>
          <w:rFonts w:ascii="Times New Roman" w:hAnsi="Times New Roman" w:cs="Times New Roman"/>
          <w:sz w:val="24"/>
          <w:szCs w:val="24"/>
        </w:rPr>
        <w:t xml:space="preserve">. </w:t>
      </w:r>
    </w:p>
    <w:p w14:paraId="0126BB72"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Punktis 2 nimetatud isikuks on </w:t>
      </w:r>
      <w:r w:rsidRPr="00D91DE2">
        <w:rPr>
          <w:rFonts w:ascii="Times New Roman" w:hAnsi="Times New Roman" w:cs="Times New Roman"/>
          <w:sz w:val="24"/>
          <w:szCs w:val="24"/>
        </w:rPr>
        <w:t>Eesti Vabariik, välisriik, Eesti või välisriigi regionaalse omavalitsuse üksus või keskpank</w:t>
      </w:r>
      <w:r>
        <w:rPr>
          <w:rFonts w:ascii="Times New Roman" w:hAnsi="Times New Roman" w:cs="Times New Roman"/>
          <w:sz w:val="24"/>
          <w:szCs w:val="24"/>
        </w:rPr>
        <w:t>.</w:t>
      </w:r>
    </w:p>
    <w:p w14:paraId="45F1B86A" w14:textId="77777777" w:rsidR="007941BC" w:rsidRDefault="007941BC" w:rsidP="007941BC">
      <w:pPr>
        <w:spacing w:after="0" w:line="240" w:lineRule="auto"/>
        <w:jc w:val="both"/>
        <w:rPr>
          <w:rFonts w:ascii="Times New Roman" w:hAnsi="Times New Roman" w:cs="Times New Roman"/>
          <w:sz w:val="24"/>
          <w:szCs w:val="24"/>
        </w:rPr>
      </w:pPr>
    </w:p>
    <w:p w14:paraId="653C9698" w14:textId="77777777" w:rsidR="007941BC" w:rsidRDefault="007941BC" w:rsidP="007941BC">
      <w:pPr>
        <w:spacing w:after="0" w:line="240" w:lineRule="auto"/>
        <w:jc w:val="both"/>
        <w:rPr>
          <w:rFonts w:ascii="Times New Roman" w:hAnsi="Times New Roman" w:cs="Times New Roman"/>
          <w:sz w:val="24"/>
          <w:szCs w:val="24"/>
        </w:rPr>
      </w:pPr>
      <w:r w:rsidRPr="00643B2F">
        <w:rPr>
          <w:rFonts w:ascii="Times New Roman" w:hAnsi="Times New Roman" w:cs="Times New Roman"/>
          <w:sz w:val="24"/>
          <w:szCs w:val="24"/>
        </w:rPr>
        <w:t>2)</w:t>
      </w:r>
      <w:r w:rsidRPr="00D91DE2">
        <w:rPr>
          <w:rFonts w:ascii="Times New Roman" w:hAnsi="Times New Roman" w:cs="Times New Roman"/>
          <w:sz w:val="24"/>
          <w:szCs w:val="24"/>
        </w:rPr>
        <w:t xml:space="preserve"> Euroopa Parlamendi ja nõukogu direktiivi 2002/47/EÜ finantstagatiskokkulepete kohta (EÜT L 168, 27.6.2002, lk 43–50) artikli 1</w:t>
      </w:r>
      <w:r>
        <w:rPr>
          <w:rFonts w:ascii="Times New Roman" w:hAnsi="Times New Roman" w:cs="Times New Roman"/>
          <w:sz w:val="24"/>
          <w:szCs w:val="24"/>
        </w:rPr>
        <w:t xml:space="preserve"> </w:t>
      </w:r>
      <w:r w:rsidRPr="00D91DE2">
        <w:rPr>
          <w:rFonts w:ascii="Times New Roman" w:hAnsi="Times New Roman" w:cs="Times New Roman"/>
          <w:sz w:val="24"/>
          <w:szCs w:val="24"/>
        </w:rPr>
        <w:t xml:space="preserve">lõike </w:t>
      </w:r>
      <w:r>
        <w:rPr>
          <w:rFonts w:ascii="Times New Roman" w:hAnsi="Times New Roman" w:cs="Times New Roman"/>
          <w:sz w:val="24"/>
          <w:szCs w:val="24"/>
        </w:rPr>
        <w:t xml:space="preserve">2 </w:t>
      </w:r>
      <w:r w:rsidRPr="00D91DE2">
        <w:rPr>
          <w:rFonts w:ascii="Times New Roman" w:hAnsi="Times New Roman" w:cs="Times New Roman"/>
          <w:sz w:val="24"/>
          <w:szCs w:val="24"/>
        </w:rPr>
        <w:t>punktis b või d nimetatud isik või organisatsioon</w:t>
      </w:r>
      <w:r>
        <w:rPr>
          <w:rFonts w:ascii="Times New Roman" w:hAnsi="Times New Roman" w:cs="Times New Roman"/>
          <w:sz w:val="24"/>
          <w:szCs w:val="24"/>
        </w:rPr>
        <w:t>.</w:t>
      </w:r>
    </w:p>
    <w:p w14:paraId="606A3396" w14:textId="77777777" w:rsidR="007941BC" w:rsidRDefault="007941BC" w:rsidP="007941BC">
      <w:pPr>
        <w:spacing w:after="0" w:line="240" w:lineRule="auto"/>
        <w:jc w:val="both"/>
        <w:rPr>
          <w:rFonts w:ascii="Times New Roman" w:hAnsi="Times New Roman" w:cs="Times New Roman"/>
          <w:sz w:val="24"/>
          <w:szCs w:val="24"/>
        </w:rPr>
      </w:pPr>
    </w:p>
    <w:p w14:paraId="6549F0AF"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Punktis b nimetatud isikuks on </w:t>
      </w:r>
      <w:r w:rsidRPr="00D91DE2">
        <w:rPr>
          <w:rFonts w:ascii="Times New Roman" w:hAnsi="Times New Roman" w:cs="Times New Roman"/>
          <w:sz w:val="24"/>
          <w:szCs w:val="24"/>
        </w:rPr>
        <w:t xml:space="preserve">keskpank, Euroopa Keskpank, Rahvusvaheliste Arvelduste Pank, krediidiasutuste asutamist ja tegevust käsitleva Euroopa Parlamendi ja nõukogu 20. märtsi 2000. aasta direktiivi 2000/12/EÜ artikli 1 lõikes 19 määratletud </w:t>
      </w:r>
      <w:proofErr w:type="spellStart"/>
      <w:r w:rsidRPr="00D91DE2">
        <w:rPr>
          <w:rFonts w:ascii="Times New Roman" w:hAnsi="Times New Roman" w:cs="Times New Roman"/>
          <w:sz w:val="24"/>
          <w:szCs w:val="24"/>
        </w:rPr>
        <w:t>mitmepoolne</w:t>
      </w:r>
      <w:proofErr w:type="spellEnd"/>
      <w:r w:rsidRPr="00D91DE2">
        <w:rPr>
          <w:rFonts w:ascii="Times New Roman" w:hAnsi="Times New Roman" w:cs="Times New Roman"/>
          <w:sz w:val="24"/>
          <w:szCs w:val="24"/>
        </w:rPr>
        <w:t xml:space="preserve"> arengupank, Rahvusvaheline Valuutafond ja Euroopa Investeerimispank</w:t>
      </w:r>
      <w:r>
        <w:rPr>
          <w:rFonts w:ascii="Times New Roman" w:hAnsi="Times New Roman" w:cs="Times New Roman"/>
          <w:sz w:val="24"/>
          <w:szCs w:val="24"/>
        </w:rPr>
        <w:t>.</w:t>
      </w:r>
    </w:p>
    <w:p w14:paraId="60A358B1" w14:textId="77777777" w:rsidR="007941BC" w:rsidRDefault="007941BC" w:rsidP="007941BC">
      <w:pPr>
        <w:spacing w:after="0" w:line="240" w:lineRule="auto"/>
        <w:jc w:val="both"/>
        <w:rPr>
          <w:rFonts w:ascii="Times New Roman" w:hAnsi="Times New Roman" w:cs="Times New Roman"/>
          <w:sz w:val="24"/>
          <w:szCs w:val="24"/>
        </w:rPr>
      </w:pPr>
    </w:p>
    <w:p w14:paraId="758E6673"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Punktis d nimetatud isikuks on </w:t>
      </w:r>
      <w:r w:rsidRPr="00D91DE2">
        <w:rPr>
          <w:rFonts w:ascii="Times New Roman" w:hAnsi="Times New Roman" w:cs="Times New Roman"/>
          <w:sz w:val="24"/>
          <w:szCs w:val="24"/>
        </w:rPr>
        <w:t>keskne osaleja, arveldusagent või arvelduskoda, nagu on määratletud vastavalt direktiivi 98/26/EÜ artikli 2 punktides c, d ja e, sealhulgas samalaadsed asutused, kelle suhtes kohaldatakse siseriiklikke õigusnorme ja kes tegelevad futuuride, optsioonide ja muude tuletisinstrumentide turgudel kõnealuses direktiivis hõlmamata ulatuses, ja muu kui füüsiline isik, kes tegutseb usaldusisiku või esindajana ühe või mitme isiku huvides, sealhulgas võlakirjaomanike või võlakirjadega võrdväärsete muude väärtpaberite omanike või mõne punktides a-d määratletud organisatsiooni huvides</w:t>
      </w:r>
      <w:r>
        <w:rPr>
          <w:rFonts w:ascii="Times New Roman" w:hAnsi="Times New Roman" w:cs="Times New Roman"/>
          <w:sz w:val="24"/>
          <w:szCs w:val="24"/>
        </w:rPr>
        <w:t>.</w:t>
      </w:r>
    </w:p>
    <w:p w14:paraId="72FD360C" w14:textId="77777777" w:rsidR="007941BC" w:rsidRDefault="007941BC" w:rsidP="007941BC">
      <w:pPr>
        <w:spacing w:after="0" w:line="240" w:lineRule="auto"/>
        <w:jc w:val="both"/>
        <w:rPr>
          <w:rFonts w:ascii="Times New Roman" w:hAnsi="Times New Roman" w:cs="Times New Roman"/>
          <w:sz w:val="24"/>
          <w:szCs w:val="24"/>
        </w:rPr>
      </w:pPr>
    </w:p>
    <w:p w14:paraId="770F5654"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Pr="00D91DE2">
        <w:rPr>
          <w:rFonts w:ascii="Times New Roman" w:hAnsi="Times New Roman" w:cs="Times New Roman"/>
          <w:sz w:val="24"/>
          <w:szCs w:val="24"/>
        </w:rPr>
        <w:t>irektiivi 98/26/EÜ artikli 2 punktides c, d ja e</w:t>
      </w:r>
      <w:r>
        <w:rPr>
          <w:rFonts w:ascii="Times New Roman" w:hAnsi="Times New Roman" w:cs="Times New Roman"/>
          <w:sz w:val="24"/>
          <w:szCs w:val="24"/>
        </w:rPr>
        <w:t xml:space="preserve"> määratlused on järgmised:</w:t>
      </w:r>
    </w:p>
    <w:p w14:paraId="226FCAFB"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 </w:t>
      </w:r>
      <w:r w:rsidRPr="001B023E">
        <w:rPr>
          <w:rFonts w:ascii="Times New Roman" w:hAnsi="Times New Roman" w:cs="Times New Roman"/>
          <w:sz w:val="24"/>
          <w:szCs w:val="24"/>
        </w:rPr>
        <w:t>keskne osaleja — üksus süsteemis osalevate asutuste vahel, kes toimib nende asutuste suhtes eraldiseisva osapoolena nende asutuste maksejuhiste osas</w:t>
      </w:r>
      <w:r>
        <w:rPr>
          <w:rFonts w:ascii="Times New Roman" w:hAnsi="Times New Roman" w:cs="Times New Roman"/>
          <w:sz w:val="24"/>
          <w:szCs w:val="24"/>
        </w:rPr>
        <w:t>;</w:t>
      </w:r>
    </w:p>
    <w:p w14:paraId="35CAB967"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 </w:t>
      </w:r>
      <w:r w:rsidRPr="001B023E">
        <w:rPr>
          <w:rFonts w:ascii="Times New Roman" w:hAnsi="Times New Roman" w:cs="Times New Roman"/>
          <w:sz w:val="24"/>
          <w:szCs w:val="24"/>
        </w:rPr>
        <w:t>arveldusagent — üksus, kes pakub süsteemis osalevatele asutustele ja/või kesksele osalejale arvelduskontosid, mille kaudu maksejuhiseid sellistes süsteemides arveldatakse, ja annab vajaduse korral nendele asutustele ja/või kesksetele osalejatele arveldamise eesmärgil krediiti</w:t>
      </w:r>
      <w:r>
        <w:rPr>
          <w:rFonts w:ascii="Times New Roman" w:hAnsi="Times New Roman" w:cs="Times New Roman"/>
          <w:sz w:val="24"/>
          <w:szCs w:val="24"/>
        </w:rPr>
        <w:t>;</w:t>
      </w:r>
    </w:p>
    <w:p w14:paraId="3D37836D"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 </w:t>
      </w:r>
      <w:r w:rsidRPr="001B023E">
        <w:rPr>
          <w:rFonts w:ascii="Times New Roman" w:hAnsi="Times New Roman" w:cs="Times New Roman"/>
          <w:sz w:val="24"/>
          <w:szCs w:val="24"/>
        </w:rPr>
        <w:t>arvelduskoda — üksus, kes vastutab asutuste, võimaliku keskse osaleja ja/või võimaliku arveldusagendi netopositsioonide arvutamise eest</w:t>
      </w:r>
      <w:r>
        <w:rPr>
          <w:rFonts w:ascii="Times New Roman" w:hAnsi="Times New Roman" w:cs="Times New Roman"/>
          <w:sz w:val="24"/>
          <w:szCs w:val="24"/>
        </w:rPr>
        <w:t>.</w:t>
      </w:r>
    </w:p>
    <w:p w14:paraId="15B9D2BA" w14:textId="77777777" w:rsidR="007941BC" w:rsidRPr="00EF7EEE" w:rsidRDefault="007941BC" w:rsidP="007941BC">
      <w:pPr>
        <w:spacing w:after="0" w:line="240" w:lineRule="auto"/>
        <w:jc w:val="both"/>
        <w:rPr>
          <w:rFonts w:ascii="Times New Roman" w:hAnsi="Times New Roman" w:cs="Times New Roman"/>
          <w:sz w:val="24"/>
          <w:szCs w:val="24"/>
        </w:rPr>
      </w:pPr>
    </w:p>
    <w:p w14:paraId="14D5F327" w14:textId="77777777" w:rsidR="007941BC" w:rsidRDefault="007941BC" w:rsidP="007941BC">
      <w:pPr>
        <w:spacing w:after="0" w:line="240" w:lineRule="auto"/>
        <w:jc w:val="both"/>
        <w:rPr>
          <w:rFonts w:ascii="Times New Roman" w:hAnsi="Times New Roman" w:cs="Times New Roman"/>
          <w:sz w:val="24"/>
          <w:szCs w:val="24"/>
        </w:rPr>
      </w:pPr>
      <w:r w:rsidRPr="00643B2F">
        <w:rPr>
          <w:rFonts w:ascii="Times New Roman" w:hAnsi="Times New Roman" w:cs="Times New Roman"/>
          <w:sz w:val="24"/>
          <w:szCs w:val="24"/>
        </w:rPr>
        <w:t>3)</w:t>
      </w:r>
      <w:r w:rsidRPr="00EF7EEE">
        <w:rPr>
          <w:rFonts w:ascii="Times New Roman" w:hAnsi="Times New Roman" w:cs="Times New Roman"/>
          <w:sz w:val="24"/>
          <w:szCs w:val="24"/>
        </w:rPr>
        <w:t xml:space="preserve"> makse- ja arveldussüsteemide seaduse § 3 lõikes 6 nimetatud süsteemiühenduse korraldaja.</w:t>
      </w:r>
    </w:p>
    <w:p w14:paraId="6EDDE0E1" w14:textId="77777777" w:rsidR="007941BC" w:rsidRPr="00EF7EEE" w:rsidRDefault="007941BC" w:rsidP="007941BC">
      <w:pPr>
        <w:spacing w:after="0" w:line="240" w:lineRule="auto"/>
        <w:jc w:val="both"/>
        <w:rPr>
          <w:rFonts w:ascii="Times New Roman" w:hAnsi="Times New Roman" w:cs="Times New Roman"/>
          <w:sz w:val="24"/>
          <w:szCs w:val="24"/>
        </w:rPr>
      </w:pPr>
    </w:p>
    <w:p w14:paraId="5108FD0A" w14:textId="77777777" w:rsidR="007941BC" w:rsidRPr="00EF7EEE" w:rsidRDefault="007941BC" w:rsidP="007941BC">
      <w:pPr>
        <w:spacing w:after="0" w:line="240" w:lineRule="auto"/>
        <w:jc w:val="both"/>
        <w:rPr>
          <w:rFonts w:ascii="Times New Roman" w:hAnsi="Times New Roman" w:cs="Times New Roman"/>
          <w:sz w:val="24"/>
          <w:szCs w:val="24"/>
        </w:rPr>
      </w:pPr>
      <w:r w:rsidRPr="00EF7EEE">
        <w:rPr>
          <w:rFonts w:ascii="Times New Roman" w:hAnsi="Times New Roman" w:cs="Times New Roman"/>
          <w:sz w:val="24"/>
          <w:szCs w:val="24"/>
        </w:rPr>
        <w:t>Süsteemiühendus viidatud sätte kohaselt on kaks või enam arveldussüsteemi, mille korraldajad on omavahel kokku leppinud sellesse ühendusse kuuluvate arveldussüsteemide vaheliste ülekandekorralduste täitmises ühtsetel tingimustel ja ühtseid protseduure kasutades.</w:t>
      </w:r>
    </w:p>
    <w:p w14:paraId="60E058A6" w14:textId="77777777" w:rsidR="007941BC" w:rsidRPr="00EF7EEE" w:rsidRDefault="007941BC" w:rsidP="007941BC">
      <w:pPr>
        <w:spacing w:after="0" w:line="240" w:lineRule="auto"/>
        <w:jc w:val="both"/>
        <w:rPr>
          <w:rFonts w:ascii="Times New Roman" w:hAnsi="Times New Roman" w:cs="Times New Roman"/>
          <w:sz w:val="24"/>
          <w:szCs w:val="24"/>
        </w:rPr>
      </w:pPr>
    </w:p>
    <w:p w14:paraId="19B5C75A" w14:textId="77777777" w:rsidR="007941BC" w:rsidRDefault="007941BC" w:rsidP="007941BC">
      <w:pPr>
        <w:spacing w:after="0" w:line="240" w:lineRule="auto"/>
        <w:jc w:val="both"/>
        <w:rPr>
          <w:rFonts w:ascii="Times New Roman" w:hAnsi="Times New Roman" w:cs="Times New Roman"/>
          <w:sz w:val="24"/>
          <w:szCs w:val="24"/>
        </w:rPr>
      </w:pPr>
      <w:r w:rsidRPr="00643B2F">
        <w:rPr>
          <w:rFonts w:ascii="Times New Roman" w:hAnsi="Times New Roman" w:cs="Times New Roman"/>
          <w:sz w:val="24"/>
          <w:szCs w:val="24"/>
        </w:rPr>
        <w:t>4)</w:t>
      </w:r>
      <w:r w:rsidRPr="00EF7EEE">
        <w:rPr>
          <w:rFonts w:ascii="Times New Roman" w:hAnsi="Times New Roman" w:cs="Times New Roman"/>
          <w:sz w:val="24"/>
          <w:szCs w:val="24"/>
        </w:rPr>
        <w:t xml:space="preserve"> makse- ja arveldussüsteemide seaduse § 4 lõigetes 1 ja 2 nimetatud süsteemi korraldaja.</w:t>
      </w:r>
    </w:p>
    <w:p w14:paraId="6DAD8283" w14:textId="77777777" w:rsidR="007941BC" w:rsidRPr="00EF7EEE" w:rsidRDefault="007941BC" w:rsidP="007941BC">
      <w:pPr>
        <w:spacing w:after="0" w:line="240" w:lineRule="auto"/>
        <w:jc w:val="both"/>
        <w:rPr>
          <w:rFonts w:ascii="Times New Roman" w:hAnsi="Times New Roman" w:cs="Times New Roman"/>
          <w:sz w:val="24"/>
          <w:szCs w:val="24"/>
        </w:rPr>
      </w:pPr>
    </w:p>
    <w:p w14:paraId="3474CBFC" w14:textId="77777777" w:rsidR="007941BC" w:rsidRPr="00EF7EEE" w:rsidRDefault="007941BC" w:rsidP="007941BC">
      <w:pPr>
        <w:spacing w:after="0" w:line="240" w:lineRule="auto"/>
        <w:jc w:val="both"/>
        <w:rPr>
          <w:rFonts w:ascii="Times New Roman" w:hAnsi="Times New Roman" w:cs="Times New Roman"/>
          <w:sz w:val="24"/>
          <w:szCs w:val="24"/>
        </w:rPr>
      </w:pPr>
      <w:r w:rsidRPr="00EF7EEE">
        <w:rPr>
          <w:rFonts w:ascii="Times New Roman" w:hAnsi="Times New Roman" w:cs="Times New Roman"/>
          <w:sz w:val="24"/>
          <w:szCs w:val="24"/>
        </w:rPr>
        <w:t>Lõike 1 kohaselt on süsteemi korraldaja isik, kes kooskõlas arveldussüsteemi reeglitega (edaspidi ka süsteemi reeglid) ja teiste süsteemis osalejatega sõlmitud lepingutega tagab süsteemi toimepidevuse ning korraldab ülekandekorralduste täitmist ja osalejate vaheliste nõuete tasaarvestamist.</w:t>
      </w:r>
    </w:p>
    <w:p w14:paraId="7FC247B4" w14:textId="77777777" w:rsidR="007941BC" w:rsidRPr="00EF7EEE" w:rsidRDefault="007941BC" w:rsidP="007941BC">
      <w:pPr>
        <w:spacing w:after="0" w:line="240" w:lineRule="auto"/>
        <w:jc w:val="both"/>
        <w:rPr>
          <w:rFonts w:ascii="Times New Roman" w:hAnsi="Times New Roman" w:cs="Times New Roman"/>
          <w:sz w:val="24"/>
          <w:szCs w:val="24"/>
        </w:rPr>
      </w:pPr>
    </w:p>
    <w:p w14:paraId="5B45B754" w14:textId="77777777" w:rsidR="007941BC" w:rsidRPr="00EF7EEE" w:rsidRDefault="007941BC" w:rsidP="007941BC">
      <w:pPr>
        <w:spacing w:after="0" w:line="240" w:lineRule="auto"/>
        <w:jc w:val="both"/>
        <w:rPr>
          <w:rFonts w:ascii="Times New Roman" w:hAnsi="Times New Roman" w:cs="Times New Roman"/>
          <w:sz w:val="24"/>
          <w:szCs w:val="24"/>
        </w:rPr>
      </w:pPr>
      <w:r w:rsidRPr="00EF7EEE">
        <w:rPr>
          <w:rFonts w:ascii="Times New Roman" w:hAnsi="Times New Roman" w:cs="Times New Roman"/>
          <w:sz w:val="24"/>
          <w:szCs w:val="24"/>
        </w:rPr>
        <w:t>Lõike 2 kohaselt võib väärtpaberiarveldussüsteemi korraldajana tegutseda</w:t>
      </w:r>
      <w:r>
        <w:rPr>
          <w:rFonts w:ascii="Times New Roman" w:hAnsi="Times New Roman" w:cs="Times New Roman"/>
          <w:sz w:val="24"/>
          <w:szCs w:val="24"/>
        </w:rPr>
        <w:t xml:space="preserve"> </w:t>
      </w:r>
      <w:r w:rsidRPr="00EF7EEE">
        <w:rPr>
          <w:rFonts w:ascii="Times New Roman" w:hAnsi="Times New Roman" w:cs="Times New Roman"/>
          <w:sz w:val="24"/>
          <w:szCs w:val="24"/>
        </w:rPr>
        <w:t>Eesti Pank</w:t>
      </w:r>
      <w:r>
        <w:rPr>
          <w:rFonts w:ascii="Times New Roman" w:hAnsi="Times New Roman" w:cs="Times New Roman"/>
          <w:sz w:val="24"/>
          <w:szCs w:val="24"/>
        </w:rPr>
        <w:t xml:space="preserve"> ja </w:t>
      </w:r>
      <w:r w:rsidRPr="00EF7EEE">
        <w:rPr>
          <w:rFonts w:ascii="Times New Roman" w:hAnsi="Times New Roman" w:cs="Times New Roman"/>
          <w:sz w:val="24"/>
          <w:szCs w:val="24"/>
        </w:rPr>
        <w:t xml:space="preserve">väärtpaberite </w:t>
      </w:r>
      <w:proofErr w:type="spellStart"/>
      <w:r w:rsidRPr="00EF7EEE">
        <w:rPr>
          <w:rFonts w:ascii="Times New Roman" w:hAnsi="Times New Roman" w:cs="Times New Roman"/>
          <w:sz w:val="24"/>
          <w:szCs w:val="24"/>
        </w:rPr>
        <w:t>keskdepositoorium</w:t>
      </w:r>
      <w:proofErr w:type="spellEnd"/>
      <w:r w:rsidRPr="00EF7EEE">
        <w:rPr>
          <w:rFonts w:ascii="Times New Roman" w:hAnsi="Times New Roman" w:cs="Times New Roman"/>
          <w:sz w:val="24"/>
          <w:szCs w:val="24"/>
        </w:rPr>
        <w:t>, kes on saanud tegevusloa Euroopa Parlamendi ja nõukogu määruse (EL) nr 909/2014 alusel.</w:t>
      </w:r>
    </w:p>
    <w:p w14:paraId="1C9703EF" w14:textId="77777777" w:rsidR="007941BC" w:rsidRPr="00EF7EEE" w:rsidRDefault="007941BC" w:rsidP="007941BC">
      <w:pPr>
        <w:spacing w:after="0" w:line="240" w:lineRule="auto"/>
        <w:jc w:val="both"/>
        <w:rPr>
          <w:rFonts w:ascii="Times New Roman" w:hAnsi="Times New Roman" w:cs="Times New Roman"/>
          <w:sz w:val="24"/>
          <w:szCs w:val="24"/>
        </w:rPr>
      </w:pPr>
    </w:p>
    <w:p w14:paraId="687EA94F" w14:textId="77777777" w:rsidR="007941BC" w:rsidRDefault="007941BC" w:rsidP="007941BC">
      <w:pPr>
        <w:spacing w:after="0" w:line="240" w:lineRule="auto"/>
        <w:jc w:val="both"/>
        <w:rPr>
          <w:rFonts w:ascii="Times New Roman" w:hAnsi="Times New Roman" w:cs="Times New Roman"/>
          <w:sz w:val="24"/>
          <w:szCs w:val="24"/>
        </w:rPr>
      </w:pPr>
      <w:r w:rsidRPr="00643B2F">
        <w:rPr>
          <w:rFonts w:ascii="Times New Roman" w:hAnsi="Times New Roman" w:cs="Times New Roman"/>
          <w:sz w:val="24"/>
          <w:szCs w:val="24"/>
        </w:rPr>
        <w:t>5)</w:t>
      </w:r>
      <w:r w:rsidRPr="00EF7EEE">
        <w:rPr>
          <w:rFonts w:ascii="Times New Roman" w:hAnsi="Times New Roman" w:cs="Times New Roman"/>
          <w:sz w:val="24"/>
          <w:szCs w:val="24"/>
        </w:rPr>
        <w:t xml:space="preserve"> muu käesoleva lõike punktides 1–4 nimetatud isikuga sarnane välisriigi isik või organisatsioon, kellele on Euroopa Majanduspiirkonna lepinguriigi või Euroopa Liidu õigusakti kohaselt antud õigus olla finantstagatise andjaks või võtjaks.</w:t>
      </w:r>
    </w:p>
    <w:p w14:paraId="5E323276" w14:textId="77777777" w:rsidR="007941BC" w:rsidRPr="004E1A39" w:rsidRDefault="007941BC" w:rsidP="007941BC">
      <w:pPr>
        <w:spacing w:after="0" w:line="240" w:lineRule="auto"/>
        <w:jc w:val="both"/>
        <w:rPr>
          <w:rFonts w:ascii="Times New Roman" w:hAnsi="Times New Roman" w:cs="Times New Roman"/>
          <w:sz w:val="24"/>
          <w:szCs w:val="24"/>
        </w:rPr>
      </w:pPr>
    </w:p>
    <w:p w14:paraId="46C6AEE3" w14:textId="77777777" w:rsidR="007941BC" w:rsidRPr="004E1A39" w:rsidRDefault="007941BC" w:rsidP="007941BC">
      <w:pPr>
        <w:pStyle w:val="Loendilik"/>
        <w:numPr>
          <w:ilvl w:val="0"/>
          <w:numId w:val="29"/>
        </w:numPr>
      </w:pPr>
      <w:r w:rsidRPr="00643B2F">
        <w:rPr>
          <w:rFonts w:cs="Times New Roman"/>
          <w:sz w:val="24"/>
          <w:szCs w:val="24"/>
        </w:rPr>
        <w:t xml:space="preserve">,,hetkeleping“ – Euroopa Komisjoni delegeeritud määruse (EL) 2017/565 artikli 7 lõikes 2 või artikli 10 lõikes 2 defineeritud leping. </w:t>
      </w:r>
    </w:p>
    <w:p w14:paraId="4F300205" w14:textId="77777777" w:rsidR="007941BC" w:rsidRDefault="007941BC" w:rsidP="007941BC">
      <w:pPr>
        <w:spacing w:after="0" w:line="240" w:lineRule="auto"/>
        <w:jc w:val="both"/>
        <w:rPr>
          <w:sz w:val="24"/>
          <w:szCs w:val="24"/>
        </w:rPr>
      </w:pPr>
    </w:p>
    <w:p w14:paraId="7FCA658F" w14:textId="77777777" w:rsidR="007941BC" w:rsidRPr="00643B2F" w:rsidRDefault="007941BC" w:rsidP="007941BC">
      <w:pPr>
        <w:spacing w:after="0" w:line="240" w:lineRule="auto"/>
        <w:jc w:val="both"/>
        <w:rPr>
          <w:rFonts w:ascii="Times New Roman" w:hAnsi="Times New Roman" w:cs="Times New Roman"/>
          <w:sz w:val="24"/>
          <w:szCs w:val="24"/>
        </w:rPr>
      </w:pPr>
      <w:r w:rsidRPr="00643B2F">
        <w:rPr>
          <w:rFonts w:ascii="Times New Roman" w:hAnsi="Times New Roman" w:cs="Times New Roman"/>
          <w:sz w:val="24"/>
          <w:szCs w:val="24"/>
        </w:rPr>
        <w:t>Määruse artikli 7 lõike 2 kohaselt on hetkeleping kauba, vara või õiguse müügileping, mille tingimuste kohaselt toimub üleandmine sellise tähtaja jooksul, mis vastab pikemale kahest järgmisest perioodist:</w:t>
      </w:r>
    </w:p>
    <w:p w14:paraId="12A726CC" w14:textId="77777777" w:rsidR="007941BC" w:rsidRPr="00EF7EEE"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EF7EEE">
        <w:rPr>
          <w:rFonts w:ascii="Times New Roman" w:hAnsi="Times New Roman" w:cs="Times New Roman"/>
          <w:sz w:val="24"/>
          <w:szCs w:val="24"/>
        </w:rPr>
        <w:t>) kaks kauplemispäeva;</w:t>
      </w:r>
    </w:p>
    <w:p w14:paraId="31881FBA"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w:t>
      </w:r>
      <w:r w:rsidRPr="00EF7EEE">
        <w:rPr>
          <w:rFonts w:ascii="Times New Roman" w:hAnsi="Times New Roman" w:cs="Times New Roman"/>
          <w:sz w:val="24"/>
          <w:szCs w:val="24"/>
        </w:rPr>
        <w:t>) turul asjaomase kauba, vara või õiguse tavapärase üleandmisperioodina üldiselt tunnustatud periood.</w:t>
      </w:r>
    </w:p>
    <w:p w14:paraId="4E35DE36" w14:textId="77777777" w:rsidR="007941BC" w:rsidRPr="00EF7EEE" w:rsidRDefault="007941BC" w:rsidP="007941BC">
      <w:pPr>
        <w:spacing w:after="0" w:line="240" w:lineRule="auto"/>
        <w:jc w:val="both"/>
        <w:rPr>
          <w:rFonts w:ascii="Times New Roman" w:hAnsi="Times New Roman" w:cs="Times New Roman"/>
          <w:sz w:val="24"/>
          <w:szCs w:val="24"/>
        </w:rPr>
      </w:pPr>
    </w:p>
    <w:p w14:paraId="039AADF0" w14:textId="77777777" w:rsidR="007941BC" w:rsidRDefault="007941BC" w:rsidP="007941BC">
      <w:pPr>
        <w:spacing w:after="0" w:line="240" w:lineRule="auto"/>
        <w:jc w:val="both"/>
        <w:rPr>
          <w:rFonts w:ascii="Times New Roman" w:hAnsi="Times New Roman" w:cs="Times New Roman"/>
          <w:sz w:val="24"/>
          <w:szCs w:val="24"/>
        </w:rPr>
      </w:pPr>
      <w:r w:rsidRPr="00E659B1">
        <w:rPr>
          <w:rFonts w:ascii="Times New Roman" w:hAnsi="Times New Roman" w:cs="Times New Roman"/>
          <w:sz w:val="24"/>
          <w:szCs w:val="24"/>
        </w:rPr>
        <w:t>Lepingut ei käsitata hetkelepinguna, olenemata selle selgesõnalistest tingimustest, kui lepingu poolte vahel valitseb arusaamine, et alusvara üleandmine lükatakse edasi ja seda ei tehta lõikes 2 osutatud perioodi jooksul.</w:t>
      </w:r>
    </w:p>
    <w:p w14:paraId="600F8E60" w14:textId="77777777" w:rsidR="007941BC" w:rsidRDefault="007941BC" w:rsidP="007941BC">
      <w:pPr>
        <w:spacing w:after="0" w:line="240" w:lineRule="auto"/>
        <w:jc w:val="both"/>
        <w:rPr>
          <w:rFonts w:ascii="Times New Roman" w:hAnsi="Times New Roman" w:cs="Times New Roman"/>
          <w:sz w:val="24"/>
          <w:szCs w:val="24"/>
        </w:rPr>
      </w:pPr>
    </w:p>
    <w:p w14:paraId="4FD5EFEF" w14:textId="77777777" w:rsidR="007941BC" w:rsidRPr="00E659B1"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Pr="00E659B1">
        <w:rPr>
          <w:rFonts w:ascii="Times New Roman" w:hAnsi="Times New Roman" w:cs="Times New Roman"/>
          <w:sz w:val="24"/>
          <w:szCs w:val="24"/>
        </w:rPr>
        <w:t xml:space="preserve">ääruse artikli </w:t>
      </w:r>
      <w:r>
        <w:rPr>
          <w:rFonts w:ascii="Times New Roman" w:hAnsi="Times New Roman" w:cs="Times New Roman"/>
          <w:sz w:val="24"/>
          <w:szCs w:val="24"/>
        </w:rPr>
        <w:t>10</w:t>
      </w:r>
      <w:r w:rsidRPr="00E659B1">
        <w:rPr>
          <w:rFonts w:ascii="Times New Roman" w:hAnsi="Times New Roman" w:cs="Times New Roman"/>
          <w:sz w:val="24"/>
          <w:szCs w:val="24"/>
        </w:rPr>
        <w:t xml:space="preserve"> lõike 2</w:t>
      </w:r>
      <w:r>
        <w:rPr>
          <w:rFonts w:ascii="Times New Roman" w:hAnsi="Times New Roman" w:cs="Times New Roman"/>
          <w:sz w:val="24"/>
          <w:szCs w:val="24"/>
        </w:rPr>
        <w:t xml:space="preserve"> kohaselt </w:t>
      </w:r>
      <w:r w:rsidRPr="00E659B1">
        <w:rPr>
          <w:rFonts w:ascii="Times New Roman" w:hAnsi="Times New Roman" w:cs="Times New Roman"/>
          <w:sz w:val="24"/>
          <w:szCs w:val="24"/>
        </w:rPr>
        <w:t>hetkeleping leping ühe valuuta vahetamiseks teise valuuta vastu, mille tingimuste kohaselt toimub üleandmine sellise tähtaja jooksul, mis vastab pikemale kahest järgmisest perioodist:</w:t>
      </w:r>
    </w:p>
    <w:p w14:paraId="5D6295B7" w14:textId="77777777" w:rsidR="007941BC" w:rsidRPr="00E659B1"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E659B1">
        <w:rPr>
          <w:rFonts w:ascii="Times New Roman" w:hAnsi="Times New Roman" w:cs="Times New Roman"/>
          <w:sz w:val="24"/>
          <w:szCs w:val="24"/>
        </w:rPr>
        <w:t>)</w:t>
      </w:r>
      <w:r>
        <w:rPr>
          <w:rFonts w:ascii="Times New Roman" w:hAnsi="Times New Roman" w:cs="Times New Roman"/>
          <w:sz w:val="24"/>
          <w:szCs w:val="24"/>
        </w:rPr>
        <w:t xml:space="preserve"> </w:t>
      </w:r>
      <w:r w:rsidRPr="00E659B1">
        <w:rPr>
          <w:rFonts w:ascii="Times New Roman" w:hAnsi="Times New Roman" w:cs="Times New Roman"/>
          <w:sz w:val="24"/>
          <w:szCs w:val="24"/>
        </w:rPr>
        <w:t>kaks kauplemispäeva mis tahes peamiste valuutade paari puhul, nagu on sätestatud lõikes 3;</w:t>
      </w:r>
    </w:p>
    <w:p w14:paraId="2A166AEB" w14:textId="77777777" w:rsidR="007941BC" w:rsidRPr="00E659B1"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w:t>
      </w:r>
      <w:r w:rsidRPr="00E659B1">
        <w:rPr>
          <w:rFonts w:ascii="Times New Roman" w:hAnsi="Times New Roman" w:cs="Times New Roman"/>
          <w:sz w:val="24"/>
          <w:szCs w:val="24"/>
        </w:rPr>
        <w:t>)</w:t>
      </w:r>
      <w:r>
        <w:rPr>
          <w:rFonts w:ascii="Times New Roman" w:hAnsi="Times New Roman" w:cs="Times New Roman"/>
          <w:sz w:val="24"/>
          <w:szCs w:val="24"/>
        </w:rPr>
        <w:t xml:space="preserve"> </w:t>
      </w:r>
      <w:r w:rsidRPr="00E659B1">
        <w:rPr>
          <w:rFonts w:ascii="Times New Roman" w:hAnsi="Times New Roman" w:cs="Times New Roman"/>
          <w:sz w:val="24"/>
          <w:szCs w:val="24"/>
        </w:rPr>
        <w:t>selliste valuutade paari puhul, millest vähemalt üks ei ole peamine valuuta, kas kaks kauplemispäeva või selle valuutapaari puhul turul tavapärase üleandmisperioodina üldiselt tunnustatud periood, olenevalt selles, kumb ajavahemik on pikem;</w:t>
      </w:r>
    </w:p>
    <w:p w14:paraId="39108041"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w:t>
      </w:r>
      <w:r w:rsidRPr="00E659B1">
        <w:rPr>
          <w:rFonts w:ascii="Times New Roman" w:hAnsi="Times New Roman" w:cs="Times New Roman"/>
          <w:sz w:val="24"/>
          <w:szCs w:val="24"/>
        </w:rPr>
        <w:t>)</w:t>
      </w:r>
      <w:r>
        <w:rPr>
          <w:rFonts w:ascii="Times New Roman" w:hAnsi="Times New Roman" w:cs="Times New Roman"/>
          <w:sz w:val="24"/>
          <w:szCs w:val="24"/>
        </w:rPr>
        <w:t xml:space="preserve"> </w:t>
      </w:r>
      <w:r w:rsidRPr="00E659B1">
        <w:rPr>
          <w:rFonts w:ascii="Times New Roman" w:hAnsi="Times New Roman" w:cs="Times New Roman"/>
          <w:sz w:val="24"/>
          <w:szCs w:val="24"/>
        </w:rPr>
        <w:t xml:space="preserve">kui nende valuutade vahetamise lepingut kasutatakse peamiselt vabalt võõrandatava väärtpaberi või ühiseks investeerimiseks loodud ettevõtja osaku ostu või müügi eesmärgil, siis kas selle vabalt võõrandatava väärtpaberi või </w:t>
      </w:r>
      <w:proofErr w:type="spellStart"/>
      <w:r w:rsidRPr="00E659B1">
        <w:rPr>
          <w:rFonts w:ascii="Times New Roman" w:hAnsi="Times New Roman" w:cs="Times New Roman"/>
          <w:sz w:val="24"/>
          <w:szCs w:val="24"/>
        </w:rPr>
        <w:t>ühisinvesteerimisettevõtja</w:t>
      </w:r>
      <w:proofErr w:type="spellEnd"/>
      <w:r w:rsidRPr="00E659B1">
        <w:rPr>
          <w:rFonts w:ascii="Times New Roman" w:hAnsi="Times New Roman" w:cs="Times New Roman"/>
          <w:sz w:val="24"/>
          <w:szCs w:val="24"/>
        </w:rPr>
        <w:t xml:space="preserve"> osaku arveldusperiood, mida tunnustatakse turul üldiselt tavapärase üleandmisperioodina, või viis kauplemispäeva, olenevalt sellest, kumb ajavahemik on lühem.</w:t>
      </w:r>
    </w:p>
    <w:p w14:paraId="49151102" w14:textId="77777777" w:rsidR="007941BC" w:rsidRPr="00E659B1" w:rsidRDefault="007941BC" w:rsidP="007941BC">
      <w:pPr>
        <w:spacing w:after="0" w:line="240" w:lineRule="auto"/>
        <w:jc w:val="both"/>
        <w:rPr>
          <w:rFonts w:ascii="Times New Roman" w:hAnsi="Times New Roman" w:cs="Times New Roman"/>
          <w:sz w:val="24"/>
          <w:szCs w:val="24"/>
        </w:rPr>
      </w:pPr>
    </w:p>
    <w:p w14:paraId="483A59EF" w14:textId="77777777" w:rsidR="007941BC" w:rsidRPr="00CF3BC2" w:rsidRDefault="007941BC" w:rsidP="007941BC">
      <w:pPr>
        <w:spacing w:after="0" w:line="240" w:lineRule="auto"/>
        <w:jc w:val="both"/>
        <w:rPr>
          <w:rFonts w:cs="Times New Roman"/>
          <w:sz w:val="24"/>
          <w:szCs w:val="24"/>
        </w:rPr>
      </w:pPr>
      <w:r w:rsidRPr="00E659B1">
        <w:rPr>
          <w:rFonts w:ascii="Times New Roman" w:hAnsi="Times New Roman" w:cs="Times New Roman"/>
          <w:sz w:val="24"/>
          <w:szCs w:val="24"/>
        </w:rPr>
        <w:t>Lepingut ei käsitata hetkelepinguna, kui selle selgesõnalistest tingimustest olenemata valitseb lepingupoolte vahel arusaamine, et valuuta üleandmine lükatakse edasi ja seda ei teostata esimeses lõigus sätestatud perioodi jooksul.</w:t>
      </w:r>
    </w:p>
    <w:p w14:paraId="0199085C" w14:textId="77777777" w:rsidR="007941BC" w:rsidRPr="00643B2F" w:rsidRDefault="007941BC" w:rsidP="007941BC">
      <w:pPr>
        <w:pStyle w:val="Loendilik"/>
        <w:ind w:left="360"/>
        <w:jc w:val="both"/>
        <w:rPr>
          <w:rFonts w:cs="Times New Roman"/>
          <w:sz w:val="24"/>
          <w:szCs w:val="24"/>
        </w:rPr>
      </w:pPr>
    </w:p>
    <w:p w14:paraId="66E25F6D" w14:textId="77777777" w:rsidR="007941BC" w:rsidRPr="00674BAC" w:rsidRDefault="007941BC" w:rsidP="007941BC">
      <w:pPr>
        <w:spacing w:after="0" w:line="240" w:lineRule="auto"/>
        <w:jc w:val="both"/>
        <w:rPr>
          <w:rFonts w:ascii="Times New Roman" w:hAnsi="Times New Roman" w:cs="Times New Roman"/>
          <w:b/>
          <w:bCs/>
          <w:sz w:val="24"/>
          <w:szCs w:val="24"/>
        </w:rPr>
      </w:pPr>
      <w:r w:rsidRPr="00674BAC">
        <w:rPr>
          <w:rFonts w:ascii="Times New Roman" w:hAnsi="Times New Roman" w:cs="Times New Roman"/>
          <w:b/>
          <w:bCs/>
          <w:sz w:val="24"/>
          <w:szCs w:val="24"/>
        </w:rPr>
        <w:t xml:space="preserve">5. Eelnõu vastavus </w:t>
      </w:r>
      <w:r>
        <w:rPr>
          <w:rFonts w:ascii="Times New Roman" w:hAnsi="Times New Roman" w:cs="Times New Roman"/>
          <w:b/>
          <w:bCs/>
          <w:sz w:val="24"/>
          <w:szCs w:val="24"/>
        </w:rPr>
        <w:t>E</w:t>
      </w:r>
      <w:r w:rsidRPr="00674BAC">
        <w:rPr>
          <w:rFonts w:ascii="Times New Roman" w:hAnsi="Times New Roman" w:cs="Times New Roman"/>
          <w:b/>
          <w:bCs/>
          <w:sz w:val="24"/>
          <w:szCs w:val="24"/>
        </w:rPr>
        <w:t xml:space="preserve">uroopa </w:t>
      </w:r>
      <w:r>
        <w:rPr>
          <w:rFonts w:ascii="Times New Roman" w:hAnsi="Times New Roman" w:cs="Times New Roman"/>
          <w:b/>
          <w:bCs/>
          <w:sz w:val="24"/>
          <w:szCs w:val="24"/>
        </w:rPr>
        <w:t>L</w:t>
      </w:r>
      <w:r w:rsidRPr="00674BAC">
        <w:rPr>
          <w:rFonts w:ascii="Times New Roman" w:hAnsi="Times New Roman" w:cs="Times New Roman"/>
          <w:b/>
          <w:bCs/>
          <w:sz w:val="24"/>
          <w:szCs w:val="24"/>
        </w:rPr>
        <w:t>iidu õigusele</w:t>
      </w:r>
    </w:p>
    <w:p w14:paraId="1573C6AC" w14:textId="77777777" w:rsidR="007941BC" w:rsidRPr="00674BAC" w:rsidRDefault="007941BC" w:rsidP="007941BC">
      <w:pPr>
        <w:spacing w:after="0" w:line="240" w:lineRule="auto"/>
        <w:jc w:val="both"/>
        <w:rPr>
          <w:rFonts w:ascii="Times New Roman" w:hAnsi="Times New Roman" w:cs="Times New Roman"/>
          <w:b/>
          <w:bCs/>
          <w:sz w:val="24"/>
          <w:szCs w:val="24"/>
        </w:rPr>
      </w:pPr>
    </w:p>
    <w:p w14:paraId="15996CE9" w14:textId="77777777" w:rsidR="007941BC" w:rsidRPr="00674BAC" w:rsidRDefault="007941BC" w:rsidP="007941BC">
      <w:pPr>
        <w:spacing w:after="0" w:line="240" w:lineRule="auto"/>
        <w:ind w:left="708"/>
        <w:jc w:val="both"/>
        <w:rPr>
          <w:rFonts w:ascii="Times New Roman" w:hAnsi="Times New Roman" w:cs="Times New Roman"/>
          <w:b/>
          <w:bCs/>
          <w:sz w:val="24"/>
          <w:szCs w:val="24"/>
        </w:rPr>
      </w:pPr>
      <w:r w:rsidRPr="00674BAC">
        <w:rPr>
          <w:rFonts w:ascii="Times New Roman" w:hAnsi="Times New Roman" w:cs="Times New Roman"/>
          <w:b/>
          <w:bCs/>
          <w:sz w:val="24"/>
          <w:szCs w:val="24"/>
        </w:rPr>
        <w:t xml:space="preserve">5.1. Tuletis- ja </w:t>
      </w:r>
      <w:proofErr w:type="spellStart"/>
      <w:r w:rsidRPr="00674BAC">
        <w:rPr>
          <w:rFonts w:ascii="Times New Roman" w:hAnsi="Times New Roman" w:cs="Times New Roman"/>
          <w:b/>
          <w:bCs/>
          <w:sz w:val="24"/>
          <w:szCs w:val="24"/>
        </w:rPr>
        <w:t>repotehingud</w:t>
      </w:r>
      <w:proofErr w:type="spellEnd"/>
    </w:p>
    <w:p w14:paraId="39F3D181" w14:textId="77777777" w:rsidR="007941BC" w:rsidRPr="00674BAC" w:rsidRDefault="007941BC" w:rsidP="007941BC">
      <w:pPr>
        <w:spacing w:after="0" w:line="240" w:lineRule="auto"/>
        <w:jc w:val="both"/>
        <w:rPr>
          <w:rFonts w:ascii="Times New Roman" w:hAnsi="Times New Roman" w:cs="Times New Roman"/>
          <w:b/>
          <w:bCs/>
          <w:sz w:val="24"/>
          <w:szCs w:val="24"/>
        </w:rPr>
      </w:pPr>
    </w:p>
    <w:p w14:paraId="59B917CE" w14:textId="77777777" w:rsidR="007941BC" w:rsidRPr="00674BAC" w:rsidRDefault="007941BC" w:rsidP="007941BC">
      <w:pPr>
        <w:pStyle w:val="SLONormal"/>
        <w:spacing w:before="0" w:after="0"/>
        <w:rPr>
          <w:lang w:val="et-EE"/>
        </w:rPr>
      </w:pPr>
      <w:r w:rsidRPr="00674BAC">
        <w:rPr>
          <w:lang w:val="et-EE"/>
        </w:rPr>
        <w:t xml:space="preserve">Eelnõu ei seondu ühe kindla Euroopa Liidu direktiivi ülevõtmisega, kuid sisaldab muudatusi, mis on ette nähtud erinevate Euroopa Liidu õigusaktide koostoimeks või siseriikliku regulatsiooni kooskõla täielikumaks saavutamiseks. Vastavaid eesmärke on kirjeldatud konkreetsete sätete juures ning konkreetsete Euroopa Liidu õigusaktide sätete täpsustamise või ülevõtmisega seotud muudatused on kajastatud eelnõu seletuskirja lisas 1 toodud vastavustabelis. </w:t>
      </w:r>
    </w:p>
    <w:p w14:paraId="2CD320CA" w14:textId="77777777" w:rsidR="007941BC" w:rsidRPr="00674BAC" w:rsidRDefault="007941BC" w:rsidP="007941BC">
      <w:pPr>
        <w:pStyle w:val="SLONormal"/>
        <w:spacing w:before="0" w:after="0"/>
        <w:rPr>
          <w:lang w:val="et-EE"/>
        </w:rPr>
      </w:pPr>
    </w:p>
    <w:p w14:paraId="3A9DAEE3" w14:textId="77777777" w:rsidR="007941BC" w:rsidRPr="00674BAC" w:rsidRDefault="007941BC" w:rsidP="007941BC">
      <w:pPr>
        <w:pStyle w:val="SLONormal"/>
        <w:spacing w:before="0" w:after="0"/>
        <w:rPr>
          <w:lang w:val="et-EE"/>
        </w:rPr>
      </w:pPr>
      <w:r w:rsidRPr="00674BAC">
        <w:rPr>
          <w:lang w:val="et-EE"/>
        </w:rPr>
        <w:t>Eelnõu koostamisel on arvestatud järgmiste Euroopa Liidu õigusaktidega:</w:t>
      </w:r>
    </w:p>
    <w:p w14:paraId="4E4B1B92" w14:textId="77777777" w:rsidR="007941BC" w:rsidRPr="00674BAC" w:rsidRDefault="007941BC" w:rsidP="007941BC">
      <w:pPr>
        <w:pStyle w:val="SLONormal"/>
        <w:numPr>
          <w:ilvl w:val="0"/>
          <w:numId w:val="4"/>
        </w:numPr>
        <w:spacing w:before="0" w:after="0"/>
        <w:rPr>
          <w:lang w:val="et-EE"/>
        </w:rPr>
      </w:pPr>
      <w:r w:rsidRPr="00674BAC">
        <w:rPr>
          <w:lang w:val="et-EE"/>
        </w:rPr>
        <w:t xml:space="preserve">Määrus 648/2012 börsiväliste tuletisinstrumentide, kesksete vastaspoolte ja kauplemisteabe hoidlate kohta; </w:t>
      </w:r>
    </w:p>
    <w:p w14:paraId="326D9977" w14:textId="77777777" w:rsidR="007941BC" w:rsidRPr="00674BAC" w:rsidRDefault="007941BC" w:rsidP="007941BC">
      <w:pPr>
        <w:pStyle w:val="SLONormal"/>
        <w:numPr>
          <w:ilvl w:val="0"/>
          <w:numId w:val="4"/>
        </w:numPr>
        <w:spacing w:before="0" w:after="0"/>
        <w:rPr>
          <w:lang w:val="et-EE"/>
        </w:rPr>
      </w:pPr>
      <w:r w:rsidRPr="00674BAC">
        <w:rPr>
          <w:lang w:val="et-EE"/>
        </w:rPr>
        <w:t>Direktiiv 2002/47/EÜ finantstagatiskokkulepete kohta;</w:t>
      </w:r>
    </w:p>
    <w:p w14:paraId="31A53383" w14:textId="77777777" w:rsidR="007941BC" w:rsidRPr="00674BAC" w:rsidRDefault="007941BC" w:rsidP="007941BC">
      <w:pPr>
        <w:pStyle w:val="SLONormal"/>
        <w:numPr>
          <w:ilvl w:val="0"/>
          <w:numId w:val="4"/>
        </w:numPr>
        <w:spacing w:before="0" w:after="0"/>
        <w:rPr>
          <w:lang w:val="et-EE"/>
        </w:rPr>
      </w:pPr>
      <w:r w:rsidRPr="00674BAC">
        <w:rPr>
          <w:lang w:val="et-EE"/>
        </w:rPr>
        <w:t>Direktiiv 2014/59/EL, millega luuakse krediidiasutuste ja investeerimisühingute finantsseisundi taastamise ja kriisilahenduse õigusraamistik;</w:t>
      </w:r>
    </w:p>
    <w:p w14:paraId="29B5F4CB" w14:textId="77777777" w:rsidR="007941BC" w:rsidRPr="00674BAC" w:rsidRDefault="007941BC" w:rsidP="007941BC">
      <w:pPr>
        <w:pStyle w:val="SLONormal"/>
        <w:numPr>
          <w:ilvl w:val="0"/>
          <w:numId w:val="4"/>
        </w:numPr>
        <w:spacing w:before="0" w:after="0"/>
        <w:rPr>
          <w:lang w:val="et-EE"/>
        </w:rPr>
      </w:pPr>
      <w:r w:rsidRPr="00674BAC">
        <w:rPr>
          <w:lang w:val="et-EE"/>
        </w:rPr>
        <w:t>Määrus (EL) nr 806/2014, millega kehtestatakse ühtsed eeskirjad ja ühtne menetlus krediidiasutuste ja teatavate investeerimisühingute kriisilahenduseks ühtse kriisilahenduskorra ja ühtse kriisilahendusfondi raames;</w:t>
      </w:r>
    </w:p>
    <w:p w14:paraId="447CDF2C" w14:textId="77777777" w:rsidR="007941BC" w:rsidRPr="00674BAC" w:rsidRDefault="007941BC" w:rsidP="007941BC">
      <w:pPr>
        <w:pStyle w:val="SLONormal"/>
        <w:numPr>
          <w:ilvl w:val="0"/>
          <w:numId w:val="4"/>
        </w:numPr>
        <w:spacing w:before="0" w:after="0"/>
        <w:rPr>
          <w:lang w:val="et-EE"/>
        </w:rPr>
      </w:pPr>
      <w:r w:rsidRPr="00674BAC">
        <w:rPr>
          <w:lang w:val="et-EE"/>
        </w:rPr>
        <w:t>Määrus (EL) 2017/565, millega täiendatakse Euroopa Parlamendi ja nõukogu direktiivi 2014/65/EL seoses investeerimisühingute suhtes kohaldatavate organisatsiooniliste nõuete ja tegutsemistingimustega ning nimetatud direktiivi jaoks määratletud mõistetega;</w:t>
      </w:r>
    </w:p>
    <w:p w14:paraId="058A6325" w14:textId="77777777" w:rsidR="007941BC" w:rsidRPr="00674BAC" w:rsidRDefault="007941BC" w:rsidP="007941BC">
      <w:pPr>
        <w:pStyle w:val="SLONormal"/>
        <w:numPr>
          <w:ilvl w:val="0"/>
          <w:numId w:val="4"/>
        </w:numPr>
        <w:spacing w:before="0" w:after="0"/>
        <w:rPr>
          <w:lang w:val="et-EE"/>
        </w:rPr>
      </w:pPr>
      <w:r w:rsidRPr="00674BAC">
        <w:rPr>
          <w:lang w:val="et-EE"/>
        </w:rPr>
        <w:t>Direktiiv 98/26/EÜ arvelduse lõplikkuse kohta makse- ja väärtpaberiarveldussüsteemides;</w:t>
      </w:r>
    </w:p>
    <w:p w14:paraId="290A32D9" w14:textId="77777777" w:rsidR="007941BC" w:rsidRPr="00674BAC" w:rsidRDefault="007941BC" w:rsidP="007941BC">
      <w:pPr>
        <w:pStyle w:val="SLONormal"/>
        <w:numPr>
          <w:ilvl w:val="0"/>
          <w:numId w:val="4"/>
        </w:numPr>
        <w:spacing w:before="0" w:after="0"/>
        <w:rPr>
          <w:lang w:val="et-EE"/>
        </w:rPr>
      </w:pPr>
      <w:r w:rsidRPr="00674BAC">
        <w:rPr>
          <w:lang w:val="et-EE"/>
        </w:rPr>
        <w:t>Määrus 2015/2365, mis käsitleb väärtpaberite kaudu finantseerimise tehingute ja uuesti kasutamise läbipaistvust;</w:t>
      </w:r>
    </w:p>
    <w:p w14:paraId="074D6F59" w14:textId="77777777" w:rsidR="007941BC" w:rsidRPr="00674BAC" w:rsidRDefault="007941BC" w:rsidP="007941BC">
      <w:pPr>
        <w:pStyle w:val="SLONormal"/>
        <w:numPr>
          <w:ilvl w:val="0"/>
          <w:numId w:val="4"/>
        </w:numPr>
        <w:spacing w:before="0" w:after="0"/>
        <w:rPr>
          <w:lang w:val="et-EE"/>
        </w:rPr>
      </w:pPr>
      <w:r w:rsidRPr="00674BAC">
        <w:rPr>
          <w:lang w:val="et-EE"/>
        </w:rPr>
        <w:t>Määrus (EL) nr 575/2013, mis käsitleb krediidiasutuste suhtes kohaldatavaid usaldatavusnõudeid;</w:t>
      </w:r>
    </w:p>
    <w:p w14:paraId="40B56BDE" w14:textId="77777777" w:rsidR="007941BC" w:rsidRPr="00674BAC" w:rsidRDefault="007941BC" w:rsidP="007941BC">
      <w:pPr>
        <w:pStyle w:val="SLONormal"/>
        <w:numPr>
          <w:ilvl w:val="0"/>
          <w:numId w:val="4"/>
        </w:numPr>
        <w:spacing w:before="0" w:after="0"/>
        <w:rPr>
          <w:lang w:val="et-EE"/>
        </w:rPr>
      </w:pPr>
      <w:r w:rsidRPr="00674BAC">
        <w:rPr>
          <w:lang w:val="et-EE"/>
        </w:rPr>
        <w:t>Direktiiv 2014/65/EL finantsinstrumentide turgude kohta;</w:t>
      </w:r>
    </w:p>
    <w:p w14:paraId="0AF808E1" w14:textId="77777777" w:rsidR="007941BC" w:rsidRPr="00674BAC" w:rsidRDefault="007941BC" w:rsidP="007941BC">
      <w:pPr>
        <w:pStyle w:val="SLONormal"/>
        <w:numPr>
          <w:ilvl w:val="0"/>
          <w:numId w:val="4"/>
        </w:numPr>
        <w:spacing w:before="0" w:after="0"/>
        <w:rPr>
          <w:lang w:val="et-EE"/>
        </w:rPr>
      </w:pPr>
      <w:r w:rsidRPr="00674BAC">
        <w:rPr>
          <w:lang w:val="et-EE"/>
        </w:rPr>
        <w:t>Määrus (EL) nr 600/2014 finantsinstrumentide turgude kohta;</w:t>
      </w:r>
    </w:p>
    <w:p w14:paraId="6879626C" w14:textId="77777777" w:rsidR="007941BC" w:rsidRPr="00674BAC" w:rsidRDefault="007941BC" w:rsidP="007941BC">
      <w:pPr>
        <w:pStyle w:val="SLONormal"/>
        <w:numPr>
          <w:ilvl w:val="0"/>
          <w:numId w:val="4"/>
        </w:numPr>
        <w:spacing w:before="0" w:after="0"/>
        <w:rPr>
          <w:lang w:val="et-EE"/>
        </w:rPr>
      </w:pPr>
      <w:r w:rsidRPr="00674BAC">
        <w:rPr>
          <w:lang w:val="et-EE"/>
        </w:rPr>
        <w:t>Direktiiv 2019/2162, mis käsitleb pandikirjade emiteerimist ja pandikirjade avalikku järelevalvet;</w:t>
      </w:r>
    </w:p>
    <w:p w14:paraId="13C1BC67" w14:textId="77777777" w:rsidR="007941BC" w:rsidRPr="00674BAC" w:rsidRDefault="007941BC" w:rsidP="007941BC">
      <w:pPr>
        <w:pStyle w:val="SLONormal"/>
        <w:numPr>
          <w:ilvl w:val="0"/>
          <w:numId w:val="4"/>
        </w:numPr>
        <w:spacing w:before="0" w:after="0"/>
        <w:rPr>
          <w:lang w:val="et-EE"/>
        </w:rPr>
      </w:pPr>
      <w:r w:rsidRPr="00674BAC">
        <w:rPr>
          <w:lang w:val="et-EE"/>
        </w:rPr>
        <w:t>Direktiiv 2001/24/EÜ krediidiasutuste saneerimise ja likvideerimise kohta;</w:t>
      </w:r>
    </w:p>
    <w:p w14:paraId="0A6575DE" w14:textId="77777777" w:rsidR="007941BC" w:rsidRPr="00674BAC" w:rsidRDefault="007941BC" w:rsidP="007941BC">
      <w:pPr>
        <w:pStyle w:val="SLONormal"/>
        <w:numPr>
          <w:ilvl w:val="0"/>
          <w:numId w:val="4"/>
        </w:numPr>
        <w:spacing w:before="0" w:after="0"/>
        <w:rPr>
          <w:lang w:val="et-EE"/>
        </w:rPr>
      </w:pPr>
      <w:r w:rsidRPr="00674BAC">
        <w:rPr>
          <w:lang w:val="et-EE"/>
        </w:rPr>
        <w:t>Määrus (EL) 2015/848 maksejõuetusmenetluse kohta;</w:t>
      </w:r>
    </w:p>
    <w:p w14:paraId="71676CD5" w14:textId="77777777" w:rsidR="007941BC" w:rsidRPr="00674BAC" w:rsidRDefault="007941BC" w:rsidP="007941BC">
      <w:pPr>
        <w:pStyle w:val="SLONormal"/>
        <w:numPr>
          <w:ilvl w:val="0"/>
          <w:numId w:val="4"/>
        </w:numPr>
        <w:spacing w:before="0" w:after="0"/>
        <w:rPr>
          <w:lang w:val="et-EE"/>
        </w:rPr>
      </w:pPr>
      <w:r w:rsidRPr="00674BAC">
        <w:rPr>
          <w:lang w:val="et-EE"/>
        </w:rPr>
        <w:t>Määrus (EL) 2021/523, millega luuakse programm „</w:t>
      </w:r>
      <w:proofErr w:type="spellStart"/>
      <w:r w:rsidRPr="00674BAC">
        <w:rPr>
          <w:lang w:val="et-EE"/>
        </w:rPr>
        <w:t>InvestEU</w:t>
      </w:r>
      <w:proofErr w:type="spellEnd"/>
      <w:r w:rsidRPr="00674BAC">
        <w:rPr>
          <w:lang w:val="et-EE"/>
        </w:rPr>
        <w:t>“;</w:t>
      </w:r>
    </w:p>
    <w:p w14:paraId="27C72782" w14:textId="77777777" w:rsidR="007941BC" w:rsidRDefault="007941BC" w:rsidP="007941BC">
      <w:pPr>
        <w:pStyle w:val="SLONormal"/>
        <w:numPr>
          <w:ilvl w:val="0"/>
          <w:numId w:val="4"/>
        </w:numPr>
        <w:spacing w:before="0" w:after="0"/>
        <w:rPr>
          <w:lang w:val="et-EE"/>
        </w:rPr>
      </w:pPr>
      <w:r w:rsidRPr="00674BAC">
        <w:rPr>
          <w:lang w:val="et-EE"/>
        </w:rPr>
        <w:t>Direktiiv (EL) 2019/1023, mis käsitleb ennetava saneerimise raamistikke, võlgadest vabastamist ja äritegevuse keeldu ning saneerimis-, maksejõuetus- ja võlgadest vabastamise menetluste tõhususe suurendamise meetmeid</w:t>
      </w:r>
      <w:r>
        <w:rPr>
          <w:lang w:val="et-EE"/>
        </w:rPr>
        <w:t>;</w:t>
      </w:r>
    </w:p>
    <w:p w14:paraId="1E437115" w14:textId="77777777" w:rsidR="007941BC" w:rsidRPr="00C77F60" w:rsidRDefault="007941BC" w:rsidP="007941BC">
      <w:pPr>
        <w:pStyle w:val="SLONormal"/>
        <w:numPr>
          <w:ilvl w:val="0"/>
          <w:numId w:val="4"/>
        </w:numPr>
        <w:spacing w:before="0" w:after="0"/>
        <w:rPr>
          <w:lang w:val="et-EE"/>
        </w:rPr>
      </w:pPr>
      <w:r w:rsidRPr="00C77F60">
        <w:rPr>
          <w:lang w:val="et-EE"/>
        </w:rPr>
        <w:t>Direktiiv</w:t>
      </w:r>
      <w:r>
        <w:rPr>
          <w:lang w:val="et-EE"/>
        </w:rPr>
        <w:t xml:space="preserve"> (EL) </w:t>
      </w:r>
      <w:r w:rsidRPr="00C77F60">
        <w:rPr>
          <w:lang w:val="et-EE"/>
        </w:rPr>
        <w:t>2014/17</w:t>
      </w:r>
      <w:r>
        <w:rPr>
          <w:lang w:val="et-EE"/>
        </w:rPr>
        <w:t xml:space="preserve"> </w:t>
      </w:r>
      <w:r w:rsidRPr="00C77F60">
        <w:rPr>
          <w:lang w:val="et-EE"/>
        </w:rPr>
        <w:t>elamukinnisvaraga seotud tarbijakrediidilepingute kohta ning millega muudetakse direktiive 2008/48/EÜ ja 2013/36/EL ja määrust (EL) nr 1093/2010</w:t>
      </w:r>
      <w:r>
        <w:rPr>
          <w:lang w:val="et-EE"/>
        </w:rPr>
        <w:t>.</w:t>
      </w:r>
    </w:p>
    <w:p w14:paraId="1C55F7B7" w14:textId="77777777" w:rsidR="007941BC" w:rsidRPr="00674BAC" w:rsidRDefault="007941BC" w:rsidP="007941BC">
      <w:pPr>
        <w:pStyle w:val="SLONormal"/>
        <w:spacing w:before="0" w:after="0"/>
        <w:rPr>
          <w:lang w:val="et-EE"/>
        </w:rPr>
      </w:pPr>
    </w:p>
    <w:p w14:paraId="290CED17"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Eelnõus esitatud sätete vastavust Euroopa Liidu normidele väljendavad seletuskirja lisas nr 1 esitatud tabelid.</w:t>
      </w:r>
    </w:p>
    <w:p w14:paraId="6FF05B60" w14:textId="77777777" w:rsidR="007941BC" w:rsidRPr="00674BAC" w:rsidRDefault="007941BC" w:rsidP="007941BC">
      <w:pPr>
        <w:spacing w:after="0" w:line="240" w:lineRule="auto"/>
        <w:jc w:val="both"/>
        <w:rPr>
          <w:rFonts w:ascii="Times New Roman" w:hAnsi="Times New Roman" w:cs="Times New Roman"/>
          <w:b/>
          <w:bCs/>
          <w:sz w:val="24"/>
          <w:szCs w:val="24"/>
        </w:rPr>
      </w:pPr>
    </w:p>
    <w:p w14:paraId="72EE71C6" w14:textId="77777777" w:rsidR="007941BC" w:rsidRPr="00674BAC" w:rsidRDefault="007941BC" w:rsidP="007941BC">
      <w:pPr>
        <w:spacing w:after="0" w:line="240" w:lineRule="auto"/>
        <w:ind w:left="360"/>
        <w:jc w:val="both"/>
        <w:rPr>
          <w:rFonts w:ascii="Times New Roman" w:hAnsi="Times New Roman" w:cs="Times New Roman"/>
          <w:b/>
          <w:bCs/>
          <w:sz w:val="24"/>
          <w:szCs w:val="24"/>
        </w:rPr>
      </w:pPr>
      <w:r w:rsidRPr="00674BAC">
        <w:rPr>
          <w:rFonts w:ascii="Times New Roman" w:hAnsi="Times New Roman" w:cs="Times New Roman"/>
          <w:b/>
          <w:bCs/>
          <w:sz w:val="24"/>
          <w:szCs w:val="24"/>
        </w:rPr>
        <w:t>5.2. Finantskriisi ennetamine ja lahendamine</w:t>
      </w:r>
    </w:p>
    <w:p w14:paraId="408FBB88" w14:textId="77777777" w:rsidR="007941BC" w:rsidRPr="00674BAC" w:rsidRDefault="007941BC" w:rsidP="007941BC">
      <w:pPr>
        <w:spacing w:after="0" w:line="240" w:lineRule="auto"/>
        <w:jc w:val="both"/>
        <w:rPr>
          <w:rFonts w:ascii="Times New Roman" w:hAnsi="Times New Roman" w:cs="Times New Roman"/>
          <w:b/>
          <w:bCs/>
          <w:sz w:val="24"/>
          <w:szCs w:val="24"/>
        </w:rPr>
      </w:pPr>
    </w:p>
    <w:p w14:paraId="651A1AF5"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Finantskriisi ennetamise ja lahendamisega seonduv osa eelnõust on kooskõlas järgnevate Euroopa Liidu õigusaktidega: </w:t>
      </w:r>
    </w:p>
    <w:p w14:paraId="35891EF1" w14:textId="77777777" w:rsidR="007941BC" w:rsidRPr="00674BAC" w:rsidRDefault="007941BC" w:rsidP="007941BC">
      <w:pPr>
        <w:pStyle w:val="SLONormal"/>
        <w:numPr>
          <w:ilvl w:val="0"/>
          <w:numId w:val="3"/>
        </w:numPr>
        <w:spacing w:before="0" w:after="0"/>
        <w:rPr>
          <w:lang w:val="et-EE"/>
        </w:rPr>
      </w:pPr>
      <w:r w:rsidRPr="00674BAC">
        <w:rPr>
          <w:lang w:val="et-EE"/>
        </w:rPr>
        <w:t>Direktiiv 2014/59/EL, millega luuakse krediidiasutuste ja investeerimisühingute finantsseisundi taastamise ja kriisilahenduse õigusraamistik ning muudetakse nõukogu direktiivi 82/891/EMÜ ning Euroopa Parlamendi ja nõukogu direktiive 2001/24/EÜ, 2002/47/EÜ, 2004/25/EÜ, 2005/56/EÜ, 2007/36/EÜ, 2011/35/EL, 2012/30/EL ja 2013/36/EL ning määruseid (EL) nr 1093/2010 ja (EL) nr 648/2012;</w:t>
      </w:r>
    </w:p>
    <w:p w14:paraId="6874D9A4" w14:textId="77777777" w:rsidR="007941BC" w:rsidRPr="00674BAC" w:rsidRDefault="007941BC" w:rsidP="007941BC">
      <w:pPr>
        <w:pStyle w:val="SLONormal"/>
        <w:numPr>
          <w:ilvl w:val="0"/>
          <w:numId w:val="3"/>
        </w:numPr>
        <w:spacing w:before="0" w:after="0"/>
        <w:rPr>
          <w:lang w:val="et-EE"/>
        </w:rPr>
      </w:pPr>
      <w:r w:rsidRPr="00674BAC">
        <w:rPr>
          <w:lang w:val="et-EE"/>
        </w:rPr>
        <w:t xml:space="preserve">Direktiiv 2019/879, millega muudetakse direktiivi 2014/59/EL seoses krediidiasutuste ja investeerimisühingute kahjumikatmis- ja </w:t>
      </w:r>
      <w:proofErr w:type="spellStart"/>
      <w:r w:rsidRPr="00674BAC">
        <w:rPr>
          <w:lang w:val="et-EE"/>
        </w:rPr>
        <w:t>rekapitaliseerimisvõimega</w:t>
      </w:r>
      <w:proofErr w:type="spellEnd"/>
      <w:r w:rsidRPr="00674BAC">
        <w:rPr>
          <w:lang w:val="et-EE"/>
        </w:rPr>
        <w:t xml:space="preserve"> ning direktiivi 98/26/EÜ;</w:t>
      </w:r>
    </w:p>
    <w:p w14:paraId="65CE5D77" w14:textId="77777777" w:rsidR="007941BC" w:rsidRPr="00674BAC" w:rsidRDefault="007941BC" w:rsidP="007941BC">
      <w:pPr>
        <w:pStyle w:val="SLONormal"/>
        <w:numPr>
          <w:ilvl w:val="0"/>
          <w:numId w:val="3"/>
        </w:numPr>
        <w:spacing w:before="0" w:after="0"/>
        <w:rPr>
          <w:lang w:val="et-EE"/>
        </w:rPr>
      </w:pPr>
      <w:r w:rsidRPr="00674BAC">
        <w:rPr>
          <w:lang w:val="et-EE"/>
        </w:rPr>
        <w:t xml:space="preserve">Direktiiv </w:t>
      </w:r>
      <w:r>
        <w:rPr>
          <w:lang w:val="et-EE"/>
        </w:rPr>
        <w:t>2</w:t>
      </w:r>
      <w:r w:rsidRPr="00674BAC">
        <w:rPr>
          <w:lang w:val="et-EE"/>
        </w:rPr>
        <w:t xml:space="preserve">013/36/EL, mis käsitleb krediidiasutuste tegevuse alustamise tingimusi ning krediidiasutuste usaldatavusnõuete täitmise järelevalvet, millega muudetakse direktiivi 2002/87/EÜ ning millega tunnistatakse kehtetuks direktiivid 2006/48/EÜ ja 2006/49/EÜ; </w:t>
      </w:r>
    </w:p>
    <w:p w14:paraId="38E485DB" w14:textId="77777777" w:rsidR="007941BC" w:rsidRPr="00674BAC" w:rsidRDefault="007941BC" w:rsidP="007941BC">
      <w:pPr>
        <w:pStyle w:val="SLONormal"/>
        <w:numPr>
          <w:ilvl w:val="0"/>
          <w:numId w:val="3"/>
        </w:numPr>
        <w:spacing w:before="0" w:after="0"/>
        <w:rPr>
          <w:lang w:val="et-EE"/>
        </w:rPr>
      </w:pPr>
      <w:r w:rsidRPr="00674BAC">
        <w:rPr>
          <w:lang w:val="et-EE"/>
        </w:rPr>
        <w:t xml:space="preserve">Direktiiv 98/26/EÜ, arvelduse lõplikkuse kohta makse- ja väärtpaberiarveldussüsteemides; </w:t>
      </w:r>
    </w:p>
    <w:p w14:paraId="31F0046B" w14:textId="77777777" w:rsidR="007941BC" w:rsidRPr="00674BAC" w:rsidRDefault="007941BC" w:rsidP="007941BC">
      <w:pPr>
        <w:pStyle w:val="SLONormal"/>
        <w:numPr>
          <w:ilvl w:val="0"/>
          <w:numId w:val="3"/>
        </w:numPr>
        <w:spacing w:before="0" w:after="0"/>
        <w:rPr>
          <w:lang w:val="et-EE"/>
        </w:rPr>
      </w:pPr>
      <w:r w:rsidRPr="00674BAC">
        <w:rPr>
          <w:lang w:val="et-EE"/>
        </w:rPr>
        <w:t xml:space="preserve">Määrus (EL) 2016/679, füüsiliste isikute kaitse kohta isikuandmete töötlemisel ja selliste andmete vaba liikumise ning direktiivi 95/46/EÜ kehtetuks tunnistamise kohta (isikuandmete kaitse </w:t>
      </w:r>
      <w:proofErr w:type="spellStart"/>
      <w:r w:rsidRPr="00674BAC">
        <w:rPr>
          <w:lang w:val="et-EE"/>
        </w:rPr>
        <w:t>üldmäärus</w:t>
      </w:r>
      <w:proofErr w:type="spellEnd"/>
      <w:r w:rsidRPr="00674BAC">
        <w:rPr>
          <w:lang w:val="et-EE"/>
        </w:rPr>
        <w:t xml:space="preserve">); </w:t>
      </w:r>
    </w:p>
    <w:p w14:paraId="5FE638E3" w14:textId="77777777" w:rsidR="007941BC" w:rsidRPr="00674BAC" w:rsidRDefault="007941BC" w:rsidP="007941BC">
      <w:pPr>
        <w:pStyle w:val="SLONormal"/>
        <w:numPr>
          <w:ilvl w:val="0"/>
          <w:numId w:val="3"/>
        </w:numPr>
        <w:spacing w:before="0" w:after="0"/>
        <w:rPr>
          <w:lang w:val="et-EE"/>
        </w:rPr>
      </w:pPr>
      <w:r w:rsidRPr="00674BAC">
        <w:rPr>
          <w:lang w:val="et-EE"/>
        </w:rPr>
        <w:t xml:space="preserve">Määrus (EL) 575/2013, krediidiasutuste ja investeerimisühingute suhtes kohaldatavate usaldatavusnõuete kohta ja määruse (EL) nr 648/2012 muutmise kohta; </w:t>
      </w:r>
    </w:p>
    <w:p w14:paraId="1E214943" w14:textId="77777777" w:rsidR="007941BC" w:rsidRPr="00674BAC" w:rsidRDefault="007941BC" w:rsidP="007941BC">
      <w:pPr>
        <w:pStyle w:val="SLONormal"/>
        <w:numPr>
          <w:ilvl w:val="0"/>
          <w:numId w:val="3"/>
        </w:numPr>
        <w:spacing w:before="0" w:after="0"/>
        <w:rPr>
          <w:lang w:val="et-EE"/>
        </w:rPr>
      </w:pPr>
      <w:r w:rsidRPr="00674BAC">
        <w:rPr>
          <w:lang w:val="et-EE"/>
        </w:rPr>
        <w:t xml:space="preserve">Määrus (EL) 648/2012, börsiväliste tuletisinstrumentide, kesksete vastaspoolte ja </w:t>
      </w:r>
      <w:proofErr w:type="spellStart"/>
      <w:r w:rsidRPr="00674BAC">
        <w:rPr>
          <w:lang w:val="et-EE"/>
        </w:rPr>
        <w:t>kauplemisteabehoidlate</w:t>
      </w:r>
      <w:proofErr w:type="spellEnd"/>
      <w:r w:rsidRPr="00674BAC">
        <w:rPr>
          <w:lang w:val="et-EE"/>
        </w:rPr>
        <w:t xml:space="preserve"> kohta; </w:t>
      </w:r>
    </w:p>
    <w:p w14:paraId="7E045F49" w14:textId="77777777" w:rsidR="007941BC" w:rsidRPr="00674BAC" w:rsidRDefault="007941BC" w:rsidP="007941BC">
      <w:pPr>
        <w:pStyle w:val="SLONormal"/>
        <w:numPr>
          <w:ilvl w:val="0"/>
          <w:numId w:val="3"/>
        </w:numPr>
        <w:spacing w:before="0" w:after="0"/>
        <w:rPr>
          <w:lang w:val="et-EE"/>
        </w:rPr>
      </w:pPr>
      <w:r w:rsidRPr="00674BAC">
        <w:rPr>
          <w:lang w:val="et-EE"/>
        </w:rPr>
        <w:t>Direktiiv 2024/1174/EL, millega muudetakse direktiivi 2014/59/EL ja määrust (EL) nr 806/2014 seoses omavahendite ja kõlblike kohustuste miinimumnõude teatavate aspektidega.</w:t>
      </w:r>
    </w:p>
    <w:p w14:paraId="08C86C75" w14:textId="77777777" w:rsidR="007941BC" w:rsidRPr="00674BAC" w:rsidRDefault="007941BC" w:rsidP="007941BC">
      <w:pPr>
        <w:spacing w:after="0" w:line="240" w:lineRule="auto"/>
        <w:jc w:val="both"/>
        <w:rPr>
          <w:rFonts w:ascii="Times New Roman" w:hAnsi="Times New Roman" w:cs="Times New Roman"/>
          <w:b/>
          <w:bCs/>
          <w:sz w:val="24"/>
          <w:szCs w:val="24"/>
        </w:rPr>
      </w:pPr>
    </w:p>
    <w:p w14:paraId="0BF57E94"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Eelnõus esitatud sätete vastavust Euroopa Liidu normidele väljendavad seletuskirja lisas nr 1 esitatud tabelid.</w:t>
      </w:r>
    </w:p>
    <w:p w14:paraId="64059E79" w14:textId="77777777" w:rsidR="007941BC" w:rsidRPr="00674BAC" w:rsidRDefault="007941BC" w:rsidP="007941BC">
      <w:pPr>
        <w:spacing w:after="0" w:line="240" w:lineRule="auto"/>
        <w:jc w:val="both"/>
        <w:rPr>
          <w:rFonts w:ascii="Times New Roman" w:hAnsi="Times New Roman" w:cs="Times New Roman"/>
          <w:b/>
          <w:bCs/>
          <w:sz w:val="24"/>
          <w:szCs w:val="24"/>
        </w:rPr>
      </w:pPr>
    </w:p>
    <w:p w14:paraId="469D7654" w14:textId="77777777" w:rsidR="007941BC" w:rsidRPr="00674BAC" w:rsidRDefault="007941BC" w:rsidP="007941BC">
      <w:pPr>
        <w:spacing w:after="0" w:line="240" w:lineRule="auto"/>
        <w:ind w:left="360"/>
        <w:jc w:val="both"/>
        <w:rPr>
          <w:rFonts w:ascii="Times New Roman" w:hAnsi="Times New Roman" w:cs="Times New Roman"/>
          <w:b/>
          <w:bCs/>
          <w:sz w:val="24"/>
          <w:szCs w:val="24"/>
        </w:rPr>
      </w:pPr>
      <w:r w:rsidRPr="00674BAC">
        <w:rPr>
          <w:rFonts w:ascii="Times New Roman" w:hAnsi="Times New Roman" w:cs="Times New Roman"/>
          <w:b/>
          <w:bCs/>
          <w:sz w:val="24"/>
          <w:szCs w:val="24"/>
        </w:rPr>
        <w:t>5.3. Rohevõlakirjad</w:t>
      </w:r>
    </w:p>
    <w:p w14:paraId="21D13D59" w14:textId="77777777" w:rsidR="007941BC" w:rsidRPr="00674BAC" w:rsidRDefault="007941BC" w:rsidP="007941BC">
      <w:pPr>
        <w:spacing w:after="0" w:line="240" w:lineRule="auto"/>
        <w:jc w:val="both"/>
        <w:rPr>
          <w:rFonts w:ascii="Times New Roman" w:hAnsi="Times New Roman" w:cs="Times New Roman"/>
          <w:b/>
          <w:bCs/>
          <w:sz w:val="24"/>
          <w:szCs w:val="24"/>
        </w:rPr>
      </w:pPr>
    </w:p>
    <w:p w14:paraId="732B4816"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Eelnõus rakendatakse järelevalvega seonduvaid nõudeid, mis sisalduvad määruses (EL) 2023/2631</w:t>
      </w:r>
      <w:r w:rsidRPr="00674BAC">
        <w:rPr>
          <w:rFonts w:ascii="Times New Roman" w:hAnsi="Times New Roman" w:cs="Times New Roman"/>
        </w:rPr>
        <w:t xml:space="preserve"> </w:t>
      </w:r>
      <w:r w:rsidRPr="00674BAC">
        <w:rPr>
          <w:rFonts w:ascii="Times New Roman" w:hAnsi="Times New Roman" w:cs="Times New Roman"/>
          <w:sz w:val="24"/>
          <w:szCs w:val="24"/>
        </w:rPr>
        <w:t xml:space="preserve">Euroopa rohevõlakirjade ning teabe vabatahtliku avaldamise kohta seoses keskkonnakestlikuna turustatavate ja kestlikkusega seotud võlakirjadega. </w:t>
      </w:r>
    </w:p>
    <w:p w14:paraId="5E795C24" w14:textId="77777777" w:rsidR="007941BC" w:rsidRPr="00674BAC" w:rsidRDefault="007941BC" w:rsidP="007941BC">
      <w:pPr>
        <w:spacing w:after="0" w:line="240" w:lineRule="auto"/>
        <w:jc w:val="both"/>
        <w:rPr>
          <w:rFonts w:ascii="Times New Roman" w:hAnsi="Times New Roman" w:cs="Times New Roman"/>
          <w:sz w:val="24"/>
          <w:szCs w:val="24"/>
        </w:rPr>
      </w:pPr>
    </w:p>
    <w:p w14:paraId="70D0BD7F"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Eelnõus esitatud sätete vastavust Euroopa Liidu normidele väljendavad seletuskirja lisas nr 1 esitatud tabelid.</w:t>
      </w:r>
    </w:p>
    <w:p w14:paraId="1302AAF9" w14:textId="77777777" w:rsidR="007941BC" w:rsidRPr="00674BAC" w:rsidRDefault="007941BC" w:rsidP="007941BC">
      <w:pPr>
        <w:spacing w:after="0" w:line="240" w:lineRule="auto"/>
        <w:jc w:val="both"/>
        <w:rPr>
          <w:rFonts w:ascii="Times New Roman" w:hAnsi="Times New Roman" w:cs="Times New Roman"/>
          <w:sz w:val="24"/>
          <w:szCs w:val="24"/>
        </w:rPr>
      </w:pPr>
    </w:p>
    <w:p w14:paraId="6865D36B" w14:textId="77777777" w:rsidR="007941BC" w:rsidRPr="00C63FE8" w:rsidRDefault="007941BC" w:rsidP="007941BC">
      <w:pPr>
        <w:spacing w:after="0" w:line="240" w:lineRule="auto"/>
        <w:ind w:left="360"/>
        <w:jc w:val="both"/>
        <w:rPr>
          <w:rFonts w:ascii="Times New Roman" w:hAnsi="Times New Roman" w:cs="Times New Roman"/>
          <w:b/>
          <w:bCs/>
          <w:sz w:val="24"/>
          <w:szCs w:val="24"/>
        </w:rPr>
      </w:pPr>
      <w:r w:rsidRPr="00674BAC">
        <w:rPr>
          <w:rFonts w:ascii="Times New Roman" w:hAnsi="Times New Roman" w:cs="Times New Roman"/>
          <w:b/>
          <w:bCs/>
          <w:sz w:val="24"/>
          <w:szCs w:val="24"/>
        </w:rPr>
        <w:t xml:space="preserve">5.4. </w:t>
      </w:r>
      <w:r w:rsidRPr="00C63FE8">
        <w:rPr>
          <w:rFonts w:ascii="Times New Roman" w:hAnsi="Times New Roman" w:cs="Times New Roman"/>
          <w:b/>
          <w:bCs/>
          <w:sz w:val="24"/>
          <w:szCs w:val="24"/>
        </w:rPr>
        <w:t xml:space="preserve">Elamukinnisvaraga seotud tarbijakrediidilepingu tagatiseks oleva kinnisvara hindamine </w:t>
      </w:r>
    </w:p>
    <w:p w14:paraId="256C9C38" w14:textId="77777777" w:rsidR="007941BC" w:rsidRPr="00674BAC" w:rsidRDefault="007941BC" w:rsidP="007941BC">
      <w:pPr>
        <w:spacing w:after="0" w:line="240" w:lineRule="auto"/>
        <w:jc w:val="both"/>
        <w:rPr>
          <w:rFonts w:ascii="Times New Roman" w:hAnsi="Times New Roman" w:cs="Times New Roman"/>
          <w:sz w:val="24"/>
          <w:szCs w:val="24"/>
        </w:rPr>
      </w:pPr>
    </w:p>
    <w:p w14:paraId="52B1DCD8"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Elamukinnisvara seotud tarbijakrediidilepingu tagatisega seonduv osa eelnõust on kooskõlas hüpoteekkrediidi direktiiviga 2014/17/EL seoses kinnisvara hindajale esitatud nõuetega ning standarditega, mida liikmesriigid peavad kehtestama siseriiklikult, et tagada kinnisvara hindajate sõltumatus. </w:t>
      </w:r>
    </w:p>
    <w:p w14:paraId="0C7235C5" w14:textId="77777777" w:rsidR="007941BC" w:rsidRPr="00674BAC" w:rsidRDefault="007941BC" w:rsidP="007941BC">
      <w:pPr>
        <w:spacing w:after="0" w:line="240" w:lineRule="auto"/>
        <w:jc w:val="both"/>
        <w:rPr>
          <w:rFonts w:ascii="Times New Roman" w:hAnsi="Times New Roman" w:cs="Times New Roman"/>
          <w:sz w:val="24"/>
          <w:szCs w:val="24"/>
        </w:rPr>
      </w:pPr>
    </w:p>
    <w:p w14:paraId="14857E3E" w14:textId="77777777" w:rsidR="007941B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Eelnõus esitatud sätete vastavust Euroopa Liidu normidele väljendavad seletuskirja lisas nr 1 esitatud tabelid.</w:t>
      </w:r>
    </w:p>
    <w:p w14:paraId="6048C26D" w14:textId="77777777" w:rsidR="007941BC" w:rsidRDefault="007941BC" w:rsidP="007941BC">
      <w:pPr>
        <w:spacing w:after="0" w:line="240" w:lineRule="auto"/>
        <w:jc w:val="both"/>
        <w:rPr>
          <w:rFonts w:ascii="Times New Roman" w:hAnsi="Times New Roman" w:cs="Times New Roman"/>
          <w:sz w:val="24"/>
          <w:szCs w:val="24"/>
        </w:rPr>
      </w:pPr>
    </w:p>
    <w:p w14:paraId="6257A863" w14:textId="77777777" w:rsidR="007941BC" w:rsidRPr="00643B2F" w:rsidRDefault="007941BC" w:rsidP="007941BC">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ab/>
      </w:r>
      <w:r w:rsidRPr="00643B2F">
        <w:rPr>
          <w:rFonts w:ascii="Times New Roman" w:hAnsi="Times New Roman" w:cs="Times New Roman"/>
          <w:b/>
          <w:bCs/>
          <w:sz w:val="24"/>
          <w:szCs w:val="24"/>
        </w:rPr>
        <w:t>5.5. Krediidiandjate ja -vahendajate seaduse muud muudatused</w:t>
      </w:r>
    </w:p>
    <w:p w14:paraId="57E3C12B" w14:textId="77777777" w:rsidR="007941BC" w:rsidRDefault="007941BC" w:rsidP="007941BC">
      <w:pPr>
        <w:spacing w:after="0" w:line="240" w:lineRule="auto"/>
        <w:jc w:val="both"/>
        <w:rPr>
          <w:rFonts w:ascii="Times New Roman" w:hAnsi="Times New Roman" w:cs="Times New Roman"/>
          <w:sz w:val="24"/>
          <w:szCs w:val="24"/>
        </w:rPr>
      </w:pPr>
    </w:p>
    <w:p w14:paraId="57767B57"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Hüpoteekkrediidiandjate ja -vahendajatega seonduv osa eelnõust on kooskõlas hüpoteekkrediidi direktiiviga 2014/17/EL seoses nõuetega, millele peavad vastama Eestis filiaali asutanud või Eestis piiriüleselt teenuseid osutava lepinguriigi hüpoteekkrediidivahendaja töötajad ning pädevustega, mis on direktiivi kohaselt antud liikmesriigi pädevatele asutustele, kes teostavad </w:t>
      </w:r>
      <w:proofErr w:type="spellStart"/>
      <w:r>
        <w:rPr>
          <w:rFonts w:ascii="Times New Roman" w:hAnsi="Times New Roman" w:cs="Times New Roman"/>
          <w:sz w:val="24"/>
          <w:szCs w:val="24"/>
        </w:rPr>
        <w:t>KAVS-i</w:t>
      </w:r>
      <w:proofErr w:type="spellEnd"/>
      <w:r>
        <w:rPr>
          <w:rFonts w:ascii="Times New Roman" w:hAnsi="Times New Roman" w:cs="Times New Roman"/>
          <w:sz w:val="24"/>
          <w:szCs w:val="24"/>
        </w:rPr>
        <w:t xml:space="preserve"> alusel järelevalvet krediidiandjate ja -vahendajate üle. </w:t>
      </w:r>
    </w:p>
    <w:p w14:paraId="7766A7F2" w14:textId="77777777" w:rsidR="007941BC" w:rsidRDefault="007941BC" w:rsidP="007941BC">
      <w:pPr>
        <w:spacing w:after="0" w:line="240" w:lineRule="auto"/>
        <w:jc w:val="both"/>
        <w:rPr>
          <w:rFonts w:ascii="Times New Roman" w:hAnsi="Times New Roman" w:cs="Times New Roman"/>
          <w:sz w:val="24"/>
          <w:szCs w:val="24"/>
        </w:rPr>
      </w:pPr>
    </w:p>
    <w:p w14:paraId="3845EBF8"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Eelnõus esitatud sätete vastavust Euroopa Liidu normidele väljendavad seletuskirja lisas nr 1 esitatud tabelid. </w:t>
      </w:r>
    </w:p>
    <w:p w14:paraId="6D7A6913" w14:textId="77777777" w:rsidR="007941BC" w:rsidRDefault="007941BC" w:rsidP="007941BC">
      <w:pPr>
        <w:spacing w:after="0" w:line="240" w:lineRule="auto"/>
        <w:jc w:val="both"/>
        <w:rPr>
          <w:rFonts w:ascii="Times New Roman" w:hAnsi="Times New Roman" w:cs="Times New Roman"/>
          <w:sz w:val="24"/>
          <w:szCs w:val="24"/>
        </w:rPr>
      </w:pPr>
    </w:p>
    <w:p w14:paraId="0C1DF1E5" w14:textId="77777777" w:rsidR="007941BC" w:rsidRDefault="007941BC" w:rsidP="007941BC">
      <w:pPr>
        <w:spacing w:after="0" w:line="240" w:lineRule="auto"/>
        <w:ind w:left="708"/>
        <w:jc w:val="both"/>
        <w:rPr>
          <w:rFonts w:ascii="Times New Roman" w:hAnsi="Times New Roman" w:cs="Times New Roman"/>
          <w:b/>
          <w:bCs/>
          <w:sz w:val="24"/>
          <w:szCs w:val="24"/>
        </w:rPr>
      </w:pPr>
      <w:r w:rsidRPr="00643B2F">
        <w:rPr>
          <w:rFonts w:ascii="Times New Roman" w:hAnsi="Times New Roman" w:cs="Times New Roman"/>
          <w:b/>
          <w:bCs/>
          <w:sz w:val="24"/>
          <w:szCs w:val="24"/>
        </w:rPr>
        <w:t>5.</w:t>
      </w:r>
      <w:r>
        <w:rPr>
          <w:rFonts w:ascii="Times New Roman" w:hAnsi="Times New Roman" w:cs="Times New Roman"/>
          <w:b/>
          <w:bCs/>
          <w:sz w:val="24"/>
          <w:szCs w:val="24"/>
        </w:rPr>
        <w:t>6</w:t>
      </w:r>
      <w:r w:rsidRPr="00643B2F">
        <w:rPr>
          <w:rFonts w:ascii="Times New Roman" w:hAnsi="Times New Roman" w:cs="Times New Roman"/>
          <w:b/>
          <w:bCs/>
          <w:sz w:val="24"/>
          <w:szCs w:val="24"/>
        </w:rPr>
        <w:t>. Kohapealse kontrolli läbiviimine ja kontrollakti koostamine</w:t>
      </w:r>
    </w:p>
    <w:p w14:paraId="73D5988F" w14:textId="77777777" w:rsidR="007941BC" w:rsidRDefault="007941BC" w:rsidP="007941BC">
      <w:pPr>
        <w:spacing w:after="0" w:line="240" w:lineRule="auto"/>
        <w:jc w:val="both"/>
        <w:rPr>
          <w:rFonts w:ascii="Times New Roman" w:hAnsi="Times New Roman" w:cs="Times New Roman"/>
          <w:b/>
          <w:bCs/>
          <w:sz w:val="24"/>
          <w:szCs w:val="24"/>
        </w:rPr>
      </w:pPr>
    </w:p>
    <w:p w14:paraId="644A92E5"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Kohapealse kontrolli läbiviimise ja kontrollakti koostamise regulatsioon on kooskõlas järgnevate Euroopa Liidu õigusaktidega: </w:t>
      </w:r>
    </w:p>
    <w:p w14:paraId="1BF2393B" w14:textId="77777777" w:rsidR="007941BC" w:rsidRPr="00F90CDA" w:rsidRDefault="007941BC" w:rsidP="007941BC">
      <w:pPr>
        <w:pStyle w:val="SLONormal"/>
        <w:numPr>
          <w:ilvl w:val="0"/>
          <w:numId w:val="3"/>
        </w:numPr>
        <w:spacing w:before="0" w:after="0"/>
        <w:rPr>
          <w:lang w:val="et-EE"/>
        </w:rPr>
      </w:pPr>
      <w:r w:rsidRPr="00F90CDA">
        <w:rPr>
          <w:lang w:val="et-EE"/>
        </w:rPr>
        <w:t xml:space="preserve">Direktiiv 2013/36/EL, mis käsitleb krediidiasutuste tegevuse alustamise tingimusi ning krediidiasutuste usaldatavusnõuete täitmise järelevalvet, millega muudetakse direktiivi 2002/87/EÜ ning millega tunnistatakse kehtetuks direktiivid 2006/48/EÜ ja 2006/49/EÜ; </w:t>
      </w:r>
    </w:p>
    <w:p w14:paraId="368A3E56" w14:textId="77777777" w:rsidR="007941BC" w:rsidRPr="00F90CDA" w:rsidRDefault="007941BC" w:rsidP="007941BC">
      <w:pPr>
        <w:pStyle w:val="Loendilik"/>
        <w:numPr>
          <w:ilvl w:val="0"/>
          <w:numId w:val="3"/>
        </w:numPr>
        <w:jc w:val="both"/>
        <w:rPr>
          <w:rFonts w:cs="Times New Roman"/>
          <w:sz w:val="24"/>
          <w:szCs w:val="24"/>
        </w:rPr>
      </w:pPr>
      <w:r w:rsidRPr="00F90CDA">
        <w:rPr>
          <w:rFonts w:cs="Times New Roman"/>
          <w:sz w:val="24"/>
          <w:szCs w:val="24"/>
        </w:rPr>
        <w:t>Määrus (EL) 575/2013, krediidiasutuste ja investeerimisühingute suhtes kohaldatavate usaldatavusnõuete kohta ja määruse (EL) nr 648/2012 muutmise kohta;</w:t>
      </w:r>
    </w:p>
    <w:p w14:paraId="70864208" w14:textId="77777777" w:rsidR="007941BC" w:rsidRPr="00F90CDA" w:rsidRDefault="007941BC" w:rsidP="007941BC">
      <w:pPr>
        <w:pStyle w:val="Loendilik"/>
        <w:numPr>
          <w:ilvl w:val="0"/>
          <w:numId w:val="3"/>
        </w:numPr>
        <w:jc w:val="both"/>
        <w:rPr>
          <w:rFonts w:cs="Times New Roman"/>
          <w:sz w:val="24"/>
          <w:szCs w:val="24"/>
        </w:rPr>
      </w:pPr>
      <w:r w:rsidRPr="00F90CDA">
        <w:rPr>
          <w:rFonts w:cs="Times New Roman"/>
          <w:sz w:val="24"/>
          <w:szCs w:val="24"/>
        </w:rPr>
        <w:t xml:space="preserve">Direktiiv 2014/17/EL, elamukinnisvaraga seotud tarbijakrediidilepingute kohta ning millega muudetakse direktiive 2008/48/EÜ ja 2013/36/EL ja määrust (EL) nr 1093/2010; </w:t>
      </w:r>
    </w:p>
    <w:p w14:paraId="69A0101C" w14:textId="77777777" w:rsidR="007941BC" w:rsidRPr="00F90CDA" w:rsidRDefault="007941BC" w:rsidP="007941BC">
      <w:pPr>
        <w:pStyle w:val="Loendilik"/>
        <w:numPr>
          <w:ilvl w:val="0"/>
          <w:numId w:val="3"/>
        </w:numPr>
        <w:jc w:val="both"/>
        <w:rPr>
          <w:rFonts w:cs="Times New Roman"/>
          <w:sz w:val="24"/>
          <w:szCs w:val="24"/>
        </w:rPr>
      </w:pPr>
      <w:r w:rsidRPr="00F90CDA">
        <w:rPr>
          <w:rFonts w:cs="Times New Roman"/>
          <w:sz w:val="24"/>
          <w:szCs w:val="24"/>
        </w:rPr>
        <w:t xml:space="preserve">Direktiiv 2015/2366/EL, makseteenuste kohta siseturul, direktiivide 2002/65/EÜ, 2009/110/EÜ ning 2013/36/EL ja määruse (EL) nr 1093/2010 muutmise ning direktiivi 2007/64/EÜ kehtetuks tunnistamise kohta; </w:t>
      </w:r>
    </w:p>
    <w:p w14:paraId="3C96EEE5" w14:textId="77777777" w:rsidR="007941BC" w:rsidRPr="00F90CDA" w:rsidRDefault="007941BC" w:rsidP="007941BC">
      <w:pPr>
        <w:pStyle w:val="Loendilik"/>
        <w:numPr>
          <w:ilvl w:val="0"/>
          <w:numId w:val="3"/>
        </w:numPr>
        <w:jc w:val="both"/>
        <w:rPr>
          <w:rFonts w:cs="Times New Roman"/>
          <w:sz w:val="24"/>
          <w:szCs w:val="24"/>
        </w:rPr>
      </w:pPr>
      <w:r w:rsidRPr="00F90CDA">
        <w:rPr>
          <w:rFonts w:cs="Times New Roman"/>
          <w:sz w:val="24"/>
          <w:szCs w:val="24"/>
        </w:rPr>
        <w:t xml:space="preserve">Direktiiv 2014/65/EL, finantsinstrumentide turgude kohta ning millega muudetakse direktiive 2002/92/EÜ ja 2011/61/EL; </w:t>
      </w:r>
    </w:p>
    <w:p w14:paraId="0557902D" w14:textId="77777777" w:rsidR="007941BC" w:rsidRPr="00F90CDA" w:rsidRDefault="007941BC" w:rsidP="007941BC">
      <w:pPr>
        <w:pStyle w:val="Loendilik"/>
        <w:numPr>
          <w:ilvl w:val="0"/>
          <w:numId w:val="3"/>
        </w:numPr>
        <w:jc w:val="both"/>
        <w:rPr>
          <w:rFonts w:cs="Times New Roman"/>
          <w:sz w:val="24"/>
          <w:szCs w:val="24"/>
        </w:rPr>
      </w:pPr>
      <w:r w:rsidRPr="00F90CDA">
        <w:rPr>
          <w:rFonts w:cs="Times New Roman"/>
          <w:sz w:val="24"/>
          <w:szCs w:val="24"/>
        </w:rPr>
        <w:t xml:space="preserve">Direktiiv 2009/65/EÜ, vabalt võõrandatavatesse väärtpaberitesse ühiseks investeeringuks loodud ettevõtjaid (eurofondid) käsitlevate õigus- ja haldusnormide kooskõlastamise kohta; </w:t>
      </w:r>
    </w:p>
    <w:p w14:paraId="0B42BEAE" w14:textId="77777777" w:rsidR="007941BC" w:rsidRPr="00643B2F" w:rsidRDefault="007941BC" w:rsidP="007941BC">
      <w:pPr>
        <w:pStyle w:val="Loendilik"/>
        <w:numPr>
          <w:ilvl w:val="0"/>
          <w:numId w:val="3"/>
        </w:numPr>
        <w:jc w:val="both"/>
        <w:rPr>
          <w:rFonts w:cs="Times New Roman"/>
          <w:sz w:val="24"/>
          <w:szCs w:val="24"/>
        </w:rPr>
      </w:pPr>
      <w:r w:rsidRPr="00F90CDA">
        <w:rPr>
          <w:rFonts w:cs="Times New Roman"/>
          <w:sz w:val="24"/>
          <w:szCs w:val="24"/>
        </w:rPr>
        <w:t xml:space="preserve">Direktiiv 2011/61/EL, alternatiivsete investeerimisfondide valitsejate kohta, millega muudetakse direktiive 2003/41/EÜ ja 2009/65/EÜ ning määruseid (EÜ) nr 1060/2009 ja (EL) nr 1095/2010. </w:t>
      </w:r>
    </w:p>
    <w:p w14:paraId="1A99D2C2" w14:textId="77777777" w:rsidR="007941BC" w:rsidRDefault="007941BC" w:rsidP="007941BC">
      <w:pPr>
        <w:spacing w:after="0" w:line="240" w:lineRule="auto"/>
        <w:jc w:val="both"/>
        <w:rPr>
          <w:rFonts w:ascii="Times New Roman" w:hAnsi="Times New Roman" w:cs="Times New Roman"/>
          <w:sz w:val="24"/>
          <w:szCs w:val="24"/>
        </w:rPr>
      </w:pPr>
    </w:p>
    <w:p w14:paraId="1A372323"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Eelnõus esitatud sätete vastavust Euroopa Liidu normidele väljendavad seletuskirja lisas nr 1 esitatud tabelid. </w:t>
      </w:r>
    </w:p>
    <w:p w14:paraId="504BB434" w14:textId="77777777" w:rsidR="007941BC" w:rsidRPr="00500368" w:rsidRDefault="007941BC" w:rsidP="007941BC">
      <w:pPr>
        <w:spacing w:after="0" w:line="240" w:lineRule="auto"/>
        <w:jc w:val="both"/>
        <w:rPr>
          <w:rFonts w:ascii="Times New Roman" w:hAnsi="Times New Roman" w:cs="Times New Roman"/>
          <w:sz w:val="24"/>
          <w:szCs w:val="24"/>
        </w:rPr>
      </w:pPr>
    </w:p>
    <w:p w14:paraId="034D1B77" w14:textId="77777777" w:rsidR="007941BC" w:rsidRDefault="007941BC" w:rsidP="007941BC">
      <w:pPr>
        <w:spacing w:after="0" w:line="240" w:lineRule="auto"/>
        <w:ind w:left="708"/>
        <w:jc w:val="both"/>
        <w:rPr>
          <w:rFonts w:ascii="Times New Roman" w:hAnsi="Times New Roman" w:cs="Times New Roman"/>
          <w:b/>
          <w:bCs/>
          <w:sz w:val="24"/>
          <w:szCs w:val="24"/>
        </w:rPr>
      </w:pPr>
      <w:r w:rsidRPr="00643B2F">
        <w:rPr>
          <w:rFonts w:ascii="Times New Roman" w:hAnsi="Times New Roman" w:cs="Times New Roman"/>
          <w:b/>
          <w:bCs/>
          <w:sz w:val="24"/>
          <w:szCs w:val="24"/>
        </w:rPr>
        <w:t>5.</w:t>
      </w:r>
      <w:r>
        <w:rPr>
          <w:rFonts w:ascii="Times New Roman" w:hAnsi="Times New Roman" w:cs="Times New Roman"/>
          <w:b/>
          <w:bCs/>
          <w:sz w:val="24"/>
          <w:szCs w:val="24"/>
        </w:rPr>
        <w:t>7</w:t>
      </w:r>
      <w:r w:rsidRPr="00643B2F">
        <w:rPr>
          <w:rFonts w:ascii="Times New Roman" w:hAnsi="Times New Roman" w:cs="Times New Roman"/>
          <w:b/>
          <w:bCs/>
          <w:sz w:val="24"/>
          <w:szCs w:val="24"/>
        </w:rPr>
        <w:t xml:space="preserve">. Investeerimisühingu ning makseasutuse ja e-raha asutuse vabatahtlik lõpetamine </w:t>
      </w:r>
    </w:p>
    <w:p w14:paraId="40235F46" w14:textId="77777777" w:rsidR="007941BC" w:rsidRDefault="007941BC" w:rsidP="007941BC">
      <w:pPr>
        <w:spacing w:after="0" w:line="240" w:lineRule="auto"/>
        <w:jc w:val="both"/>
        <w:rPr>
          <w:rFonts w:ascii="Times New Roman" w:hAnsi="Times New Roman" w:cs="Times New Roman"/>
          <w:sz w:val="24"/>
          <w:szCs w:val="24"/>
        </w:rPr>
      </w:pPr>
    </w:p>
    <w:p w14:paraId="280ADF5E" w14:textId="77777777" w:rsidR="007941BC" w:rsidRPr="003E2BBD"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Investeerimisühingu ning makseasutuse ja e-raha asutuse vabatahtliku lõpetamise tingimused ei ole Euroopa Liidu tasandil harmoniseeritud, jättes liikmesriikidele vabad käed otsustamaks, kuidas reguleerida taoliste ühingute ja asutuste lõpetamist. Seetõttu ei analüüsita siinkohal vabatahtliku lõpetamise kooskõla Euroopa Liidu õigusega. </w:t>
      </w:r>
    </w:p>
    <w:p w14:paraId="4427E8F2" w14:textId="77777777" w:rsidR="007941BC" w:rsidRPr="00674BAC" w:rsidRDefault="007941BC" w:rsidP="007941BC">
      <w:pPr>
        <w:spacing w:after="0" w:line="240" w:lineRule="auto"/>
        <w:jc w:val="both"/>
        <w:rPr>
          <w:rFonts w:ascii="Times New Roman" w:hAnsi="Times New Roman" w:cs="Times New Roman"/>
          <w:sz w:val="24"/>
          <w:szCs w:val="24"/>
        </w:rPr>
      </w:pPr>
    </w:p>
    <w:p w14:paraId="4A2076E9" w14:textId="77777777" w:rsidR="007941BC" w:rsidRPr="00674BAC" w:rsidRDefault="007941BC" w:rsidP="007941BC">
      <w:pPr>
        <w:spacing w:after="0" w:line="240" w:lineRule="auto"/>
        <w:jc w:val="both"/>
        <w:rPr>
          <w:rFonts w:ascii="Times New Roman" w:hAnsi="Times New Roman" w:cs="Times New Roman"/>
          <w:b/>
          <w:bCs/>
          <w:sz w:val="24"/>
          <w:szCs w:val="24"/>
        </w:rPr>
      </w:pPr>
      <w:r w:rsidRPr="00674BAC">
        <w:rPr>
          <w:rFonts w:ascii="Times New Roman" w:hAnsi="Times New Roman" w:cs="Times New Roman"/>
          <w:b/>
          <w:bCs/>
          <w:sz w:val="24"/>
          <w:szCs w:val="24"/>
        </w:rPr>
        <w:t xml:space="preserve">6. Eelnõu vastavus </w:t>
      </w:r>
      <w:r>
        <w:rPr>
          <w:rFonts w:ascii="Times New Roman" w:hAnsi="Times New Roman" w:cs="Times New Roman"/>
          <w:b/>
          <w:bCs/>
          <w:sz w:val="24"/>
          <w:szCs w:val="24"/>
        </w:rPr>
        <w:t>E</w:t>
      </w:r>
      <w:r w:rsidRPr="00674BAC">
        <w:rPr>
          <w:rFonts w:ascii="Times New Roman" w:hAnsi="Times New Roman" w:cs="Times New Roman"/>
          <w:b/>
          <w:bCs/>
          <w:sz w:val="24"/>
          <w:szCs w:val="24"/>
        </w:rPr>
        <w:t xml:space="preserve">esti </w:t>
      </w:r>
      <w:r>
        <w:rPr>
          <w:rFonts w:ascii="Times New Roman" w:hAnsi="Times New Roman" w:cs="Times New Roman"/>
          <w:b/>
          <w:bCs/>
          <w:sz w:val="24"/>
          <w:szCs w:val="24"/>
        </w:rPr>
        <w:t>V</w:t>
      </w:r>
      <w:r w:rsidRPr="00674BAC">
        <w:rPr>
          <w:rFonts w:ascii="Times New Roman" w:hAnsi="Times New Roman" w:cs="Times New Roman"/>
          <w:b/>
          <w:bCs/>
          <w:sz w:val="24"/>
          <w:szCs w:val="24"/>
        </w:rPr>
        <w:t xml:space="preserve">abariigi </w:t>
      </w:r>
      <w:r>
        <w:rPr>
          <w:rFonts w:ascii="Times New Roman" w:hAnsi="Times New Roman" w:cs="Times New Roman"/>
          <w:b/>
          <w:bCs/>
          <w:sz w:val="24"/>
          <w:szCs w:val="24"/>
        </w:rPr>
        <w:t>P</w:t>
      </w:r>
      <w:r w:rsidRPr="00674BAC">
        <w:rPr>
          <w:rFonts w:ascii="Times New Roman" w:hAnsi="Times New Roman" w:cs="Times New Roman"/>
          <w:b/>
          <w:bCs/>
          <w:sz w:val="24"/>
          <w:szCs w:val="24"/>
        </w:rPr>
        <w:t>õhiseadusele</w:t>
      </w:r>
    </w:p>
    <w:p w14:paraId="5A7EB12B" w14:textId="77777777" w:rsidR="007941BC" w:rsidRPr="00674BAC" w:rsidRDefault="007941BC" w:rsidP="007941BC">
      <w:pPr>
        <w:spacing w:after="0" w:line="240" w:lineRule="auto"/>
        <w:jc w:val="both"/>
        <w:rPr>
          <w:rFonts w:ascii="Times New Roman" w:hAnsi="Times New Roman" w:cs="Times New Roman"/>
          <w:b/>
          <w:bCs/>
          <w:sz w:val="24"/>
          <w:szCs w:val="24"/>
        </w:rPr>
      </w:pPr>
    </w:p>
    <w:p w14:paraId="495FA75F" w14:textId="77777777" w:rsidR="007941BC" w:rsidRPr="00674BAC" w:rsidRDefault="007941BC" w:rsidP="007941BC">
      <w:pPr>
        <w:spacing w:after="0" w:line="240" w:lineRule="auto"/>
        <w:ind w:left="708"/>
        <w:jc w:val="both"/>
        <w:rPr>
          <w:rFonts w:ascii="Times New Roman" w:hAnsi="Times New Roman" w:cs="Times New Roman"/>
          <w:b/>
          <w:bCs/>
          <w:sz w:val="24"/>
          <w:szCs w:val="24"/>
        </w:rPr>
      </w:pPr>
      <w:r w:rsidRPr="00674BAC">
        <w:rPr>
          <w:rFonts w:ascii="Times New Roman" w:hAnsi="Times New Roman" w:cs="Times New Roman"/>
          <w:b/>
          <w:bCs/>
          <w:sz w:val="24"/>
          <w:szCs w:val="24"/>
        </w:rPr>
        <w:t>6.1. Põhiõiguse esemeline kaitseala</w:t>
      </w:r>
    </w:p>
    <w:p w14:paraId="75A4BECD" w14:textId="77777777" w:rsidR="007941BC" w:rsidRPr="00674BAC" w:rsidRDefault="007941BC" w:rsidP="007941BC">
      <w:pPr>
        <w:spacing w:after="0" w:line="240" w:lineRule="auto"/>
        <w:jc w:val="both"/>
        <w:rPr>
          <w:rFonts w:ascii="Times New Roman" w:hAnsi="Times New Roman" w:cs="Times New Roman"/>
          <w:b/>
          <w:bCs/>
          <w:sz w:val="24"/>
          <w:szCs w:val="24"/>
        </w:rPr>
      </w:pPr>
    </w:p>
    <w:p w14:paraId="4C38AFC4" w14:textId="77777777" w:rsidR="007941BC" w:rsidRPr="00674BAC" w:rsidRDefault="007941BC" w:rsidP="007941BC">
      <w:pPr>
        <w:pStyle w:val="Kehatekst"/>
        <w:jc w:val="both"/>
        <w:rPr>
          <w:rFonts w:ascii="Times New Roman" w:hAnsi="Times New Roman" w:cs="Times New Roman"/>
          <w:sz w:val="24"/>
          <w:szCs w:val="24"/>
        </w:rPr>
      </w:pPr>
      <w:r>
        <w:rPr>
          <w:rFonts w:ascii="Times New Roman" w:hAnsi="Times New Roman" w:cs="Times New Roman"/>
          <w:sz w:val="24"/>
          <w:szCs w:val="24"/>
        </w:rPr>
        <w:t>F</w:t>
      </w:r>
      <w:r w:rsidRPr="00674BAC">
        <w:rPr>
          <w:rFonts w:ascii="Times New Roman" w:hAnsi="Times New Roman" w:cs="Times New Roman"/>
          <w:sz w:val="24"/>
          <w:szCs w:val="24"/>
        </w:rPr>
        <w:t>inantskriisi ennetamise ja lahendamise, rohevõlakirjadega</w:t>
      </w:r>
      <w:r>
        <w:rPr>
          <w:rFonts w:ascii="Times New Roman" w:hAnsi="Times New Roman" w:cs="Times New Roman"/>
          <w:sz w:val="24"/>
          <w:szCs w:val="24"/>
        </w:rPr>
        <w:t xml:space="preserve">, </w:t>
      </w:r>
      <w:r w:rsidRPr="00674BAC">
        <w:rPr>
          <w:rFonts w:ascii="Times New Roman" w:hAnsi="Times New Roman" w:cs="Times New Roman"/>
          <w:sz w:val="24"/>
          <w:szCs w:val="24"/>
        </w:rPr>
        <w:t>tagatiskinnisvara hindamisega</w:t>
      </w:r>
      <w:r>
        <w:rPr>
          <w:rFonts w:ascii="Times New Roman" w:hAnsi="Times New Roman" w:cs="Times New Roman"/>
          <w:sz w:val="24"/>
          <w:szCs w:val="24"/>
        </w:rPr>
        <w:t>, kohapealse kontrolli läbiviimise ja kontrollakti koostamise, investeerimisühingu ning makseasutuse ja e-raha asutuse lõpetamisega</w:t>
      </w:r>
      <w:r w:rsidRPr="00674BAC">
        <w:rPr>
          <w:rFonts w:ascii="Times New Roman" w:hAnsi="Times New Roman" w:cs="Times New Roman"/>
          <w:sz w:val="24"/>
          <w:szCs w:val="24"/>
        </w:rPr>
        <w:t xml:space="preserve"> seonduvate </w:t>
      </w:r>
      <w:r>
        <w:rPr>
          <w:rFonts w:ascii="Times New Roman" w:hAnsi="Times New Roman" w:cs="Times New Roman"/>
          <w:sz w:val="24"/>
          <w:szCs w:val="24"/>
        </w:rPr>
        <w:t>regulatsioonide</w:t>
      </w:r>
      <w:r w:rsidRPr="00674BAC">
        <w:rPr>
          <w:rFonts w:ascii="Times New Roman" w:hAnsi="Times New Roman" w:cs="Times New Roman"/>
          <w:sz w:val="24"/>
          <w:szCs w:val="24"/>
        </w:rPr>
        <w:t xml:space="preserve"> muutmisest tulenevad muudatused finantskriisi ennetamise ja lahendamise seaduses, krediidiasutuste seaduses, krediidiandjate ja -vahendajate seaduses</w:t>
      </w:r>
      <w:r>
        <w:rPr>
          <w:rFonts w:ascii="Times New Roman" w:hAnsi="Times New Roman" w:cs="Times New Roman"/>
          <w:sz w:val="24"/>
          <w:szCs w:val="24"/>
        </w:rPr>
        <w:t xml:space="preserve">, investeerimisfondide seaduses, kindlustustegevuse seaduses, makseasutuste ja e-raha asutuste seaduses </w:t>
      </w:r>
      <w:r w:rsidRPr="00674BAC">
        <w:rPr>
          <w:rFonts w:ascii="Times New Roman" w:hAnsi="Times New Roman" w:cs="Times New Roman"/>
          <w:sz w:val="24"/>
          <w:szCs w:val="24"/>
        </w:rPr>
        <w:t>ning väärtpaberituru seaduses</w:t>
      </w:r>
      <w:r>
        <w:rPr>
          <w:rFonts w:ascii="Times New Roman" w:hAnsi="Times New Roman" w:cs="Times New Roman"/>
          <w:sz w:val="24"/>
          <w:szCs w:val="24"/>
        </w:rPr>
        <w:t xml:space="preserve"> ei riiva</w:t>
      </w:r>
      <w:r w:rsidRPr="00674BAC">
        <w:rPr>
          <w:rFonts w:ascii="Times New Roman" w:hAnsi="Times New Roman" w:cs="Times New Roman"/>
          <w:sz w:val="24"/>
          <w:szCs w:val="24"/>
        </w:rPr>
        <w:t xml:space="preserve"> muudatuste subjektideks</w:t>
      </w:r>
      <w:r>
        <w:rPr>
          <w:rFonts w:ascii="Times New Roman" w:hAnsi="Times New Roman" w:cs="Times New Roman"/>
          <w:sz w:val="24"/>
          <w:szCs w:val="24"/>
        </w:rPr>
        <w:t xml:space="preserve"> olevate isikute põhiõiguseid ja –vabadusi ebaproportsionaalselt</w:t>
      </w:r>
      <w:r w:rsidRPr="00674BAC">
        <w:rPr>
          <w:rFonts w:ascii="Times New Roman" w:hAnsi="Times New Roman" w:cs="Times New Roman"/>
          <w:sz w:val="24"/>
          <w:szCs w:val="24"/>
        </w:rPr>
        <w:t xml:space="preserve">. </w:t>
      </w:r>
    </w:p>
    <w:p w14:paraId="35BBBE42" w14:textId="77777777" w:rsidR="007941BC" w:rsidRPr="00674BAC" w:rsidRDefault="007941BC" w:rsidP="007941BC">
      <w:pPr>
        <w:pStyle w:val="Kehatekst"/>
        <w:jc w:val="both"/>
        <w:rPr>
          <w:rFonts w:ascii="Times New Roman" w:hAnsi="Times New Roman" w:cs="Times New Roman"/>
          <w:sz w:val="24"/>
          <w:szCs w:val="24"/>
        </w:rPr>
      </w:pPr>
    </w:p>
    <w:p w14:paraId="7E7EAB76" w14:textId="77777777" w:rsidR="007941BC" w:rsidRPr="00674BAC" w:rsidRDefault="007941BC" w:rsidP="007941BC">
      <w:pPr>
        <w:pStyle w:val="Kehatekst"/>
        <w:jc w:val="both"/>
        <w:rPr>
          <w:rFonts w:ascii="Times New Roman" w:hAnsi="Times New Roman" w:cs="Times New Roman"/>
          <w:sz w:val="24"/>
          <w:szCs w:val="24"/>
        </w:rPr>
      </w:pPr>
      <w:r w:rsidRPr="00674BAC">
        <w:rPr>
          <w:rFonts w:ascii="Times New Roman" w:hAnsi="Times New Roman" w:cs="Times New Roman"/>
          <w:sz w:val="24"/>
          <w:szCs w:val="24"/>
        </w:rPr>
        <w:t xml:space="preserve">Tasaarvestuse režiimi terviklik ülevõtmine eelnõu kontekstis riivab Eesti Vabariigi põhiseaduse (edaspidi </w:t>
      </w:r>
      <w:r w:rsidRPr="00C63FE8">
        <w:rPr>
          <w:rFonts w:ascii="Times New Roman" w:hAnsi="Times New Roman" w:cs="Times New Roman"/>
          <w:i/>
          <w:iCs/>
          <w:sz w:val="24"/>
          <w:szCs w:val="24"/>
        </w:rPr>
        <w:t>PS</w:t>
      </w:r>
      <w:r w:rsidRPr="00674BAC">
        <w:rPr>
          <w:rFonts w:ascii="Times New Roman" w:hAnsi="Times New Roman" w:cs="Times New Roman"/>
          <w:sz w:val="24"/>
          <w:szCs w:val="24"/>
        </w:rPr>
        <w:t>) §-st 31 tulenevat ettevõtlusvabadust ja §-st 32 tulenevat omandivabaduse kaitseala koostoimes PS §-st 12 tuleneva võrdsuspõhiõigusega. Järgnevalt avatakse riivete sisu täpsemalt ning alapeatükkides 6.2.–6.4. analüüsitakse, riivete kooskõla põhiseadusega.</w:t>
      </w:r>
    </w:p>
    <w:p w14:paraId="5C84C4A1" w14:textId="77777777" w:rsidR="007941BC" w:rsidRPr="00674BAC" w:rsidRDefault="007941BC" w:rsidP="007941BC">
      <w:pPr>
        <w:pStyle w:val="Kehatekst"/>
        <w:jc w:val="both"/>
        <w:rPr>
          <w:rFonts w:ascii="Times New Roman" w:hAnsi="Times New Roman" w:cs="Times New Roman"/>
          <w:b/>
          <w:bCs/>
          <w:sz w:val="24"/>
          <w:szCs w:val="24"/>
        </w:rPr>
      </w:pPr>
    </w:p>
    <w:p w14:paraId="6C782A94" w14:textId="77777777" w:rsidR="007941BC" w:rsidRPr="00674BAC" w:rsidRDefault="007941BC" w:rsidP="007941BC">
      <w:pPr>
        <w:spacing w:after="0" w:line="240" w:lineRule="auto"/>
        <w:ind w:left="1416"/>
        <w:jc w:val="both"/>
        <w:rPr>
          <w:rFonts w:ascii="Times New Roman" w:hAnsi="Times New Roman" w:cs="Times New Roman"/>
          <w:b/>
          <w:bCs/>
          <w:sz w:val="24"/>
          <w:szCs w:val="24"/>
        </w:rPr>
      </w:pPr>
      <w:r w:rsidRPr="00674BAC">
        <w:rPr>
          <w:rFonts w:ascii="Times New Roman" w:hAnsi="Times New Roman" w:cs="Times New Roman"/>
          <w:b/>
          <w:bCs/>
          <w:sz w:val="24"/>
          <w:szCs w:val="24"/>
        </w:rPr>
        <w:t>6.1.</w:t>
      </w:r>
      <w:r>
        <w:rPr>
          <w:rFonts w:ascii="Times New Roman" w:hAnsi="Times New Roman" w:cs="Times New Roman"/>
          <w:b/>
          <w:bCs/>
          <w:sz w:val="24"/>
          <w:szCs w:val="24"/>
        </w:rPr>
        <w:t>1</w:t>
      </w:r>
      <w:r w:rsidRPr="00674BAC">
        <w:rPr>
          <w:rFonts w:ascii="Times New Roman" w:hAnsi="Times New Roman" w:cs="Times New Roman"/>
          <w:b/>
          <w:bCs/>
          <w:sz w:val="24"/>
          <w:szCs w:val="24"/>
        </w:rPr>
        <w:t>. Õigus tegeleda ettevõtlusega ehk ettevõtlusvabadus</w:t>
      </w:r>
    </w:p>
    <w:p w14:paraId="590664A7" w14:textId="77777777" w:rsidR="007941BC" w:rsidRPr="00674BAC" w:rsidRDefault="007941BC" w:rsidP="007941BC">
      <w:pPr>
        <w:spacing w:after="0" w:line="240" w:lineRule="auto"/>
        <w:ind w:left="1416"/>
        <w:jc w:val="both"/>
        <w:rPr>
          <w:rFonts w:ascii="Times New Roman" w:hAnsi="Times New Roman" w:cs="Times New Roman"/>
          <w:b/>
          <w:bCs/>
          <w:sz w:val="24"/>
          <w:szCs w:val="24"/>
        </w:rPr>
      </w:pPr>
    </w:p>
    <w:p w14:paraId="6550424B" w14:textId="77777777" w:rsidR="007941BC" w:rsidRDefault="007941BC" w:rsidP="007941BC">
      <w:pPr>
        <w:pStyle w:val="Kehatekst"/>
        <w:jc w:val="both"/>
        <w:rPr>
          <w:rFonts w:ascii="Times New Roman" w:hAnsi="Times New Roman" w:cs="Times New Roman"/>
          <w:sz w:val="24"/>
          <w:szCs w:val="24"/>
        </w:rPr>
      </w:pPr>
      <w:r w:rsidRPr="00674BAC">
        <w:rPr>
          <w:rFonts w:ascii="Times New Roman" w:hAnsi="Times New Roman" w:cs="Times New Roman"/>
          <w:sz w:val="24"/>
          <w:szCs w:val="24"/>
        </w:rPr>
        <w:t>Tasaarvestuse režiimi kohaldamine erinevates maksejõuetusmenetlustes ning täitemenetluses kuulub PS § 31 kaitsealasse, mille kohaselt on Eesti kodanikul õigus tegeleda ettevõtlusega ning koonduda tulundusühingutesse ja -liitudesse. Ettevõtlus on tegevus, mille eesmärk on üldjuhul tulu saamine. Seadus võib sätestada selle õiguse kasutamise tingimused ja korra. Kui seadus ei sätesta teisiti, siis on see õigus võrdselt Eesti kodanikega ka Eestis viibivatel välisriikide kodanikel ja kodakondsuseta isikutel. Riigikohus on varem leidnud, et ettevõtlusvabadus ja võrdsuspõhiõigus laienevad ka juriidilistele isikutele lähtuvalt PS § 9 lõikest 2.</w:t>
      </w:r>
      <w:r w:rsidRPr="00674BAC">
        <w:rPr>
          <w:rStyle w:val="Allmrkuseviide"/>
          <w:rFonts w:ascii="Times New Roman" w:hAnsi="Times New Roman" w:cs="Times New Roman"/>
        </w:rPr>
        <w:footnoteReference w:id="100"/>
      </w:r>
      <w:r w:rsidRPr="00674BAC">
        <w:rPr>
          <w:rFonts w:ascii="Times New Roman" w:hAnsi="Times New Roman" w:cs="Times New Roman"/>
          <w:sz w:val="24"/>
          <w:szCs w:val="24"/>
        </w:rPr>
        <w:t xml:space="preserve"> PS § 31 kohaldamisel tuleb teatud juhtudel arvestada ka E</w:t>
      </w:r>
      <w:r>
        <w:rPr>
          <w:rFonts w:ascii="Times New Roman" w:hAnsi="Times New Roman" w:cs="Times New Roman"/>
          <w:sz w:val="24"/>
          <w:szCs w:val="24"/>
        </w:rPr>
        <w:t xml:space="preserve">uroopa </w:t>
      </w:r>
      <w:r w:rsidRPr="00674BAC">
        <w:rPr>
          <w:rFonts w:ascii="Times New Roman" w:hAnsi="Times New Roman" w:cs="Times New Roman"/>
          <w:sz w:val="24"/>
          <w:szCs w:val="24"/>
        </w:rPr>
        <w:t>L</w:t>
      </w:r>
      <w:r>
        <w:rPr>
          <w:rFonts w:ascii="Times New Roman" w:hAnsi="Times New Roman" w:cs="Times New Roman"/>
          <w:sz w:val="24"/>
          <w:szCs w:val="24"/>
        </w:rPr>
        <w:t>iidu</w:t>
      </w:r>
      <w:r w:rsidRPr="00674BAC">
        <w:rPr>
          <w:rFonts w:ascii="Times New Roman" w:hAnsi="Times New Roman" w:cs="Times New Roman"/>
          <w:sz w:val="24"/>
          <w:szCs w:val="24"/>
        </w:rPr>
        <w:t xml:space="preserve"> õigusega, mis sätestab ettevõtluse kaitse üksikasjalikult. Ettevõtlusvabadusega sarnaseid väärtusi kaitsevad E</w:t>
      </w:r>
      <w:r>
        <w:rPr>
          <w:rFonts w:ascii="Times New Roman" w:hAnsi="Times New Roman" w:cs="Times New Roman"/>
          <w:sz w:val="24"/>
          <w:szCs w:val="24"/>
        </w:rPr>
        <w:t xml:space="preserve">uroopa </w:t>
      </w:r>
      <w:r w:rsidRPr="00674BAC">
        <w:rPr>
          <w:rFonts w:ascii="Times New Roman" w:hAnsi="Times New Roman" w:cs="Times New Roman"/>
          <w:sz w:val="24"/>
          <w:szCs w:val="24"/>
        </w:rPr>
        <w:t>L</w:t>
      </w:r>
      <w:r>
        <w:rPr>
          <w:rFonts w:ascii="Times New Roman" w:hAnsi="Times New Roman" w:cs="Times New Roman"/>
          <w:sz w:val="24"/>
          <w:szCs w:val="24"/>
        </w:rPr>
        <w:t>iidu</w:t>
      </w:r>
      <w:r w:rsidRPr="00674BAC">
        <w:rPr>
          <w:rFonts w:ascii="Times New Roman" w:hAnsi="Times New Roman" w:cs="Times New Roman"/>
          <w:sz w:val="24"/>
          <w:szCs w:val="24"/>
        </w:rPr>
        <w:t xml:space="preserve"> õigusest tulenevad </w:t>
      </w:r>
      <w:proofErr w:type="spellStart"/>
      <w:r w:rsidRPr="00674BAC">
        <w:rPr>
          <w:rFonts w:ascii="Times New Roman" w:hAnsi="Times New Roman" w:cs="Times New Roman"/>
          <w:sz w:val="24"/>
          <w:szCs w:val="24"/>
        </w:rPr>
        <w:t>ühisturu</w:t>
      </w:r>
      <w:proofErr w:type="spellEnd"/>
      <w:r w:rsidRPr="00674BAC">
        <w:rPr>
          <w:rFonts w:ascii="Times New Roman" w:hAnsi="Times New Roman" w:cs="Times New Roman"/>
          <w:sz w:val="24"/>
          <w:szCs w:val="24"/>
        </w:rPr>
        <w:t xml:space="preserve"> põhimõtted – kaupade, teenuste, kapitali ja isikute vaba liikumine.</w:t>
      </w:r>
    </w:p>
    <w:p w14:paraId="530C191A" w14:textId="77777777" w:rsidR="007941BC" w:rsidRPr="00674BAC" w:rsidRDefault="007941BC" w:rsidP="007941BC">
      <w:pPr>
        <w:pStyle w:val="Kehatekst"/>
        <w:jc w:val="both"/>
        <w:rPr>
          <w:rFonts w:ascii="Times New Roman" w:hAnsi="Times New Roman" w:cs="Times New Roman"/>
          <w:sz w:val="24"/>
          <w:szCs w:val="24"/>
        </w:rPr>
      </w:pPr>
    </w:p>
    <w:p w14:paraId="122BDCD4" w14:textId="77777777" w:rsidR="007941BC" w:rsidRPr="00674BAC" w:rsidRDefault="007941BC" w:rsidP="007941BC">
      <w:pPr>
        <w:pStyle w:val="Kehatekst"/>
        <w:jc w:val="both"/>
        <w:rPr>
          <w:rFonts w:ascii="Times New Roman" w:hAnsi="Times New Roman" w:cs="Times New Roman"/>
          <w:sz w:val="24"/>
          <w:szCs w:val="24"/>
        </w:rPr>
      </w:pPr>
      <w:r w:rsidRPr="00674BAC">
        <w:rPr>
          <w:rFonts w:ascii="Times New Roman" w:hAnsi="Times New Roman" w:cs="Times New Roman"/>
          <w:sz w:val="24"/>
          <w:szCs w:val="24"/>
        </w:rPr>
        <w:t>Eelnõu eesmärgist lähtuvalt puudutab kavandatav muudatus võlausaldajaid maksejõuetusmenetlustes ning täitemenetluses – ühest küljest tasaarvestuskokkuleppe osapoolest võlausaldajad ning teisest küljest kõik teised võlausaldajad, kellele eelised ei laiene. Seetõttu on ettevõtlusvabaduse kaitseala riive seotud PS §-st 12 tuleneva võrdsuspõhimõtte riivega (täpsemalt allpool).</w:t>
      </w:r>
    </w:p>
    <w:p w14:paraId="37C37773" w14:textId="77777777" w:rsidR="007941BC" w:rsidRPr="00674BAC" w:rsidRDefault="007941BC" w:rsidP="007941BC">
      <w:pPr>
        <w:pStyle w:val="Kehatekst"/>
        <w:jc w:val="both"/>
        <w:rPr>
          <w:rFonts w:ascii="Times New Roman" w:hAnsi="Times New Roman" w:cs="Times New Roman"/>
          <w:sz w:val="24"/>
          <w:szCs w:val="24"/>
        </w:rPr>
      </w:pPr>
    </w:p>
    <w:p w14:paraId="60CA46B9" w14:textId="77777777" w:rsidR="007941BC" w:rsidRPr="00674BAC" w:rsidRDefault="007941BC" w:rsidP="007941BC">
      <w:pPr>
        <w:pStyle w:val="Kehatekst"/>
        <w:jc w:val="both"/>
        <w:rPr>
          <w:rFonts w:ascii="Times New Roman" w:hAnsi="Times New Roman" w:cs="Times New Roman"/>
          <w:sz w:val="24"/>
          <w:szCs w:val="24"/>
        </w:rPr>
      </w:pPr>
      <w:r w:rsidRPr="00674BAC">
        <w:rPr>
          <w:rFonts w:ascii="Times New Roman" w:hAnsi="Times New Roman" w:cs="Times New Roman"/>
          <w:sz w:val="24"/>
          <w:szCs w:val="24"/>
        </w:rPr>
        <w:t>Ettevõtlusvabaduse kaitseala on riivatud siis, kui seda vabadust mõjutatakse avaliku võimu poolt ebasoodsalt.</w:t>
      </w:r>
      <w:r w:rsidRPr="00674BAC">
        <w:rPr>
          <w:rStyle w:val="Allmrkuseviide"/>
          <w:rFonts w:ascii="Times New Roman" w:hAnsi="Times New Roman" w:cs="Times New Roman"/>
        </w:rPr>
        <w:footnoteReference w:id="101"/>
      </w:r>
      <w:r w:rsidRPr="00674BAC">
        <w:rPr>
          <w:rFonts w:ascii="Times New Roman" w:hAnsi="Times New Roman" w:cs="Times New Roman"/>
          <w:sz w:val="24"/>
          <w:szCs w:val="24"/>
        </w:rPr>
        <w:t xml:space="preserve"> Võlausaldajate ja võlgniku õigused ja kohustused maksejõuetuse menetlustes on ettevõtlusvabaduse kaitsealas. Tasaarvestuse režiim, mille alusel tasaarvestuskokkuleppe osapoolel on õigus oma nõuded vastavalt tasaarvestuskokkuleppe tingimustele tasaarvestada nii enne kui ka pärast maksejõuetusmenetluse algatamist, leidub Eesti seadustes ka kehtiva õiguse alusel. </w:t>
      </w:r>
    </w:p>
    <w:p w14:paraId="4B082024" w14:textId="77777777" w:rsidR="007941BC" w:rsidRPr="00674BAC" w:rsidRDefault="007941BC" w:rsidP="007941BC">
      <w:pPr>
        <w:pStyle w:val="Kehatekst"/>
        <w:jc w:val="both"/>
        <w:rPr>
          <w:rFonts w:ascii="Times New Roman" w:hAnsi="Times New Roman" w:cs="Times New Roman"/>
          <w:sz w:val="24"/>
          <w:szCs w:val="24"/>
        </w:rPr>
      </w:pPr>
    </w:p>
    <w:p w14:paraId="11C5E55D" w14:textId="77777777" w:rsidR="007941BC" w:rsidRPr="00674BAC" w:rsidRDefault="007941BC" w:rsidP="007941BC">
      <w:pPr>
        <w:pStyle w:val="Kehatekst"/>
        <w:jc w:val="both"/>
        <w:rPr>
          <w:rFonts w:ascii="Times New Roman" w:hAnsi="Times New Roman" w:cs="Times New Roman"/>
          <w:sz w:val="24"/>
          <w:szCs w:val="24"/>
        </w:rPr>
      </w:pPr>
      <w:r w:rsidRPr="00674BAC">
        <w:rPr>
          <w:rFonts w:ascii="Times New Roman" w:hAnsi="Times New Roman" w:cs="Times New Roman"/>
          <w:sz w:val="24"/>
          <w:szCs w:val="24"/>
        </w:rPr>
        <w:t>Nõude tasaarvestamise õigus on ette nähtud kõigile võlausaldajatele (pankrotiseaduse § 99 l</w:t>
      </w:r>
      <w:r>
        <w:rPr>
          <w:rFonts w:ascii="Times New Roman" w:hAnsi="Times New Roman" w:cs="Times New Roman"/>
          <w:sz w:val="24"/>
          <w:szCs w:val="24"/>
        </w:rPr>
        <w:t>õi</w:t>
      </w:r>
      <w:r w:rsidRPr="00674BAC">
        <w:rPr>
          <w:rFonts w:ascii="Times New Roman" w:hAnsi="Times New Roman" w:cs="Times New Roman"/>
          <w:sz w:val="24"/>
          <w:szCs w:val="24"/>
        </w:rPr>
        <w:t>g</w:t>
      </w:r>
      <w:r>
        <w:rPr>
          <w:rFonts w:ascii="Times New Roman" w:hAnsi="Times New Roman" w:cs="Times New Roman"/>
          <w:sz w:val="24"/>
          <w:szCs w:val="24"/>
        </w:rPr>
        <w:t>e</w:t>
      </w:r>
      <w:r w:rsidRPr="00674BAC">
        <w:rPr>
          <w:rFonts w:ascii="Times New Roman" w:hAnsi="Times New Roman" w:cs="Times New Roman"/>
          <w:sz w:val="24"/>
          <w:szCs w:val="24"/>
        </w:rPr>
        <w:t xml:space="preserve"> 1), kuid eelnõu tähenduses on tasaarvestuse režiimile kvalifitseeruvatel võlausaldajatel õigus tasaarvestust teostada vastavalt omavahelisele kokkuleppele (pankrotiseaduse § 99 l</w:t>
      </w:r>
      <w:r>
        <w:rPr>
          <w:rFonts w:ascii="Times New Roman" w:hAnsi="Times New Roman" w:cs="Times New Roman"/>
          <w:sz w:val="24"/>
          <w:szCs w:val="24"/>
        </w:rPr>
        <w:t>õi</w:t>
      </w:r>
      <w:r w:rsidRPr="00674BAC">
        <w:rPr>
          <w:rFonts w:ascii="Times New Roman" w:hAnsi="Times New Roman" w:cs="Times New Roman"/>
          <w:sz w:val="24"/>
          <w:szCs w:val="24"/>
        </w:rPr>
        <w:t>g</w:t>
      </w:r>
      <w:r>
        <w:rPr>
          <w:rFonts w:ascii="Times New Roman" w:hAnsi="Times New Roman" w:cs="Times New Roman"/>
          <w:sz w:val="24"/>
          <w:szCs w:val="24"/>
        </w:rPr>
        <w:t>e</w:t>
      </w:r>
      <w:r w:rsidRPr="00674BAC">
        <w:rPr>
          <w:rFonts w:ascii="Times New Roman" w:hAnsi="Times New Roman" w:cs="Times New Roman"/>
          <w:sz w:val="24"/>
          <w:szCs w:val="24"/>
        </w:rPr>
        <w:t xml:space="preserve"> 5). ISDA ja GMRA raamlepingute kontekstis on antud erandil osapoolte jaoks oluline vahe, kuna raamlepingud toimivad vastavalt rahvusvahelistele standarditele ning osapooltel ei ole tänu tasaarvestuse režiimile vajalik arvestada iga osapoole maksejõuetusseadustest tulenevate tasaarvestamise reeglitega. </w:t>
      </w:r>
    </w:p>
    <w:p w14:paraId="6FFCE3EB" w14:textId="77777777" w:rsidR="007941BC" w:rsidRPr="00674BAC" w:rsidRDefault="007941BC" w:rsidP="007941BC">
      <w:pPr>
        <w:pStyle w:val="Kehatekst"/>
        <w:jc w:val="both"/>
        <w:rPr>
          <w:rFonts w:ascii="Times New Roman" w:hAnsi="Times New Roman" w:cs="Times New Roman"/>
          <w:sz w:val="24"/>
          <w:szCs w:val="24"/>
        </w:rPr>
      </w:pPr>
    </w:p>
    <w:p w14:paraId="53C0A4FB" w14:textId="77777777" w:rsidR="007941BC" w:rsidRPr="00674BAC" w:rsidRDefault="007941BC" w:rsidP="007941BC">
      <w:pPr>
        <w:pStyle w:val="Kehatekst"/>
        <w:jc w:val="both"/>
        <w:rPr>
          <w:rFonts w:ascii="Times New Roman" w:hAnsi="Times New Roman" w:cs="Times New Roman"/>
          <w:sz w:val="24"/>
          <w:szCs w:val="24"/>
        </w:rPr>
      </w:pPr>
      <w:r w:rsidRPr="00674BAC">
        <w:rPr>
          <w:rFonts w:ascii="Times New Roman" w:hAnsi="Times New Roman" w:cs="Times New Roman"/>
          <w:sz w:val="24"/>
          <w:szCs w:val="24"/>
        </w:rPr>
        <w:t xml:space="preserve">Nagu ülal mainitud, laiendatakse eelnõu alusel tasaarvestuskokkuleppe osapoolte õiguseid näiteks pankroti- ja täitemenetluses. Lisaks olemasolevatele eranditele nähakse ette tehingute peatamise õiguse välistamine (sätestades, et ajutise halduri määramine maksejõuetusmenetluses ja käsutuskeeld täitemenetluses üldisemalt ei peata tasaarvestuse režiimi erandite kohaldatavust), laiendatakse tasaarvestuse režiimiga kaetud tehingute ringi (näiteks hetke- ja </w:t>
      </w:r>
      <w:proofErr w:type="spellStart"/>
      <w:r w:rsidRPr="00674BAC">
        <w:rPr>
          <w:rFonts w:ascii="Times New Roman" w:hAnsi="Times New Roman" w:cs="Times New Roman"/>
          <w:sz w:val="24"/>
          <w:szCs w:val="24"/>
        </w:rPr>
        <w:t>repotehingutele</w:t>
      </w:r>
      <w:proofErr w:type="spellEnd"/>
      <w:r w:rsidRPr="00674BAC">
        <w:rPr>
          <w:rFonts w:ascii="Times New Roman" w:hAnsi="Times New Roman" w:cs="Times New Roman"/>
          <w:sz w:val="24"/>
          <w:szCs w:val="24"/>
        </w:rPr>
        <w:t xml:space="preserve">) ning finantstagatise režiimi kohaldamisala täiendavatele osapooltele, mis omakorda laiendab võimalikku hulka võlausaldajaid, kellele erandid laienevad. Seega, tasaarvestuse režiim seisneb õiguses võlausaldaja olemasolevaid nõudeid võlgniku vastu tasaarvestada, ning nimetatud erandid on vajalikud eelkõige selleks, et välistada tasaarvestuskokkuleppe osapoolte, nagu näiteks kohalikud ja rahvusvahelised pangad, nõuete tasaarvestuse viivitused ja kohaliku seaduse erisused Euroopa Liidu õiguses ette nähtust. </w:t>
      </w:r>
    </w:p>
    <w:p w14:paraId="20861FB4" w14:textId="77777777" w:rsidR="007941BC" w:rsidRPr="00674BAC" w:rsidRDefault="007941BC" w:rsidP="007941BC">
      <w:pPr>
        <w:pStyle w:val="Kehatekst"/>
        <w:jc w:val="both"/>
        <w:rPr>
          <w:rFonts w:ascii="Times New Roman" w:hAnsi="Times New Roman" w:cs="Times New Roman"/>
          <w:sz w:val="24"/>
          <w:szCs w:val="24"/>
        </w:rPr>
      </w:pPr>
    </w:p>
    <w:p w14:paraId="547B1328" w14:textId="77777777" w:rsidR="007941BC" w:rsidRPr="00674BAC" w:rsidRDefault="007941BC" w:rsidP="007941BC">
      <w:pPr>
        <w:pStyle w:val="Kehatekst"/>
        <w:jc w:val="both"/>
        <w:rPr>
          <w:rFonts w:ascii="Times New Roman" w:hAnsi="Times New Roman" w:cs="Times New Roman"/>
          <w:sz w:val="24"/>
          <w:szCs w:val="24"/>
        </w:rPr>
      </w:pPr>
      <w:r w:rsidRPr="00674BAC">
        <w:rPr>
          <w:rFonts w:ascii="Times New Roman" w:hAnsi="Times New Roman" w:cs="Times New Roman"/>
          <w:sz w:val="24"/>
          <w:szCs w:val="24"/>
        </w:rPr>
        <w:t>Kuna kvalifitseeruvad osapooled saavad tasaarvestada vaid oma nõudeid võlgniku vastu, siis ei ole antud režiimi puhul otseselt tegemist laiaulatusliku eelisega, mis oleks võrreldav näiteks pandiõigusega. Siiski võimaldab režiim tasaarvestuskokkulepete lünkadeta ja kiire toimimise hoolimata maksejõuetus- ja täitemenetlusest, mistõttu on selliste lepingute osapooled eelistatud seisus võrreldes teiste võlausaldajatega. Maksejõuetusmenetluses teatud tüüpi tehingute (tasaarvestuskokkulepete) võlausaldajate positsiooni eelistamine mõjutab tasaarvestuskokkuleppe osapooleks mitteolevate võlausaldajate olukorda negatiivselt.  Ettevõtlusvabaduse kaitseala on (koostoimes võrdse kohtlemise põhimõttega) nimetatud muudatuste tõttu riivatud, kuna võlausaldajatele, kes oma ettevõtluse raames ei ole tasaarvestuskokkuleppe Eesti osapoole võlausaldajaks, ei ole ette nähtud sarnaseid erandeid ning maksejõuetus- ja täitemenetluse viivitused koormavad nende ettevõtlust seaduses ette nähtud määral.</w:t>
      </w:r>
    </w:p>
    <w:p w14:paraId="109ACC69" w14:textId="77777777" w:rsidR="007941BC" w:rsidRPr="00674BAC" w:rsidRDefault="007941BC" w:rsidP="007941BC">
      <w:pPr>
        <w:spacing w:after="0" w:line="240" w:lineRule="auto"/>
        <w:jc w:val="both"/>
        <w:rPr>
          <w:rFonts w:ascii="Times New Roman" w:hAnsi="Times New Roman" w:cs="Times New Roman"/>
          <w:sz w:val="24"/>
          <w:szCs w:val="24"/>
        </w:rPr>
      </w:pPr>
    </w:p>
    <w:p w14:paraId="1DA09AAF" w14:textId="77777777" w:rsidR="007941BC" w:rsidRPr="00674BAC" w:rsidRDefault="007941BC" w:rsidP="007941BC">
      <w:pPr>
        <w:spacing w:after="0" w:line="240" w:lineRule="auto"/>
        <w:ind w:left="1416"/>
        <w:jc w:val="both"/>
        <w:rPr>
          <w:rFonts w:ascii="Times New Roman" w:hAnsi="Times New Roman" w:cs="Times New Roman"/>
          <w:b/>
          <w:bCs/>
          <w:sz w:val="24"/>
          <w:szCs w:val="24"/>
        </w:rPr>
      </w:pPr>
      <w:r w:rsidRPr="00674BAC">
        <w:rPr>
          <w:rFonts w:ascii="Times New Roman" w:hAnsi="Times New Roman" w:cs="Times New Roman"/>
          <w:b/>
          <w:bCs/>
          <w:sz w:val="24"/>
          <w:szCs w:val="24"/>
        </w:rPr>
        <w:t>6.1.</w:t>
      </w:r>
      <w:r>
        <w:rPr>
          <w:rFonts w:ascii="Times New Roman" w:hAnsi="Times New Roman" w:cs="Times New Roman"/>
          <w:b/>
          <w:bCs/>
          <w:sz w:val="24"/>
          <w:szCs w:val="24"/>
        </w:rPr>
        <w:t>2</w:t>
      </w:r>
      <w:r w:rsidRPr="00674BAC">
        <w:rPr>
          <w:rFonts w:ascii="Times New Roman" w:hAnsi="Times New Roman" w:cs="Times New Roman"/>
          <w:b/>
          <w:bCs/>
          <w:sz w:val="24"/>
          <w:szCs w:val="24"/>
        </w:rPr>
        <w:t>. Omandipõhiõigus</w:t>
      </w:r>
    </w:p>
    <w:p w14:paraId="355AEA71" w14:textId="77777777" w:rsidR="007941BC" w:rsidRPr="00674BAC" w:rsidRDefault="007941BC" w:rsidP="007941BC">
      <w:pPr>
        <w:spacing w:after="0" w:line="240" w:lineRule="auto"/>
        <w:jc w:val="both"/>
        <w:rPr>
          <w:rFonts w:ascii="Times New Roman" w:hAnsi="Times New Roman" w:cs="Times New Roman"/>
          <w:b/>
          <w:bCs/>
          <w:sz w:val="24"/>
          <w:szCs w:val="24"/>
        </w:rPr>
      </w:pPr>
    </w:p>
    <w:p w14:paraId="7BE0B3BC" w14:textId="77777777" w:rsidR="007941BC" w:rsidRPr="00674BAC" w:rsidRDefault="007941BC" w:rsidP="007941BC">
      <w:pPr>
        <w:pStyle w:val="Kehatekst"/>
        <w:jc w:val="both"/>
        <w:rPr>
          <w:rFonts w:ascii="Times New Roman" w:hAnsi="Times New Roman" w:cs="Times New Roman"/>
          <w:sz w:val="24"/>
          <w:szCs w:val="24"/>
        </w:rPr>
      </w:pPr>
      <w:r w:rsidRPr="00674BAC">
        <w:rPr>
          <w:rFonts w:ascii="Times New Roman" w:hAnsi="Times New Roman" w:cs="Times New Roman"/>
          <w:sz w:val="24"/>
          <w:szCs w:val="24"/>
        </w:rPr>
        <w:t>Eelnõul on oluline puutumus ka PS § 32 kaitsealaga, mille alusel igaühe omand on puutumatu ja võrdselt kaitstud. PS § 32 sätestatud omandipõhiõigus laieneb füüsilistele isikutele. PS § 9 l</w:t>
      </w:r>
      <w:r>
        <w:rPr>
          <w:rFonts w:ascii="Times New Roman" w:hAnsi="Times New Roman" w:cs="Times New Roman"/>
          <w:sz w:val="24"/>
          <w:szCs w:val="24"/>
        </w:rPr>
        <w:t>õike</w:t>
      </w:r>
      <w:r w:rsidRPr="00674BAC">
        <w:rPr>
          <w:rFonts w:ascii="Times New Roman" w:hAnsi="Times New Roman" w:cs="Times New Roman"/>
          <w:sz w:val="24"/>
          <w:szCs w:val="24"/>
        </w:rPr>
        <w:t xml:space="preserve"> 2 järgi laienevad õigused, vabadused ja kohustused juriidilistele isikutele niivõrd, kui see on kooskõlas juriidiliste isikute üldiste eesmärkide ja selliste õiguste, vabaduste ja kohustuste olemusega. </w:t>
      </w:r>
    </w:p>
    <w:p w14:paraId="765C2675" w14:textId="77777777" w:rsidR="007941BC" w:rsidRPr="00674BAC" w:rsidRDefault="007941BC" w:rsidP="007941BC">
      <w:pPr>
        <w:pStyle w:val="Kehatekst"/>
        <w:jc w:val="both"/>
        <w:rPr>
          <w:rFonts w:ascii="Times New Roman" w:hAnsi="Times New Roman" w:cs="Times New Roman"/>
          <w:sz w:val="24"/>
          <w:szCs w:val="24"/>
        </w:rPr>
      </w:pPr>
    </w:p>
    <w:p w14:paraId="483C5DC0" w14:textId="77777777" w:rsidR="007941BC" w:rsidRPr="00674BAC" w:rsidRDefault="007941BC" w:rsidP="007941BC">
      <w:pPr>
        <w:pStyle w:val="Kehatekst"/>
        <w:jc w:val="both"/>
        <w:rPr>
          <w:rFonts w:ascii="Times New Roman" w:hAnsi="Times New Roman" w:cs="Times New Roman"/>
          <w:sz w:val="24"/>
          <w:szCs w:val="24"/>
        </w:rPr>
      </w:pPr>
      <w:r w:rsidRPr="00674BAC">
        <w:rPr>
          <w:rFonts w:ascii="Times New Roman" w:hAnsi="Times New Roman" w:cs="Times New Roman"/>
          <w:sz w:val="24"/>
          <w:szCs w:val="24"/>
        </w:rPr>
        <w:t xml:space="preserve">Sarnaselt ettevõtlusvabaduse riivega on ka omandipõhiõiguse riive kontekstis tegemist võlausaldajate õiguslike positsioonide ebavõrdsemaks muutumisega tulenevalt tasaarvestuse režiimi tervikliku kohaldamise tõttu laiendatud menetlustüüpide, tehingute ja osapoolte ringist. Kuna tasaarvestuskokkuleppe osapoolest võlausaldajate õiguslikule positsioonile kohalduvad erandid, on riivatud teiste võlausaldajate õigus omandi puutumatusele ja võrdsele kaitsele. Seetõttu on ka omandipõhiõiguse kaitseala riive seotud PS §-st 12 tuleneva võrdsuspõhimõtte riivega. </w:t>
      </w:r>
    </w:p>
    <w:p w14:paraId="4EE56358" w14:textId="77777777" w:rsidR="007941BC" w:rsidRPr="00674BAC" w:rsidRDefault="007941BC" w:rsidP="007941BC">
      <w:pPr>
        <w:pStyle w:val="Kehatekst"/>
        <w:jc w:val="both"/>
        <w:rPr>
          <w:rFonts w:ascii="Times New Roman" w:hAnsi="Times New Roman" w:cs="Times New Roman"/>
          <w:sz w:val="24"/>
          <w:szCs w:val="24"/>
        </w:rPr>
      </w:pPr>
    </w:p>
    <w:p w14:paraId="51210394" w14:textId="77777777" w:rsidR="007941BC" w:rsidRPr="00674BAC" w:rsidRDefault="007941BC" w:rsidP="007941BC">
      <w:pPr>
        <w:spacing w:after="0" w:line="240" w:lineRule="auto"/>
        <w:ind w:left="1416"/>
        <w:jc w:val="both"/>
        <w:rPr>
          <w:rFonts w:ascii="Times New Roman" w:hAnsi="Times New Roman" w:cs="Times New Roman"/>
          <w:b/>
          <w:bCs/>
          <w:sz w:val="24"/>
          <w:szCs w:val="24"/>
        </w:rPr>
      </w:pPr>
      <w:r w:rsidRPr="00674BAC">
        <w:rPr>
          <w:rFonts w:ascii="Times New Roman" w:hAnsi="Times New Roman" w:cs="Times New Roman"/>
          <w:b/>
          <w:bCs/>
          <w:sz w:val="24"/>
          <w:szCs w:val="24"/>
        </w:rPr>
        <w:t>6.1.</w:t>
      </w:r>
      <w:r>
        <w:rPr>
          <w:rFonts w:ascii="Times New Roman" w:hAnsi="Times New Roman" w:cs="Times New Roman"/>
          <w:b/>
          <w:bCs/>
          <w:sz w:val="24"/>
          <w:szCs w:val="24"/>
        </w:rPr>
        <w:t>3</w:t>
      </w:r>
      <w:r w:rsidRPr="00674BAC">
        <w:rPr>
          <w:rFonts w:ascii="Times New Roman" w:hAnsi="Times New Roman" w:cs="Times New Roman"/>
          <w:b/>
          <w:bCs/>
          <w:sz w:val="24"/>
          <w:szCs w:val="24"/>
        </w:rPr>
        <w:t>. Võrdsuspõhiõigus</w:t>
      </w:r>
    </w:p>
    <w:p w14:paraId="7A933215" w14:textId="77777777" w:rsidR="007941BC" w:rsidRPr="00674BAC" w:rsidRDefault="007941BC" w:rsidP="007941BC">
      <w:pPr>
        <w:spacing w:after="0" w:line="240" w:lineRule="auto"/>
        <w:jc w:val="both"/>
        <w:rPr>
          <w:rFonts w:ascii="Times New Roman" w:hAnsi="Times New Roman" w:cs="Times New Roman"/>
          <w:b/>
          <w:bCs/>
          <w:sz w:val="24"/>
          <w:szCs w:val="24"/>
        </w:rPr>
      </w:pPr>
    </w:p>
    <w:p w14:paraId="7BF5505A" w14:textId="77777777" w:rsidR="007941BC" w:rsidRDefault="007941BC" w:rsidP="007941BC">
      <w:pPr>
        <w:pStyle w:val="Kehatekst"/>
        <w:jc w:val="both"/>
      </w:pPr>
      <w:r w:rsidRPr="00674BAC">
        <w:rPr>
          <w:rFonts w:ascii="Times New Roman" w:hAnsi="Times New Roman" w:cs="Times New Roman"/>
          <w:sz w:val="24"/>
          <w:szCs w:val="24"/>
        </w:rPr>
        <w:t>Riigikohtu praktika järgi tuleb PS § 12 tõlgendada õigusloome võrdsuse tähenduses – seadused peavad ka sisuliselt kohtlema kõiki sarnases olukorras olevaid isikuid ühtemoodi. Selles põhimõttes väljendub sisulise võrdsuse idee: võrdseid tuleb kohelda võrdselt ja ebavõrdseid ebavõrdselt.</w:t>
      </w:r>
      <w:r w:rsidRPr="00674BAC">
        <w:rPr>
          <w:rFonts w:ascii="Times New Roman" w:hAnsi="Times New Roman" w:cs="Times New Roman"/>
          <w:sz w:val="24"/>
          <w:szCs w:val="24"/>
          <w:vertAlign w:val="superscript"/>
        </w:rPr>
        <w:footnoteReference w:id="102"/>
      </w:r>
      <w:r w:rsidRPr="00674BAC">
        <w:rPr>
          <w:rFonts w:ascii="Times New Roman" w:hAnsi="Times New Roman" w:cs="Times New Roman"/>
          <w:sz w:val="24"/>
          <w:szCs w:val="24"/>
        </w:rPr>
        <w:t xml:space="preserve"> Võrdsuspõhiõigust on riivatud, kui võrreldavaid gruppe koheldakse sarnases olukorras erinevalt. Eelnõu tähenduses on nii ettevõtlusvabaduse kui ka omandipõhiõiguse kontekstis võrreldavateks gruppideks tasaarvestuskokkuleppe Eesti osapoole võlausaldajad maksejõuetusmenetlustes – ühest küljest tasaarvestuskokkuleppe osapoolest võlausaldajad ning teisest küljest kõik teised võlausaldajad. Nagu ülal kirjeldatud, näeb eelnõu ette tasaarvestuse režiimi mõnevõrra laiendatud kohaldamisala, mille võrra koheldakse tasaarvestuskokkuleppe osapoolest võlausaldajaid maksejõuetusmenetlustes eelistatumalt, kui teisi tasaarvestuskokkuleppe Eesti osapoole võlausaldajaid. Seega on antud juhul tegemist võrdsuspõhiõiguse riivega. </w:t>
      </w:r>
    </w:p>
    <w:p w14:paraId="0D188F4C" w14:textId="77777777" w:rsidR="007941BC" w:rsidRPr="00674BAC" w:rsidRDefault="007941BC" w:rsidP="007941BC">
      <w:pPr>
        <w:spacing w:after="0" w:line="240" w:lineRule="auto"/>
        <w:jc w:val="both"/>
        <w:rPr>
          <w:rFonts w:ascii="Times New Roman" w:hAnsi="Times New Roman" w:cs="Times New Roman"/>
          <w:b/>
          <w:bCs/>
          <w:sz w:val="24"/>
          <w:szCs w:val="24"/>
        </w:rPr>
      </w:pPr>
    </w:p>
    <w:p w14:paraId="023E212B" w14:textId="77777777" w:rsidR="007941BC" w:rsidRPr="00674BAC" w:rsidRDefault="007941BC" w:rsidP="007941BC">
      <w:pPr>
        <w:spacing w:after="0" w:line="240" w:lineRule="auto"/>
        <w:ind w:left="708"/>
        <w:jc w:val="both"/>
        <w:rPr>
          <w:rFonts w:ascii="Times New Roman" w:hAnsi="Times New Roman" w:cs="Times New Roman"/>
          <w:b/>
          <w:bCs/>
          <w:sz w:val="24"/>
          <w:szCs w:val="24"/>
        </w:rPr>
      </w:pPr>
      <w:r w:rsidRPr="00674BAC">
        <w:rPr>
          <w:rFonts w:ascii="Times New Roman" w:hAnsi="Times New Roman" w:cs="Times New Roman"/>
          <w:b/>
          <w:bCs/>
          <w:sz w:val="24"/>
          <w:szCs w:val="24"/>
        </w:rPr>
        <w:t>6.2. Riive põhiseaduslik õigustamine</w:t>
      </w:r>
    </w:p>
    <w:p w14:paraId="248B17D5" w14:textId="77777777" w:rsidR="007941BC" w:rsidRPr="00674BAC" w:rsidRDefault="007941BC" w:rsidP="007941BC">
      <w:pPr>
        <w:spacing w:after="0" w:line="240" w:lineRule="auto"/>
        <w:jc w:val="both"/>
        <w:rPr>
          <w:rFonts w:ascii="Times New Roman" w:hAnsi="Times New Roman" w:cs="Times New Roman"/>
          <w:b/>
          <w:bCs/>
          <w:sz w:val="24"/>
          <w:szCs w:val="24"/>
        </w:rPr>
      </w:pPr>
    </w:p>
    <w:p w14:paraId="071E1C7A" w14:textId="77777777" w:rsidR="007941BC" w:rsidRPr="00674BAC" w:rsidRDefault="007941BC" w:rsidP="007941BC">
      <w:pPr>
        <w:pStyle w:val="Kehatekst"/>
        <w:jc w:val="both"/>
        <w:rPr>
          <w:rFonts w:ascii="Times New Roman" w:hAnsi="Times New Roman" w:cs="Times New Roman"/>
          <w:sz w:val="24"/>
          <w:szCs w:val="24"/>
        </w:rPr>
      </w:pPr>
      <w:r w:rsidRPr="00674BAC">
        <w:rPr>
          <w:rFonts w:ascii="Times New Roman" w:hAnsi="Times New Roman" w:cs="Times New Roman"/>
          <w:sz w:val="24"/>
          <w:szCs w:val="24"/>
        </w:rPr>
        <w:t>Riivest tulenevad piirangud peavad olema demokraatlikus ühiskonnas vajalikud ega tohi moonutada piiratavate õiguste ja vabaduste olemust (PS § 11). Põhiõigust riivav õigusakt ei riku põhiõigust, kui see on põhiseaduspärane ehk formaalselt ja materiaalselt põhiseadusega kooskõlas. Selleks, et välja selgitada, kas tegemist on põhiõiguse riivega või põhiõiguse rikkumisega, tuleb analüüsida, kas põhiõiguse riive on formaalselt ja materiaalselt põhiseaduspärane.</w:t>
      </w:r>
    </w:p>
    <w:p w14:paraId="2937337D" w14:textId="77777777" w:rsidR="007941BC" w:rsidRDefault="007941BC" w:rsidP="007941BC">
      <w:pPr>
        <w:pStyle w:val="Kehatekst"/>
        <w:jc w:val="both"/>
        <w:rPr>
          <w:rFonts w:ascii="Times New Roman" w:hAnsi="Times New Roman" w:cs="Times New Roman"/>
          <w:sz w:val="24"/>
          <w:szCs w:val="24"/>
        </w:rPr>
      </w:pPr>
    </w:p>
    <w:p w14:paraId="45BEFA9B" w14:textId="77777777" w:rsidR="007941BC" w:rsidRDefault="007941BC" w:rsidP="007941BC">
      <w:pPr>
        <w:pStyle w:val="Kehatekst"/>
        <w:jc w:val="both"/>
        <w:rPr>
          <w:rFonts w:ascii="Times New Roman" w:hAnsi="Times New Roman" w:cs="Times New Roman"/>
          <w:b/>
          <w:bCs/>
          <w:i/>
          <w:iCs/>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bCs/>
          <w:i/>
          <w:iCs/>
          <w:sz w:val="24"/>
          <w:szCs w:val="24"/>
        </w:rPr>
        <w:t xml:space="preserve">(i) Võrdsuspõhimõte </w:t>
      </w:r>
    </w:p>
    <w:p w14:paraId="4AA0EEFD" w14:textId="77777777" w:rsidR="007941BC" w:rsidRPr="00C63FE8" w:rsidRDefault="007941BC" w:rsidP="007941BC">
      <w:pPr>
        <w:pStyle w:val="Kehatekst"/>
        <w:jc w:val="both"/>
        <w:rPr>
          <w:rFonts w:ascii="Times New Roman" w:hAnsi="Times New Roman" w:cs="Times New Roman"/>
          <w:b/>
          <w:bCs/>
          <w:i/>
          <w:iCs/>
          <w:sz w:val="24"/>
          <w:szCs w:val="24"/>
        </w:rPr>
      </w:pPr>
    </w:p>
    <w:p w14:paraId="1AFD4238" w14:textId="77777777" w:rsidR="007941BC" w:rsidRPr="00674BAC" w:rsidRDefault="007941BC" w:rsidP="007941BC">
      <w:pPr>
        <w:pStyle w:val="Kehatekst"/>
        <w:jc w:val="both"/>
        <w:rPr>
          <w:rFonts w:ascii="Times New Roman" w:hAnsi="Times New Roman" w:cs="Times New Roman"/>
          <w:sz w:val="24"/>
          <w:szCs w:val="24"/>
        </w:rPr>
      </w:pPr>
      <w:r w:rsidRPr="00376C88">
        <w:rPr>
          <w:rFonts w:ascii="Times New Roman" w:hAnsi="Times New Roman" w:cs="Times New Roman"/>
          <w:sz w:val="24"/>
          <w:szCs w:val="24"/>
        </w:rPr>
        <w:t>Võrdsuspõhimõtte riive hindamisel on oluline analüüsida, kas seaduse alusel koheldakse isikut</w:t>
      </w:r>
      <w:r w:rsidRPr="00674BAC">
        <w:rPr>
          <w:rFonts w:ascii="Times New Roman" w:hAnsi="Times New Roman" w:cs="Times New Roman"/>
          <w:sz w:val="24"/>
          <w:szCs w:val="24"/>
        </w:rPr>
        <w:t xml:space="preserve"> ebavõrdselt, võrreldes sarnases olukorras olevate isikutega, kas ebavõrdne kohtlemine kahjustab isikut ning kas ebavõrdne kohtlemine on mõistlikult õigustatud. Võrdsuspõhiõigust on riivatud, kui võrreldavaid gruppe koheldakse sarnases olukorras meelevaldselt.</w:t>
      </w:r>
    </w:p>
    <w:p w14:paraId="00E21DD0" w14:textId="77777777" w:rsidR="007941BC" w:rsidRDefault="007941BC" w:rsidP="007941BC">
      <w:pPr>
        <w:pStyle w:val="Kehatekst"/>
        <w:jc w:val="both"/>
        <w:rPr>
          <w:rFonts w:ascii="Times New Roman" w:hAnsi="Times New Roman" w:cs="Times New Roman"/>
          <w:sz w:val="24"/>
          <w:szCs w:val="24"/>
        </w:rPr>
      </w:pPr>
    </w:p>
    <w:p w14:paraId="7D9E6244" w14:textId="77777777" w:rsidR="007941BC" w:rsidRDefault="007941BC" w:rsidP="007941BC">
      <w:pPr>
        <w:pStyle w:val="Kehatekst"/>
        <w:ind w:left="2124"/>
        <w:jc w:val="both"/>
        <w:rPr>
          <w:rFonts w:ascii="Times New Roman" w:hAnsi="Times New Roman" w:cs="Times New Roman"/>
          <w:b/>
          <w:bCs/>
          <w:i/>
          <w:iCs/>
          <w:sz w:val="24"/>
          <w:szCs w:val="24"/>
        </w:rPr>
      </w:pPr>
      <w:r>
        <w:rPr>
          <w:rFonts w:ascii="Times New Roman" w:hAnsi="Times New Roman" w:cs="Times New Roman"/>
          <w:b/>
          <w:bCs/>
          <w:i/>
          <w:iCs/>
          <w:sz w:val="24"/>
          <w:szCs w:val="24"/>
        </w:rPr>
        <w:t>(ii) Ettevõtlusvabadus</w:t>
      </w:r>
    </w:p>
    <w:p w14:paraId="402CC344" w14:textId="77777777" w:rsidR="007941BC" w:rsidRPr="00C63FE8" w:rsidRDefault="007941BC" w:rsidP="007941BC">
      <w:pPr>
        <w:pStyle w:val="Kehatekst"/>
        <w:ind w:left="2124"/>
        <w:jc w:val="both"/>
        <w:rPr>
          <w:rFonts w:ascii="Times New Roman" w:hAnsi="Times New Roman" w:cs="Times New Roman"/>
          <w:b/>
          <w:bCs/>
          <w:i/>
          <w:iCs/>
          <w:sz w:val="24"/>
          <w:szCs w:val="24"/>
        </w:rPr>
      </w:pPr>
    </w:p>
    <w:p w14:paraId="104BD0C3" w14:textId="77777777" w:rsidR="007941BC" w:rsidRPr="00674BAC" w:rsidRDefault="007941BC" w:rsidP="007941BC">
      <w:pPr>
        <w:pStyle w:val="Kehatekst"/>
        <w:jc w:val="both"/>
        <w:rPr>
          <w:rFonts w:ascii="Times New Roman" w:hAnsi="Times New Roman" w:cs="Times New Roman"/>
          <w:sz w:val="24"/>
          <w:szCs w:val="24"/>
        </w:rPr>
      </w:pPr>
      <w:r w:rsidRPr="00376C88">
        <w:rPr>
          <w:rFonts w:ascii="Times New Roman" w:hAnsi="Times New Roman" w:cs="Times New Roman"/>
          <w:sz w:val="24"/>
          <w:szCs w:val="24"/>
        </w:rPr>
        <w:t>Ettevõtlusvabadus</w:t>
      </w:r>
      <w:r w:rsidRPr="00674BAC">
        <w:rPr>
          <w:rFonts w:ascii="Times New Roman" w:hAnsi="Times New Roman" w:cs="Times New Roman"/>
          <w:sz w:val="24"/>
          <w:szCs w:val="24"/>
        </w:rPr>
        <w:t xml:space="preserve"> on tulenevalt PS § 31 teisest lausest lihtsa seadusereservatsiooniga tagatud põhiõigus, mida võib piirata mistahes eesmärgil, mis ei ole põhiseadusega vastuolus. See põhjus peab johtuma avalikust huvist või teiste isikute õiguste ja vabaduste kaitse vajadusest, olema kaalukas ja enesestmõistetavalt õiguspärane.</w:t>
      </w:r>
      <w:r w:rsidRPr="00674BAC">
        <w:rPr>
          <w:rStyle w:val="Allmrkuseviide"/>
          <w:rFonts w:ascii="Times New Roman" w:hAnsi="Times New Roman" w:cs="Times New Roman"/>
        </w:rPr>
        <w:footnoteReference w:id="103"/>
      </w:r>
      <w:r w:rsidRPr="00674BAC">
        <w:rPr>
          <w:rFonts w:ascii="Times New Roman" w:hAnsi="Times New Roman" w:cs="Times New Roman"/>
          <w:sz w:val="24"/>
          <w:szCs w:val="24"/>
        </w:rPr>
        <w:t xml:space="preserve"> Mida intensiivsem on ettevõtlusvabadusse sekkumine, seda mõjuvamad peavad olema sekkumist õigustavad põhjused.</w:t>
      </w:r>
      <w:r w:rsidRPr="00674BAC">
        <w:rPr>
          <w:rStyle w:val="Allmrkuseviide"/>
          <w:rFonts w:ascii="Times New Roman" w:hAnsi="Times New Roman" w:cs="Times New Roman"/>
        </w:rPr>
        <w:footnoteReference w:id="104"/>
      </w:r>
      <w:r w:rsidRPr="00674BAC">
        <w:rPr>
          <w:rFonts w:ascii="Times New Roman" w:hAnsi="Times New Roman" w:cs="Times New Roman"/>
          <w:sz w:val="24"/>
          <w:szCs w:val="24"/>
        </w:rPr>
        <w:t xml:space="preserve"> </w:t>
      </w:r>
    </w:p>
    <w:p w14:paraId="47948023" w14:textId="77777777" w:rsidR="007941BC" w:rsidRDefault="007941BC" w:rsidP="007941BC">
      <w:pPr>
        <w:pStyle w:val="Kehatekst"/>
        <w:jc w:val="both"/>
        <w:rPr>
          <w:rFonts w:ascii="Times New Roman" w:hAnsi="Times New Roman" w:cs="Times New Roman"/>
          <w:sz w:val="24"/>
          <w:szCs w:val="24"/>
        </w:rPr>
      </w:pPr>
    </w:p>
    <w:p w14:paraId="27049A81" w14:textId="77777777" w:rsidR="007941BC" w:rsidRDefault="007941BC" w:rsidP="007941BC">
      <w:pPr>
        <w:pStyle w:val="Kehatekst"/>
        <w:ind w:left="2124"/>
        <w:jc w:val="both"/>
        <w:rPr>
          <w:rFonts w:ascii="Times New Roman" w:hAnsi="Times New Roman" w:cs="Times New Roman"/>
          <w:b/>
          <w:bCs/>
          <w:i/>
          <w:iCs/>
          <w:sz w:val="24"/>
          <w:szCs w:val="24"/>
        </w:rPr>
      </w:pPr>
      <w:r>
        <w:rPr>
          <w:rFonts w:ascii="Times New Roman" w:hAnsi="Times New Roman" w:cs="Times New Roman"/>
          <w:b/>
          <w:bCs/>
          <w:i/>
          <w:iCs/>
          <w:sz w:val="24"/>
          <w:szCs w:val="24"/>
        </w:rPr>
        <w:t>(iii) Omandipõhiõigus</w:t>
      </w:r>
    </w:p>
    <w:p w14:paraId="76A80DE4" w14:textId="77777777" w:rsidR="007941BC" w:rsidRPr="00C63FE8" w:rsidRDefault="007941BC" w:rsidP="007941BC">
      <w:pPr>
        <w:pStyle w:val="Kehatekst"/>
        <w:ind w:left="2124"/>
        <w:jc w:val="both"/>
        <w:rPr>
          <w:rFonts w:ascii="Times New Roman" w:hAnsi="Times New Roman" w:cs="Times New Roman"/>
          <w:b/>
          <w:bCs/>
          <w:i/>
          <w:iCs/>
          <w:sz w:val="24"/>
          <w:szCs w:val="24"/>
        </w:rPr>
      </w:pPr>
    </w:p>
    <w:p w14:paraId="2829EB86" w14:textId="77777777" w:rsidR="007941BC" w:rsidRPr="00674BAC" w:rsidRDefault="007941BC" w:rsidP="007941BC">
      <w:pPr>
        <w:pStyle w:val="Kehatekst"/>
        <w:jc w:val="both"/>
        <w:rPr>
          <w:rFonts w:ascii="Times New Roman" w:hAnsi="Times New Roman" w:cs="Times New Roman"/>
          <w:sz w:val="24"/>
          <w:szCs w:val="24"/>
        </w:rPr>
      </w:pPr>
      <w:r w:rsidRPr="00376C88">
        <w:rPr>
          <w:rFonts w:ascii="Times New Roman" w:hAnsi="Times New Roman" w:cs="Times New Roman"/>
          <w:sz w:val="24"/>
          <w:szCs w:val="24"/>
        </w:rPr>
        <w:t>Omandipõhiõigus</w:t>
      </w:r>
      <w:r w:rsidRPr="00674BAC">
        <w:rPr>
          <w:rFonts w:ascii="Times New Roman" w:hAnsi="Times New Roman" w:cs="Times New Roman"/>
          <w:sz w:val="24"/>
          <w:szCs w:val="24"/>
        </w:rPr>
        <w:t xml:space="preserve"> on samuti lihtsa seadusereservatsiooniga põhiõigus, mida üldjuhul saab piirata mis tahes eesmärgil, mis ei ole põhiseadusega vastuolus.</w:t>
      </w:r>
      <w:r w:rsidRPr="00674BAC">
        <w:rPr>
          <w:rStyle w:val="Allmrkuseviide"/>
          <w:rFonts w:ascii="Times New Roman" w:hAnsi="Times New Roman" w:cs="Times New Roman"/>
        </w:rPr>
        <w:footnoteReference w:id="105"/>
      </w:r>
      <w:r w:rsidRPr="00674BAC">
        <w:rPr>
          <w:rFonts w:ascii="Times New Roman" w:hAnsi="Times New Roman" w:cs="Times New Roman"/>
          <w:sz w:val="24"/>
          <w:szCs w:val="24"/>
        </w:rPr>
        <w:t xml:space="preserve"> PS § 32 lõike 2 teine lause lubab sama paragrahvi lõike 1 esimeses lauses tagatud omandi valdamise, kasutamise ja käsutamise õigust seadusega kitsendada. </w:t>
      </w:r>
    </w:p>
    <w:p w14:paraId="6B3D4BB8" w14:textId="77777777" w:rsidR="007941BC" w:rsidRPr="00674BAC" w:rsidRDefault="007941BC" w:rsidP="007941BC">
      <w:pPr>
        <w:pStyle w:val="Kehatekst"/>
        <w:jc w:val="both"/>
        <w:rPr>
          <w:rFonts w:ascii="Times New Roman" w:hAnsi="Times New Roman" w:cs="Times New Roman"/>
          <w:sz w:val="24"/>
          <w:szCs w:val="24"/>
        </w:rPr>
      </w:pPr>
    </w:p>
    <w:p w14:paraId="298EBC18" w14:textId="77777777" w:rsidR="007941BC" w:rsidRPr="00674BAC" w:rsidRDefault="007941BC" w:rsidP="007941BC">
      <w:pPr>
        <w:pStyle w:val="Kehatekst"/>
        <w:jc w:val="both"/>
        <w:rPr>
          <w:rFonts w:ascii="Times New Roman" w:hAnsi="Times New Roman" w:cs="Times New Roman"/>
          <w:sz w:val="24"/>
          <w:szCs w:val="24"/>
        </w:rPr>
      </w:pPr>
      <w:r w:rsidRPr="00674BAC">
        <w:rPr>
          <w:rFonts w:ascii="Times New Roman" w:hAnsi="Times New Roman" w:cs="Times New Roman"/>
          <w:sz w:val="24"/>
          <w:szCs w:val="24"/>
        </w:rPr>
        <w:t>Nagu ülal mainitud, on ka mõlema nimetatud põhiõiguse kaitseala seotud võrdse kohtlemise põhimõttega.</w:t>
      </w:r>
    </w:p>
    <w:p w14:paraId="63D2AE12" w14:textId="77777777" w:rsidR="007941BC" w:rsidRPr="00674BAC" w:rsidRDefault="007941BC" w:rsidP="007941BC">
      <w:pPr>
        <w:spacing w:after="0" w:line="240" w:lineRule="auto"/>
        <w:jc w:val="both"/>
        <w:rPr>
          <w:rFonts w:ascii="Times New Roman" w:hAnsi="Times New Roman" w:cs="Times New Roman"/>
          <w:b/>
          <w:bCs/>
          <w:sz w:val="24"/>
          <w:szCs w:val="24"/>
        </w:rPr>
      </w:pPr>
    </w:p>
    <w:p w14:paraId="246CE213" w14:textId="77777777" w:rsidR="007941BC" w:rsidRPr="00674BAC" w:rsidRDefault="007941BC" w:rsidP="007941BC">
      <w:pPr>
        <w:spacing w:after="0" w:line="240" w:lineRule="auto"/>
        <w:ind w:left="708"/>
        <w:jc w:val="both"/>
        <w:rPr>
          <w:rFonts w:ascii="Times New Roman" w:hAnsi="Times New Roman" w:cs="Times New Roman"/>
          <w:b/>
          <w:bCs/>
          <w:sz w:val="24"/>
          <w:szCs w:val="24"/>
        </w:rPr>
      </w:pPr>
      <w:r w:rsidRPr="00674BAC">
        <w:rPr>
          <w:rFonts w:ascii="Times New Roman" w:hAnsi="Times New Roman" w:cs="Times New Roman"/>
          <w:b/>
          <w:bCs/>
          <w:sz w:val="24"/>
          <w:szCs w:val="24"/>
        </w:rPr>
        <w:t>6.3. Riive formaalne põhiseaduspärasus</w:t>
      </w:r>
    </w:p>
    <w:p w14:paraId="0029BE36" w14:textId="77777777" w:rsidR="007941BC" w:rsidRPr="00674BAC" w:rsidRDefault="007941BC" w:rsidP="007941BC">
      <w:pPr>
        <w:spacing w:after="0" w:line="240" w:lineRule="auto"/>
        <w:jc w:val="both"/>
        <w:rPr>
          <w:rFonts w:ascii="Times New Roman" w:hAnsi="Times New Roman" w:cs="Times New Roman"/>
          <w:b/>
          <w:bCs/>
          <w:sz w:val="24"/>
          <w:szCs w:val="24"/>
        </w:rPr>
      </w:pPr>
    </w:p>
    <w:p w14:paraId="5C72BFC8" w14:textId="77777777" w:rsidR="007941BC" w:rsidRPr="00674BAC" w:rsidRDefault="007941BC" w:rsidP="007941BC">
      <w:pPr>
        <w:pStyle w:val="Kehatekst"/>
        <w:jc w:val="both"/>
        <w:rPr>
          <w:rFonts w:ascii="Times New Roman" w:hAnsi="Times New Roman" w:cs="Times New Roman"/>
          <w:sz w:val="24"/>
          <w:szCs w:val="24"/>
        </w:rPr>
      </w:pPr>
      <w:r w:rsidRPr="00674BAC">
        <w:rPr>
          <w:rFonts w:ascii="Times New Roman" w:hAnsi="Times New Roman" w:cs="Times New Roman"/>
          <w:sz w:val="24"/>
          <w:szCs w:val="24"/>
        </w:rPr>
        <w:t xml:space="preserve">Formaalne põhiseaduspärasus tähendab, et põhiõigusi piirav </w:t>
      </w:r>
      <w:proofErr w:type="spellStart"/>
      <w:r w:rsidRPr="00674BAC">
        <w:rPr>
          <w:rFonts w:ascii="Times New Roman" w:hAnsi="Times New Roman" w:cs="Times New Roman"/>
          <w:sz w:val="24"/>
          <w:szCs w:val="24"/>
        </w:rPr>
        <w:t>õigustloov</w:t>
      </w:r>
      <w:proofErr w:type="spellEnd"/>
      <w:r w:rsidRPr="00674BAC">
        <w:rPr>
          <w:rFonts w:ascii="Times New Roman" w:hAnsi="Times New Roman" w:cs="Times New Roman"/>
          <w:sz w:val="24"/>
          <w:szCs w:val="24"/>
        </w:rPr>
        <w:t xml:space="preserve"> akt peab vastama pädevus-, menetlus- ja vorminõuetele ning määratuse ja seadusereservatsiooni põhimõtetele. Õigusaktid peaksid olema sõnastatud piisavalt selgelt ja arusaadavalt, et isikul oleks võimalik piisava tõenäosusega ette näha, milline õiguslik tagajärg kaasneb teatud tegevuse või tegevusetusega.</w:t>
      </w:r>
    </w:p>
    <w:p w14:paraId="39345544" w14:textId="77777777" w:rsidR="007941BC" w:rsidRPr="00674BAC" w:rsidRDefault="007941BC" w:rsidP="007941BC">
      <w:pPr>
        <w:spacing w:after="0" w:line="240" w:lineRule="auto"/>
        <w:jc w:val="both"/>
        <w:rPr>
          <w:rFonts w:ascii="Times New Roman" w:hAnsi="Times New Roman" w:cs="Times New Roman"/>
          <w:sz w:val="24"/>
          <w:szCs w:val="24"/>
        </w:rPr>
      </w:pPr>
    </w:p>
    <w:p w14:paraId="27B7F25D" w14:textId="77777777" w:rsidR="007941BC" w:rsidRPr="00674BAC" w:rsidRDefault="007941BC" w:rsidP="007941BC">
      <w:pPr>
        <w:spacing w:after="0" w:line="240" w:lineRule="auto"/>
        <w:ind w:left="708"/>
        <w:jc w:val="both"/>
        <w:rPr>
          <w:rFonts w:ascii="Times New Roman" w:hAnsi="Times New Roman" w:cs="Times New Roman"/>
          <w:b/>
          <w:bCs/>
          <w:sz w:val="24"/>
          <w:szCs w:val="24"/>
        </w:rPr>
      </w:pPr>
      <w:r w:rsidRPr="00674BAC">
        <w:rPr>
          <w:rFonts w:ascii="Times New Roman" w:hAnsi="Times New Roman" w:cs="Times New Roman"/>
          <w:b/>
          <w:bCs/>
          <w:sz w:val="24"/>
          <w:szCs w:val="24"/>
        </w:rPr>
        <w:t>6.4. Riive materiaalne põhiseaduspärasus</w:t>
      </w:r>
    </w:p>
    <w:p w14:paraId="56D99966" w14:textId="77777777" w:rsidR="007941BC" w:rsidRPr="00674BAC" w:rsidRDefault="007941BC" w:rsidP="007941BC">
      <w:pPr>
        <w:spacing w:after="0" w:line="240" w:lineRule="auto"/>
        <w:jc w:val="both"/>
        <w:rPr>
          <w:rFonts w:ascii="Times New Roman" w:hAnsi="Times New Roman" w:cs="Times New Roman"/>
          <w:b/>
          <w:bCs/>
          <w:sz w:val="24"/>
          <w:szCs w:val="24"/>
        </w:rPr>
      </w:pPr>
    </w:p>
    <w:p w14:paraId="74DEC00F" w14:textId="77777777" w:rsidR="007941BC" w:rsidRPr="00674BAC" w:rsidRDefault="007941BC" w:rsidP="007941BC">
      <w:pPr>
        <w:pStyle w:val="Kehatekst"/>
        <w:jc w:val="both"/>
        <w:rPr>
          <w:rFonts w:ascii="Times New Roman" w:hAnsi="Times New Roman" w:cs="Times New Roman"/>
          <w:sz w:val="24"/>
          <w:szCs w:val="24"/>
        </w:rPr>
      </w:pPr>
      <w:r w:rsidRPr="00674BAC">
        <w:rPr>
          <w:rFonts w:ascii="Times New Roman" w:hAnsi="Times New Roman" w:cs="Times New Roman"/>
          <w:sz w:val="24"/>
          <w:szCs w:val="24"/>
        </w:rPr>
        <w:t>Riive materiaalse õiguspärasuse eeldused on seaduse legitiimne eesmärk ning PS § 11 teisest lausest tuleneva proportsionaalsuse põhimõtte järgimine. Põhiõigusi on lubatud piirata mitte ainult teiste isikute põhiõiguste kasuks, vaid ka kollektiivsete ehk ühiskondlike hüvede kasuks. Riigikohus on asunud seisukohale, et kui piirang riivab ühtaegu nii ettevõtlusvabadust kui omandipõhiõigust, siis tuleb selle lubatavuse hindamisel hinnata piirangu proportsionaalsust enim riivatud põhiõiguse kontekstis.</w:t>
      </w:r>
      <w:r w:rsidRPr="00674BAC">
        <w:rPr>
          <w:rStyle w:val="Allmrkuseviide"/>
          <w:rFonts w:ascii="Times New Roman" w:hAnsi="Times New Roman" w:cs="Times New Roman"/>
        </w:rPr>
        <w:footnoteReference w:id="106"/>
      </w:r>
    </w:p>
    <w:p w14:paraId="207AEFC5" w14:textId="77777777" w:rsidR="007941BC" w:rsidRPr="00674BAC" w:rsidRDefault="007941BC" w:rsidP="007941BC">
      <w:pPr>
        <w:pStyle w:val="Kehatekst"/>
        <w:jc w:val="both"/>
        <w:rPr>
          <w:rFonts w:ascii="Times New Roman" w:hAnsi="Times New Roman" w:cs="Times New Roman"/>
          <w:sz w:val="24"/>
          <w:szCs w:val="24"/>
        </w:rPr>
      </w:pPr>
    </w:p>
    <w:p w14:paraId="274D16D5" w14:textId="77777777" w:rsidR="007941BC" w:rsidRPr="00674BAC" w:rsidRDefault="007941BC" w:rsidP="007941BC">
      <w:pPr>
        <w:pStyle w:val="Kehatekst"/>
        <w:jc w:val="both"/>
        <w:rPr>
          <w:rFonts w:ascii="Times New Roman" w:hAnsi="Times New Roman" w:cs="Times New Roman"/>
          <w:sz w:val="24"/>
          <w:szCs w:val="24"/>
        </w:rPr>
      </w:pPr>
      <w:r w:rsidRPr="00674BAC">
        <w:rPr>
          <w:rFonts w:ascii="Times New Roman" w:hAnsi="Times New Roman" w:cs="Times New Roman"/>
          <w:sz w:val="24"/>
          <w:szCs w:val="24"/>
        </w:rPr>
        <w:t>Riive proportsionaalsuse hindamisel tuleb kaaluda ühelt poolt põhiõigusse sekkumise ulatust ja intensiivsust, teiselt poolt aga eesmärgi tähtsust. Piirangud ei tohi kahjustada seadusega kaitstud huvi või õigust rohkem, kui see on normi legitiimse eesmärgiga põhjendatav. Kasutatud vahendid peavad olema proportsionaalsed soovitud eesmärgiga. Põhiõiguse riive on proportsionaalne, kui see on eesmärgi saavutamiseks sobiv, vajalik ja mõõdukas. Hinnata tuleb selle eesmärgi kaalukust, mille saavutamise vahendiks riive on, s</w:t>
      </w:r>
      <w:r>
        <w:rPr>
          <w:rFonts w:ascii="Times New Roman" w:hAnsi="Times New Roman" w:cs="Times New Roman"/>
          <w:sz w:val="24"/>
          <w:szCs w:val="24"/>
        </w:rPr>
        <w:t>ee tähendab</w:t>
      </w:r>
      <w:r w:rsidRPr="00674BAC">
        <w:rPr>
          <w:rFonts w:ascii="Times New Roman" w:hAnsi="Times New Roman" w:cs="Times New Roman"/>
          <w:sz w:val="24"/>
          <w:szCs w:val="24"/>
        </w:rPr>
        <w:t xml:space="preserve"> kaalumise argumendid tulenevad legitiimsest eesmärgist.</w:t>
      </w:r>
    </w:p>
    <w:p w14:paraId="5371C10B" w14:textId="77777777" w:rsidR="007941BC" w:rsidRPr="00674BAC" w:rsidRDefault="007941BC" w:rsidP="007941BC">
      <w:pPr>
        <w:spacing w:after="0" w:line="240" w:lineRule="auto"/>
        <w:jc w:val="both"/>
        <w:rPr>
          <w:rFonts w:ascii="Times New Roman" w:hAnsi="Times New Roman" w:cs="Times New Roman"/>
          <w:b/>
          <w:bCs/>
          <w:sz w:val="24"/>
          <w:szCs w:val="24"/>
        </w:rPr>
      </w:pPr>
    </w:p>
    <w:p w14:paraId="4E07B0C4" w14:textId="77777777" w:rsidR="007941BC" w:rsidRPr="00674BAC" w:rsidRDefault="007941BC" w:rsidP="007941BC">
      <w:pPr>
        <w:spacing w:after="0" w:line="240" w:lineRule="auto"/>
        <w:ind w:left="1416"/>
        <w:jc w:val="both"/>
        <w:rPr>
          <w:rFonts w:ascii="Times New Roman" w:hAnsi="Times New Roman" w:cs="Times New Roman"/>
          <w:b/>
          <w:bCs/>
          <w:sz w:val="24"/>
          <w:szCs w:val="24"/>
        </w:rPr>
      </w:pPr>
      <w:r w:rsidRPr="00674BAC">
        <w:rPr>
          <w:rFonts w:ascii="Times New Roman" w:hAnsi="Times New Roman" w:cs="Times New Roman"/>
          <w:b/>
          <w:bCs/>
          <w:sz w:val="24"/>
          <w:szCs w:val="24"/>
        </w:rPr>
        <w:t>6.4.1. Legitiimne eesmärk</w:t>
      </w:r>
    </w:p>
    <w:p w14:paraId="18152D04" w14:textId="77777777" w:rsidR="007941BC" w:rsidRPr="00674BAC" w:rsidRDefault="007941BC" w:rsidP="007941BC">
      <w:pPr>
        <w:spacing w:after="0" w:line="240" w:lineRule="auto"/>
        <w:jc w:val="both"/>
        <w:rPr>
          <w:rFonts w:ascii="Times New Roman" w:hAnsi="Times New Roman" w:cs="Times New Roman"/>
          <w:b/>
          <w:bCs/>
          <w:sz w:val="24"/>
          <w:szCs w:val="24"/>
        </w:rPr>
      </w:pPr>
    </w:p>
    <w:p w14:paraId="7F6CB5CF" w14:textId="77777777" w:rsidR="007941BC" w:rsidRPr="00674BAC" w:rsidRDefault="007941BC" w:rsidP="007941BC">
      <w:pPr>
        <w:pStyle w:val="Kehatekst"/>
        <w:jc w:val="both"/>
        <w:rPr>
          <w:rFonts w:ascii="Times New Roman" w:hAnsi="Times New Roman" w:cs="Times New Roman"/>
          <w:sz w:val="24"/>
          <w:szCs w:val="24"/>
        </w:rPr>
      </w:pPr>
      <w:r w:rsidRPr="00674BAC">
        <w:rPr>
          <w:rFonts w:ascii="Times New Roman" w:hAnsi="Times New Roman" w:cs="Times New Roman"/>
          <w:sz w:val="24"/>
          <w:szCs w:val="24"/>
        </w:rPr>
        <w:t>Nagu ülal selgitatud, sisaldub kehtivas Eesti õiguses juba tasaarvestuse režiim, kuid mitte terviklikult, s</w:t>
      </w:r>
      <w:r>
        <w:rPr>
          <w:rFonts w:ascii="Times New Roman" w:hAnsi="Times New Roman" w:cs="Times New Roman"/>
          <w:sz w:val="24"/>
          <w:szCs w:val="24"/>
        </w:rPr>
        <w:t>ealhulgas</w:t>
      </w:r>
      <w:r w:rsidRPr="00674BAC">
        <w:rPr>
          <w:rFonts w:ascii="Times New Roman" w:hAnsi="Times New Roman" w:cs="Times New Roman"/>
          <w:sz w:val="24"/>
          <w:szCs w:val="24"/>
        </w:rPr>
        <w:t xml:space="preserve"> on maksejõuetusmenetlustes reguleeritud tasaarvestuse režiimiga seonduv, kuid selles regulatsioonis on lüngad ning seetõttu on eelistatud kvalifitseeruvad osapooled, kelle puhul maksejõuetusmenetluse riskid on marginaalsed (Eesti Vabariik, Eesti Pank). Samuti on tuletis- ja </w:t>
      </w:r>
      <w:proofErr w:type="spellStart"/>
      <w:r w:rsidRPr="00674BAC">
        <w:rPr>
          <w:rFonts w:ascii="Times New Roman" w:hAnsi="Times New Roman" w:cs="Times New Roman"/>
          <w:sz w:val="24"/>
          <w:szCs w:val="24"/>
        </w:rPr>
        <w:t>repotehingutesse</w:t>
      </w:r>
      <w:proofErr w:type="spellEnd"/>
      <w:r w:rsidRPr="00674BAC">
        <w:rPr>
          <w:rFonts w:ascii="Times New Roman" w:hAnsi="Times New Roman" w:cs="Times New Roman"/>
          <w:sz w:val="24"/>
          <w:szCs w:val="24"/>
        </w:rPr>
        <w:t xml:space="preserve"> ISDA ja GMRA raamlepingute alusel astumise lahutamatuks osaks sageli ka finantstagatise kokkuleppe sõlmimine ning eelnõu üks eesmärkidest on finantstagatise režiimi kohaldumisala laiendamine täiendavatele osapooltele finantstagatise direktiiviga lubatud ulatuses. Seega piirab olemasolev regulatsioon olulisel määral muude kvalifitseeruvate turuosaliste võimalust sõlmida ISDA ja GMRA raamlepinguid ning eelnõu eesmärk on luua regulatiivne keskkond, mis selliseid piiranguid ei sisalda.</w:t>
      </w:r>
    </w:p>
    <w:p w14:paraId="0887D1B8" w14:textId="77777777" w:rsidR="007941BC" w:rsidRPr="00674BAC" w:rsidRDefault="007941BC" w:rsidP="007941BC">
      <w:pPr>
        <w:pStyle w:val="Kehatekst"/>
        <w:jc w:val="both"/>
        <w:rPr>
          <w:rFonts w:ascii="Times New Roman" w:hAnsi="Times New Roman" w:cs="Times New Roman"/>
          <w:sz w:val="24"/>
          <w:szCs w:val="24"/>
        </w:rPr>
      </w:pPr>
    </w:p>
    <w:p w14:paraId="5D853BB6" w14:textId="77777777" w:rsidR="007941BC" w:rsidRPr="00674BAC" w:rsidRDefault="007941BC" w:rsidP="007941BC">
      <w:pPr>
        <w:pStyle w:val="Kehatekst"/>
        <w:jc w:val="both"/>
        <w:rPr>
          <w:rFonts w:ascii="Times New Roman" w:hAnsi="Times New Roman" w:cs="Times New Roman"/>
          <w:sz w:val="24"/>
          <w:szCs w:val="24"/>
        </w:rPr>
      </w:pPr>
      <w:r w:rsidRPr="00674BAC">
        <w:rPr>
          <w:rFonts w:ascii="Times New Roman" w:hAnsi="Times New Roman" w:cs="Times New Roman"/>
          <w:sz w:val="24"/>
          <w:szCs w:val="24"/>
        </w:rPr>
        <w:t>Tervikliku tasaarvestusrežiimi kehtestamise eesmärgiks on finantsstabiilsuse edendamine. Riigikohtu üldkogu on varasemalt leidnud, et ka euroala majanduslik ja finantsiline jätkusuutlikkus kuulub alates Eesti kuulumisest euroala riikide sekka Eesti põhiseaduslike väärtuste hulka.</w:t>
      </w:r>
      <w:r w:rsidRPr="00674BAC">
        <w:rPr>
          <w:rStyle w:val="Allmrkuseviide"/>
          <w:rFonts w:ascii="Times New Roman" w:hAnsi="Times New Roman" w:cs="Times New Roman"/>
        </w:rPr>
        <w:footnoteReference w:id="107"/>
      </w:r>
      <w:r w:rsidRPr="00674BAC">
        <w:rPr>
          <w:rFonts w:ascii="Times New Roman" w:hAnsi="Times New Roman" w:cs="Times New Roman"/>
          <w:sz w:val="24"/>
          <w:szCs w:val="24"/>
        </w:rPr>
        <w:t xml:space="preserve"> Nagu viidatud seletuskirja sissejuhatuses, on tasaarvestuse režiimi näol tegemist riskimaandamise mehhanismiga, mille eesmärk on ära hoida ühe olulise finantsturuosalise maksejõuetuse mõjusid teistele finantsturuosalistele ja </w:t>
      </w:r>
      <w:proofErr w:type="spellStart"/>
      <w:r w:rsidRPr="00674BAC">
        <w:rPr>
          <w:rFonts w:ascii="Times New Roman" w:hAnsi="Times New Roman" w:cs="Times New Roman"/>
          <w:sz w:val="24"/>
          <w:szCs w:val="24"/>
        </w:rPr>
        <w:t>ülepiiriliselt</w:t>
      </w:r>
      <w:proofErr w:type="spellEnd"/>
      <w:r w:rsidRPr="00674BAC">
        <w:rPr>
          <w:rFonts w:ascii="Times New Roman" w:hAnsi="Times New Roman" w:cs="Times New Roman"/>
          <w:sz w:val="24"/>
          <w:szCs w:val="24"/>
        </w:rPr>
        <w:t xml:space="preserve"> ning maandada globaalse majanduskriisi riske. Nagu ülal kirjeldatud, loob tasaarvestuse režiimi rahvusvaheliste standarditega kooskõlla viimine kvalifitseeruvatele osapooltele paremad tingimused rahvusvahelise koostöö arendamiseks, parandab nende konkurentsivõimet, aitab kaasa kohalike ettevõtjate rahastamis- ja krediidikulude langemisele, aitab kaasa finantssüsteemi toimimiseks oluliste </w:t>
      </w:r>
      <w:proofErr w:type="spellStart"/>
      <w:r w:rsidRPr="00674BAC">
        <w:rPr>
          <w:rFonts w:ascii="Times New Roman" w:hAnsi="Times New Roman" w:cs="Times New Roman"/>
          <w:sz w:val="24"/>
          <w:szCs w:val="24"/>
        </w:rPr>
        <w:t>riskimaandamismeetmete</w:t>
      </w:r>
      <w:proofErr w:type="spellEnd"/>
      <w:r w:rsidRPr="00674BAC">
        <w:rPr>
          <w:rFonts w:ascii="Times New Roman" w:hAnsi="Times New Roman" w:cs="Times New Roman"/>
          <w:sz w:val="24"/>
          <w:szCs w:val="24"/>
        </w:rPr>
        <w:t xml:space="preserve"> töökindlusele vastavalt rahvusvahelistele standarditele ning kasvatab Eesti riigi atraktiivsust globaalsete pangandusgruppide ja muude finantsasutuste jaoks. Nagu samuti varasemalt viidatud, ei ole eelnõu eesmärk soodustada tuletistehingute mahu kasvu, vaid võimaldada asjatundlikel turuosalistel, kes juba kehtiva õiguse alusel selliseid tehinguid teostavad, sõlmida lepinguid efektiivsemalt ja konkurentsivõimelisemalt, mis omakorda mõjutab kvalifitseeruvate osapoolte teenuste hinda nende tarbijatele. Seega on eelnõu eesmärk samuti seotud PS §-s 31 sätestatud ettevõtlusvabadusega ning täpsemalt koostoimes PS §-s 12 sisalduva võrdsuspõhiõigusega kõigi kvalifitseeruvate osapoolte võrdsete võimaluste loomine tasaarvestuse režiimist kasu saada. Täiendavalt võib taaskord välja tuua ka kollektiivsete hüvede kaitse, kuna finantsteenuseid tarbivad kõik ühiskonna liikmed. </w:t>
      </w:r>
    </w:p>
    <w:p w14:paraId="5B5093FA" w14:textId="77777777" w:rsidR="007941BC" w:rsidRPr="00674BAC" w:rsidRDefault="007941BC" w:rsidP="007941BC">
      <w:pPr>
        <w:pStyle w:val="Kehatekst"/>
        <w:jc w:val="both"/>
        <w:rPr>
          <w:rFonts w:ascii="Times New Roman" w:hAnsi="Times New Roman" w:cs="Times New Roman"/>
          <w:sz w:val="24"/>
          <w:szCs w:val="24"/>
        </w:rPr>
      </w:pPr>
    </w:p>
    <w:p w14:paraId="3D49B603" w14:textId="77777777" w:rsidR="007941BC" w:rsidRPr="00674BAC" w:rsidRDefault="007941BC" w:rsidP="007941BC">
      <w:pPr>
        <w:pStyle w:val="Kehatekst"/>
        <w:jc w:val="both"/>
        <w:rPr>
          <w:rFonts w:ascii="Times New Roman" w:hAnsi="Times New Roman" w:cs="Times New Roman"/>
          <w:sz w:val="24"/>
          <w:szCs w:val="24"/>
        </w:rPr>
      </w:pPr>
      <w:r w:rsidRPr="00674BAC">
        <w:rPr>
          <w:rFonts w:ascii="Times New Roman" w:hAnsi="Times New Roman" w:cs="Times New Roman"/>
          <w:sz w:val="24"/>
          <w:szCs w:val="24"/>
        </w:rPr>
        <w:t>Ülaltoodust tulenevalt on tekkinud kehtiva regulatsiooni alusel olukord, kus võrreldavaid gruppe (tasaarvestuse režiimile kvalifitseeruvad osapooled) koheldakse ebavõrdselt (võrreldes kõiki kvalifitseeruvaid osapooli nende osapooltega, kelle maksejõuetuse riskid on marginaalsed), sest lünklik tasaarvestuse režiim Eesti seadusandluses sisaldab rahvusvaheliste finantsasutuste jaoks liialt riske, et väiksemate Eesti turuosalistega ISDA ja GMRA raamlepingutesse astuda. Nagu ülal mainitud, nõuab ettevõtlusvabaduse kaitse avalikult võimult ka ettevõtluseks sobiva õigusliku keskkonna loomist silmas pidades ka euroala majandusliku ja finantsilise jätkusuutlikkuse tagamise vajadust. Seega seoses ettevõtlusvabadusega kuulub riigi kohustuste hulka luua õiguslik raamistik võimaldamaks seaduses ettenähtud viisil ettevõtlusega tegeleda ning seda pärssivate piirangute eemaldamine. Kokkuvõtvalt on legitiimseks eesmärgiks ettevõtluskeskkonna parandamine.</w:t>
      </w:r>
    </w:p>
    <w:p w14:paraId="4FD862E9" w14:textId="77777777" w:rsidR="007941BC" w:rsidRPr="00674BAC" w:rsidRDefault="007941BC" w:rsidP="007941BC">
      <w:pPr>
        <w:pStyle w:val="Kehatekst"/>
        <w:jc w:val="both"/>
        <w:rPr>
          <w:rFonts w:ascii="Times New Roman" w:hAnsi="Times New Roman" w:cs="Times New Roman"/>
          <w:sz w:val="24"/>
          <w:szCs w:val="24"/>
        </w:rPr>
      </w:pPr>
    </w:p>
    <w:p w14:paraId="3B576BF9" w14:textId="77777777" w:rsidR="007941BC" w:rsidRPr="00674BAC" w:rsidRDefault="007941BC" w:rsidP="007941BC">
      <w:pPr>
        <w:pStyle w:val="Kehatekst"/>
        <w:jc w:val="both"/>
        <w:rPr>
          <w:rFonts w:ascii="Times New Roman" w:hAnsi="Times New Roman" w:cs="Times New Roman"/>
          <w:sz w:val="24"/>
          <w:szCs w:val="24"/>
        </w:rPr>
      </w:pPr>
      <w:r w:rsidRPr="00674BAC">
        <w:rPr>
          <w:rFonts w:ascii="Times New Roman" w:hAnsi="Times New Roman" w:cs="Times New Roman"/>
          <w:sz w:val="24"/>
          <w:szCs w:val="24"/>
        </w:rPr>
        <w:t>Täiendavalt on oluline mainida, et põhiseadusega kaitstud õiguse riive põhjus ei pea tingimata tulenema PS-st, vaid selleks võib olla iga avalik huvi.</w:t>
      </w:r>
      <w:r w:rsidRPr="00674BAC">
        <w:rPr>
          <w:rStyle w:val="Allmrkuseviide"/>
          <w:rFonts w:ascii="Times New Roman" w:hAnsi="Times New Roman" w:cs="Times New Roman"/>
        </w:rPr>
        <w:footnoteReference w:id="108"/>
      </w:r>
      <w:r w:rsidRPr="00674BAC">
        <w:rPr>
          <w:rFonts w:ascii="Times New Roman" w:hAnsi="Times New Roman" w:cs="Times New Roman"/>
          <w:sz w:val="24"/>
          <w:szCs w:val="24"/>
        </w:rPr>
        <w:t xml:space="preserve"> Tasaarvestuse režiimi kohaldamine toimub finantsturul tegutsemise raames (tulenevalt asjaolust, et ISDA ja GMRA raamlepingute üheks osapooleks on üldjuhul reguleeritud ühing või organisatsioon) ning nagu ülal selgitatud, aitab eelnõu eesmärkide täitmine kaasa finantsturuosaliste likviidsuse tagamisele ja riskide juhtimisele, mis omakorda tugevdab riigi majandust ja finantsstabiilsust, s</w:t>
      </w:r>
      <w:r>
        <w:rPr>
          <w:rFonts w:ascii="Times New Roman" w:hAnsi="Times New Roman" w:cs="Times New Roman"/>
          <w:sz w:val="24"/>
          <w:szCs w:val="24"/>
        </w:rPr>
        <w:t>ealhulgas</w:t>
      </w:r>
      <w:r w:rsidRPr="00674BAC">
        <w:rPr>
          <w:rFonts w:ascii="Times New Roman" w:hAnsi="Times New Roman" w:cs="Times New Roman"/>
          <w:sz w:val="24"/>
          <w:szCs w:val="24"/>
        </w:rPr>
        <w:t xml:space="preserve"> panustab euroala majandusliku ja finantsilise jätkusuutlikkuse tagamisse. Eesti finantsturuosaliste konkurentsivõime globaalsetel turgudel mõjutab omakorda finantsturuosaliste investorite ja tarbijate huve. Seega saab öelda, et tegemist on täiendava legitiimse eesmärgiga, mis on samuti avalikes huvides. </w:t>
      </w:r>
    </w:p>
    <w:p w14:paraId="23D5F571" w14:textId="77777777" w:rsidR="007941BC" w:rsidRPr="00674BAC" w:rsidRDefault="007941BC" w:rsidP="007941BC">
      <w:pPr>
        <w:pStyle w:val="Kehatekst"/>
        <w:jc w:val="both"/>
        <w:rPr>
          <w:rFonts w:ascii="Times New Roman" w:hAnsi="Times New Roman" w:cs="Times New Roman"/>
          <w:sz w:val="24"/>
          <w:szCs w:val="24"/>
        </w:rPr>
      </w:pPr>
    </w:p>
    <w:p w14:paraId="6235BC8D" w14:textId="77777777" w:rsidR="007941BC" w:rsidRPr="00674BAC" w:rsidRDefault="007941BC" w:rsidP="007941BC">
      <w:pPr>
        <w:pStyle w:val="Kehatekst"/>
        <w:jc w:val="both"/>
        <w:rPr>
          <w:rFonts w:ascii="Times New Roman" w:hAnsi="Times New Roman" w:cs="Times New Roman"/>
          <w:sz w:val="24"/>
          <w:szCs w:val="24"/>
        </w:rPr>
      </w:pPr>
      <w:r w:rsidRPr="00674BAC">
        <w:rPr>
          <w:rFonts w:ascii="Times New Roman" w:hAnsi="Times New Roman" w:cs="Times New Roman"/>
          <w:sz w:val="24"/>
          <w:szCs w:val="24"/>
        </w:rPr>
        <w:t>Viimaks on oluline mainida, et eelnõus sätestatud muudatused ei välju Euroopa Liidu õiguse piiridest (täpsem kirjeldus eelnõus välja pakutud seadusmuudatuste kooskõla kohta Euroopa Liidu õigusega on kirjeldatud asjakohaste sätete juures punktis 3.).</w:t>
      </w:r>
    </w:p>
    <w:p w14:paraId="428F5885" w14:textId="77777777" w:rsidR="007941BC" w:rsidRPr="00674BAC" w:rsidRDefault="007941BC" w:rsidP="007941BC">
      <w:pPr>
        <w:spacing w:after="0" w:line="240" w:lineRule="auto"/>
        <w:jc w:val="both"/>
        <w:rPr>
          <w:rFonts w:ascii="Times New Roman" w:hAnsi="Times New Roman" w:cs="Times New Roman"/>
          <w:sz w:val="24"/>
          <w:szCs w:val="24"/>
        </w:rPr>
      </w:pPr>
    </w:p>
    <w:p w14:paraId="1043C45B" w14:textId="77777777" w:rsidR="007941BC" w:rsidRPr="00674BAC" w:rsidRDefault="007941BC" w:rsidP="007941BC">
      <w:pPr>
        <w:spacing w:after="0" w:line="240" w:lineRule="auto"/>
        <w:ind w:left="1416"/>
        <w:jc w:val="both"/>
        <w:rPr>
          <w:rFonts w:ascii="Times New Roman" w:hAnsi="Times New Roman" w:cs="Times New Roman"/>
          <w:b/>
          <w:bCs/>
          <w:sz w:val="24"/>
          <w:szCs w:val="24"/>
        </w:rPr>
      </w:pPr>
      <w:r w:rsidRPr="00674BAC">
        <w:rPr>
          <w:rFonts w:ascii="Times New Roman" w:hAnsi="Times New Roman" w:cs="Times New Roman"/>
          <w:b/>
          <w:bCs/>
          <w:sz w:val="24"/>
          <w:szCs w:val="24"/>
        </w:rPr>
        <w:t>6.4.2. Sobivus</w:t>
      </w:r>
    </w:p>
    <w:p w14:paraId="12D088F7" w14:textId="77777777" w:rsidR="007941BC" w:rsidRPr="00674BAC" w:rsidRDefault="007941BC" w:rsidP="007941BC">
      <w:pPr>
        <w:spacing w:after="0" w:line="240" w:lineRule="auto"/>
        <w:jc w:val="both"/>
        <w:rPr>
          <w:rFonts w:ascii="Times New Roman" w:hAnsi="Times New Roman" w:cs="Times New Roman"/>
          <w:b/>
          <w:bCs/>
          <w:sz w:val="24"/>
          <w:szCs w:val="24"/>
        </w:rPr>
      </w:pPr>
    </w:p>
    <w:p w14:paraId="65231E28" w14:textId="77777777" w:rsidR="007941BC" w:rsidRPr="00674BAC" w:rsidRDefault="007941BC" w:rsidP="007941BC">
      <w:pPr>
        <w:pStyle w:val="Kehatekst"/>
        <w:jc w:val="both"/>
        <w:rPr>
          <w:rFonts w:ascii="Times New Roman" w:hAnsi="Times New Roman" w:cs="Times New Roman"/>
          <w:sz w:val="24"/>
          <w:szCs w:val="24"/>
        </w:rPr>
      </w:pPr>
      <w:r w:rsidRPr="00674BAC">
        <w:rPr>
          <w:rFonts w:ascii="Times New Roman" w:hAnsi="Times New Roman" w:cs="Times New Roman"/>
          <w:sz w:val="24"/>
          <w:szCs w:val="24"/>
        </w:rPr>
        <w:t>Sobiv on abinõu, mis soodustab eesmärgi saavutamist. Sobivuse seisukohalt on vaieldamatult ebaproportsionaalne abinõu, mis ühelgi juhul ei soodusta riive eesmärgi saavutamist. Nagu ülal mainitud, on antud juhul eesmärgiks tasaarvestuse režiimi terviklik kohaldamine ning laiemalt ka finantsstabiilsuse tagamine.</w:t>
      </w:r>
      <w:r w:rsidRPr="00674BAC">
        <w:rPr>
          <w:rStyle w:val="Allmrkuseviide"/>
          <w:rFonts w:ascii="Times New Roman" w:hAnsi="Times New Roman" w:cs="Times New Roman"/>
        </w:rPr>
        <w:footnoteReference w:id="109"/>
      </w:r>
      <w:r w:rsidRPr="00674BAC">
        <w:rPr>
          <w:rFonts w:ascii="Times New Roman" w:hAnsi="Times New Roman" w:cs="Times New Roman"/>
          <w:sz w:val="24"/>
          <w:szCs w:val="24"/>
        </w:rPr>
        <w:t xml:space="preserve"> Kavandatav muudatus aitab seda eesmärki saavutada. Järelikult on eelnõus ette nähtud seadusemuudatus sobiv eesmärgi saavutamiseks. </w:t>
      </w:r>
    </w:p>
    <w:p w14:paraId="0F48C7BD" w14:textId="77777777" w:rsidR="007941BC" w:rsidRPr="00674BAC" w:rsidRDefault="007941BC" w:rsidP="007941BC">
      <w:pPr>
        <w:spacing w:after="0" w:line="240" w:lineRule="auto"/>
        <w:jc w:val="both"/>
        <w:rPr>
          <w:rFonts w:ascii="Times New Roman" w:hAnsi="Times New Roman" w:cs="Times New Roman"/>
          <w:b/>
          <w:bCs/>
          <w:sz w:val="24"/>
          <w:szCs w:val="24"/>
        </w:rPr>
      </w:pPr>
    </w:p>
    <w:p w14:paraId="76236404" w14:textId="77777777" w:rsidR="007941BC" w:rsidRPr="00674BAC" w:rsidRDefault="007941BC" w:rsidP="007941BC">
      <w:pPr>
        <w:spacing w:after="0" w:line="240" w:lineRule="auto"/>
        <w:ind w:left="1416"/>
        <w:jc w:val="both"/>
        <w:rPr>
          <w:rFonts w:ascii="Times New Roman" w:hAnsi="Times New Roman" w:cs="Times New Roman"/>
          <w:b/>
          <w:bCs/>
          <w:sz w:val="24"/>
          <w:szCs w:val="24"/>
        </w:rPr>
      </w:pPr>
      <w:r w:rsidRPr="00674BAC">
        <w:rPr>
          <w:rFonts w:ascii="Times New Roman" w:hAnsi="Times New Roman" w:cs="Times New Roman"/>
          <w:b/>
          <w:bCs/>
          <w:sz w:val="24"/>
          <w:szCs w:val="24"/>
        </w:rPr>
        <w:t xml:space="preserve">6.4.3. Vajalikkus </w:t>
      </w:r>
    </w:p>
    <w:p w14:paraId="46C0DCCC" w14:textId="77777777" w:rsidR="007941BC" w:rsidRPr="00674BAC" w:rsidRDefault="007941BC" w:rsidP="007941BC">
      <w:pPr>
        <w:spacing w:after="0" w:line="240" w:lineRule="auto"/>
        <w:jc w:val="both"/>
        <w:rPr>
          <w:rFonts w:ascii="Times New Roman" w:hAnsi="Times New Roman" w:cs="Times New Roman"/>
          <w:b/>
          <w:bCs/>
          <w:sz w:val="24"/>
          <w:szCs w:val="24"/>
        </w:rPr>
      </w:pPr>
    </w:p>
    <w:p w14:paraId="6FE354F3" w14:textId="77777777" w:rsidR="007941BC" w:rsidRPr="00674BAC" w:rsidRDefault="007941BC" w:rsidP="007941BC">
      <w:pPr>
        <w:pStyle w:val="Kehatekst"/>
        <w:jc w:val="both"/>
        <w:rPr>
          <w:rFonts w:ascii="Times New Roman" w:hAnsi="Times New Roman" w:cs="Times New Roman"/>
          <w:b/>
          <w:bCs/>
          <w:sz w:val="24"/>
          <w:szCs w:val="24"/>
        </w:rPr>
      </w:pPr>
      <w:r w:rsidRPr="00674BAC">
        <w:rPr>
          <w:rFonts w:ascii="Times New Roman" w:hAnsi="Times New Roman" w:cs="Times New Roman"/>
          <w:sz w:val="24"/>
          <w:szCs w:val="24"/>
        </w:rPr>
        <w:t xml:space="preserve">Kavandatava regulatsiooni vajalikkust hinnates tuleb kaaluda, kas võiks olla olemas puudutatud isikute õigusi vähem riivavaid abinõusid, mis aitaksid seatud eesmärke saavutada sama tõhusalt. Hinnata tuleb seatud eesmärkide, mille saavutamise vahendiks põhiõiguste riive on, kaalukust. Praktika on näidanud, et terminoloogiliste puudujääkide puhul õiguse kooskõlaline tõlgendamine ei maanda riske turuosaliste jaoks piisavalt. Samuti on teatud maksejõuetusmenetluste puhul puudu seaduse normid, mis režiimi terviklikkuse tagaksid ning seega ei ole asjassepuutuvatel juhtudel võimalik režiimi terviklikkust kooskõlalise tõlgendamise läbi tagada. </w:t>
      </w:r>
      <w:r>
        <w:rPr>
          <w:rFonts w:ascii="Times New Roman" w:hAnsi="Times New Roman" w:cs="Times New Roman"/>
          <w:sz w:val="24"/>
          <w:szCs w:val="24"/>
        </w:rPr>
        <w:t>P</w:t>
      </w:r>
      <w:r w:rsidRPr="00674BAC">
        <w:rPr>
          <w:rFonts w:ascii="Times New Roman" w:hAnsi="Times New Roman" w:cs="Times New Roman"/>
          <w:sz w:val="24"/>
          <w:szCs w:val="24"/>
        </w:rPr>
        <w:t xml:space="preserve">uuduvad täiendavad alternatiivid, mida eesmärgi saavutamiseks kaaluda. </w:t>
      </w:r>
    </w:p>
    <w:p w14:paraId="7F3EDC1E" w14:textId="77777777" w:rsidR="007941BC" w:rsidRPr="00674BAC" w:rsidRDefault="007941BC" w:rsidP="007941BC">
      <w:pPr>
        <w:spacing w:after="0" w:line="240" w:lineRule="auto"/>
        <w:jc w:val="both"/>
        <w:rPr>
          <w:rFonts w:ascii="Times New Roman" w:hAnsi="Times New Roman" w:cs="Times New Roman"/>
          <w:b/>
          <w:bCs/>
          <w:sz w:val="24"/>
          <w:szCs w:val="24"/>
        </w:rPr>
      </w:pPr>
    </w:p>
    <w:p w14:paraId="298F7631" w14:textId="77777777" w:rsidR="007941BC" w:rsidRPr="00674BAC" w:rsidRDefault="007941BC" w:rsidP="007941BC">
      <w:pPr>
        <w:spacing w:after="0" w:line="240" w:lineRule="auto"/>
        <w:ind w:left="1416"/>
        <w:jc w:val="both"/>
        <w:rPr>
          <w:rFonts w:ascii="Times New Roman" w:hAnsi="Times New Roman" w:cs="Times New Roman"/>
          <w:b/>
          <w:bCs/>
          <w:sz w:val="24"/>
          <w:szCs w:val="24"/>
        </w:rPr>
      </w:pPr>
      <w:r w:rsidRPr="00674BAC">
        <w:rPr>
          <w:rFonts w:ascii="Times New Roman" w:hAnsi="Times New Roman" w:cs="Times New Roman"/>
          <w:b/>
          <w:bCs/>
          <w:sz w:val="24"/>
          <w:szCs w:val="24"/>
        </w:rPr>
        <w:t>6.4.4. Mõõdukus</w:t>
      </w:r>
    </w:p>
    <w:p w14:paraId="7FB6030C" w14:textId="77777777" w:rsidR="007941BC" w:rsidRPr="00674BAC" w:rsidRDefault="007941BC" w:rsidP="007941BC">
      <w:pPr>
        <w:spacing w:after="0" w:line="240" w:lineRule="auto"/>
        <w:ind w:left="1416"/>
        <w:jc w:val="both"/>
        <w:rPr>
          <w:rFonts w:ascii="Times New Roman" w:hAnsi="Times New Roman" w:cs="Times New Roman"/>
          <w:b/>
          <w:bCs/>
          <w:sz w:val="24"/>
          <w:szCs w:val="24"/>
        </w:rPr>
      </w:pPr>
    </w:p>
    <w:p w14:paraId="049FEDFB" w14:textId="77777777" w:rsidR="007941BC" w:rsidRPr="00674BAC" w:rsidRDefault="007941BC" w:rsidP="007941BC">
      <w:pPr>
        <w:pStyle w:val="Kehatekst"/>
        <w:jc w:val="both"/>
        <w:rPr>
          <w:rFonts w:ascii="Times New Roman" w:hAnsi="Times New Roman" w:cs="Times New Roman"/>
          <w:sz w:val="24"/>
          <w:szCs w:val="24"/>
        </w:rPr>
      </w:pPr>
      <w:r w:rsidRPr="00674BAC">
        <w:rPr>
          <w:rFonts w:ascii="Times New Roman" w:hAnsi="Times New Roman" w:cs="Times New Roman"/>
          <w:sz w:val="24"/>
          <w:szCs w:val="24"/>
        </w:rPr>
        <w:t>Abinõu on mõõdukas siis, kui sellega taotletav eesmärk kaalub üles põhiõiguse riive. Mida intensiivsem on põhiõiguse riive, seda kaalukamad peavad olema seda õigustavad põhjused. Seetõttu tuleb esmalt kujundada seisukoht riive intensiivsuse osas.</w:t>
      </w:r>
    </w:p>
    <w:p w14:paraId="06796B29" w14:textId="77777777" w:rsidR="007941BC" w:rsidRPr="00674BAC" w:rsidRDefault="007941BC" w:rsidP="007941BC">
      <w:pPr>
        <w:pStyle w:val="Kehatekst"/>
        <w:jc w:val="both"/>
        <w:rPr>
          <w:rFonts w:ascii="Times New Roman" w:hAnsi="Times New Roman" w:cs="Times New Roman"/>
          <w:sz w:val="24"/>
          <w:szCs w:val="24"/>
        </w:rPr>
      </w:pPr>
    </w:p>
    <w:p w14:paraId="7B10C77A" w14:textId="77777777" w:rsidR="007941BC" w:rsidRPr="00674BAC" w:rsidRDefault="007941BC" w:rsidP="007941BC">
      <w:pPr>
        <w:pStyle w:val="Kehatekst"/>
        <w:jc w:val="both"/>
        <w:rPr>
          <w:rFonts w:ascii="Times New Roman" w:hAnsi="Times New Roman" w:cs="Times New Roman"/>
          <w:sz w:val="24"/>
          <w:szCs w:val="24"/>
        </w:rPr>
      </w:pPr>
      <w:r w:rsidRPr="00674BAC">
        <w:rPr>
          <w:rFonts w:ascii="Times New Roman" w:hAnsi="Times New Roman" w:cs="Times New Roman"/>
          <w:sz w:val="24"/>
          <w:szCs w:val="24"/>
        </w:rPr>
        <w:t xml:space="preserve">Eelnõu eesmärk on laiendada tasaarvestuse režiimi teatud aspekte, nagu tehingute peatamise õiguse välistamine, selle tervikliku kohaldamise eesmärgist lähtuvalt ka maksejõuetusmenetlustele, nagu pankrotimenetlus ja täitemenetlus, samuti laiendada kvalifitseeruvate tehingute ja võimalike osapoolte (finantstagatise kontekstis) ringi. Seega laieneb olemasoleva riive mõju potentsiaalselt täiendavatele turuosalistele ning olukordadele seoses nimetatud menetlustega või juhul, kui tasaarvestuse lepinguid sõlmitakse näiteks hetke- või </w:t>
      </w:r>
      <w:proofErr w:type="spellStart"/>
      <w:r w:rsidRPr="00674BAC">
        <w:rPr>
          <w:rFonts w:ascii="Times New Roman" w:hAnsi="Times New Roman" w:cs="Times New Roman"/>
          <w:sz w:val="24"/>
          <w:szCs w:val="24"/>
        </w:rPr>
        <w:t>repotehingute</w:t>
      </w:r>
      <w:proofErr w:type="spellEnd"/>
      <w:r w:rsidRPr="00674BAC">
        <w:rPr>
          <w:rFonts w:ascii="Times New Roman" w:hAnsi="Times New Roman" w:cs="Times New Roman"/>
          <w:sz w:val="24"/>
          <w:szCs w:val="24"/>
        </w:rPr>
        <w:t xml:space="preserve"> osas. Kuivõrd tuletis- </w:t>
      </w:r>
      <w:proofErr w:type="spellStart"/>
      <w:r w:rsidRPr="00674BAC">
        <w:rPr>
          <w:rFonts w:ascii="Times New Roman" w:hAnsi="Times New Roman" w:cs="Times New Roman"/>
          <w:sz w:val="24"/>
          <w:szCs w:val="24"/>
        </w:rPr>
        <w:t>repo</w:t>
      </w:r>
      <w:proofErr w:type="spellEnd"/>
      <w:r w:rsidRPr="00674BAC">
        <w:rPr>
          <w:rFonts w:ascii="Times New Roman" w:hAnsi="Times New Roman" w:cs="Times New Roman"/>
          <w:sz w:val="24"/>
          <w:szCs w:val="24"/>
        </w:rPr>
        <w:t xml:space="preserve">- ja hetketehingute tasaarvestamise reeglid võimaldavad parematel tingimustel tasaarvestust teostada, on selliste tehingute osapooled paremal positsioonil kui teised tasaarvestuse õigust omavad isikud, ning võrreldes ka nende isikutega (teiste võlausaldajatega), kellel puudub tasaarvestusõigus. Seega on eelnõu eesmärkide saavutamise lahutamatuks tagajärjeks selliste võlausaldajate ettevõtlusvabaduse ja omandipõhiõiguse riive. Täpsemalt on legitiimse eesmärgi saavutamise tagajärjel soodustatud tasaarvestuskokkuleppe osapoolest võlausaldajate olukord ning seetõttu riivatud teiste võlausaldajate omandipõhiõigust ning õigust võrdsele kohtlemisele. </w:t>
      </w:r>
    </w:p>
    <w:p w14:paraId="4DC18D61" w14:textId="77777777" w:rsidR="007941BC" w:rsidRDefault="007941BC" w:rsidP="007941BC">
      <w:pPr>
        <w:pStyle w:val="Kehatekst"/>
        <w:jc w:val="both"/>
        <w:rPr>
          <w:rFonts w:ascii="Times New Roman" w:hAnsi="Times New Roman" w:cs="Times New Roman"/>
          <w:sz w:val="24"/>
          <w:szCs w:val="24"/>
        </w:rPr>
      </w:pPr>
      <w:bookmarkStart w:id="21" w:name="_Hlk168992036"/>
    </w:p>
    <w:p w14:paraId="15599809" w14:textId="77777777" w:rsidR="007941BC" w:rsidRPr="00C63FE8" w:rsidRDefault="007941BC" w:rsidP="007941BC">
      <w:pPr>
        <w:pStyle w:val="Kehatekst"/>
        <w:ind w:left="2124"/>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(i) </w:t>
      </w:r>
      <w:r w:rsidRPr="00C63FE8">
        <w:rPr>
          <w:rFonts w:ascii="Times New Roman" w:hAnsi="Times New Roman" w:cs="Times New Roman"/>
          <w:b/>
          <w:bCs/>
          <w:i/>
          <w:iCs/>
          <w:sz w:val="24"/>
          <w:szCs w:val="24"/>
        </w:rPr>
        <w:t>Ettevõtlusvabadus ja omandipõhiõigus</w:t>
      </w:r>
      <w:bookmarkEnd w:id="21"/>
      <w:r w:rsidRPr="00C63FE8">
        <w:rPr>
          <w:rFonts w:ascii="Times New Roman" w:hAnsi="Times New Roman" w:cs="Times New Roman"/>
          <w:b/>
          <w:bCs/>
          <w:i/>
          <w:iCs/>
          <w:sz w:val="24"/>
          <w:szCs w:val="24"/>
        </w:rPr>
        <w:t xml:space="preserve"> </w:t>
      </w:r>
    </w:p>
    <w:p w14:paraId="292A43EC" w14:textId="77777777" w:rsidR="007941BC" w:rsidRDefault="007941BC" w:rsidP="007941BC">
      <w:pPr>
        <w:pStyle w:val="Kehatekst"/>
        <w:jc w:val="both"/>
        <w:rPr>
          <w:rFonts w:ascii="Times New Roman" w:hAnsi="Times New Roman" w:cs="Times New Roman"/>
          <w:sz w:val="24"/>
          <w:szCs w:val="24"/>
        </w:rPr>
      </w:pPr>
    </w:p>
    <w:p w14:paraId="557C867B" w14:textId="77777777" w:rsidR="007941BC" w:rsidRDefault="007941BC" w:rsidP="007941BC">
      <w:pPr>
        <w:pStyle w:val="Kehatekst"/>
        <w:jc w:val="both"/>
        <w:rPr>
          <w:rFonts w:ascii="Times New Roman" w:hAnsi="Times New Roman" w:cs="Times New Roman"/>
          <w:sz w:val="24"/>
          <w:szCs w:val="24"/>
        </w:rPr>
      </w:pPr>
      <w:r>
        <w:rPr>
          <w:rFonts w:ascii="Times New Roman" w:hAnsi="Times New Roman" w:cs="Times New Roman"/>
          <w:sz w:val="24"/>
          <w:szCs w:val="24"/>
        </w:rPr>
        <w:t xml:space="preserve">Eeltoodust tulenevalt ei ole </w:t>
      </w:r>
      <w:r w:rsidRPr="00674BAC">
        <w:rPr>
          <w:rFonts w:ascii="Times New Roman" w:hAnsi="Times New Roman" w:cs="Times New Roman"/>
          <w:sz w:val="24"/>
          <w:szCs w:val="24"/>
        </w:rPr>
        <w:t xml:space="preserve">eesmärgi saavutamise puhul </w:t>
      </w:r>
      <w:r w:rsidRPr="00EC2989">
        <w:rPr>
          <w:rFonts w:ascii="Times New Roman" w:hAnsi="Times New Roman" w:cs="Times New Roman"/>
          <w:sz w:val="24"/>
          <w:szCs w:val="24"/>
        </w:rPr>
        <w:t>ettevõtlusvabaduse ja omandipõhiõiguse riive</w:t>
      </w:r>
      <w:r w:rsidRPr="00674BAC">
        <w:rPr>
          <w:rFonts w:ascii="Times New Roman" w:hAnsi="Times New Roman" w:cs="Times New Roman"/>
          <w:sz w:val="24"/>
          <w:szCs w:val="24"/>
        </w:rPr>
        <w:t xml:space="preserve"> oluliselt suurem olemasolevas regulatsioonis eksisteerivast riivest. </w:t>
      </w:r>
    </w:p>
    <w:p w14:paraId="253FFD0B" w14:textId="77777777" w:rsidR="007941BC" w:rsidRDefault="007941BC" w:rsidP="007941BC">
      <w:pPr>
        <w:pStyle w:val="Kehatekst"/>
        <w:jc w:val="both"/>
        <w:rPr>
          <w:rFonts w:ascii="Times New Roman" w:hAnsi="Times New Roman" w:cs="Times New Roman"/>
          <w:sz w:val="24"/>
          <w:szCs w:val="24"/>
        </w:rPr>
      </w:pPr>
    </w:p>
    <w:p w14:paraId="22DB591A" w14:textId="77777777" w:rsidR="007941BC" w:rsidRDefault="007941BC" w:rsidP="007941BC">
      <w:pPr>
        <w:pStyle w:val="Kehatekst"/>
        <w:ind w:left="2124"/>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(ii) </w:t>
      </w:r>
      <w:r w:rsidRPr="00C63FE8">
        <w:rPr>
          <w:rFonts w:ascii="Times New Roman" w:hAnsi="Times New Roman" w:cs="Times New Roman"/>
          <w:b/>
          <w:bCs/>
          <w:i/>
          <w:iCs/>
          <w:sz w:val="24"/>
          <w:szCs w:val="24"/>
        </w:rPr>
        <w:t>Võrdsuspõhiõigus</w:t>
      </w:r>
    </w:p>
    <w:p w14:paraId="53F60692" w14:textId="77777777" w:rsidR="007941BC" w:rsidRPr="00C63FE8" w:rsidRDefault="007941BC" w:rsidP="007941BC">
      <w:pPr>
        <w:pStyle w:val="Kehatekst"/>
        <w:ind w:left="2124"/>
        <w:jc w:val="both"/>
        <w:rPr>
          <w:rFonts w:ascii="Times New Roman" w:hAnsi="Times New Roman" w:cs="Times New Roman"/>
          <w:b/>
          <w:bCs/>
          <w:i/>
          <w:iCs/>
          <w:sz w:val="24"/>
          <w:szCs w:val="24"/>
        </w:rPr>
      </w:pPr>
    </w:p>
    <w:p w14:paraId="2066FDDC" w14:textId="77777777" w:rsidR="007941BC" w:rsidRPr="00674BAC" w:rsidRDefault="007941BC" w:rsidP="007941BC">
      <w:pPr>
        <w:pStyle w:val="Kehatekst"/>
        <w:jc w:val="both"/>
        <w:rPr>
          <w:rFonts w:ascii="Times New Roman" w:hAnsi="Times New Roman" w:cs="Times New Roman"/>
          <w:sz w:val="24"/>
          <w:szCs w:val="24"/>
        </w:rPr>
      </w:pPr>
      <w:r w:rsidRPr="00674BAC">
        <w:rPr>
          <w:rFonts w:ascii="Times New Roman" w:hAnsi="Times New Roman" w:cs="Times New Roman"/>
          <w:sz w:val="24"/>
          <w:szCs w:val="24"/>
        </w:rPr>
        <w:t xml:space="preserve">Nagu ülal kirjeldatud, sisaldub tasaarvestuse režiim juba maksejõuetusseadustes, eelkõige pankrotiseaduses, kuid ka saneerimisseaduses ja finantsvaldkonna eriseadustes. Kehtivat regulatsiooni on vajalik vaid teatud detailide </w:t>
      </w:r>
      <w:r>
        <w:rPr>
          <w:rFonts w:ascii="Times New Roman" w:hAnsi="Times New Roman" w:cs="Times New Roman"/>
          <w:sz w:val="24"/>
          <w:szCs w:val="24"/>
        </w:rPr>
        <w:t xml:space="preserve">suhtes </w:t>
      </w:r>
      <w:r w:rsidRPr="00674BAC">
        <w:rPr>
          <w:rFonts w:ascii="Times New Roman" w:hAnsi="Times New Roman" w:cs="Times New Roman"/>
          <w:sz w:val="24"/>
          <w:szCs w:val="24"/>
        </w:rPr>
        <w:t>laiendada ning iga soodustuse puhul soodustatud isikute ringi täpsustada. Kehtiva õiguse alusel on võimalik tuletistehingust tulenevad vastastikused nõuded tasaarvestada parematel tingimustel kui muude tehingute puhul (vastavalt tasaarvestamise kokkuleppe tingimustele). Seega mõjutavad kavandatavad muudatused muu hulgas võlausaldajate võrdse kohtlemise põhimõtet saneerimismenetluses ja täitemenetluses, kus kehtiva õiguse alusel tasaarvestuse režiimi soodustused ei kehti või mille puhul on kehtiva õiguse alusel soodustuste kohaldamisala võimalik mitmeti tõlgendada, kui ka pankrotimenetluses, millesse on kavandatud näiteks kvalifitseeruvate tehingute ja osapoolte hulga laiendamine ja täpsustamine. Tulenevalt asjaolust, et kehtiva seaduse alusel toimiv tasaarvestuse režiim on ette nähtud maksejõuetus- ja eriseadustes, ei ole võimalik kohaldada ka alternatiivseid vahendeid puuduste adresseerimiseks, nagu viidatud ülal punktis 6.4.3.</w:t>
      </w:r>
    </w:p>
    <w:p w14:paraId="2A25AD33" w14:textId="77777777" w:rsidR="007941BC" w:rsidRPr="00674BAC" w:rsidRDefault="007941BC" w:rsidP="007941BC">
      <w:pPr>
        <w:pStyle w:val="Kehatekst"/>
        <w:jc w:val="both"/>
        <w:rPr>
          <w:rFonts w:ascii="Times New Roman" w:hAnsi="Times New Roman" w:cs="Times New Roman"/>
          <w:sz w:val="24"/>
          <w:szCs w:val="24"/>
        </w:rPr>
      </w:pPr>
    </w:p>
    <w:p w14:paraId="027253EC" w14:textId="77777777" w:rsidR="007941BC" w:rsidRPr="00674BAC" w:rsidRDefault="007941BC" w:rsidP="007941BC">
      <w:pPr>
        <w:pStyle w:val="Kehatekst"/>
        <w:jc w:val="both"/>
        <w:rPr>
          <w:rFonts w:ascii="Times New Roman" w:hAnsi="Times New Roman" w:cs="Times New Roman"/>
          <w:sz w:val="24"/>
          <w:szCs w:val="24"/>
        </w:rPr>
      </w:pPr>
      <w:r w:rsidRPr="00674BAC">
        <w:rPr>
          <w:rFonts w:ascii="Times New Roman" w:hAnsi="Times New Roman" w:cs="Times New Roman"/>
          <w:sz w:val="24"/>
          <w:szCs w:val="24"/>
        </w:rPr>
        <w:t>Lisaks ei ole võlausaldajate võrdse kohtlemise põhimõte absoluutne. Nii näiteks on seadusandja näinud ette mitmeid erandeid võlausaldajate võrdse kohtlemise põhimõttele, seda nii tasaarvestuse õiguse näol kehtivas seaduses, kui ka juba jõustunud kohtulahendites tasaarvestamise õiguse osas.</w:t>
      </w:r>
      <w:r w:rsidRPr="00674BAC">
        <w:rPr>
          <w:rStyle w:val="Allmrkuseviide"/>
          <w:rFonts w:ascii="Times New Roman" w:hAnsi="Times New Roman" w:cs="Times New Roman"/>
        </w:rPr>
        <w:footnoteReference w:id="110"/>
      </w:r>
      <w:r w:rsidRPr="00674BAC">
        <w:rPr>
          <w:rFonts w:ascii="Times New Roman" w:hAnsi="Times New Roman" w:cs="Times New Roman"/>
          <w:sz w:val="24"/>
          <w:szCs w:val="24"/>
        </w:rPr>
        <w:t xml:space="preserve"> Samuti kaldub võrdse kohtlemise põhimõttest kõrvale n</w:t>
      </w:r>
      <w:r>
        <w:rPr>
          <w:rFonts w:ascii="Times New Roman" w:hAnsi="Times New Roman" w:cs="Times New Roman"/>
          <w:sz w:val="24"/>
          <w:szCs w:val="24"/>
        </w:rPr>
        <w:t>äiteks</w:t>
      </w:r>
      <w:r w:rsidRPr="00674BAC">
        <w:rPr>
          <w:rFonts w:ascii="Times New Roman" w:hAnsi="Times New Roman" w:cs="Times New Roman"/>
          <w:sz w:val="24"/>
          <w:szCs w:val="24"/>
        </w:rPr>
        <w:t xml:space="preserve"> vara välistamise nõude esitamise võimaldamine ning pandiga tagatud nõuete eelistamine (st pandiga tagatud nõuded rahuldatakse esimeses järgus). Võrdse kohtlemise põhimõttest kõrvale kaldumist õigustab eelkõige lepinguvabaduse põhimõtte tagamine, millest tuleneb omakorda pankrotimenetluse eelsete õiguste tunnustamise ja austamise printsiip.</w:t>
      </w:r>
      <w:r w:rsidRPr="00674BAC">
        <w:rPr>
          <w:rStyle w:val="Allmrkuseviide"/>
          <w:rFonts w:ascii="Times New Roman" w:hAnsi="Times New Roman" w:cs="Times New Roman"/>
        </w:rPr>
        <w:footnoteReference w:id="111"/>
      </w:r>
      <w:r w:rsidRPr="00674BAC">
        <w:rPr>
          <w:rFonts w:ascii="Times New Roman" w:hAnsi="Times New Roman" w:cs="Times New Roman"/>
          <w:sz w:val="24"/>
          <w:szCs w:val="24"/>
        </w:rPr>
        <w:t xml:space="preserve"> Oluline on taaskord mainida ka tasaarvestuse režiimi ühte olulisemat eesmärki, milleks on finantsstabiilsuse tagamine. Kuigi globaalsed majanduskriisid võivad tuleneda erinevatest põhjustest, on rahvusvaheliste organisatsioonide, nagu Baseli Pangandusjärelevalve Komitee, hinnangul tasaarvestuse režiim vajalik sarnase ohu maandamiseks. Seega on kokkuvõttes võlausaldajate võrdse kohtlemise põhimõtte riive tingitud eesmärgist ära hoida suuremat ja ulatuslikumat kahju globaalse majanduskriisi näol.  </w:t>
      </w:r>
    </w:p>
    <w:p w14:paraId="770A48C4" w14:textId="77777777" w:rsidR="007941BC" w:rsidRPr="00674BAC" w:rsidRDefault="007941BC" w:rsidP="007941BC">
      <w:pPr>
        <w:pStyle w:val="Kehatekst"/>
        <w:jc w:val="both"/>
        <w:rPr>
          <w:rFonts w:ascii="Times New Roman" w:hAnsi="Times New Roman" w:cs="Times New Roman"/>
          <w:sz w:val="24"/>
          <w:szCs w:val="24"/>
        </w:rPr>
      </w:pPr>
    </w:p>
    <w:p w14:paraId="609684B5" w14:textId="77777777" w:rsidR="007941BC" w:rsidRPr="00674BAC" w:rsidRDefault="007941BC" w:rsidP="007941BC">
      <w:pPr>
        <w:pStyle w:val="Kehatekst"/>
        <w:jc w:val="both"/>
        <w:rPr>
          <w:rFonts w:ascii="Times New Roman" w:hAnsi="Times New Roman" w:cs="Times New Roman"/>
          <w:sz w:val="24"/>
          <w:szCs w:val="24"/>
        </w:rPr>
      </w:pPr>
      <w:r w:rsidRPr="00674BAC">
        <w:rPr>
          <w:rFonts w:ascii="Times New Roman" w:hAnsi="Times New Roman" w:cs="Times New Roman"/>
          <w:sz w:val="24"/>
          <w:szCs w:val="24"/>
        </w:rPr>
        <w:t xml:space="preserve">Samuti on oluline mainida, et tasaarvestuse režiimi kohaldamisel säilib võlausaldajate kaitse ebaausa tegevuse vastu, sest näiteks jääb kehtima ka tasaarvestuskokkuleppe puhul tagasivõitmise alus, kui on ilmne, et tehingu ainus eesmärk oli kahjustada teisi võlausaldajaid ja tehingu vastaspool oli sellest teadlik ning tehing tehti ühe aasta jooksul enne ajutise halduri määramist. Samuti on lõpetamisel toimuv tasaarvestus piiratud finantskriisi ennetamise ja lahendamise seaduse sätetega. </w:t>
      </w:r>
    </w:p>
    <w:p w14:paraId="096E0E1E" w14:textId="77777777" w:rsidR="007941BC" w:rsidRPr="00674BAC" w:rsidRDefault="007941BC" w:rsidP="007941BC">
      <w:pPr>
        <w:pStyle w:val="Kehatekst"/>
        <w:jc w:val="both"/>
        <w:rPr>
          <w:rFonts w:ascii="Times New Roman" w:hAnsi="Times New Roman" w:cs="Times New Roman"/>
          <w:sz w:val="24"/>
          <w:szCs w:val="24"/>
        </w:rPr>
      </w:pPr>
    </w:p>
    <w:p w14:paraId="5E2039C3" w14:textId="77777777" w:rsidR="007941BC" w:rsidRPr="00674BAC" w:rsidRDefault="007941BC" w:rsidP="007941BC">
      <w:pPr>
        <w:pStyle w:val="SLONormal"/>
        <w:spacing w:before="0" w:after="0"/>
        <w:rPr>
          <w:lang w:val="et-EE"/>
        </w:rPr>
      </w:pPr>
      <w:r w:rsidRPr="00674BAC">
        <w:rPr>
          <w:lang w:val="et-EE"/>
        </w:rPr>
        <w:t>Eelnõu eesmärkide tähtsust on kirjeldatud täpsemalt eespool. Kokkuvõtvalt on tegemist õigusselguse saavutamisega ja olemasoleva režiimi laiendamisega juba varasemalt seaduses ette nähtud, Euroopa Liidu õiguse ja rahvusvaheliste standarditega kooskõlas režiimi terviklikuks toimimiseks, eelkõige selliste turuosaliste jaoks, kellele antud režiim kehtiva seaduse alusel kohalduma peaks, kuid kelle puhul esinevad praktikas režiimi kasutamiseks olulised piirangud. Seega kaalub taotletav eesmärk üles põhiõiguse riive ning kahe võrreldava grupi erinev kohtlemine on põhjendatud, mitte meelevaldne.</w:t>
      </w:r>
    </w:p>
    <w:p w14:paraId="1554D5C5" w14:textId="77777777" w:rsidR="007941BC" w:rsidRDefault="007941BC" w:rsidP="007941BC">
      <w:pPr>
        <w:pStyle w:val="SLONormal"/>
        <w:spacing w:before="0" w:after="0"/>
        <w:rPr>
          <w:lang w:val="et-EE"/>
        </w:rPr>
      </w:pPr>
    </w:p>
    <w:p w14:paraId="72999791" w14:textId="77777777" w:rsidR="007941BC" w:rsidRDefault="007941BC" w:rsidP="007941BC">
      <w:pPr>
        <w:pStyle w:val="SLONormal"/>
        <w:spacing w:before="0" w:after="0"/>
        <w:rPr>
          <w:lang w:val="et-EE"/>
        </w:rPr>
      </w:pPr>
    </w:p>
    <w:p w14:paraId="09588DF0" w14:textId="77777777" w:rsidR="007941BC" w:rsidRPr="00674BAC" w:rsidRDefault="007941BC" w:rsidP="007941BC">
      <w:pPr>
        <w:pStyle w:val="SLONormal"/>
        <w:spacing w:before="0" w:after="0"/>
        <w:rPr>
          <w:lang w:val="et-EE"/>
        </w:rPr>
      </w:pPr>
    </w:p>
    <w:p w14:paraId="2549F832" w14:textId="77777777" w:rsidR="007941BC" w:rsidRPr="00674BAC" w:rsidRDefault="007941BC" w:rsidP="007941BC">
      <w:pPr>
        <w:spacing w:after="0" w:line="240" w:lineRule="auto"/>
        <w:jc w:val="both"/>
        <w:rPr>
          <w:rFonts w:ascii="Times New Roman" w:hAnsi="Times New Roman" w:cs="Times New Roman"/>
          <w:b/>
          <w:bCs/>
          <w:sz w:val="24"/>
          <w:szCs w:val="24"/>
        </w:rPr>
      </w:pPr>
      <w:r w:rsidRPr="00674BAC">
        <w:rPr>
          <w:rFonts w:ascii="Times New Roman" w:hAnsi="Times New Roman" w:cs="Times New Roman"/>
          <w:b/>
          <w:bCs/>
          <w:sz w:val="24"/>
          <w:szCs w:val="24"/>
        </w:rPr>
        <w:t xml:space="preserve">7. Seaduse mõjud </w:t>
      </w:r>
    </w:p>
    <w:p w14:paraId="21C35EFF" w14:textId="77777777" w:rsidR="007941BC" w:rsidRPr="00674BAC" w:rsidRDefault="007941BC" w:rsidP="007941BC">
      <w:pPr>
        <w:spacing w:after="0" w:line="240" w:lineRule="auto"/>
        <w:jc w:val="both"/>
        <w:rPr>
          <w:rFonts w:ascii="Times New Roman" w:hAnsi="Times New Roman" w:cs="Times New Roman"/>
          <w:b/>
          <w:bCs/>
          <w:sz w:val="24"/>
          <w:szCs w:val="24"/>
        </w:rPr>
      </w:pPr>
    </w:p>
    <w:p w14:paraId="5F202564" w14:textId="77777777" w:rsidR="007941BC" w:rsidRPr="00674BAC" w:rsidRDefault="007941BC" w:rsidP="007941BC">
      <w:pPr>
        <w:spacing w:after="0" w:line="240" w:lineRule="auto"/>
        <w:ind w:left="708"/>
        <w:jc w:val="both"/>
        <w:rPr>
          <w:rFonts w:ascii="Times New Roman" w:hAnsi="Times New Roman" w:cs="Times New Roman"/>
          <w:b/>
          <w:bCs/>
          <w:sz w:val="24"/>
          <w:szCs w:val="24"/>
        </w:rPr>
      </w:pPr>
      <w:r w:rsidRPr="00674BAC">
        <w:rPr>
          <w:rFonts w:ascii="Times New Roman" w:hAnsi="Times New Roman" w:cs="Times New Roman"/>
          <w:b/>
          <w:bCs/>
          <w:sz w:val="24"/>
          <w:szCs w:val="24"/>
        </w:rPr>
        <w:t>7.1. Tasaarvestuse ühtse raamistiku loomise mõju</w:t>
      </w:r>
    </w:p>
    <w:p w14:paraId="6F47557A" w14:textId="77777777" w:rsidR="007941BC" w:rsidRPr="00674BAC" w:rsidRDefault="007941BC" w:rsidP="007941BC">
      <w:pPr>
        <w:spacing w:after="0" w:line="240" w:lineRule="auto"/>
        <w:ind w:left="708"/>
        <w:jc w:val="both"/>
        <w:rPr>
          <w:rFonts w:ascii="Times New Roman" w:hAnsi="Times New Roman" w:cs="Times New Roman"/>
          <w:b/>
          <w:bCs/>
          <w:sz w:val="24"/>
          <w:szCs w:val="24"/>
        </w:rPr>
      </w:pPr>
    </w:p>
    <w:p w14:paraId="1EA71598" w14:textId="77777777" w:rsidR="007941BC" w:rsidRPr="00674BAC" w:rsidRDefault="007941BC" w:rsidP="007941BC">
      <w:pPr>
        <w:pStyle w:val="SLONormal"/>
        <w:spacing w:before="0" w:after="0"/>
        <w:rPr>
          <w:lang w:val="et-EE"/>
        </w:rPr>
      </w:pPr>
      <w:r w:rsidRPr="00674BAC">
        <w:rPr>
          <w:lang w:val="et-EE"/>
        </w:rPr>
        <w:t>Eelnõus sisalduvad muudatused näevad ette lõpetamisel toimuva tasaarvestuse ühtse raamistiku ning ühtlustavad asjakohased mõisted.</w:t>
      </w:r>
    </w:p>
    <w:p w14:paraId="0AF42DD5" w14:textId="77777777" w:rsidR="007941BC" w:rsidRPr="00674BAC" w:rsidRDefault="007941BC" w:rsidP="007941BC">
      <w:pPr>
        <w:pStyle w:val="SLONormal"/>
        <w:spacing w:before="0" w:after="0"/>
        <w:rPr>
          <w:lang w:val="et-EE"/>
        </w:rPr>
      </w:pPr>
    </w:p>
    <w:p w14:paraId="548EEE0A" w14:textId="77777777" w:rsidR="007941BC" w:rsidRPr="00674BAC" w:rsidRDefault="007941BC" w:rsidP="007941BC">
      <w:pPr>
        <w:pStyle w:val="SLONormal"/>
        <w:spacing w:before="0" w:after="0"/>
        <w:rPr>
          <w:lang w:val="et-EE"/>
        </w:rPr>
      </w:pPr>
      <w:r w:rsidRPr="00674BAC">
        <w:rPr>
          <w:lang w:val="et-EE"/>
        </w:rPr>
        <w:t xml:space="preserve">Lõpetamisel toimuva tasaarvestuse põhimõtted on ette nähtud juba olemasolevas õiguses, kuid puudub ühtne ja korrektne terminoloogia ning harmoniseeritud käsitlus, mis tagaks režiimi lünkadeta kohaldumise. Regulatsioon suurendab õigusselgust nii Eesti kui ka välismaiste osapoolte jaoks. Õiguskindluse tagamine suurendab kohalike turuosaliste konkurentsivõimet ning võimekust maandada riske, mis omakorda omab potentsiaalselt positiivset mõju kogu Eesti majandusele. Õigusselgus hoiab ära ka süsteemsete riskide realiseerumise rahvusvahelise majanduse kontekstis. </w:t>
      </w:r>
    </w:p>
    <w:p w14:paraId="0A4ECF2D" w14:textId="77777777" w:rsidR="007941BC" w:rsidRPr="00674BAC" w:rsidRDefault="007941BC" w:rsidP="007941BC">
      <w:pPr>
        <w:pStyle w:val="SLONormal"/>
        <w:spacing w:before="0" w:after="0"/>
        <w:rPr>
          <w:lang w:val="et-EE"/>
        </w:rPr>
      </w:pPr>
    </w:p>
    <w:p w14:paraId="0C6EA726" w14:textId="77777777" w:rsidR="007941BC" w:rsidRPr="00674BAC" w:rsidRDefault="007941BC" w:rsidP="007941BC">
      <w:pPr>
        <w:pStyle w:val="SLONormal"/>
        <w:spacing w:before="0" w:after="0"/>
        <w:rPr>
          <w:lang w:val="et-EE"/>
        </w:rPr>
      </w:pPr>
      <w:r w:rsidRPr="00674BAC">
        <w:rPr>
          <w:lang w:val="et-EE"/>
        </w:rPr>
        <w:t>Muudatustel puudub negatiivne sotsiaalne, s</w:t>
      </w:r>
      <w:r>
        <w:rPr>
          <w:lang w:val="et-EE"/>
        </w:rPr>
        <w:t>ealhulgas</w:t>
      </w:r>
      <w:r w:rsidRPr="00674BAC">
        <w:rPr>
          <w:lang w:val="et-EE"/>
        </w:rPr>
        <w:t xml:space="preserve"> demograafiline mõju, mõju elu- ja looduskeskkonnale, regionaalarengule, riigiasutuste ja kohaliku omavalitsuse korraldusele. Seadus ei suurenda järelevalveasutuste järelevalvetegevusega seotud töökoormust.</w:t>
      </w:r>
    </w:p>
    <w:p w14:paraId="0C0F2052" w14:textId="77777777" w:rsidR="007941BC" w:rsidRPr="00674BAC" w:rsidRDefault="007941BC" w:rsidP="007941BC">
      <w:pPr>
        <w:spacing w:after="0" w:line="240" w:lineRule="auto"/>
        <w:jc w:val="both"/>
        <w:rPr>
          <w:rFonts w:ascii="Times New Roman" w:hAnsi="Times New Roman" w:cs="Times New Roman"/>
          <w:sz w:val="24"/>
          <w:szCs w:val="24"/>
        </w:rPr>
      </w:pPr>
    </w:p>
    <w:p w14:paraId="3B579027" w14:textId="77777777" w:rsidR="007941BC" w:rsidRPr="00674BAC" w:rsidRDefault="007941BC" w:rsidP="007941BC">
      <w:pPr>
        <w:spacing w:after="0" w:line="240" w:lineRule="auto"/>
        <w:ind w:left="1416"/>
        <w:jc w:val="both"/>
        <w:rPr>
          <w:rFonts w:ascii="Times New Roman" w:hAnsi="Times New Roman" w:cs="Times New Roman"/>
          <w:b/>
          <w:bCs/>
          <w:sz w:val="24"/>
          <w:szCs w:val="24"/>
        </w:rPr>
      </w:pPr>
      <w:r w:rsidRPr="00674BAC">
        <w:rPr>
          <w:rFonts w:ascii="Times New Roman" w:hAnsi="Times New Roman" w:cs="Times New Roman"/>
          <w:b/>
          <w:bCs/>
          <w:sz w:val="24"/>
          <w:szCs w:val="24"/>
        </w:rPr>
        <w:t>7.1.1. Sihtrühm nr 1: Eestis tegutsevad pangad ja muud finantsasutused (nn kvalifitseeruvad osapooled)</w:t>
      </w:r>
    </w:p>
    <w:p w14:paraId="29420202" w14:textId="77777777" w:rsidR="007941BC" w:rsidRPr="00674BAC" w:rsidRDefault="007941BC" w:rsidP="007941BC">
      <w:pPr>
        <w:spacing w:after="0" w:line="240" w:lineRule="auto"/>
        <w:ind w:left="1416"/>
        <w:jc w:val="both"/>
        <w:rPr>
          <w:rFonts w:ascii="Times New Roman" w:hAnsi="Times New Roman" w:cs="Times New Roman"/>
          <w:b/>
          <w:bCs/>
          <w:sz w:val="24"/>
          <w:szCs w:val="24"/>
        </w:rPr>
      </w:pPr>
    </w:p>
    <w:p w14:paraId="6453D866" w14:textId="77777777" w:rsidR="007941BC" w:rsidRPr="00674BAC" w:rsidRDefault="007941BC" w:rsidP="007941BC">
      <w:pPr>
        <w:pStyle w:val="SLONormal"/>
        <w:spacing w:before="0" w:after="0"/>
        <w:rPr>
          <w:lang w:val="et-EE"/>
        </w:rPr>
      </w:pPr>
      <w:r w:rsidRPr="00E727F1">
        <w:rPr>
          <w:lang w:val="et-EE"/>
        </w:rPr>
        <w:t>Nagu selgitatud seletuskirja punktis 2</w:t>
      </w:r>
      <w:r w:rsidRPr="00643B2F">
        <w:rPr>
          <w:lang w:val="et-EE"/>
        </w:rPr>
        <w:t>.1.1.</w:t>
      </w:r>
      <w:r w:rsidRPr="00E727F1">
        <w:rPr>
          <w:lang w:val="et-EE"/>
        </w:rPr>
        <w:t>, puudub</w:t>
      </w:r>
      <w:r w:rsidRPr="00674BAC">
        <w:rPr>
          <w:lang w:val="et-EE"/>
        </w:rPr>
        <w:t xml:space="preserve"> terviklik ülevaade Eestis teostatavatest tuletistehingutest ja muudest kvalifitseeruvatest finantstehingutest (s</w:t>
      </w:r>
      <w:r>
        <w:rPr>
          <w:lang w:val="et-EE"/>
        </w:rPr>
        <w:t>ealhulgas</w:t>
      </w:r>
      <w:r w:rsidRPr="00674BAC">
        <w:rPr>
          <w:lang w:val="et-EE"/>
        </w:rPr>
        <w:t xml:space="preserve"> </w:t>
      </w:r>
      <w:proofErr w:type="spellStart"/>
      <w:r w:rsidRPr="00674BAC">
        <w:rPr>
          <w:lang w:val="et-EE"/>
        </w:rPr>
        <w:t>repotehingutest</w:t>
      </w:r>
      <w:proofErr w:type="spellEnd"/>
      <w:r w:rsidRPr="00674BAC">
        <w:rPr>
          <w:lang w:val="et-EE"/>
        </w:rPr>
        <w:t xml:space="preserve">, hetketehingutest), kuna nende üle ei peeta Eestis arvestust. Nagu </w:t>
      </w:r>
      <w:r w:rsidRPr="000B5C50">
        <w:rPr>
          <w:lang w:val="et-EE"/>
        </w:rPr>
        <w:t xml:space="preserve">illustreerib punkti </w:t>
      </w:r>
      <w:r w:rsidRPr="00643B2F">
        <w:rPr>
          <w:lang w:val="et-EE"/>
        </w:rPr>
        <w:t xml:space="preserve">2.1.1. </w:t>
      </w:r>
      <w:r w:rsidRPr="000B5C50">
        <w:rPr>
          <w:lang w:val="et-EE"/>
        </w:rPr>
        <w:t>tabel nr 1, on</w:t>
      </w:r>
      <w:r w:rsidRPr="00674BAC">
        <w:rPr>
          <w:lang w:val="et-EE"/>
        </w:rPr>
        <w:t xml:space="preserve"> Eestis üksnes krediidiasutustega seotud tuletisinstrumentide tehinguid umbes 5,5 miljardi euro väärtuses aastas nimiväärtuse järgi mõõtes. Nendest tehingud mitte-krediidiasutustega (mis on eelduslikult tehingud klientidega) on umbes 1,5 miljardi euro väärtuses. </w:t>
      </w:r>
    </w:p>
    <w:p w14:paraId="7FA19A71" w14:textId="77777777" w:rsidR="007941BC" w:rsidRPr="00674BAC" w:rsidRDefault="007941BC" w:rsidP="007941BC">
      <w:pPr>
        <w:pStyle w:val="SLONormal"/>
        <w:spacing w:before="0" w:after="0"/>
        <w:rPr>
          <w:lang w:val="et-E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0"/>
        <w:gridCol w:w="2302"/>
        <w:gridCol w:w="1276"/>
        <w:gridCol w:w="3260"/>
        <w:gridCol w:w="1123"/>
        <w:gridCol w:w="11"/>
      </w:tblGrid>
      <w:tr w:rsidR="007941BC" w:rsidRPr="00674BAC" w14:paraId="684D48EE" w14:textId="77777777" w:rsidTr="00F47497">
        <w:tc>
          <w:tcPr>
            <w:tcW w:w="9322" w:type="dxa"/>
            <w:gridSpan w:val="6"/>
            <w:shd w:val="clear" w:color="auto" w:fill="FFCC00"/>
          </w:tcPr>
          <w:p w14:paraId="75AED5A3" w14:textId="77777777" w:rsidR="007941BC" w:rsidRPr="00674BAC" w:rsidRDefault="007941BC" w:rsidP="00F47497">
            <w:pPr>
              <w:keepNext/>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Sihtrühm nr 1: krediidi- ja finantseerimisasutused</w:t>
            </w:r>
            <w:r w:rsidRPr="00674BAC">
              <w:rPr>
                <w:rFonts w:ascii="Times New Roman" w:hAnsi="Times New Roman" w:cs="Times New Roman"/>
                <w:sz w:val="24"/>
                <w:szCs w:val="24"/>
              </w:rPr>
              <w:t>.</w:t>
            </w:r>
          </w:p>
          <w:p w14:paraId="4F46C054"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sz w:val="24"/>
                <w:szCs w:val="24"/>
              </w:rPr>
              <w:t xml:space="preserve">Määratletakse lõpetamisel toimuva tasaarvestuse režiimi kontekstis kasutatavad mõisted, ühtlustatakse erandeid maksejõuetusmenetlustes ning lisatakse täiendavaid erandeid režiimi terviklikuks toimimiseks. </w:t>
            </w:r>
          </w:p>
        </w:tc>
      </w:tr>
      <w:tr w:rsidR="007941BC" w:rsidRPr="00674BAC" w14:paraId="6BD033FF" w14:textId="77777777" w:rsidTr="00F47497">
        <w:trPr>
          <w:gridAfter w:val="1"/>
          <w:wAfter w:w="11" w:type="dxa"/>
          <w:trHeight w:val="983"/>
        </w:trPr>
        <w:tc>
          <w:tcPr>
            <w:tcW w:w="1350" w:type="dxa"/>
            <w:shd w:val="clear" w:color="auto" w:fill="FFCC00"/>
          </w:tcPr>
          <w:p w14:paraId="77F3BA4F"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1.1 Mõju tervikuna</w:t>
            </w:r>
          </w:p>
          <w:p w14:paraId="5C3F5F76"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oluline</w:t>
            </w:r>
          </w:p>
        </w:tc>
        <w:tc>
          <w:tcPr>
            <w:tcW w:w="7961" w:type="dxa"/>
            <w:gridSpan w:val="4"/>
          </w:tcPr>
          <w:p w14:paraId="063E07F7" w14:textId="77777777" w:rsidR="007941BC" w:rsidRPr="00674BAC" w:rsidRDefault="007941BC" w:rsidP="00F47497">
            <w:pPr>
              <w:pStyle w:val="SLONormal"/>
              <w:spacing w:before="0" w:after="0"/>
              <w:rPr>
                <w:lang w:val="et-EE"/>
              </w:rPr>
            </w:pPr>
            <w:r w:rsidRPr="00674BAC">
              <w:rPr>
                <w:lang w:val="et-EE"/>
              </w:rPr>
              <w:t>Finantsinspektsiooni andmetel on 2024. a</w:t>
            </w:r>
            <w:r>
              <w:rPr>
                <w:lang w:val="et-EE"/>
              </w:rPr>
              <w:t>asta</w:t>
            </w:r>
            <w:r w:rsidRPr="00674BAC">
              <w:rPr>
                <w:lang w:val="et-EE"/>
              </w:rPr>
              <w:t xml:space="preserve"> märtsi lõpu seisuga Eestis asutatud 9 krediidiasutust ja 5 välisriigi krediidiasutuse filiaali, 9 investeerimisühingut, 12 eurofondi, pensionifondi ja alternatiivfondi fondivalitseja tegevusloaga fondivalitsejat ja 20 kindlustusseltsi, s</w:t>
            </w:r>
            <w:r>
              <w:rPr>
                <w:lang w:val="et-EE"/>
              </w:rPr>
              <w:t>ealhulgas</w:t>
            </w:r>
            <w:r w:rsidRPr="00674BAC">
              <w:rPr>
                <w:lang w:val="et-EE"/>
              </w:rPr>
              <w:t xml:space="preserve"> 10 filiaali. Lisaks võivad kvalifitseeruvaid finantstehinguid teha ka muud finantseerimisasutused ning fondivalitsejad ka investeerimisfondide nimel.  </w:t>
            </w:r>
          </w:p>
          <w:p w14:paraId="14C436E5"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Eelnõus plaanitavad muudatused seoses tasaarvestuse režiimiga mõjutavad eelkõige antud sihtrühma, kuna muudatused puudutavad just neid Eesti turuosalisi, kes tasaarvestuskokkulepetesse (n</w:t>
            </w:r>
            <w:r>
              <w:rPr>
                <w:rFonts w:ascii="Times New Roman" w:hAnsi="Times New Roman" w:cs="Times New Roman"/>
                <w:sz w:val="24"/>
                <w:szCs w:val="24"/>
              </w:rPr>
              <w:t>äiteks</w:t>
            </w:r>
            <w:r w:rsidRPr="00674BAC">
              <w:rPr>
                <w:rFonts w:ascii="Times New Roman" w:hAnsi="Times New Roman" w:cs="Times New Roman"/>
                <w:sz w:val="24"/>
                <w:szCs w:val="24"/>
              </w:rPr>
              <w:t xml:space="preserve"> ISDA raamleping) astumisest huvitatud on. </w:t>
            </w:r>
          </w:p>
          <w:p w14:paraId="467AB074"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Muudatuste positiivseid mõjusid on kirjeldatud juba eespool. Täiendavalt rõhutades – tänu suuremale õigusselgusele paraneb Eesti turuosalistel võimalus raamlepingutesse nagu ISDA ja GMRA lepingud, astuda, ning seeläbi eelnõu punktis 1 kirjeldatud riske maandada, kuna õigusselgus parandab Eesti ettevõtluskeskkonna konkurentsivõimet muutes seega Eesti turuosalised atraktiivsemateks lepingupartneriteks nii Eesti kui välisriigi isikute jaoks.</w:t>
            </w:r>
          </w:p>
        </w:tc>
      </w:tr>
      <w:tr w:rsidR="007941BC" w:rsidRPr="00674BAC" w14:paraId="2C9A4B86" w14:textId="77777777" w:rsidTr="00F47497">
        <w:trPr>
          <w:gridAfter w:val="1"/>
          <w:wAfter w:w="11" w:type="dxa"/>
        </w:trPr>
        <w:tc>
          <w:tcPr>
            <w:tcW w:w="1350" w:type="dxa"/>
            <w:shd w:val="clear" w:color="auto" w:fill="FFCC00"/>
          </w:tcPr>
          <w:p w14:paraId="2D67A005"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 xml:space="preserve">1.2 Mõju valdkond </w:t>
            </w:r>
          </w:p>
        </w:tc>
        <w:tc>
          <w:tcPr>
            <w:tcW w:w="2302" w:type="dxa"/>
          </w:tcPr>
          <w:p w14:paraId="7B72A652"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Mõju majandusele</w:t>
            </w:r>
          </w:p>
        </w:tc>
        <w:tc>
          <w:tcPr>
            <w:tcW w:w="1276" w:type="dxa"/>
            <w:shd w:val="clear" w:color="auto" w:fill="FFCC00"/>
          </w:tcPr>
          <w:p w14:paraId="78639511"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Avalduv mõju</w:t>
            </w:r>
          </w:p>
          <w:p w14:paraId="1F5AA1FE"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 xml:space="preserve"> oluline</w:t>
            </w:r>
          </w:p>
        </w:tc>
        <w:tc>
          <w:tcPr>
            <w:tcW w:w="4383" w:type="dxa"/>
            <w:gridSpan w:val="2"/>
          </w:tcPr>
          <w:p w14:paraId="730547A4" w14:textId="77777777" w:rsidR="007941BC" w:rsidRPr="00674BAC" w:rsidRDefault="007941BC" w:rsidP="00F47497">
            <w:pPr>
              <w:spacing w:after="0" w:line="240" w:lineRule="auto"/>
              <w:jc w:val="both"/>
              <w:rPr>
                <w:rFonts w:ascii="Times New Roman" w:hAnsi="Times New Roman" w:cs="Times New Roman"/>
                <w:b/>
                <w:sz w:val="24"/>
                <w:szCs w:val="24"/>
              </w:rPr>
            </w:pPr>
            <w:r w:rsidRPr="00674BAC">
              <w:rPr>
                <w:rFonts w:ascii="Times New Roman" w:hAnsi="Times New Roman" w:cs="Times New Roman"/>
                <w:sz w:val="24"/>
                <w:szCs w:val="24"/>
              </w:rPr>
              <w:t xml:space="preserve">Paraneb õiguskindlus. Kavandatavad muudatused tagavad vajaliku õigusselguse, mille kohaselt maksejõuetusmenetluse algatamine ei mõjuta lõpetamisel toimuvat tasaarvestust, see toimib edasi vastavalt tasaarvestuskokkuleppe tingimustele. Õigusselguse tõttu väheneb lepingute osakaal, mille tõlgendamine on esmatasandi regulatsiooni puudulikkuse tõttu probleemne. Paraneb õiguskindlus krediidi- ja finantseerimisasutuste tasaarvestuskokkulepete sõlmimisel, mille läbi muutub selliste lepingute maksumus sihtrühmale eelduslikult odavamaks ning suureneb rahvusvaheline konkurentsivõime. </w:t>
            </w:r>
          </w:p>
        </w:tc>
      </w:tr>
      <w:tr w:rsidR="007941BC" w:rsidRPr="00674BAC" w14:paraId="12C867E6" w14:textId="77777777" w:rsidTr="00F47497">
        <w:trPr>
          <w:trHeight w:val="270"/>
        </w:trPr>
        <w:tc>
          <w:tcPr>
            <w:tcW w:w="1350" w:type="dxa"/>
            <w:vMerge w:val="restart"/>
            <w:shd w:val="clear" w:color="auto" w:fill="FFCC00"/>
          </w:tcPr>
          <w:p w14:paraId="365031B7"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Olulisus</w:t>
            </w:r>
          </w:p>
        </w:tc>
        <w:tc>
          <w:tcPr>
            <w:tcW w:w="2302" w:type="dxa"/>
          </w:tcPr>
          <w:p w14:paraId="3D9011BF"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Ulatus</w:t>
            </w:r>
          </w:p>
        </w:tc>
        <w:tc>
          <w:tcPr>
            <w:tcW w:w="1276" w:type="dxa"/>
          </w:tcPr>
          <w:p w14:paraId="5B05A52D" w14:textId="77777777" w:rsidR="007941BC" w:rsidRPr="00674BAC" w:rsidRDefault="007941BC" w:rsidP="00F47497">
            <w:pPr>
              <w:spacing w:after="0" w:line="240" w:lineRule="auto"/>
              <w:rPr>
                <w:rFonts w:ascii="Times New Roman" w:hAnsi="Times New Roman" w:cs="Times New Roman"/>
                <w:sz w:val="24"/>
                <w:szCs w:val="24"/>
              </w:rPr>
            </w:pPr>
            <w:r w:rsidRPr="00674BAC">
              <w:rPr>
                <w:rFonts w:ascii="Times New Roman" w:hAnsi="Times New Roman" w:cs="Times New Roman"/>
                <w:i/>
                <w:sz w:val="24"/>
                <w:szCs w:val="24"/>
              </w:rPr>
              <w:t>keskmine</w:t>
            </w:r>
          </w:p>
        </w:tc>
        <w:tc>
          <w:tcPr>
            <w:tcW w:w="3260" w:type="dxa"/>
          </w:tcPr>
          <w:p w14:paraId="029E928F"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Sihtrühma suurus</w:t>
            </w:r>
          </w:p>
        </w:tc>
        <w:tc>
          <w:tcPr>
            <w:tcW w:w="1134" w:type="dxa"/>
            <w:gridSpan w:val="2"/>
          </w:tcPr>
          <w:p w14:paraId="186917F2"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keskmine</w:t>
            </w:r>
          </w:p>
        </w:tc>
      </w:tr>
      <w:tr w:rsidR="007941BC" w:rsidRPr="00674BAC" w14:paraId="112DFC9F" w14:textId="77777777" w:rsidTr="00F47497">
        <w:trPr>
          <w:trHeight w:val="270"/>
        </w:trPr>
        <w:tc>
          <w:tcPr>
            <w:tcW w:w="1350" w:type="dxa"/>
            <w:vMerge/>
            <w:shd w:val="clear" w:color="auto" w:fill="FFCC00"/>
          </w:tcPr>
          <w:p w14:paraId="2D46A9E3" w14:textId="77777777" w:rsidR="007941BC" w:rsidRPr="00674BAC" w:rsidRDefault="007941BC" w:rsidP="00F47497">
            <w:pPr>
              <w:spacing w:after="0" w:line="240" w:lineRule="auto"/>
              <w:rPr>
                <w:rFonts w:ascii="Times New Roman" w:hAnsi="Times New Roman" w:cs="Times New Roman"/>
                <w:b/>
                <w:sz w:val="24"/>
                <w:szCs w:val="24"/>
              </w:rPr>
            </w:pPr>
          </w:p>
        </w:tc>
        <w:tc>
          <w:tcPr>
            <w:tcW w:w="2302" w:type="dxa"/>
          </w:tcPr>
          <w:p w14:paraId="0AF0404F"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Sagedus</w:t>
            </w:r>
          </w:p>
        </w:tc>
        <w:tc>
          <w:tcPr>
            <w:tcW w:w="1276" w:type="dxa"/>
          </w:tcPr>
          <w:p w14:paraId="3DDFDE2E"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keskmine</w:t>
            </w:r>
          </w:p>
        </w:tc>
        <w:tc>
          <w:tcPr>
            <w:tcW w:w="3260" w:type="dxa"/>
          </w:tcPr>
          <w:p w14:paraId="505B6F7D"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Ebasoovitavate mõjude risk</w:t>
            </w:r>
          </w:p>
        </w:tc>
        <w:tc>
          <w:tcPr>
            <w:tcW w:w="1134" w:type="dxa"/>
            <w:gridSpan w:val="2"/>
          </w:tcPr>
          <w:p w14:paraId="5ED0F403"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väike</w:t>
            </w:r>
          </w:p>
        </w:tc>
      </w:tr>
    </w:tbl>
    <w:p w14:paraId="2C4117F6" w14:textId="77777777" w:rsidR="007941BC" w:rsidRPr="00674BAC" w:rsidRDefault="007941BC" w:rsidP="007941BC">
      <w:pPr>
        <w:spacing w:after="0" w:line="240" w:lineRule="auto"/>
        <w:jc w:val="both"/>
        <w:rPr>
          <w:rFonts w:ascii="Times New Roman" w:hAnsi="Times New Roman" w:cs="Times New Roman"/>
          <w:b/>
          <w:bCs/>
          <w:sz w:val="24"/>
          <w:szCs w:val="24"/>
        </w:rPr>
      </w:pPr>
    </w:p>
    <w:p w14:paraId="5840F4AF"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Mõju krediidi- ja finantseerimisasutustele on sihtrühmadest kõige ulatuslikum ehk mõju on nende suhtes keskmiselt oluline. Sihtrühma toimimises ei ole ette näha märkimisväärseid muudatusi, mis eeldaksid sihiteadlikku kohanemist, kuid soodsamate tingimuste tagajärjel uute majanduslike suhete loomisega võib kaasneda vajadus regulatsiooniga kohaneda.  </w:t>
      </w:r>
    </w:p>
    <w:p w14:paraId="4EF7BFE1" w14:textId="77777777" w:rsidR="007941BC" w:rsidRPr="00674BAC" w:rsidRDefault="007941BC" w:rsidP="007941BC">
      <w:pPr>
        <w:spacing w:after="0" w:line="240" w:lineRule="auto"/>
        <w:jc w:val="both"/>
        <w:rPr>
          <w:rFonts w:ascii="Times New Roman" w:hAnsi="Times New Roman" w:cs="Times New Roman"/>
          <w:sz w:val="24"/>
          <w:szCs w:val="24"/>
        </w:rPr>
      </w:pPr>
    </w:p>
    <w:p w14:paraId="11890092"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Sihtrühma suurus</w:t>
      </w:r>
      <w:r>
        <w:rPr>
          <w:rFonts w:ascii="Times New Roman" w:hAnsi="Times New Roman" w:cs="Times New Roman"/>
          <w:sz w:val="24"/>
          <w:szCs w:val="24"/>
        </w:rPr>
        <w:t>e kohta</w:t>
      </w:r>
      <w:r w:rsidRPr="00674BAC">
        <w:rPr>
          <w:rFonts w:ascii="Times New Roman" w:hAnsi="Times New Roman" w:cs="Times New Roman"/>
          <w:sz w:val="24"/>
          <w:szCs w:val="24"/>
        </w:rPr>
        <w:t xml:space="preserve"> on oluline märkida, et statistika krediidi- ja finantseerimisasutustest, kes tegelikkuses tuletis- ja </w:t>
      </w:r>
      <w:proofErr w:type="spellStart"/>
      <w:r w:rsidRPr="00674BAC">
        <w:rPr>
          <w:rFonts w:ascii="Times New Roman" w:hAnsi="Times New Roman" w:cs="Times New Roman"/>
          <w:sz w:val="24"/>
          <w:szCs w:val="24"/>
        </w:rPr>
        <w:t>repotehinguid</w:t>
      </w:r>
      <w:proofErr w:type="spellEnd"/>
      <w:r w:rsidRPr="00674BAC">
        <w:rPr>
          <w:rFonts w:ascii="Times New Roman" w:hAnsi="Times New Roman" w:cs="Times New Roman"/>
          <w:sz w:val="24"/>
          <w:szCs w:val="24"/>
        </w:rPr>
        <w:t xml:space="preserve"> teostavad, puudub.</w:t>
      </w:r>
    </w:p>
    <w:p w14:paraId="4FE78EBF" w14:textId="77777777" w:rsidR="007941BC" w:rsidRPr="00674BAC" w:rsidRDefault="007941BC" w:rsidP="007941BC">
      <w:pPr>
        <w:spacing w:after="0" w:line="240" w:lineRule="auto"/>
        <w:jc w:val="both"/>
        <w:rPr>
          <w:rFonts w:ascii="Times New Roman" w:hAnsi="Times New Roman" w:cs="Times New Roman"/>
          <w:sz w:val="24"/>
          <w:szCs w:val="24"/>
        </w:rPr>
      </w:pPr>
    </w:p>
    <w:p w14:paraId="015C0796"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Mõjude avaldumise sagedus sõltub konkreetselt tehtavate tehingute arvust ja selle kasvust. Eelduslikult muutub krediidi-ja finantseerimisasutuste jaoks tuletis- ja </w:t>
      </w:r>
      <w:proofErr w:type="spellStart"/>
      <w:r w:rsidRPr="00674BAC">
        <w:rPr>
          <w:rFonts w:ascii="Times New Roman" w:hAnsi="Times New Roman" w:cs="Times New Roman"/>
          <w:sz w:val="24"/>
          <w:szCs w:val="24"/>
        </w:rPr>
        <w:t>repotehingute</w:t>
      </w:r>
      <w:proofErr w:type="spellEnd"/>
      <w:r w:rsidRPr="00674BAC">
        <w:rPr>
          <w:rFonts w:ascii="Times New Roman" w:hAnsi="Times New Roman" w:cs="Times New Roman"/>
          <w:sz w:val="24"/>
          <w:szCs w:val="24"/>
        </w:rPr>
        <w:t xml:space="preserve"> tegemine raamlepingute alusel odavamaks, kuna õiguslikud riskid on maandatud, täpsemat mõju tehingute arvule on keeruline prognoosida. Mõjude avaldumise sagedus ei ole tõenäoliselt kogu sihtrühma jaoks igapäevane.</w:t>
      </w:r>
    </w:p>
    <w:p w14:paraId="429BC2EF" w14:textId="77777777" w:rsidR="007941BC" w:rsidRPr="00674BAC" w:rsidRDefault="007941BC" w:rsidP="007941BC">
      <w:pPr>
        <w:spacing w:after="0" w:line="240" w:lineRule="auto"/>
        <w:jc w:val="both"/>
        <w:rPr>
          <w:rFonts w:ascii="Times New Roman" w:hAnsi="Times New Roman" w:cs="Times New Roman"/>
          <w:sz w:val="24"/>
          <w:szCs w:val="24"/>
        </w:rPr>
      </w:pPr>
    </w:p>
    <w:p w14:paraId="6C922290" w14:textId="77777777" w:rsidR="007941BC" w:rsidRPr="00C63FE8"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Ebasoovitavaid mõjusid selle sihtrühma jaoks ei kaasne, kuna tegemist on võimaluse, mitte kohustusega selliseid lepinguid sõlmida.</w:t>
      </w:r>
    </w:p>
    <w:p w14:paraId="3D44EE84" w14:textId="77777777" w:rsidR="007941BC" w:rsidRPr="00674BAC" w:rsidRDefault="007941BC" w:rsidP="007941BC">
      <w:pPr>
        <w:spacing w:after="0" w:line="240" w:lineRule="auto"/>
        <w:ind w:left="1416"/>
        <w:jc w:val="both"/>
        <w:rPr>
          <w:rFonts w:ascii="Times New Roman" w:hAnsi="Times New Roman" w:cs="Times New Roman"/>
          <w:b/>
          <w:bCs/>
          <w:sz w:val="24"/>
          <w:szCs w:val="24"/>
        </w:rPr>
      </w:pPr>
    </w:p>
    <w:p w14:paraId="187F0FB4" w14:textId="77777777" w:rsidR="007941BC" w:rsidRPr="00674BAC" w:rsidRDefault="007941BC" w:rsidP="007941BC">
      <w:pPr>
        <w:spacing w:after="0" w:line="240" w:lineRule="auto"/>
        <w:ind w:left="1416"/>
        <w:jc w:val="both"/>
        <w:rPr>
          <w:rFonts w:ascii="Times New Roman" w:hAnsi="Times New Roman" w:cs="Times New Roman"/>
          <w:b/>
          <w:bCs/>
          <w:sz w:val="24"/>
          <w:szCs w:val="24"/>
        </w:rPr>
      </w:pPr>
      <w:r w:rsidRPr="00674BAC">
        <w:rPr>
          <w:rFonts w:ascii="Times New Roman" w:hAnsi="Times New Roman" w:cs="Times New Roman"/>
          <w:b/>
          <w:bCs/>
          <w:sz w:val="24"/>
          <w:szCs w:val="24"/>
        </w:rPr>
        <w:t>7.1.2. Sihtrühm nr 2: Eesti riik</w:t>
      </w:r>
      <w:r>
        <w:rPr>
          <w:rFonts w:ascii="Times New Roman" w:hAnsi="Times New Roman" w:cs="Times New Roman"/>
          <w:b/>
          <w:bCs/>
          <w:sz w:val="24"/>
          <w:szCs w:val="24"/>
        </w:rPr>
        <w:t xml:space="preserve"> (Vabariigi Valitsus Rahandusministeeriumi kaudu)</w:t>
      </w:r>
      <w:r w:rsidRPr="00674BAC">
        <w:rPr>
          <w:rFonts w:ascii="Times New Roman" w:hAnsi="Times New Roman" w:cs="Times New Roman"/>
          <w:b/>
          <w:bCs/>
          <w:sz w:val="24"/>
          <w:szCs w:val="24"/>
        </w:rPr>
        <w:t xml:space="preserve"> ja Eesti Pank (kvalifitseeruvate osapooltena ja tasaarvestuskokkuleppe osapooltena) </w:t>
      </w:r>
    </w:p>
    <w:p w14:paraId="5D8A2662" w14:textId="77777777" w:rsidR="007941BC" w:rsidRPr="00674BAC" w:rsidRDefault="007941BC" w:rsidP="007941BC">
      <w:pPr>
        <w:spacing w:after="0" w:line="240" w:lineRule="auto"/>
        <w:ind w:left="1416"/>
        <w:jc w:val="both"/>
        <w:rPr>
          <w:rFonts w:ascii="Times New Roman" w:hAnsi="Times New Roman" w:cs="Times New Roman"/>
          <w:b/>
          <w:bCs/>
          <w:sz w:val="24"/>
          <w:szCs w:val="24"/>
        </w:rPr>
      </w:pPr>
    </w:p>
    <w:p w14:paraId="17EF6E12" w14:textId="77777777" w:rsidR="007941BC" w:rsidRPr="00674BAC" w:rsidRDefault="007941BC" w:rsidP="007941BC">
      <w:pPr>
        <w:pStyle w:val="SLONormal"/>
        <w:spacing w:before="0" w:after="0"/>
        <w:rPr>
          <w:lang w:val="et-EE"/>
        </w:rPr>
      </w:pPr>
      <w:r w:rsidRPr="00674BAC">
        <w:rPr>
          <w:lang w:val="et-EE"/>
        </w:rPr>
        <w:t>Siia sihtrühma kuuluvad Eesti riik ja Eesti Pank. Nagu selgitatud eelnõu punktis 2, puudub terviklik ülevaade Eestis teostatavatest tuletistehingutest ja muudest kvalifitseeruvatest finantstehingutest (s</w:t>
      </w:r>
      <w:r>
        <w:rPr>
          <w:lang w:val="et-EE"/>
        </w:rPr>
        <w:t>ealhulgas</w:t>
      </w:r>
      <w:r w:rsidRPr="00674BAC">
        <w:rPr>
          <w:lang w:val="et-EE"/>
        </w:rPr>
        <w:t xml:space="preserve"> </w:t>
      </w:r>
      <w:proofErr w:type="spellStart"/>
      <w:r w:rsidRPr="00674BAC">
        <w:rPr>
          <w:lang w:val="et-EE"/>
        </w:rPr>
        <w:t>repotehingute</w:t>
      </w:r>
      <w:proofErr w:type="spellEnd"/>
      <w:r w:rsidRPr="00674BAC">
        <w:rPr>
          <w:lang w:val="et-EE"/>
        </w:rPr>
        <w:t>, hetketehingutest), s</w:t>
      </w:r>
      <w:r>
        <w:rPr>
          <w:lang w:val="et-EE"/>
        </w:rPr>
        <w:t>ealhulgas</w:t>
      </w:r>
      <w:r w:rsidRPr="00674BAC">
        <w:rPr>
          <w:lang w:val="et-EE"/>
        </w:rPr>
        <w:t xml:space="preserve"> Eesti riigi ja Eesti Panga poolt tehtavatest sellistest tehingutest, kuna nende üle ei peeta Eestis arvestust.</w:t>
      </w:r>
    </w:p>
    <w:p w14:paraId="575E74AA" w14:textId="77777777" w:rsidR="007941BC" w:rsidRPr="00674BAC" w:rsidRDefault="007941BC" w:rsidP="007941BC">
      <w:pPr>
        <w:pStyle w:val="SLONormal"/>
        <w:spacing w:before="0" w:after="0"/>
        <w:rPr>
          <w:lang w:val="et-E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0"/>
        <w:gridCol w:w="2302"/>
        <w:gridCol w:w="1276"/>
        <w:gridCol w:w="3260"/>
        <w:gridCol w:w="1123"/>
        <w:gridCol w:w="11"/>
      </w:tblGrid>
      <w:tr w:rsidR="007941BC" w:rsidRPr="00674BAC" w14:paraId="07473A64" w14:textId="77777777" w:rsidTr="00F47497">
        <w:tc>
          <w:tcPr>
            <w:tcW w:w="9322" w:type="dxa"/>
            <w:gridSpan w:val="6"/>
            <w:shd w:val="clear" w:color="auto" w:fill="FFCC00"/>
          </w:tcPr>
          <w:p w14:paraId="5DAE8C93" w14:textId="77777777" w:rsidR="007941BC" w:rsidRPr="00674BAC" w:rsidRDefault="007941BC" w:rsidP="00F47497">
            <w:pPr>
              <w:keepNext/>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Sihtrühm nr 2: Eesti riik ja Eesti Pank</w:t>
            </w:r>
            <w:r w:rsidRPr="00674BAC">
              <w:rPr>
                <w:rFonts w:ascii="Times New Roman" w:hAnsi="Times New Roman" w:cs="Times New Roman"/>
                <w:sz w:val="24"/>
                <w:szCs w:val="24"/>
              </w:rPr>
              <w:t>.</w:t>
            </w:r>
          </w:p>
          <w:p w14:paraId="0C53D60C" w14:textId="77777777" w:rsidR="007941BC" w:rsidRPr="00674BAC" w:rsidRDefault="007941BC" w:rsidP="00F47497">
            <w:pPr>
              <w:spacing w:after="0" w:line="240" w:lineRule="auto"/>
              <w:jc w:val="both"/>
              <w:rPr>
                <w:rFonts w:ascii="Times New Roman" w:hAnsi="Times New Roman" w:cs="Times New Roman"/>
                <w:i/>
                <w:sz w:val="24"/>
                <w:szCs w:val="24"/>
              </w:rPr>
            </w:pPr>
            <w:r w:rsidRPr="00674BAC">
              <w:rPr>
                <w:rFonts w:ascii="Times New Roman" w:hAnsi="Times New Roman" w:cs="Times New Roman"/>
                <w:sz w:val="24"/>
                <w:szCs w:val="24"/>
              </w:rPr>
              <w:t>Määratletakse lõpetamisel toimuva tasaarvestuse režiimi kontekstis kasutatavad mõisted, ühtlustatakse erandeid maksejõuetusmenetlustes ning lisatakse täiendavaid erandeid režiimi terviklikuks toimimiseks.</w:t>
            </w:r>
          </w:p>
        </w:tc>
      </w:tr>
      <w:tr w:rsidR="007941BC" w:rsidRPr="00674BAC" w14:paraId="4038316F" w14:textId="77777777" w:rsidTr="00F47497">
        <w:trPr>
          <w:gridAfter w:val="1"/>
          <w:wAfter w:w="11" w:type="dxa"/>
          <w:trHeight w:val="1559"/>
        </w:trPr>
        <w:tc>
          <w:tcPr>
            <w:tcW w:w="1350" w:type="dxa"/>
            <w:shd w:val="clear" w:color="auto" w:fill="FFCC00"/>
          </w:tcPr>
          <w:p w14:paraId="5297D25D"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2.1 Mõju tervikuna</w:t>
            </w:r>
          </w:p>
          <w:p w14:paraId="256E10EE"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ebaoluline</w:t>
            </w:r>
          </w:p>
        </w:tc>
        <w:tc>
          <w:tcPr>
            <w:tcW w:w="7961" w:type="dxa"/>
            <w:gridSpan w:val="4"/>
          </w:tcPr>
          <w:p w14:paraId="0A8C3775"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Eelnõus plaanitavad muudatused mõjutavad antud sihtrühma vähesel määral, kuna Eesti riigi ja Eesti Panga puhul on maksejõuetusmenetluste algatamise risk minimaalne ning riskid vastaspoolte jaoks väiksemad. Sellest tulenevalt ei mõjuta eelnõus sätestatud muudatused sihtrühma jaoks raamlepingute nagu ISDA ja GMRA sõlmimise kulusid sarnasel määral nagu eelmise sihtrühma jaoks. Küll aga mõjutab ka antud sihtrühma positiivselt õigusselguse paranemine ning seega suureneb sihtrühma atraktiivsus turuosalistena.  </w:t>
            </w:r>
          </w:p>
        </w:tc>
      </w:tr>
      <w:tr w:rsidR="007941BC" w:rsidRPr="00674BAC" w14:paraId="1E63CB54" w14:textId="77777777" w:rsidTr="00F47497">
        <w:trPr>
          <w:gridAfter w:val="1"/>
          <w:wAfter w:w="11" w:type="dxa"/>
        </w:trPr>
        <w:tc>
          <w:tcPr>
            <w:tcW w:w="1350" w:type="dxa"/>
            <w:shd w:val="clear" w:color="auto" w:fill="FFCC00"/>
          </w:tcPr>
          <w:p w14:paraId="46CD566D"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 xml:space="preserve">2.2 Mõju valdkond </w:t>
            </w:r>
          </w:p>
        </w:tc>
        <w:tc>
          <w:tcPr>
            <w:tcW w:w="2302" w:type="dxa"/>
          </w:tcPr>
          <w:p w14:paraId="4E796B0A"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Mõju riigiasutustele, majandusele</w:t>
            </w:r>
          </w:p>
        </w:tc>
        <w:tc>
          <w:tcPr>
            <w:tcW w:w="1276" w:type="dxa"/>
            <w:shd w:val="clear" w:color="auto" w:fill="FFCC00"/>
          </w:tcPr>
          <w:p w14:paraId="230C3780"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Avalduv mõju</w:t>
            </w:r>
          </w:p>
          <w:p w14:paraId="26B9ED50"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ebaoluline</w:t>
            </w:r>
          </w:p>
        </w:tc>
        <w:tc>
          <w:tcPr>
            <w:tcW w:w="4383" w:type="dxa"/>
            <w:gridSpan w:val="2"/>
          </w:tcPr>
          <w:p w14:paraId="45D1D84D" w14:textId="77777777" w:rsidR="007941BC" w:rsidRPr="00674BAC" w:rsidRDefault="007941BC" w:rsidP="00F47497">
            <w:pPr>
              <w:spacing w:after="0" w:line="240" w:lineRule="auto"/>
              <w:jc w:val="both"/>
              <w:rPr>
                <w:rFonts w:ascii="Times New Roman" w:hAnsi="Times New Roman" w:cs="Times New Roman"/>
                <w:b/>
                <w:sz w:val="24"/>
                <w:szCs w:val="24"/>
              </w:rPr>
            </w:pPr>
            <w:r w:rsidRPr="00674BAC">
              <w:rPr>
                <w:rFonts w:ascii="Times New Roman" w:hAnsi="Times New Roman" w:cs="Times New Roman"/>
                <w:sz w:val="24"/>
                <w:szCs w:val="24"/>
              </w:rPr>
              <w:t>Paraneb õiguskindlus. Õigusselguse tõttu väheneb lepingute osakaal, mille tõlgendamine on esmatasandi regulatsiooni puudulikkuse tõttu probleemne. Paraneb õiguskindlus tasaarvestuskokkulepete sõlmimisel, mille läbi muutub selliste lepingute maksumus eelduslikult ka antud  sihtrühmale mõnevõrra odavamaks ning suureneb rahvusvaheline konkurentsivõime.</w:t>
            </w:r>
          </w:p>
        </w:tc>
      </w:tr>
      <w:tr w:rsidR="007941BC" w:rsidRPr="00674BAC" w14:paraId="76B3ADC7" w14:textId="77777777" w:rsidTr="00F47497">
        <w:trPr>
          <w:trHeight w:val="270"/>
        </w:trPr>
        <w:tc>
          <w:tcPr>
            <w:tcW w:w="1350" w:type="dxa"/>
            <w:vMerge w:val="restart"/>
            <w:shd w:val="clear" w:color="auto" w:fill="FFCC00"/>
          </w:tcPr>
          <w:p w14:paraId="757C28AF"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Olulisus</w:t>
            </w:r>
          </w:p>
        </w:tc>
        <w:tc>
          <w:tcPr>
            <w:tcW w:w="2302" w:type="dxa"/>
          </w:tcPr>
          <w:p w14:paraId="3731B33E"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Ulatus</w:t>
            </w:r>
          </w:p>
        </w:tc>
        <w:tc>
          <w:tcPr>
            <w:tcW w:w="1276" w:type="dxa"/>
          </w:tcPr>
          <w:p w14:paraId="08B61A22" w14:textId="77777777" w:rsidR="007941BC" w:rsidRPr="00674BAC" w:rsidRDefault="007941BC" w:rsidP="00F47497">
            <w:pPr>
              <w:spacing w:after="0" w:line="240" w:lineRule="auto"/>
              <w:rPr>
                <w:rFonts w:ascii="Times New Roman" w:hAnsi="Times New Roman" w:cs="Times New Roman"/>
                <w:sz w:val="24"/>
                <w:szCs w:val="24"/>
              </w:rPr>
            </w:pPr>
            <w:r w:rsidRPr="00674BAC">
              <w:rPr>
                <w:rFonts w:ascii="Times New Roman" w:hAnsi="Times New Roman" w:cs="Times New Roman"/>
                <w:i/>
                <w:sz w:val="24"/>
                <w:szCs w:val="24"/>
              </w:rPr>
              <w:t>väike</w:t>
            </w:r>
          </w:p>
        </w:tc>
        <w:tc>
          <w:tcPr>
            <w:tcW w:w="3260" w:type="dxa"/>
          </w:tcPr>
          <w:p w14:paraId="4D153E34"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Sihtrühma suurus</w:t>
            </w:r>
          </w:p>
        </w:tc>
        <w:tc>
          <w:tcPr>
            <w:tcW w:w="1134" w:type="dxa"/>
            <w:gridSpan w:val="2"/>
          </w:tcPr>
          <w:p w14:paraId="43001F0A"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keskmine</w:t>
            </w:r>
          </w:p>
        </w:tc>
      </w:tr>
      <w:tr w:rsidR="007941BC" w:rsidRPr="00674BAC" w14:paraId="7FB6DB1B" w14:textId="77777777" w:rsidTr="00F47497">
        <w:trPr>
          <w:trHeight w:val="270"/>
        </w:trPr>
        <w:tc>
          <w:tcPr>
            <w:tcW w:w="1350" w:type="dxa"/>
            <w:vMerge/>
            <w:shd w:val="clear" w:color="auto" w:fill="FFCC00"/>
          </w:tcPr>
          <w:p w14:paraId="661EA1C1" w14:textId="77777777" w:rsidR="007941BC" w:rsidRPr="00674BAC" w:rsidRDefault="007941BC" w:rsidP="00F47497">
            <w:pPr>
              <w:spacing w:after="0" w:line="240" w:lineRule="auto"/>
              <w:rPr>
                <w:rFonts w:ascii="Times New Roman" w:hAnsi="Times New Roman" w:cs="Times New Roman"/>
                <w:b/>
                <w:sz w:val="24"/>
                <w:szCs w:val="24"/>
              </w:rPr>
            </w:pPr>
          </w:p>
        </w:tc>
        <w:tc>
          <w:tcPr>
            <w:tcW w:w="2302" w:type="dxa"/>
          </w:tcPr>
          <w:p w14:paraId="403049B2"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Sagedus</w:t>
            </w:r>
          </w:p>
        </w:tc>
        <w:tc>
          <w:tcPr>
            <w:tcW w:w="1276" w:type="dxa"/>
          </w:tcPr>
          <w:p w14:paraId="178810AD"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väike</w:t>
            </w:r>
          </w:p>
        </w:tc>
        <w:tc>
          <w:tcPr>
            <w:tcW w:w="3260" w:type="dxa"/>
          </w:tcPr>
          <w:p w14:paraId="59F47C9C"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Ebasoovitavate mõjude risk</w:t>
            </w:r>
          </w:p>
        </w:tc>
        <w:tc>
          <w:tcPr>
            <w:tcW w:w="1134" w:type="dxa"/>
            <w:gridSpan w:val="2"/>
          </w:tcPr>
          <w:p w14:paraId="135D5C9E"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väike</w:t>
            </w:r>
          </w:p>
        </w:tc>
      </w:tr>
    </w:tbl>
    <w:p w14:paraId="2500A67A" w14:textId="77777777" w:rsidR="007941BC" w:rsidRPr="00674BAC" w:rsidRDefault="007941BC" w:rsidP="007941BC">
      <w:pPr>
        <w:spacing w:after="0" w:line="240" w:lineRule="auto"/>
        <w:jc w:val="both"/>
        <w:rPr>
          <w:rFonts w:ascii="Times New Roman" w:hAnsi="Times New Roman" w:cs="Times New Roman"/>
          <w:sz w:val="24"/>
          <w:szCs w:val="24"/>
        </w:rPr>
      </w:pPr>
    </w:p>
    <w:p w14:paraId="24FF5FFA"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Mõju ulatust on hinnatud väikseks, kuna muudatused ei mõjuta oluliselt sihtrühma jaoks tasaarvestuskokkulepete sõlmimise toimimist. </w:t>
      </w:r>
    </w:p>
    <w:p w14:paraId="7411C27F" w14:textId="77777777" w:rsidR="007941BC" w:rsidRPr="00674BAC" w:rsidRDefault="007941BC" w:rsidP="007941BC">
      <w:pPr>
        <w:spacing w:after="0" w:line="240" w:lineRule="auto"/>
        <w:jc w:val="both"/>
        <w:rPr>
          <w:rFonts w:ascii="Times New Roman" w:hAnsi="Times New Roman" w:cs="Times New Roman"/>
          <w:sz w:val="24"/>
          <w:szCs w:val="24"/>
        </w:rPr>
      </w:pPr>
    </w:p>
    <w:p w14:paraId="685F89AE"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Sihtrühma suurust on hinnatud keskmiseks tulenevalt asjaolust, et võrreldavateks objektideks on avalik-õiguslikud isikud ning tuletis- ja </w:t>
      </w:r>
      <w:proofErr w:type="spellStart"/>
      <w:r w:rsidRPr="00674BAC">
        <w:rPr>
          <w:rFonts w:ascii="Times New Roman" w:hAnsi="Times New Roman" w:cs="Times New Roman"/>
          <w:sz w:val="24"/>
          <w:szCs w:val="24"/>
        </w:rPr>
        <w:t>repotehinguid</w:t>
      </w:r>
      <w:proofErr w:type="spellEnd"/>
      <w:r w:rsidRPr="00674BAC">
        <w:rPr>
          <w:rFonts w:ascii="Times New Roman" w:hAnsi="Times New Roman" w:cs="Times New Roman"/>
          <w:sz w:val="24"/>
          <w:szCs w:val="24"/>
        </w:rPr>
        <w:t xml:space="preserve"> teostavad teadaolevalt Rahandusministeerium riigi nimel ning Eesti Pank.</w:t>
      </w:r>
    </w:p>
    <w:p w14:paraId="3431C8AE" w14:textId="77777777" w:rsidR="007941BC" w:rsidRPr="00674BAC" w:rsidRDefault="007941BC" w:rsidP="007941BC">
      <w:pPr>
        <w:spacing w:after="0" w:line="240" w:lineRule="auto"/>
        <w:jc w:val="both"/>
        <w:rPr>
          <w:rFonts w:ascii="Times New Roman" w:hAnsi="Times New Roman" w:cs="Times New Roman"/>
          <w:sz w:val="24"/>
          <w:szCs w:val="24"/>
        </w:rPr>
      </w:pPr>
    </w:p>
    <w:p w14:paraId="74EC8756"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Mõjude avaldumise sagedus on tulenevalt mõju ulatuses samuti väike. </w:t>
      </w:r>
    </w:p>
    <w:p w14:paraId="3110DD10" w14:textId="77777777" w:rsidR="007941BC" w:rsidRPr="00674BAC" w:rsidRDefault="007941BC" w:rsidP="007941BC">
      <w:pPr>
        <w:spacing w:after="0" w:line="240" w:lineRule="auto"/>
        <w:jc w:val="both"/>
        <w:rPr>
          <w:rFonts w:ascii="Times New Roman" w:hAnsi="Times New Roman" w:cs="Times New Roman"/>
          <w:sz w:val="24"/>
          <w:szCs w:val="24"/>
        </w:rPr>
      </w:pPr>
    </w:p>
    <w:p w14:paraId="6EFD7B29"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Ebasoovitavaid mõjusid selle sihtrühma jaoks ei kaasne, kuna tegemist on võimaluse, mitte kohustusega selliseid lepinguid sõlmida. </w:t>
      </w:r>
    </w:p>
    <w:p w14:paraId="0D6AD79F" w14:textId="77777777" w:rsidR="007941BC" w:rsidRPr="00674BAC" w:rsidRDefault="007941BC" w:rsidP="007941BC">
      <w:pPr>
        <w:spacing w:after="0" w:line="240" w:lineRule="auto"/>
        <w:jc w:val="both"/>
        <w:rPr>
          <w:rFonts w:ascii="Times New Roman" w:hAnsi="Times New Roman" w:cs="Times New Roman"/>
          <w:sz w:val="24"/>
          <w:szCs w:val="24"/>
        </w:rPr>
      </w:pPr>
    </w:p>
    <w:p w14:paraId="56DEAED3" w14:textId="77777777" w:rsidR="007941BC" w:rsidRPr="00674BAC" w:rsidRDefault="007941BC" w:rsidP="007941BC">
      <w:pPr>
        <w:spacing w:after="0" w:line="240" w:lineRule="auto"/>
        <w:ind w:left="1416"/>
        <w:jc w:val="both"/>
        <w:rPr>
          <w:rFonts w:ascii="Times New Roman" w:hAnsi="Times New Roman" w:cs="Times New Roman"/>
          <w:b/>
          <w:bCs/>
          <w:sz w:val="24"/>
          <w:szCs w:val="24"/>
        </w:rPr>
      </w:pPr>
      <w:r w:rsidRPr="00674BAC">
        <w:rPr>
          <w:rFonts w:ascii="Times New Roman" w:hAnsi="Times New Roman" w:cs="Times New Roman"/>
          <w:b/>
          <w:bCs/>
          <w:sz w:val="24"/>
          <w:szCs w:val="24"/>
        </w:rPr>
        <w:t xml:space="preserve">7.1.3. Sihtrühm nr 3: Eestis tegutsevad suurettevõtjad (nn kvalifitseeruvad osapooled) </w:t>
      </w:r>
    </w:p>
    <w:p w14:paraId="37E5BA1B" w14:textId="77777777" w:rsidR="007941BC" w:rsidRPr="00674BAC" w:rsidRDefault="007941BC" w:rsidP="007941BC">
      <w:pPr>
        <w:spacing w:after="0" w:line="240" w:lineRule="auto"/>
        <w:ind w:left="1416"/>
        <w:jc w:val="both"/>
        <w:rPr>
          <w:rFonts w:ascii="Times New Roman" w:hAnsi="Times New Roman" w:cs="Times New Roman"/>
          <w:b/>
          <w:bCs/>
          <w:sz w:val="24"/>
          <w:szCs w:val="24"/>
        </w:rPr>
      </w:pPr>
    </w:p>
    <w:p w14:paraId="03217567" w14:textId="77777777" w:rsidR="007941BC" w:rsidRPr="00674BAC" w:rsidRDefault="007941BC" w:rsidP="007941BC">
      <w:pPr>
        <w:pStyle w:val="SLONormal"/>
        <w:spacing w:before="0" w:after="0"/>
        <w:rPr>
          <w:lang w:val="et-EE"/>
        </w:rPr>
      </w:pPr>
      <w:r w:rsidRPr="00674BAC">
        <w:rPr>
          <w:lang w:val="et-EE"/>
        </w:rPr>
        <w:t>Siia sihtrühma kuuluvad Eesti reaalsektori suurettevõtjad (n</w:t>
      </w:r>
      <w:r>
        <w:rPr>
          <w:lang w:val="et-EE"/>
        </w:rPr>
        <w:t>äiteks</w:t>
      </w:r>
      <w:r w:rsidRPr="00674BAC">
        <w:rPr>
          <w:lang w:val="et-EE"/>
        </w:rPr>
        <w:t xml:space="preserve"> Eesti Energia), kuid nende täpset arvu on keeruline välja tuua.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0"/>
        <w:gridCol w:w="2302"/>
        <w:gridCol w:w="1276"/>
        <w:gridCol w:w="3260"/>
        <w:gridCol w:w="1123"/>
        <w:gridCol w:w="11"/>
      </w:tblGrid>
      <w:tr w:rsidR="007941BC" w:rsidRPr="00674BAC" w14:paraId="0E2EF2C4" w14:textId="77777777" w:rsidTr="00F47497">
        <w:tc>
          <w:tcPr>
            <w:tcW w:w="9322" w:type="dxa"/>
            <w:gridSpan w:val="6"/>
            <w:shd w:val="clear" w:color="auto" w:fill="FFCC00"/>
          </w:tcPr>
          <w:p w14:paraId="35A1B0DB" w14:textId="77777777" w:rsidR="007941BC" w:rsidRPr="00674BAC" w:rsidRDefault="007941BC" w:rsidP="00F47497">
            <w:pPr>
              <w:keepNext/>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Sihtrühm nr 3: suurettevõtjad</w:t>
            </w:r>
            <w:r w:rsidRPr="00674BAC">
              <w:rPr>
                <w:rFonts w:ascii="Times New Roman" w:hAnsi="Times New Roman" w:cs="Times New Roman"/>
                <w:sz w:val="24"/>
                <w:szCs w:val="24"/>
              </w:rPr>
              <w:t>.</w:t>
            </w:r>
          </w:p>
          <w:p w14:paraId="170AA37F"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sz w:val="24"/>
                <w:szCs w:val="24"/>
              </w:rPr>
              <w:t>Määratletakse lõpetamisel toimuva tasaarvestuse režiimi kontekstis kasutatavad mõisted, ühtlustatakse erandeid maksejõuetusmenetlustes ning lisatakse täiendavaid erandeid režiimi terviklikuks toimimiseks.</w:t>
            </w:r>
          </w:p>
        </w:tc>
      </w:tr>
      <w:tr w:rsidR="007941BC" w:rsidRPr="00674BAC" w14:paraId="5142C9E3" w14:textId="77777777" w:rsidTr="00F47497">
        <w:trPr>
          <w:gridAfter w:val="1"/>
          <w:wAfter w:w="11" w:type="dxa"/>
          <w:trHeight w:val="1559"/>
        </w:trPr>
        <w:tc>
          <w:tcPr>
            <w:tcW w:w="1350" w:type="dxa"/>
            <w:shd w:val="clear" w:color="auto" w:fill="FFCC00"/>
          </w:tcPr>
          <w:p w14:paraId="3A240273"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3.1 Mõju tervikuna</w:t>
            </w:r>
          </w:p>
          <w:p w14:paraId="127EC6EE"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oluline</w:t>
            </w:r>
          </w:p>
        </w:tc>
        <w:tc>
          <w:tcPr>
            <w:tcW w:w="7961" w:type="dxa"/>
            <w:gridSpan w:val="4"/>
          </w:tcPr>
          <w:p w14:paraId="24A24113"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Eestis on mitmeid erinevaid suurettevõtjaks kvalifitseerumise viise – kehtiva seaduse alusel viidatakse tasaarvestuse režiimi ja finantstagatise režiimi raames tunnuste nimekirjale </w:t>
            </w:r>
            <w:r>
              <w:rPr>
                <w:rFonts w:ascii="Times New Roman" w:hAnsi="Times New Roman" w:cs="Times New Roman"/>
                <w:sz w:val="24"/>
                <w:szCs w:val="24"/>
              </w:rPr>
              <w:t>AÕS</w:t>
            </w:r>
            <w:r w:rsidRPr="00674BAC">
              <w:rPr>
                <w:rFonts w:ascii="Times New Roman" w:hAnsi="Times New Roman" w:cs="Times New Roman"/>
                <w:sz w:val="24"/>
                <w:szCs w:val="24"/>
              </w:rPr>
              <w:t xml:space="preserve"> § 314</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lõikes 2, kuid eelnõu kohaselt rakendatakse edaspidi väärtpaberituru seaduse § 6 lõikes 2</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toodud nimekirja. Nimetatud tunnuste alusel suurettevõtjaks kvalifitseeruvate turuosaliste kohta Eestis teadaolevalt statistika puudub. Võrdluseks võib tuua näiteks raamatupidamise seaduse alusel kvalifitseeruvad suurettevõtjad, millele kohaldub aga kolmas definitsioon ning mille kohaselt oli äriregistri 2021. ja 2022. aasta andmetel Eestis 160 suurettevõtjat.</w:t>
            </w:r>
            <w:r w:rsidRPr="00674BAC">
              <w:rPr>
                <w:rStyle w:val="Allmrkuseviide"/>
                <w:rFonts w:ascii="Times New Roman" w:hAnsi="Times New Roman" w:cs="Times New Roman"/>
              </w:rPr>
              <w:footnoteReference w:id="112"/>
            </w:r>
            <w:r w:rsidRPr="00674BAC">
              <w:rPr>
                <w:rFonts w:ascii="Times New Roman" w:hAnsi="Times New Roman" w:cs="Times New Roman"/>
                <w:sz w:val="24"/>
                <w:szCs w:val="24"/>
              </w:rPr>
              <w:t xml:space="preserve"> Oluline on mainida, et raamatupidamise seaduse alusel kvalifitseerub suurettevõtjaks äriühing, kelle keskmine töötajate arv aruandeaasta jooksul on 250 inimest ning varad kokku 20 000 000 eurot ja/või müügitulu 40 000 000 eurot. Väärtpaberituru seaduse definitsioon ei sisalda tingimusi töötajate arvule ning selle asemel seab tingimuseks, et äriühing vastab vähemalt kahele järgmistest tingimustest: bilansimaht on võrdne 20 miljoni euroga või sellest suurem; netokäive on võrdne 40 miljoni euroga või sellest suurem; omakapital on võrdne 2 miljoni euroga või sellest suurem.</w:t>
            </w:r>
          </w:p>
          <w:p w14:paraId="7FA73A9C"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Eelnõus plaanitavad muudatused seoses tasaarvestuse režiimiga mõjutavad krediidi- ja finantseerimisasutuste kõrval eelkõige antud sihtrühma ning täpsemalt neid Eesti osapooli, kes tasaarvestuskokkulepetesse (n</w:t>
            </w:r>
            <w:r>
              <w:rPr>
                <w:rFonts w:ascii="Times New Roman" w:hAnsi="Times New Roman" w:cs="Times New Roman"/>
                <w:sz w:val="24"/>
                <w:szCs w:val="24"/>
              </w:rPr>
              <w:t>äiteks</w:t>
            </w:r>
            <w:r w:rsidRPr="00674BAC">
              <w:rPr>
                <w:rFonts w:ascii="Times New Roman" w:hAnsi="Times New Roman" w:cs="Times New Roman"/>
                <w:sz w:val="24"/>
                <w:szCs w:val="24"/>
              </w:rPr>
              <w:t xml:space="preserve"> ISDA raamleping) astumisest huvitatud on. </w:t>
            </w:r>
          </w:p>
          <w:p w14:paraId="4D80622A"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Muudatuste positiivseid mõjusid on kirjeldatud juba eespool. Täiendavalt rõhutades – tänu suuremale õigusselgusele paraneb Eesti osapooltel võimalus raamlepingutesse nagu ISDA ja GMRA lepingud, astuda, ning seeläbi eelnõu punktis 1 kirjeldatud riske maandada, kuna õigusselgus parandab Eesti ettevõtluskeskkonna konkurentsivõimet muutes seega Eesti osapooled atraktiivsemateks lepingupartneriteks nii Eesti kui välisriigi isikute jaoks.</w:t>
            </w:r>
          </w:p>
        </w:tc>
      </w:tr>
      <w:tr w:rsidR="007941BC" w:rsidRPr="00674BAC" w14:paraId="49B7903A" w14:textId="77777777" w:rsidTr="00F47497">
        <w:trPr>
          <w:gridAfter w:val="1"/>
          <w:wAfter w:w="11" w:type="dxa"/>
        </w:trPr>
        <w:tc>
          <w:tcPr>
            <w:tcW w:w="1350" w:type="dxa"/>
            <w:shd w:val="clear" w:color="auto" w:fill="FFCC00"/>
          </w:tcPr>
          <w:p w14:paraId="0A47E122"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 xml:space="preserve">3.2 Mõju valdkond </w:t>
            </w:r>
          </w:p>
        </w:tc>
        <w:tc>
          <w:tcPr>
            <w:tcW w:w="2302" w:type="dxa"/>
          </w:tcPr>
          <w:p w14:paraId="02949CC3"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Mõju majandusele</w:t>
            </w:r>
          </w:p>
        </w:tc>
        <w:tc>
          <w:tcPr>
            <w:tcW w:w="1276" w:type="dxa"/>
            <w:shd w:val="clear" w:color="auto" w:fill="FFCC00"/>
          </w:tcPr>
          <w:p w14:paraId="1A4E9C4A"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Avalduv mõju</w:t>
            </w:r>
          </w:p>
          <w:p w14:paraId="54CE863F"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oluline</w:t>
            </w:r>
          </w:p>
        </w:tc>
        <w:tc>
          <w:tcPr>
            <w:tcW w:w="4383" w:type="dxa"/>
            <w:gridSpan w:val="2"/>
          </w:tcPr>
          <w:p w14:paraId="1200F4AF" w14:textId="77777777" w:rsidR="007941BC" w:rsidRPr="00674BAC" w:rsidRDefault="007941BC" w:rsidP="00F47497">
            <w:pPr>
              <w:spacing w:after="0" w:line="240" w:lineRule="auto"/>
              <w:jc w:val="both"/>
              <w:rPr>
                <w:rFonts w:ascii="Times New Roman" w:hAnsi="Times New Roman" w:cs="Times New Roman"/>
                <w:b/>
                <w:sz w:val="24"/>
                <w:szCs w:val="24"/>
              </w:rPr>
            </w:pPr>
            <w:r w:rsidRPr="00674BAC">
              <w:rPr>
                <w:rFonts w:ascii="Times New Roman" w:hAnsi="Times New Roman" w:cs="Times New Roman"/>
                <w:sz w:val="24"/>
                <w:szCs w:val="24"/>
              </w:rPr>
              <w:t>Paraneb õiguskindlus. Kavandatavad muudatused tagavad vajaliku õigusselguse, mille kohaselt  maksejõuetusmenetluse algatamine ei mõjuta lõpetamisel toimuvat tasaarvestust, see toimib edasi vastavalt tasaarvestuskokkuleppe tingimustele. Õigusselguse tõttu väheneb lepingute osakaal, mille tõlgendamine on esmatasandi regulatsiooni puudulikkuse tõttu probleemne. Paraneb õiguskindlus suurettevõtjate poolt tasaarvestuskokkulepete sõlmimisel, mille läbi muutub selliste lepingute maksumus eeldatavalt sihtrühmale odavamaks ning suureneb rahvusvaheline konkurentsivõime.</w:t>
            </w:r>
          </w:p>
        </w:tc>
      </w:tr>
      <w:tr w:rsidR="007941BC" w:rsidRPr="00674BAC" w14:paraId="60BDEAB4" w14:textId="77777777" w:rsidTr="00F47497">
        <w:trPr>
          <w:trHeight w:val="270"/>
        </w:trPr>
        <w:tc>
          <w:tcPr>
            <w:tcW w:w="1350" w:type="dxa"/>
            <w:vMerge w:val="restart"/>
            <w:shd w:val="clear" w:color="auto" w:fill="FFCC00"/>
          </w:tcPr>
          <w:p w14:paraId="2224D2D2"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Olulisus</w:t>
            </w:r>
          </w:p>
        </w:tc>
        <w:tc>
          <w:tcPr>
            <w:tcW w:w="2302" w:type="dxa"/>
          </w:tcPr>
          <w:p w14:paraId="79B87C48"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Ulatus</w:t>
            </w:r>
          </w:p>
        </w:tc>
        <w:tc>
          <w:tcPr>
            <w:tcW w:w="1276" w:type="dxa"/>
          </w:tcPr>
          <w:p w14:paraId="3584C6A0" w14:textId="77777777" w:rsidR="007941BC" w:rsidRPr="00674BAC" w:rsidRDefault="007941BC" w:rsidP="00F47497">
            <w:pPr>
              <w:spacing w:after="0" w:line="240" w:lineRule="auto"/>
              <w:rPr>
                <w:rFonts w:ascii="Times New Roman" w:hAnsi="Times New Roman" w:cs="Times New Roman"/>
                <w:sz w:val="24"/>
                <w:szCs w:val="24"/>
              </w:rPr>
            </w:pPr>
            <w:r w:rsidRPr="00674BAC">
              <w:rPr>
                <w:rFonts w:ascii="Times New Roman" w:hAnsi="Times New Roman" w:cs="Times New Roman"/>
                <w:i/>
                <w:sz w:val="24"/>
                <w:szCs w:val="24"/>
              </w:rPr>
              <w:t>keskmine</w:t>
            </w:r>
          </w:p>
        </w:tc>
        <w:tc>
          <w:tcPr>
            <w:tcW w:w="3260" w:type="dxa"/>
          </w:tcPr>
          <w:p w14:paraId="41C4B454"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Sihtrühma suurus</w:t>
            </w:r>
          </w:p>
        </w:tc>
        <w:tc>
          <w:tcPr>
            <w:tcW w:w="1134" w:type="dxa"/>
            <w:gridSpan w:val="2"/>
          </w:tcPr>
          <w:p w14:paraId="3246C9F1"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keskmine</w:t>
            </w:r>
          </w:p>
        </w:tc>
      </w:tr>
      <w:tr w:rsidR="007941BC" w:rsidRPr="00674BAC" w14:paraId="579119C3" w14:textId="77777777" w:rsidTr="00F47497">
        <w:trPr>
          <w:trHeight w:val="270"/>
        </w:trPr>
        <w:tc>
          <w:tcPr>
            <w:tcW w:w="1350" w:type="dxa"/>
            <w:vMerge/>
            <w:shd w:val="clear" w:color="auto" w:fill="FFCC00"/>
          </w:tcPr>
          <w:p w14:paraId="70E1F885" w14:textId="77777777" w:rsidR="007941BC" w:rsidRPr="00674BAC" w:rsidRDefault="007941BC" w:rsidP="00F47497">
            <w:pPr>
              <w:spacing w:after="0" w:line="240" w:lineRule="auto"/>
              <w:rPr>
                <w:rFonts w:ascii="Times New Roman" w:hAnsi="Times New Roman" w:cs="Times New Roman"/>
                <w:b/>
                <w:sz w:val="24"/>
                <w:szCs w:val="24"/>
              </w:rPr>
            </w:pPr>
          </w:p>
        </w:tc>
        <w:tc>
          <w:tcPr>
            <w:tcW w:w="2302" w:type="dxa"/>
          </w:tcPr>
          <w:p w14:paraId="2807ED32"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Sagedus</w:t>
            </w:r>
          </w:p>
        </w:tc>
        <w:tc>
          <w:tcPr>
            <w:tcW w:w="1276" w:type="dxa"/>
          </w:tcPr>
          <w:p w14:paraId="532359C6"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keskmine</w:t>
            </w:r>
          </w:p>
        </w:tc>
        <w:tc>
          <w:tcPr>
            <w:tcW w:w="3260" w:type="dxa"/>
          </w:tcPr>
          <w:p w14:paraId="0E37ED21"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Ebasoovitavate mõjude risk</w:t>
            </w:r>
          </w:p>
        </w:tc>
        <w:tc>
          <w:tcPr>
            <w:tcW w:w="1134" w:type="dxa"/>
            <w:gridSpan w:val="2"/>
          </w:tcPr>
          <w:p w14:paraId="1290C98E"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väike</w:t>
            </w:r>
          </w:p>
        </w:tc>
      </w:tr>
    </w:tbl>
    <w:p w14:paraId="74962B1F" w14:textId="77777777" w:rsidR="007941BC" w:rsidRPr="00674BAC" w:rsidRDefault="007941BC" w:rsidP="007941BC">
      <w:pPr>
        <w:spacing w:after="0" w:line="240" w:lineRule="auto"/>
        <w:ind w:left="1416"/>
        <w:jc w:val="both"/>
        <w:rPr>
          <w:rFonts w:ascii="Times New Roman" w:hAnsi="Times New Roman" w:cs="Times New Roman"/>
          <w:b/>
          <w:bCs/>
          <w:sz w:val="24"/>
          <w:szCs w:val="24"/>
        </w:rPr>
      </w:pPr>
    </w:p>
    <w:p w14:paraId="400149EF"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Mõju suurettevõte</w:t>
      </w:r>
      <w:r>
        <w:rPr>
          <w:rFonts w:ascii="Times New Roman" w:hAnsi="Times New Roman" w:cs="Times New Roman"/>
          <w:sz w:val="24"/>
          <w:szCs w:val="24"/>
        </w:rPr>
        <w:t>tele</w:t>
      </w:r>
      <w:r w:rsidRPr="00674BAC">
        <w:rPr>
          <w:rFonts w:ascii="Times New Roman" w:hAnsi="Times New Roman" w:cs="Times New Roman"/>
          <w:sz w:val="24"/>
          <w:szCs w:val="24"/>
        </w:rPr>
        <w:t xml:space="preserve"> on hinnatud keskmiselt oluliseks, kuigi täpsemad andmed mõjutatud ettevõtetest puuduvad. Sihtrühma toimimises ei ole ette näha märkimisväärseid muudatusi, mis eeldaksid sihiteadlikku kohanemist, kuid soodsamate tingimuste tagajärjel uute majanduslike suhete loomisega võib kaasneda vajadus regulatsiooniga kohaneda.  </w:t>
      </w:r>
    </w:p>
    <w:p w14:paraId="0C7E3177" w14:textId="77777777" w:rsidR="007941BC" w:rsidRPr="00674BAC" w:rsidRDefault="007941BC" w:rsidP="007941BC">
      <w:pPr>
        <w:spacing w:after="0" w:line="240" w:lineRule="auto"/>
        <w:jc w:val="both"/>
        <w:rPr>
          <w:rFonts w:ascii="Times New Roman" w:hAnsi="Times New Roman" w:cs="Times New Roman"/>
          <w:sz w:val="24"/>
          <w:szCs w:val="24"/>
        </w:rPr>
      </w:pPr>
    </w:p>
    <w:p w14:paraId="603C5B53"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Sihtrühma suuruse </w:t>
      </w:r>
      <w:r>
        <w:rPr>
          <w:rFonts w:ascii="Times New Roman" w:hAnsi="Times New Roman" w:cs="Times New Roman"/>
          <w:sz w:val="24"/>
          <w:szCs w:val="24"/>
        </w:rPr>
        <w:t>kohta</w:t>
      </w:r>
      <w:r w:rsidRPr="00674BAC">
        <w:rPr>
          <w:rFonts w:ascii="Times New Roman" w:hAnsi="Times New Roman" w:cs="Times New Roman"/>
          <w:sz w:val="24"/>
          <w:szCs w:val="24"/>
        </w:rPr>
        <w:t xml:space="preserve"> on oluline märkida, et statistika suurettevõtjatest, kes tegelikkuses tuletis-</w:t>
      </w:r>
      <w:r>
        <w:rPr>
          <w:rFonts w:ascii="Times New Roman" w:hAnsi="Times New Roman" w:cs="Times New Roman"/>
          <w:sz w:val="24"/>
          <w:szCs w:val="24"/>
        </w:rPr>
        <w:t xml:space="preserve">, </w:t>
      </w:r>
      <w:proofErr w:type="spellStart"/>
      <w:r>
        <w:rPr>
          <w:rFonts w:ascii="Times New Roman" w:hAnsi="Times New Roman" w:cs="Times New Roman"/>
          <w:sz w:val="24"/>
          <w:szCs w:val="24"/>
        </w:rPr>
        <w:t>spot</w:t>
      </w:r>
      <w:proofErr w:type="spellEnd"/>
      <w:r>
        <w:rPr>
          <w:rFonts w:ascii="Times New Roman" w:hAnsi="Times New Roman" w:cs="Times New Roman"/>
          <w:sz w:val="24"/>
          <w:szCs w:val="24"/>
        </w:rPr>
        <w:t xml:space="preserve">- </w:t>
      </w:r>
      <w:r w:rsidRPr="00674BAC">
        <w:rPr>
          <w:rFonts w:ascii="Times New Roman" w:hAnsi="Times New Roman" w:cs="Times New Roman"/>
          <w:sz w:val="24"/>
          <w:szCs w:val="24"/>
        </w:rPr>
        <w:t xml:space="preserve">ja </w:t>
      </w:r>
      <w:proofErr w:type="spellStart"/>
      <w:r w:rsidRPr="00674BAC">
        <w:rPr>
          <w:rFonts w:ascii="Times New Roman" w:hAnsi="Times New Roman" w:cs="Times New Roman"/>
          <w:sz w:val="24"/>
          <w:szCs w:val="24"/>
        </w:rPr>
        <w:t>repotehinguid</w:t>
      </w:r>
      <w:proofErr w:type="spellEnd"/>
      <w:r w:rsidRPr="00674BAC">
        <w:rPr>
          <w:rFonts w:ascii="Times New Roman" w:hAnsi="Times New Roman" w:cs="Times New Roman"/>
          <w:sz w:val="24"/>
          <w:szCs w:val="24"/>
        </w:rPr>
        <w:t xml:space="preserve"> teostavad, puudub. </w:t>
      </w:r>
    </w:p>
    <w:p w14:paraId="068868BB" w14:textId="77777777" w:rsidR="007941BC" w:rsidRPr="00674BAC" w:rsidRDefault="007941BC" w:rsidP="007941BC">
      <w:pPr>
        <w:spacing w:after="0" w:line="240" w:lineRule="auto"/>
        <w:jc w:val="both"/>
        <w:rPr>
          <w:rFonts w:ascii="Times New Roman" w:hAnsi="Times New Roman" w:cs="Times New Roman"/>
          <w:sz w:val="24"/>
          <w:szCs w:val="24"/>
        </w:rPr>
      </w:pPr>
    </w:p>
    <w:p w14:paraId="3A267ECA"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Mõjude avaldumise sagedus sõltub konkreetselt tehtavate tehingute arvust ja selle kasvust. Eelduslikult muutub ka suurettevõt</w:t>
      </w:r>
      <w:r>
        <w:rPr>
          <w:rFonts w:ascii="Times New Roman" w:hAnsi="Times New Roman" w:cs="Times New Roman"/>
          <w:sz w:val="24"/>
          <w:szCs w:val="24"/>
        </w:rPr>
        <w:t>jate</w:t>
      </w:r>
      <w:r w:rsidRPr="00674BAC">
        <w:rPr>
          <w:rFonts w:ascii="Times New Roman" w:hAnsi="Times New Roman" w:cs="Times New Roman"/>
          <w:sz w:val="24"/>
          <w:szCs w:val="24"/>
        </w:rPr>
        <w:t xml:space="preserve"> jaoks tuletis-</w:t>
      </w:r>
      <w:r>
        <w:rPr>
          <w:rFonts w:ascii="Times New Roman" w:hAnsi="Times New Roman" w:cs="Times New Roman"/>
          <w:sz w:val="24"/>
          <w:szCs w:val="24"/>
        </w:rPr>
        <w:t xml:space="preserve">, </w:t>
      </w:r>
      <w:proofErr w:type="spellStart"/>
      <w:r>
        <w:rPr>
          <w:rFonts w:ascii="Times New Roman" w:hAnsi="Times New Roman" w:cs="Times New Roman"/>
          <w:sz w:val="24"/>
          <w:szCs w:val="24"/>
        </w:rPr>
        <w:t>spot</w:t>
      </w:r>
      <w:proofErr w:type="spellEnd"/>
      <w:r>
        <w:rPr>
          <w:rFonts w:ascii="Times New Roman" w:hAnsi="Times New Roman" w:cs="Times New Roman"/>
          <w:sz w:val="24"/>
          <w:szCs w:val="24"/>
        </w:rPr>
        <w:t>-</w:t>
      </w:r>
      <w:r w:rsidRPr="00674BAC">
        <w:rPr>
          <w:rFonts w:ascii="Times New Roman" w:hAnsi="Times New Roman" w:cs="Times New Roman"/>
          <w:sz w:val="24"/>
          <w:szCs w:val="24"/>
        </w:rPr>
        <w:t xml:space="preserve"> ja </w:t>
      </w:r>
      <w:proofErr w:type="spellStart"/>
      <w:r w:rsidRPr="00674BAC">
        <w:rPr>
          <w:rFonts w:ascii="Times New Roman" w:hAnsi="Times New Roman" w:cs="Times New Roman"/>
          <w:sz w:val="24"/>
          <w:szCs w:val="24"/>
        </w:rPr>
        <w:t>repotehingute</w:t>
      </w:r>
      <w:proofErr w:type="spellEnd"/>
      <w:r w:rsidRPr="00674BAC">
        <w:rPr>
          <w:rFonts w:ascii="Times New Roman" w:hAnsi="Times New Roman" w:cs="Times New Roman"/>
          <w:sz w:val="24"/>
          <w:szCs w:val="24"/>
        </w:rPr>
        <w:t xml:space="preserve"> tegemine raamlepingute alusel odavamaks, kuna õiguslikud riskid on maandatud, täpsemat mõju tehingute arvule on keeruline prognoosida.</w:t>
      </w:r>
    </w:p>
    <w:p w14:paraId="71DACF57" w14:textId="77777777" w:rsidR="007941BC" w:rsidRPr="00674BAC" w:rsidRDefault="007941BC" w:rsidP="007941BC">
      <w:pPr>
        <w:spacing w:after="0" w:line="240" w:lineRule="auto"/>
        <w:jc w:val="both"/>
        <w:rPr>
          <w:rFonts w:ascii="Times New Roman" w:hAnsi="Times New Roman" w:cs="Times New Roman"/>
          <w:sz w:val="24"/>
          <w:szCs w:val="24"/>
        </w:rPr>
      </w:pPr>
    </w:p>
    <w:p w14:paraId="72513324"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Ebasoovitavaid mõjusid selle sihtrühma jaoks ei kaasne, kuna tegemist on võimaluse, mitte kohustusega selliseid lepinguid sõlmida.</w:t>
      </w:r>
    </w:p>
    <w:p w14:paraId="3023D3B5" w14:textId="77777777" w:rsidR="007941BC" w:rsidRPr="00C63FE8" w:rsidRDefault="007941BC" w:rsidP="007941BC">
      <w:pPr>
        <w:spacing w:after="0" w:line="240" w:lineRule="auto"/>
        <w:jc w:val="both"/>
        <w:rPr>
          <w:rFonts w:ascii="Times New Roman" w:hAnsi="Times New Roman" w:cs="Times New Roman"/>
          <w:sz w:val="24"/>
          <w:szCs w:val="24"/>
        </w:rPr>
      </w:pPr>
    </w:p>
    <w:p w14:paraId="697D8252" w14:textId="77777777" w:rsidR="007941BC" w:rsidRPr="00674BAC" w:rsidRDefault="007941BC" w:rsidP="007941BC">
      <w:pPr>
        <w:spacing w:after="0" w:line="240" w:lineRule="auto"/>
        <w:ind w:left="1416"/>
        <w:jc w:val="both"/>
        <w:rPr>
          <w:rFonts w:ascii="Times New Roman" w:hAnsi="Times New Roman" w:cs="Times New Roman"/>
          <w:b/>
          <w:bCs/>
          <w:sz w:val="24"/>
          <w:szCs w:val="24"/>
        </w:rPr>
      </w:pPr>
      <w:r w:rsidRPr="00674BAC">
        <w:rPr>
          <w:rFonts w:ascii="Times New Roman" w:hAnsi="Times New Roman" w:cs="Times New Roman"/>
          <w:b/>
          <w:bCs/>
          <w:sz w:val="24"/>
          <w:szCs w:val="24"/>
        </w:rPr>
        <w:t>7.1.4. Sihtrühm nr 4: Eestis tegutsevad väikesed ja keskmised ettevõtjad (nn osapooled, kes saavad tasaarvestuskokkuleppeid sõlmida kvalifitseeruvate osapoolte vastaspooltena)</w:t>
      </w:r>
    </w:p>
    <w:p w14:paraId="0EFD6D24" w14:textId="77777777" w:rsidR="007941BC" w:rsidRPr="00674BAC" w:rsidRDefault="007941BC" w:rsidP="007941BC">
      <w:pPr>
        <w:spacing w:after="0" w:line="240" w:lineRule="auto"/>
        <w:ind w:left="1416"/>
        <w:jc w:val="both"/>
        <w:rPr>
          <w:rFonts w:ascii="Times New Roman" w:hAnsi="Times New Roman" w:cs="Times New Roman"/>
          <w:b/>
          <w:bCs/>
          <w:sz w:val="24"/>
          <w:szCs w:val="24"/>
        </w:rPr>
      </w:pPr>
    </w:p>
    <w:p w14:paraId="2B50C064" w14:textId="77777777" w:rsidR="007941BC" w:rsidRPr="00674BAC" w:rsidRDefault="007941BC" w:rsidP="007941BC">
      <w:pPr>
        <w:pStyle w:val="SLONormal"/>
        <w:spacing w:before="0" w:after="0"/>
        <w:rPr>
          <w:lang w:val="et-EE"/>
        </w:rPr>
      </w:pPr>
      <w:r w:rsidRPr="00674BAC">
        <w:rPr>
          <w:lang w:val="et-EE"/>
        </w:rPr>
        <w:t>Siia sihtrühma kuuluvad Eesti (eelkõige reaalsektori) väikesed ja keskmised ettevõtjad (n</w:t>
      </w:r>
      <w:r>
        <w:rPr>
          <w:lang w:val="et-EE"/>
        </w:rPr>
        <w:t>äiteks</w:t>
      </w:r>
      <w:r w:rsidRPr="00674BAC">
        <w:rPr>
          <w:lang w:val="et-EE"/>
        </w:rPr>
        <w:t xml:space="preserve"> kütuseettevõtted), kuid nende täpset arvu on keeruline välja tuua.</w:t>
      </w:r>
    </w:p>
    <w:p w14:paraId="53F18CA6" w14:textId="77777777" w:rsidR="007941BC" w:rsidRPr="00674BAC" w:rsidRDefault="007941BC" w:rsidP="007941BC">
      <w:pPr>
        <w:pStyle w:val="SLONormal"/>
        <w:spacing w:before="0" w:after="0"/>
        <w:rPr>
          <w:lang w:val="et-E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0"/>
        <w:gridCol w:w="2302"/>
        <w:gridCol w:w="1276"/>
        <w:gridCol w:w="3260"/>
        <w:gridCol w:w="1123"/>
        <w:gridCol w:w="11"/>
      </w:tblGrid>
      <w:tr w:rsidR="007941BC" w:rsidRPr="00674BAC" w14:paraId="5DCBF8D6" w14:textId="77777777" w:rsidTr="00F47497">
        <w:tc>
          <w:tcPr>
            <w:tcW w:w="9322" w:type="dxa"/>
            <w:gridSpan w:val="6"/>
            <w:shd w:val="clear" w:color="auto" w:fill="FFCC00"/>
          </w:tcPr>
          <w:p w14:paraId="74ADB1B7" w14:textId="77777777" w:rsidR="007941BC" w:rsidRPr="00674BAC" w:rsidRDefault="007941BC" w:rsidP="00F47497">
            <w:pPr>
              <w:keepNext/>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Sihtrühm nr 4: Eestis tegutsevad väikesed ja keskmised ettevõtjad</w:t>
            </w:r>
            <w:r w:rsidRPr="00674BAC">
              <w:rPr>
                <w:rFonts w:ascii="Times New Roman" w:hAnsi="Times New Roman" w:cs="Times New Roman"/>
                <w:sz w:val="24"/>
                <w:szCs w:val="24"/>
              </w:rPr>
              <w:t>.</w:t>
            </w:r>
          </w:p>
          <w:p w14:paraId="4687AB85"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sz w:val="24"/>
                <w:szCs w:val="24"/>
              </w:rPr>
              <w:t>Avaneb võimalus sõlmida finantstagatiskokkuleppeid. Määratletakse lõpetamisel toimuva tasaarvestuse režiimi kontekstis kasutatavad mõisted, ühtlustatakse erandeid maksejõuetusmenetlustes ning lisatakse täiendavaid erandeid režiimi terviklikuks toimimiseks.</w:t>
            </w:r>
          </w:p>
        </w:tc>
      </w:tr>
      <w:tr w:rsidR="007941BC" w:rsidRPr="00674BAC" w14:paraId="62A14CB7" w14:textId="77777777" w:rsidTr="00F47497">
        <w:trPr>
          <w:gridAfter w:val="1"/>
          <w:wAfter w:w="11" w:type="dxa"/>
          <w:trHeight w:val="1559"/>
        </w:trPr>
        <w:tc>
          <w:tcPr>
            <w:tcW w:w="1350" w:type="dxa"/>
            <w:shd w:val="clear" w:color="auto" w:fill="FFCC00"/>
          </w:tcPr>
          <w:p w14:paraId="75161CAE"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4.1 Mõju tervikuna</w:t>
            </w:r>
          </w:p>
          <w:p w14:paraId="6C573179"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oluline</w:t>
            </w:r>
          </w:p>
        </w:tc>
        <w:tc>
          <w:tcPr>
            <w:tcW w:w="7961" w:type="dxa"/>
            <w:gridSpan w:val="4"/>
          </w:tcPr>
          <w:p w14:paraId="6811EF4F"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Eelnõus plaanitavad muudatused seoses finantstagatiskokkulepete kvalifitseeruvate osapoolte ringi laiendamisega mõjutab eelkõige antud sihtrühma. Nimetatud muudatus parandab Eesti ettevõtluskeskkonna konkurentsivõimet muutes seega Eesti osapooled atraktiivsemateks lepingupartneriteks nii Eesti kui välisriigi isikute jaoks.</w:t>
            </w:r>
          </w:p>
          <w:p w14:paraId="13168963"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Finantstagatise regulatsiooni muudatused mõjutavad ka antud sihtrühma võimalusi sõlmida tasaarvestuskokkuleppeid (n</w:t>
            </w:r>
            <w:r>
              <w:rPr>
                <w:rFonts w:ascii="Times New Roman" w:hAnsi="Times New Roman" w:cs="Times New Roman"/>
                <w:sz w:val="24"/>
                <w:szCs w:val="24"/>
              </w:rPr>
              <w:t>äiteks</w:t>
            </w:r>
            <w:r w:rsidRPr="00674BAC">
              <w:rPr>
                <w:rFonts w:ascii="Times New Roman" w:hAnsi="Times New Roman" w:cs="Times New Roman"/>
                <w:sz w:val="24"/>
                <w:szCs w:val="24"/>
              </w:rPr>
              <w:t xml:space="preserve"> ISDA raamleping) ning seega mõjutavad eelpool mainitud maksejõuetusmenetlusi ja tasaarvestuse režiimi puudutavad muudatused sihtrühma kuuluvaid isikuid, kes sellistesse lepingutesse astumisest huvitatud on. </w:t>
            </w:r>
          </w:p>
        </w:tc>
      </w:tr>
      <w:tr w:rsidR="007941BC" w:rsidRPr="00674BAC" w14:paraId="1B273DBB" w14:textId="77777777" w:rsidTr="00F47497">
        <w:trPr>
          <w:gridAfter w:val="1"/>
          <w:wAfter w:w="11" w:type="dxa"/>
        </w:trPr>
        <w:tc>
          <w:tcPr>
            <w:tcW w:w="1350" w:type="dxa"/>
            <w:shd w:val="clear" w:color="auto" w:fill="FFCC00"/>
          </w:tcPr>
          <w:p w14:paraId="6108F9B2"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 xml:space="preserve">4.2 Mõju valdkond </w:t>
            </w:r>
          </w:p>
        </w:tc>
        <w:tc>
          <w:tcPr>
            <w:tcW w:w="2302" w:type="dxa"/>
          </w:tcPr>
          <w:p w14:paraId="30600D1D"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Mõju majandusele</w:t>
            </w:r>
          </w:p>
        </w:tc>
        <w:tc>
          <w:tcPr>
            <w:tcW w:w="1276" w:type="dxa"/>
            <w:shd w:val="clear" w:color="auto" w:fill="FFCC00"/>
          </w:tcPr>
          <w:p w14:paraId="6FE3D724"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Avalduv mõju</w:t>
            </w:r>
          </w:p>
          <w:p w14:paraId="12C17678"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oluline</w:t>
            </w:r>
          </w:p>
        </w:tc>
        <w:tc>
          <w:tcPr>
            <w:tcW w:w="4383" w:type="dxa"/>
            <w:gridSpan w:val="2"/>
          </w:tcPr>
          <w:p w14:paraId="22EA8CC6" w14:textId="77777777" w:rsidR="007941BC" w:rsidRPr="00674BAC" w:rsidRDefault="007941BC" w:rsidP="00F47497">
            <w:pPr>
              <w:spacing w:after="0" w:line="240" w:lineRule="auto"/>
              <w:jc w:val="both"/>
              <w:rPr>
                <w:rFonts w:ascii="Times New Roman" w:hAnsi="Times New Roman" w:cs="Times New Roman"/>
                <w:b/>
                <w:sz w:val="24"/>
                <w:szCs w:val="24"/>
              </w:rPr>
            </w:pPr>
            <w:r w:rsidRPr="00674BAC">
              <w:rPr>
                <w:rFonts w:ascii="Times New Roman" w:hAnsi="Times New Roman" w:cs="Times New Roman"/>
                <w:sz w:val="24"/>
                <w:szCs w:val="24"/>
              </w:rPr>
              <w:t>Avaneb võimalus sõlmida finantstagatiskokkuleppeid, mille tagajärjel avardub võimalus sõlmida  tas</w:t>
            </w:r>
            <w:r>
              <w:rPr>
                <w:rFonts w:ascii="Times New Roman" w:hAnsi="Times New Roman" w:cs="Times New Roman"/>
                <w:sz w:val="24"/>
                <w:szCs w:val="24"/>
              </w:rPr>
              <w:t>a</w:t>
            </w:r>
            <w:r w:rsidRPr="00674BAC">
              <w:rPr>
                <w:rFonts w:ascii="Times New Roman" w:hAnsi="Times New Roman" w:cs="Times New Roman"/>
                <w:sz w:val="24"/>
                <w:szCs w:val="24"/>
              </w:rPr>
              <w:t>arvestuskokkuleppeid. Paraneb õiguskindlus. Kavandatavad muudatused tagavad vajaliku õigusselguse, mille kohaselt maksejõuetusmenetluse algatamine ei mõjuta lõpetamisel toimuvat tasaarvestust, see toimib edasi vastavalt tasaarvestuskokkuleppe tingimustele. Õigusselguse tõttu väheneb lepingute osakaal, mille tõlgendamine on esmatasandi regulatsiooni puudulikkuse tõttu probleemne. Paraneb õiguskindlus tasaarvestuskokkulepete sõlmimisel, mille läbi muutub selliste lepingute maksumus sihtrühmale eelduslikult odavamaks ning suureneb rahvusvaheline konkurentsivõime.</w:t>
            </w:r>
          </w:p>
        </w:tc>
      </w:tr>
      <w:tr w:rsidR="007941BC" w:rsidRPr="00674BAC" w14:paraId="57779A30" w14:textId="77777777" w:rsidTr="00F47497">
        <w:trPr>
          <w:trHeight w:val="270"/>
        </w:trPr>
        <w:tc>
          <w:tcPr>
            <w:tcW w:w="1350" w:type="dxa"/>
            <w:vMerge w:val="restart"/>
            <w:shd w:val="clear" w:color="auto" w:fill="FFCC00"/>
          </w:tcPr>
          <w:p w14:paraId="4B77F272"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Olulisus</w:t>
            </w:r>
          </w:p>
        </w:tc>
        <w:tc>
          <w:tcPr>
            <w:tcW w:w="2302" w:type="dxa"/>
          </w:tcPr>
          <w:p w14:paraId="539CCC24"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Ulatus</w:t>
            </w:r>
          </w:p>
        </w:tc>
        <w:tc>
          <w:tcPr>
            <w:tcW w:w="1276" w:type="dxa"/>
          </w:tcPr>
          <w:p w14:paraId="41505AEB" w14:textId="77777777" w:rsidR="007941BC" w:rsidRPr="00674BAC" w:rsidRDefault="007941BC" w:rsidP="00F47497">
            <w:pPr>
              <w:spacing w:after="0" w:line="240" w:lineRule="auto"/>
              <w:rPr>
                <w:rFonts w:ascii="Times New Roman" w:hAnsi="Times New Roman" w:cs="Times New Roman"/>
                <w:sz w:val="24"/>
                <w:szCs w:val="24"/>
              </w:rPr>
            </w:pPr>
            <w:r w:rsidRPr="00674BAC">
              <w:rPr>
                <w:rFonts w:ascii="Times New Roman" w:hAnsi="Times New Roman" w:cs="Times New Roman"/>
                <w:i/>
                <w:sz w:val="24"/>
                <w:szCs w:val="24"/>
              </w:rPr>
              <w:t>keskmine</w:t>
            </w:r>
          </w:p>
        </w:tc>
        <w:tc>
          <w:tcPr>
            <w:tcW w:w="3260" w:type="dxa"/>
          </w:tcPr>
          <w:p w14:paraId="42BCBB0B"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Sihtrühma suurus</w:t>
            </w:r>
          </w:p>
        </w:tc>
        <w:tc>
          <w:tcPr>
            <w:tcW w:w="1134" w:type="dxa"/>
            <w:gridSpan w:val="2"/>
          </w:tcPr>
          <w:p w14:paraId="5D606E62"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väike</w:t>
            </w:r>
          </w:p>
        </w:tc>
      </w:tr>
      <w:tr w:rsidR="007941BC" w:rsidRPr="00674BAC" w14:paraId="33AF416C" w14:textId="77777777" w:rsidTr="00F47497">
        <w:trPr>
          <w:trHeight w:val="270"/>
        </w:trPr>
        <w:tc>
          <w:tcPr>
            <w:tcW w:w="1350" w:type="dxa"/>
            <w:vMerge/>
            <w:shd w:val="clear" w:color="auto" w:fill="FFCC00"/>
          </w:tcPr>
          <w:p w14:paraId="2263158E" w14:textId="77777777" w:rsidR="007941BC" w:rsidRPr="00674BAC" w:rsidRDefault="007941BC" w:rsidP="00F47497">
            <w:pPr>
              <w:spacing w:after="0" w:line="240" w:lineRule="auto"/>
              <w:rPr>
                <w:rFonts w:ascii="Times New Roman" w:hAnsi="Times New Roman" w:cs="Times New Roman"/>
                <w:b/>
                <w:sz w:val="24"/>
                <w:szCs w:val="24"/>
              </w:rPr>
            </w:pPr>
          </w:p>
        </w:tc>
        <w:tc>
          <w:tcPr>
            <w:tcW w:w="2302" w:type="dxa"/>
          </w:tcPr>
          <w:p w14:paraId="4E3EB490"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Sagedus</w:t>
            </w:r>
          </w:p>
        </w:tc>
        <w:tc>
          <w:tcPr>
            <w:tcW w:w="1276" w:type="dxa"/>
          </w:tcPr>
          <w:p w14:paraId="56A1D932"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väike</w:t>
            </w:r>
          </w:p>
        </w:tc>
        <w:tc>
          <w:tcPr>
            <w:tcW w:w="3260" w:type="dxa"/>
          </w:tcPr>
          <w:p w14:paraId="1A1627B0"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Ebasoovitavate mõjude risk</w:t>
            </w:r>
          </w:p>
        </w:tc>
        <w:tc>
          <w:tcPr>
            <w:tcW w:w="1134" w:type="dxa"/>
            <w:gridSpan w:val="2"/>
          </w:tcPr>
          <w:p w14:paraId="5EFD3A37"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keskmine</w:t>
            </w:r>
          </w:p>
        </w:tc>
      </w:tr>
    </w:tbl>
    <w:p w14:paraId="656DA639" w14:textId="77777777" w:rsidR="007941BC" w:rsidRPr="00674BAC" w:rsidRDefault="007941BC" w:rsidP="007941BC">
      <w:pPr>
        <w:spacing w:after="0" w:line="240" w:lineRule="auto"/>
        <w:jc w:val="both"/>
        <w:rPr>
          <w:rFonts w:ascii="Times New Roman" w:hAnsi="Times New Roman" w:cs="Times New Roman"/>
          <w:b/>
          <w:bCs/>
          <w:sz w:val="24"/>
          <w:szCs w:val="24"/>
        </w:rPr>
      </w:pPr>
    </w:p>
    <w:p w14:paraId="3A8EB851" w14:textId="77777777" w:rsidR="007941BC" w:rsidRPr="00674BAC" w:rsidRDefault="007941BC" w:rsidP="007941BC">
      <w:pPr>
        <w:spacing w:after="0" w:line="240" w:lineRule="auto"/>
        <w:jc w:val="both"/>
        <w:rPr>
          <w:rFonts w:ascii="Times New Roman" w:hAnsi="Times New Roman" w:cs="Times New Roman"/>
          <w:sz w:val="24"/>
          <w:szCs w:val="24"/>
        </w:rPr>
      </w:pPr>
      <w:r w:rsidRPr="00C63FE8">
        <w:rPr>
          <w:rFonts w:ascii="Times New Roman" w:hAnsi="Times New Roman" w:cs="Times New Roman"/>
          <w:sz w:val="24"/>
          <w:szCs w:val="24"/>
        </w:rPr>
        <w:t xml:space="preserve">Mõju ulatust väikestele ja keskmise suurusega ettevõtetele on hinnatud keskmiseks, kuna võimalus sõlmida tasaarvestuskokkuleppeid puudutab ennekõike teatud tüüpi äriühinguid ning tegemist on võimaluse, mitte kohustusega. Sihtrühma toimimises ei ole ette näha märkimisväärseid muudatusi, mis eeldaksid sihiteadlikku kohanemist, kuid soodsamate tingimuste tagajärjel uute majanduslike suhete loomisega võib kaasneda vajadus regulatsiooniga kohaneda.  </w:t>
      </w:r>
    </w:p>
    <w:p w14:paraId="1041CC94" w14:textId="77777777" w:rsidR="007941BC" w:rsidRPr="00674BAC" w:rsidRDefault="007941BC" w:rsidP="007941BC">
      <w:pPr>
        <w:spacing w:after="0" w:line="240" w:lineRule="auto"/>
        <w:jc w:val="both"/>
        <w:rPr>
          <w:rFonts w:ascii="Times New Roman" w:hAnsi="Times New Roman" w:cs="Times New Roman"/>
          <w:sz w:val="24"/>
          <w:szCs w:val="24"/>
        </w:rPr>
      </w:pPr>
    </w:p>
    <w:p w14:paraId="4751F260"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Sihtrühma suurust on hinnatud väikeseks tulenevalt asjaolust, et hinnanguliselt teostab tuletis- ja </w:t>
      </w:r>
      <w:proofErr w:type="spellStart"/>
      <w:r w:rsidRPr="00674BAC">
        <w:rPr>
          <w:rFonts w:ascii="Times New Roman" w:hAnsi="Times New Roman" w:cs="Times New Roman"/>
          <w:sz w:val="24"/>
          <w:szCs w:val="24"/>
        </w:rPr>
        <w:t>repotehinguid</w:t>
      </w:r>
      <w:proofErr w:type="spellEnd"/>
      <w:r w:rsidRPr="00674BAC">
        <w:rPr>
          <w:rFonts w:ascii="Times New Roman" w:hAnsi="Times New Roman" w:cs="Times New Roman"/>
          <w:sz w:val="24"/>
          <w:szCs w:val="24"/>
        </w:rPr>
        <w:t xml:space="preserve"> üksnes väike arv sihtrühma kuuluvatest äriühingutest.</w:t>
      </w:r>
    </w:p>
    <w:p w14:paraId="2DCC37F3" w14:textId="77777777" w:rsidR="007941BC" w:rsidRPr="00674BAC" w:rsidRDefault="007941BC" w:rsidP="007941BC">
      <w:pPr>
        <w:spacing w:after="0" w:line="240" w:lineRule="auto"/>
        <w:jc w:val="both"/>
        <w:rPr>
          <w:rFonts w:ascii="Times New Roman" w:hAnsi="Times New Roman" w:cs="Times New Roman"/>
          <w:sz w:val="24"/>
          <w:szCs w:val="24"/>
        </w:rPr>
      </w:pPr>
    </w:p>
    <w:p w14:paraId="0E8B2E69"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Mõjude avaldamise sagedus sõltub konkreetselt tehtavate tehingute arvust ja selle kasvust. Eelduslikult muutub ka </w:t>
      </w:r>
      <w:r>
        <w:rPr>
          <w:rFonts w:ascii="Times New Roman" w:hAnsi="Times New Roman" w:cs="Times New Roman"/>
          <w:sz w:val="24"/>
          <w:szCs w:val="24"/>
        </w:rPr>
        <w:t xml:space="preserve">väikese või keskmise suurusega ettevõtete (ingl. k. </w:t>
      </w:r>
      <w:proofErr w:type="spellStart"/>
      <w:r>
        <w:rPr>
          <w:rFonts w:ascii="Times New Roman" w:hAnsi="Times New Roman" w:cs="Times New Roman"/>
          <w:i/>
          <w:iCs/>
          <w:sz w:val="24"/>
          <w:szCs w:val="24"/>
        </w:rPr>
        <w:t>small</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or</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medium</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sized</w:t>
      </w:r>
      <w:proofErr w:type="spellEnd"/>
      <w:r>
        <w:rPr>
          <w:rFonts w:ascii="Times New Roman" w:hAnsi="Times New Roman" w:cs="Times New Roman"/>
          <w:i/>
          <w:iCs/>
          <w:sz w:val="24"/>
          <w:szCs w:val="24"/>
        </w:rPr>
        <w:t xml:space="preserve"> </w:t>
      </w:r>
      <w:proofErr w:type="spellStart"/>
      <w:r w:rsidRPr="009361B7">
        <w:rPr>
          <w:rFonts w:ascii="Times New Roman" w:hAnsi="Times New Roman" w:cs="Times New Roman"/>
          <w:i/>
          <w:iCs/>
          <w:sz w:val="24"/>
          <w:szCs w:val="24"/>
        </w:rPr>
        <w:t>enterprise</w:t>
      </w:r>
      <w:r>
        <w:rPr>
          <w:rFonts w:ascii="Times New Roman" w:hAnsi="Times New Roman" w:cs="Times New Roman"/>
          <w:i/>
          <w:iCs/>
          <w:sz w:val="24"/>
          <w:szCs w:val="24"/>
        </w:rPr>
        <w:t>s</w:t>
      </w:r>
      <w:proofErr w:type="spellEnd"/>
      <w:r>
        <w:rPr>
          <w:rFonts w:ascii="Times New Roman" w:hAnsi="Times New Roman" w:cs="Times New Roman"/>
          <w:sz w:val="24"/>
          <w:szCs w:val="24"/>
        </w:rPr>
        <w:t xml:space="preserve">, edaspidi ka </w:t>
      </w:r>
      <w:r w:rsidRPr="00F47497">
        <w:rPr>
          <w:rFonts w:ascii="Times New Roman" w:hAnsi="Times New Roman" w:cs="Times New Roman"/>
          <w:i/>
          <w:iCs/>
          <w:sz w:val="24"/>
          <w:szCs w:val="24"/>
        </w:rPr>
        <w:t>SME</w:t>
      </w:r>
      <w:r>
        <w:rPr>
          <w:rFonts w:ascii="Times New Roman" w:hAnsi="Times New Roman" w:cs="Times New Roman"/>
          <w:sz w:val="24"/>
          <w:szCs w:val="24"/>
        </w:rPr>
        <w:t>)</w:t>
      </w:r>
      <w:r w:rsidRPr="00674BAC">
        <w:rPr>
          <w:rFonts w:ascii="Times New Roman" w:hAnsi="Times New Roman" w:cs="Times New Roman"/>
          <w:sz w:val="24"/>
          <w:szCs w:val="24"/>
        </w:rPr>
        <w:t xml:space="preserve"> jaoks tuletis- ja </w:t>
      </w:r>
      <w:proofErr w:type="spellStart"/>
      <w:r w:rsidRPr="00674BAC">
        <w:rPr>
          <w:rFonts w:ascii="Times New Roman" w:hAnsi="Times New Roman" w:cs="Times New Roman"/>
          <w:sz w:val="24"/>
          <w:szCs w:val="24"/>
        </w:rPr>
        <w:t>repotehingute</w:t>
      </w:r>
      <w:proofErr w:type="spellEnd"/>
      <w:r w:rsidRPr="00674BAC">
        <w:rPr>
          <w:rFonts w:ascii="Times New Roman" w:hAnsi="Times New Roman" w:cs="Times New Roman"/>
          <w:sz w:val="24"/>
          <w:szCs w:val="24"/>
        </w:rPr>
        <w:t xml:space="preserve"> tegemine raamlepingute alusel odavamaks, kuna õiguslikud riskid on maandatud, täpsemat mõju tehingute arvule on keeruline prognoosida. Mõju sagedust on hinnatud väikseks, kuna vaatamata finantstagatise regulatsiooni laiendamisele enamik Eesti </w:t>
      </w:r>
      <w:proofErr w:type="spellStart"/>
      <w:r w:rsidRPr="00674BAC">
        <w:rPr>
          <w:rFonts w:ascii="Times New Roman" w:hAnsi="Times New Roman" w:cs="Times New Roman"/>
          <w:sz w:val="24"/>
          <w:szCs w:val="24"/>
        </w:rPr>
        <w:t>SME-dest</w:t>
      </w:r>
      <w:proofErr w:type="spellEnd"/>
      <w:r w:rsidRPr="00674BAC">
        <w:rPr>
          <w:rFonts w:ascii="Times New Roman" w:hAnsi="Times New Roman" w:cs="Times New Roman"/>
          <w:sz w:val="24"/>
          <w:szCs w:val="24"/>
        </w:rPr>
        <w:t xml:space="preserve"> muudatuste tõttu tasaarvestuskokkuleppeid tõenäoliselt tulevikus sõlmima ei hakka.</w:t>
      </w:r>
    </w:p>
    <w:p w14:paraId="0C80306A" w14:textId="77777777" w:rsidR="007941BC" w:rsidRPr="00674BAC" w:rsidRDefault="007941BC" w:rsidP="007941BC">
      <w:pPr>
        <w:spacing w:after="0" w:line="240" w:lineRule="auto"/>
        <w:jc w:val="both"/>
        <w:rPr>
          <w:rFonts w:ascii="Times New Roman" w:hAnsi="Times New Roman" w:cs="Times New Roman"/>
          <w:sz w:val="24"/>
          <w:szCs w:val="24"/>
        </w:rPr>
      </w:pPr>
    </w:p>
    <w:p w14:paraId="2CCE03D0" w14:textId="77777777" w:rsidR="007941B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Ebasoovitavad mõjud tulenevad </w:t>
      </w:r>
      <w:proofErr w:type="spellStart"/>
      <w:r w:rsidRPr="00674BAC">
        <w:rPr>
          <w:rFonts w:ascii="Times New Roman" w:hAnsi="Times New Roman" w:cs="Times New Roman"/>
          <w:sz w:val="24"/>
          <w:szCs w:val="24"/>
        </w:rPr>
        <w:t>SME-de</w:t>
      </w:r>
      <w:proofErr w:type="spellEnd"/>
      <w:r w:rsidRPr="00674BAC">
        <w:rPr>
          <w:rFonts w:ascii="Times New Roman" w:hAnsi="Times New Roman" w:cs="Times New Roman"/>
          <w:sz w:val="24"/>
          <w:szCs w:val="24"/>
        </w:rPr>
        <w:t xml:space="preserve"> positsioonist üldjuhul nõrgema turuosalisena võrreldes finantstagatiskokkuleppe vastaspoolega. Enamikes Euroopa Liidu riikides on </w:t>
      </w:r>
      <w:proofErr w:type="spellStart"/>
      <w:r w:rsidRPr="00674BAC">
        <w:rPr>
          <w:rFonts w:ascii="Times New Roman" w:hAnsi="Times New Roman" w:cs="Times New Roman"/>
          <w:sz w:val="24"/>
          <w:szCs w:val="24"/>
        </w:rPr>
        <w:t>SME-del</w:t>
      </w:r>
      <w:proofErr w:type="spellEnd"/>
      <w:r w:rsidRPr="00674BAC">
        <w:rPr>
          <w:rFonts w:ascii="Times New Roman" w:hAnsi="Times New Roman" w:cs="Times New Roman"/>
          <w:sz w:val="24"/>
          <w:szCs w:val="24"/>
        </w:rPr>
        <w:t xml:space="preserve"> võimalus finantstagatist seada, kuna kaasnevad hüved kaaluvad üles ebasoovitavad mõjud. Seejuures on oluline täpsustada, et füüsilised isikud (s</w:t>
      </w:r>
      <w:r>
        <w:rPr>
          <w:rFonts w:ascii="Times New Roman" w:hAnsi="Times New Roman" w:cs="Times New Roman"/>
          <w:sz w:val="24"/>
          <w:szCs w:val="24"/>
        </w:rPr>
        <w:t>ealhulgas</w:t>
      </w:r>
      <w:r w:rsidRPr="00674BAC">
        <w:rPr>
          <w:rFonts w:ascii="Times New Roman" w:hAnsi="Times New Roman" w:cs="Times New Roman"/>
          <w:sz w:val="24"/>
          <w:szCs w:val="24"/>
        </w:rPr>
        <w:t xml:space="preserve"> tarbijad) endiselt finantstagatise osapooleks ei kvalifitseeru.</w:t>
      </w:r>
    </w:p>
    <w:p w14:paraId="767509F7" w14:textId="77777777" w:rsidR="007941BC" w:rsidRPr="00674BAC" w:rsidRDefault="007941BC" w:rsidP="007941BC">
      <w:pPr>
        <w:spacing w:after="0" w:line="240" w:lineRule="auto"/>
        <w:jc w:val="both"/>
        <w:rPr>
          <w:rFonts w:ascii="Times New Roman" w:hAnsi="Times New Roman" w:cs="Times New Roman"/>
          <w:b/>
          <w:bCs/>
          <w:sz w:val="24"/>
          <w:szCs w:val="24"/>
        </w:rPr>
      </w:pPr>
    </w:p>
    <w:p w14:paraId="030C4CE8" w14:textId="77777777" w:rsidR="007941BC" w:rsidRPr="00674BAC" w:rsidRDefault="007941BC" w:rsidP="007941BC">
      <w:pPr>
        <w:spacing w:after="0" w:line="240" w:lineRule="auto"/>
        <w:ind w:left="1416"/>
        <w:jc w:val="both"/>
        <w:rPr>
          <w:rFonts w:ascii="Times New Roman" w:hAnsi="Times New Roman" w:cs="Times New Roman"/>
          <w:b/>
          <w:bCs/>
          <w:sz w:val="24"/>
          <w:szCs w:val="24"/>
        </w:rPr>
      </w:pPr>
      <w:r w:rsidRPr="00674BAC">
        <w:rPr>
          <w:rFonts w:ascii="Times New Roman" w:hAnsi="Times New Roman" w:cs="Times New Roman"/>
          <w:b/>
          <w:bCs/>
          <w:sz w:val="24"/>
          <w:szCs w:val="24"/>
        </w:rPr>
        <w:t xml:space="preserve">7.1.5. Sihtrühm nr 5: tuletis- ja </w:t>
      </w:r>
      <w:proofErr w:type="spellStart"/>
      <w:r w:rsidRPr="00674BAC">
        <w:rPr>
          <w:rFonts w:ascii="Times New Roman" w:hAnsi="Times New Roman" w:cs="Times New Roman"/>
          <w:b/>
          <w:bCs/>
          <w:sz w:val="24"/>
          <w:szCs w:val="24"/>
        </w:rPr>
        <w:t>repotehingute</w:t>
      </w:r>
      <w:proofErr w:type="spellEnd"/>
      <w:r w:rsidRPr="00674BAC">
        <w:rPr>
          <w:rFonts w:ascii="Times New Roman" w:hAnsi="Times New Roman" w:cs="Times New Roman"/>
          <w:b/>
          <w:bCs/>
          <w:sz w:val="24"/>
          <w:szCs w:val="24"/>
        </w:rPr>
        <w:t xml:space="preserve">, tasaarvestuskokkulepete vastaspooled </w:t>
      </w:r>
    </w:p>
    <w:p w14:paraId="09EF23A5" w14:textId="77777777" w:rsidR="007941BC" w:rsidRPr="00674BAC" w:rsidRDefault="007941BC" w:rsidP="007941BC">
      <w:pPr>
        <w:spacing w:after="0" w:line="240" w:lineRule="auto"/>
        <w:jc w:val="both"/>
        <w:rPr>
          <w:rFonts w:ascii="Times New Roman" w:hAnsi="Times New Roman" w:cs="Times New Roman"/>
          <w:b/>
          <w:bCs/>
          <w:sz w:val="24"/>
          <w:szCs w:val="24"/>
        </w:rPr>
      </w:pPr>
    </w:p>
    <w:p w14:paraId="36372FBC" w14:textId="77777777" w:rsidR="007941BC" w:rsidRPr="00674BAC" w:rsidRDefault="007941BC" w:rsidP="007941BC">
      <w:pPr>
        <w:pStyle w:val="SLONormal"/>
        <w:spacing w:before="0" w:after="0"/>
        <w:rPr>
          <w:lang w:val="et-EE"/>
        </w:rPr>
      </w:pPr>
      <w:r w:rsidRPr="00674BAC">
        <w:rPr>
          <w:lang w:val="et-EE"/>
        </w:rPr>
        <w:t>Siia sihtrühma kuuluvad vastavate tehingute vastaspooled, kes on üldjuhul finantsasutused, eelkõige rahvusvahelised kuid ka kohalikud turuosalised nagu pangad, investeerimisühingud (keda võib käsitleda eeliskoheldud võlausaldajatena).</w:t>
      </w:r>
    </w:p>
    <w:p w14:paraId="7E2F1201" w14:textId="77777777" w:rsidR="007941BC" w:rsidRPr="00674BAC" w:rsidRDefault="007941BC" w:rsidP="007941BC">
      <w:pPr>
        <w:pStyle w:val="SLONormal"/>
        <w:spacing w:before="0" w:after="0"/>
        <w:rPr>
          <w:lang w:val="et-E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0"/>
        <w:gridCol w:w="2302"/>
        <w:gridCol w:w="1276"/>
        <w:gridCol w:w="3260"/>
        <w:gridCol w:w="1123"/>
        <w:gridCol w:w="11"/>
      </w:tblGrid>
      <w:tr w:rsidR="007941BC" w:rsidRPr="00674BAC" w14:paraId="41823C3B" w14:textId="77777777" w:rsidTr="00F47497">
        <w:tc>
          <w:tcPr>
            <w:tcW w:w="9322" w:type="dxa"/>
            <w:gridSpan w:val="6"/>
            <w:shd w:val="clear" w:color="auto" w:fill="FFCC00"/>
          </w:tcPr>
          <w:p w14:paraId="6ED2B5A8" w14:textId="77777777" w:rsidR="007941BC" w:rsidRPr="00674BAC" w:rsidRDefault="007941BC" w:rsidP="00F47497">
            <w:pPr>
              <w:keepNext/>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Sihtrühm nr 5: tasaarvestuskokkulepete vastaspooled</w:t>
            </w:r>
            <w:r w:rsidRPr="00674BAC">
              <w:rPr>
                <w:rFonts w:ascii="Times New Roman" w:hAnsi="Times New Roman" w:cs="Times New Roman"/>
                <w:sz w:val="24"/>
                <w:szCs w:val="24"/>
              </w:rPr>
              <w:t>.</w:t>
            </w:r>
          </w:p>
          <w:p w14:paraId="248FF3A1"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sz w:val="24"/>
                <w:szCs w:val="24"/>
              </w:rPr>
              <w:t>Määratletakse lõpetamisel toimuva tasaarvestuse režiimi kontekstis kasutatavad mõisted, ühtlustatakse erandeid maksejõuetusmenetlustes ning lisatakse täiendavaid erandeid režiimi terviklikuks toimimiseks.</w:t>
            </w:r>
          </w:p>
        </w:tc>
      </w:tr>
      <w:tr w:rsidR="007941BC" w:rsidRPr="00674BAC" w14:paraId="2ADA5A22" w14:textId="77777777" w:rsidTr="00F47497">
        <w:trPr>
          <w:gridAfter w:val="1"/>
          <w:wAfter w:w="11" w:type="dxa"/>
          <w:trHeight w:val="566"/>
        </w:trPr>
        <w:tc>
          <w:tcPr>
            <w:tcW w:w="1350" w:type="dxa"/>
            <w:shd w:val="clear" w:color="auto" w:fill="FFCC00"/>
          </w:tcPr>
          <w:p w14:paraId="3C4D8DFB"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5.1 Mõju tervikuna</w:t>
            </w:r>
          </w:p>
          <w:p w14:paraId="064CBB44"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oluline</w:t>
            </w:r>
          </w:p>
        </w:tc>
        <w:tc>
          <w:tcPr>
            <w:tcW w:w="7961" w:type="dxa"/>
            <w:gridSpan w:val="4"/>
          </w:tcPr>
          <w:p w14:paraId="48B8D474"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Sarnaselt ülaltoodule on antud sihtrühma mõjutuste osas eelkõige oluline mainida, et tänu suuremale õigusselgusele ning kooskõlale rahvusvaheliste standarditega paraneb võimalus astuda Eesti osapooltega raamlepingutesse nagu ISDA ja GMRA lepingud, kuna täiendavad riskid, mis kehtiva õiguse alusel eksisteerivad, on maandatud. Nimetatud sihtrühmal ei ole edaspidi vajalik Eesti osapooltega tehingusse astudes suuremat reservi luua ning neil on võimalik kindel olla, et  vastaspoole maksejõuetuse korral on neil maksejõuetu vastaspoole vastu nõue netosummas (summas, mis vastab tasaarvestatavate summade vahele), mitte brutosummas. Lisaks, finantstagatise kohaldumisala laiendades laienevad finantstagatisele kohalduvad soodustused potentsiaalselt täiendavatele osapooltele, kuna piisab kui üks osapooltest on </w:t>
            </w:r>
            <w:r>
              <w:rPr>
                <w:rFonts w:ascii="Times New Roman" w:hAnsi="Times New Roman" w:cs="Times New Roman"/>
                <w:sz w:val="24"/>
                <w:szCs w:val="24"/>
              </w:rPr>
              <w:t>AÕS</w:t>
            </w:r>
            <w:r w:rsidRPr="00674BAC">
              <w:rPr>
                <w:rFonts w:ascii="Times New Roman" w:hAnsi="Times New Roman" w:cs="Times New Roman"/>
                <w:sz w:val="24"/>
                <w:szCs w:val="24"/>
              </w:rPr>
              <w:t xml:space="preserve"> § 314</w:t>
            </w:r>
            <w:r w:rsidRPr="00674BAC">
              <w:rPr>
                <w:rFonts w:ascii="Times New Roman" w:hAnsi="Times New Roman" w:cs="Times New Roman"/>
                <w:sz w:val="24"/>
                <w:szCs w:val="24"/>
                <w:vertAlign w:val="superscript"/>
              </w:rPr>
              <w:t>1</w:t>
            </w:r>
            <w:r w:rsidRPr="00674BAC">
              <w:rPr>
                <w:rFonts w:ascii="Times New Roman" w:hAnsi="Times New Roman" w:cs="Times New Roman"/>
                <w:sz w:val="24"/>
                <w:szCs w:val="24"/>
              </w:rPr>
              <w:t xml:space="preserve"> lõikes 1 toodud isik või organisatsioon ning teine osapool juriidiline isik, kes ei pea täitma n</w:t>
            </w:r>
            <w:r>
              <w:rPr>
                <w:rFonts w:ascii="Times New Roman" w:hAnsi="Times New Roman" w:cs="Times New Roman"/>
                <w:sz w:val="24"/>
                <w:szCs w:val="24"/>
              </w:rPr>
              <w:t xml:space="preserve">äiteks </w:t>
            </w:r>
            <w:r w:rsidRPr="00674BAC">
              <w:rPr>
                <w:rFonts w:ascii="Times New Roman" w:hAnsi="Times New Roman" w:cs="Times New Roman"/>
                <w:sz w:val="24"/>
                <w:szCs w:val="24"/>
              </w:rPr>
              <w:t xml:space="preserve">bilansimahu kriteeriumit. </w:t>
            </w:r>
          </w:p>
          <w:p w14:paraId="75BB3B2E"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Maksejõuetusmenetluses muutub tasaarvestusrežiim täiendavate kvalifitseeruvatest tehingutest tulenevate nõuete võrra (sarnaselt hetkel kehtiva seaduse alusel tuletistehingutest tulenevate nõuetega) hetke- ja </w:t>
            </w:r>
            <w:proofErr w:type="spellStart"/>
            <w:r w:rsidRPr="00674BAC">
              <w:rPr>
                <w:rFonts w:ascii="Times New Roman" w:hAnsi="Times New Roman" w:cs="Times New Roman"/>
                <w:sz w:val="24"/>
                <w:szCs w:val="24"/>
              </w:rPr>
              <w:t>repotehingute</w:t>
            </w:r>
            <w:proofErr w:type="spellEnd"/>
            <w:r w:rsidRPr="00674BAC">
              <w:rPr>
                <w:rFonts w:ascii="Times New Roman" w:hAnsi="Times New Roman" w:cs="Times New Roman"/>
                <w:sz w:val="24"/>
                <w:szCs w:val="24"/>
              </w:rPr>
              <w:t xml:space="preserve"> vastaspoolte jaoks soodsamaks kui muudest tehingutest tulenevate nõuete võlausaldajate jaoks.  </w:t>
            </w:r>
          </w:p>
        </w:tc>
      </w:tr>
      <w:tr w:rsidR="007941BC" w:rsidRPr="00674BAC" w14:paraId="486C2CBB" w14:textId="77777777" w:rsidTr="00F47497">
        <w:trPr>
          <w:gridAfter w:val="1"/>
          <w:wAfter w:w="11" w:type="dxa"/>
        </w:trPr>
        <w:tc>
          <w:tcPr>
            <w:tcW w:w="1350" w:type="dxa"/>
            <w:shd w:val="clear" w:color="auto" w:fill="FFCC00"/>
          </w:tcPr>
          <w:p w14:paraId="15C09F19"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 xml:space="preserve">5.2 Mõju valdkond </w:t>
            </w:r>
          </w:p>
        </w:tc>
        <w:tc>
          <w:tcPr>
            <w:tcW w:w="2302" w:type="dxa"/>
          </w:tcPr>
          <w:p w14:paraId="19A44645"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Mõju majandusele</w:t>
            </w:r>
          </w:p>
        </w:tc>
        <w:tc>
          <w:tcPr>
            <w:tcW w:w="1276" w:type="dxa"/>
            <w:shd w:val="clear" w:color="auto" w:fill="FFCC00"/>
          </w:tcPr>
          <w:p w14:paraId="4E2883C8"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Avalduv mõju</w:t>
            </w:r>
          </w:p>
          <w:p w14:paraId="03546AC6"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oluline</w:t>
            </w:r>
          </w:p>
        </w:tc>
        <w:tc>
          <w:tcPr>
            <w:tcW w:w="4383" w:type="dxa"/>
            <w:gridSpan w:val="2"/>
          </w:tcPr>
          <w:p w14:paraId="5890DC9C" w14:textId="77777777" w:rsidR="007941BC" w:rsidRPr="00674BAC" w:rsidRDefault="007941BC" w:rsidP="00F47497">
            <w:pPr>
              <w:spacing w:after="0" w:line="240" w:lineRule="auto"/>
              <w:jc w:val="both"/>
              <w:rPr>
                <w:rFonts w:ascii="Times New Roman" w:hAnsi="Times New Roman" w:cs="Times New Roman"/>
                <w:b/>
                <w:sz w:val="24"/>
                <w:szCs w:val="24"/>
              </w:rPr>
            </w:pPr>
            <w:r w:rsidRPr="00674BAC">
              <w:rPr>
                <w:rFonts w:ascii="Times New Roman" w:hAnsi="Times New Roman" w:cs="Times New Roman"/>
                <w:sz w:val="24"/>
                <w:szCs w:val="24"/>
              </w:rPr>
              <w:t>Paraneb õiguskindlus. Kavandatavad muudatused tagavad vajaliku õigusselguse, mille kohaselt maksejõuetusmenetluse algatamine ei mõjuta lõpetamisel toimuvat tasaarvestust, see toimib edasi vastavalt tasaarvestuskokkuleppe tingimustele. Õigusselguse tõttu väheneb lepingute osakaal, mille tõlgendamine on esmatasandi regulatsiooni puudulikkuse tõttu probleemne. Paraneb õiguskindlus tasaarvestuskokkulepete sõlmimisel, kuna maksejõuetusega kaasnevad riskid on vastavuses rahvusvaheliste standarditega maandatud.</w:t>
            </w:r>
          </w:p>
        </w:tc>
      </w:tr>
      <w:tr w:rsidR="007941BC" w:rsidRPr="00674BAC" w14:paraId="416AD415" w14:textId="77777777" w:rsidTr="00F47497">
        <w:trPr>
          <w:trHeight w:val="270"/>
        </w:trPr>
        <w:tc>
          <w:tcPr>
            <w:tcW w:w="1350" w:type="dxa"/>
            <w:vMerge w:val="restart"/>
            <w:shd w:val="clear" w:color="auto" w:fill="FFCC00"/>
          </w:tcPr>
          <w:p w14:paraId="78FCED87"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Olulisus</w:t>
            </w:r>
          </w:p>
        </w:tc>
        <w:tc>
          <w:tcPr>
            <w:tcW w:w="2302" w:type="dxa"/>
          </w:tcPr>
          <w:p w14:paraId="1A314DF4"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Ulatus</w:t>
            </w:r>
          </w:p>
        </w:tc>
        <w:tc>
          <w:tcPr>
            <w:tcW w:w="1276" w:type="dxa"/>
          </w:tcPr>
          <w:p w14:paraId="7088517F" w14:textId="77777777" w:rsidR="007941BC" w:rsidRPr="00674BAC" w:rsidRDefault="007941BC" w:rsidP="00F47497">
            <w:pPr>
              <w:spacing w:after="0" w:line="240" w:lineRule="auto"/>
              <w:rPr>
                <w:rFonts w:ascii="Times New Roman" w:hAnsi="Times New Roman" w:cs="Times New Roman"/>
                <w:sz w:val="24"/>
                <w:szCs w:val="24"/>
              </w:rPr>
            </w:pPr>
            <w:r w:rsidRPr="00674BAC">
              <w:rPr>
                <w:rFonts w:ascii="Times New Roman" w:hAnsi="Times New Roman" w:cs="Times New Roman"/>
                <w:i/>
                <w:sz w:val="24"/>
                <w:szCs w:val="24"/>
              </w:rPr>
              <w:t>keskmine</w:t>
            </w:r>
          </w:p>
        </w:tc>
        <w:tc>
          <w:tcPr>
            <w:tcW w:w="3260" w:type="dxa"/>
          </w:tcPr>
          <w:p w14:paraId="38AB5665"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Sihtrühma suurus</w:t>
            </w:r>
          </w:p>
        </w:tc>
        <w:tc>
          <w:tcPr>
            <w:tcW w:w="1134" w:type="dxa"/>
            <w:gridSpan w:val="2"/>
          </w:tcPr>
          <w:p w14:paraId="201E31D7"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keskmine</w:t>
            </w:r>
          </w:p>
        </w:tc>
      </w:tr>
      <w:tr w:rsidR="007941BC" w:rsidRPr="00674BAC" w14:paraId="5960977B" w14:textId="77777777" w:rsidTr="00F47497">
        <w:trPr>
          <w:trHeight w:val="270"/>
        </w:trPr>
        <w:tc>
          <w:tcPr>
            <w:tcW w:w="1350" w:type="dxa"/>
            <w:vMerge/>
            <w:shd w:val="clear" w:color="auto" w:fill="FFCC00"/>
          </w:tcPr>
          <w:p w14:paraId="3A56EE57" w14:textId="77777777" w:rsidR="007941BC" w:rsidRPr="00674BAC" w:rsidRDefault="007941BC" w:rsidP="00F47497">
            <w:pPr>
              <w:spacing w:after="0" w:line="240" w:lineRule="auto"/>
              <w:rPr>
                <w:rFonts w:ascii="Times New Roman" w:hAnsi="Times New Roman" w:cs="Times New Roman"/>
                <w:b/>
                <w:sz w:val="24"/>
                <w:szCs w:val="24"/>
              </w:rPr>
            </w:pPr>
          </w:p>
        </w:tc>
        <w:tc>
          <w:tcPr>
            <w:tcW w:w="2302" w:type="dxa"/>
          </w:tcPr>
          <w:p w14:paraId="340248BD"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Sagedus</w:t>
            </w:r>
          </w:p>
        </w:tc>
        <w:tc>
          <w:tcPr>
            <w:tcW w:w="1276" w:type="dxa"/>
          </w:tcPr>
          <w:p w14:paraId="56AD38ED"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väike</w:t>
            </w:r>
          </w:p>
        </w:tc>
        <w:tc>
          <w:tcPr>
            <w:tcW w:w="3260" w:type="dxa"/>
          </w:tcPr>
          <w:p w14:paraId="4E6DB3C3"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Ebasoovitavate mõjude risk</w:t>
            </w:r>
          </w:p>
        </w:tc>
        <w:tc>
          <w:tcPr>
            <w:tcW w:w="1134" w:type="dxa"/>
            <w:gridSpan w:val="2"/>
          </w:tcPr>
          <w:p w14:paraId="61962D9C"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väike</w:t>
            </w:r>
          </w:p>
        </w:tc>
      </w:tr>
    </w:tbl>
    <w:p w14:paraId="69A03368" w14:textId="77777777" w:rsidR="007941BC" w:rsidRPr="00674BAC" w:rsidRDefault="007941BC" w:rsidP="007941BC">
      <w:pPr>
        <w:spacing w:after="0" w:line="240" w:lineRule="auto"/>
        <w:jc w:val="both"/>
        <w:rPr>
          <w:rFonts w:ascii="Times New Roman" w:hAnsi="Times New Roman" w:cs="Times New Roman"/>
          <w:b/>
          <w:bCs/>
          <w:sz w:val="24"/>
          <w:szCs w:val="24"/>
        </w:rPr>
      </w:pPr>
    </w:p>
    <w:p w14:paraId="41E101EF"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Mõju vastaspooltele on hinnatud samuti keskmiselt oluliseks, kuna nende jaoks muutub maksejõuetusmenetluste eeliskohtlemise positsioon õiguskindlamaks. Sihtrühma toimimises ei ole ette näha märkimisväärseid muudatusi, mis eeldaksid sihiteadlikku kohanemist, kuid soodsamate tingimuste tagajärjel uute majanduslike suhete loomisega võib kaasneda vajadus regulatsiooniga kohaneda.</w:t>
      </w:r>
    </w:p>
    <w:p w14:paraId="70140FE7" w14:textId="77777777" w:rsidR="007941BC" w:rsidRPr="00674BAC" w:rsidRDefault="007941BC" w:rsidP="007941BC">
      <w:pPr>
        <w:spacing w:after="0" w:line="240" w:lineRule="auto"/>
        <w:jc w:val="both"/>
        <w:rPr>
          <w:rFonts w:ascii="Times New Roman" w:hAnsi="Times New Roman" w:cs="Times New Roman"/>
          <w:sz w:val="24"/>
          <w:szCs w:val="24"/>
        </w:rPr>
      </w:pPr>
    </w:p>
    <w:p w14:paraId="4CB30834"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Mõjude avaldamise sagedus sõltub konkreetselt tehtavate tehingute arvust ja selle kasvust. Seda on aga keeruline täpselt prognoosida.</w:t>
      </w:r>
    </w:p>
    <w:p w14:paraId="0B4E9354" w14:textId="77777777" w:rsidR="007941BC" w:rsidRPr="00674BAC" w:rsidRDefault="007941BC" w:rsidP="007941BC">
      <w:pPr>
        <w:spacing w:after="0" w:line="240" w:lineRule="auto"/>
        <w:jc w:val="both"/>
        <w:rPr>
          <w:rFonts w:ascii="Times New Roman" w:hAnsi="Times New Roman" w:cs="Times New Roman"/>
          <w:sz w:val="24"/>
          <w:szCs w:val="24"/>
        </w:rPr>
      </w:pPr>
    </w:p>
    <w:p w14:paraId="6076A839"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Ebasoovitavaid mõjusid selle sihtrühma jaoks ei kaasne, kuna tegemist on võimaluse, mitte kohustusega selliseid lepinguid sõlmida.</w:t>
      </w:r>
    </w:p>
    <w:p w14:paraId="43208114" w14:textId="77777777" w:rsidR="007941BC" w:rsidRPr="00C63FE8" w:rsidRDefault="007941BC" w:rsidP="007941BC">
      <w:pPr>
        <w:spacing w:after="0" w:line="240" w:lineRule="auto"/>
        <w:jc w:val="both"/>
        <w:rPr>
          <w:rFonts w:ascii="Times New Roman" w:hAnsi="Times New Roman" w:cs="Times New Roman"/>
          <w:sz w:val="24"/>
          <w:szCs w:val="24"/>
        </w:rPr>
      </w:pPr>
    </w:p>
    <w:p w14:paraId="5104A518" w14:textId="77777777" w:rsidR="007941BC" w:rsidRPr="00674BAC" w:rsidRDefault="007941BC" w:rsidP="007941BC">
      <w:pPr>
        <w:spacing w:after="0" w:line="240" w:lineRule="auto"/>
        <w:ind w:left="1416"/>
        <w:jc w:val="both"/>
        <w:rPr>
          <w:rFonts w:ascii="Times New Roman" w:hAnsi="Times New Roman" w:cs="Times New Roman"/>
          <w:b/>
          <w:bCs/>
          <w:sz w:val="24"/>
          <w:szCs w:val="24"/>
        </w:rPr>
      </w:pPr>
      <w:r w:rsidRPr="00674BAC">
        <w:rPr>
          <w:rFonts w:ascii="Times New Roman" w:hAnsi="Times New Roman" w:cs="Times New Roman"/>
          <w:b/>
          <w:bCs/>
          <w:sz w:val="24"/>
          <w:szCs w:val="24"/>
        </w:rPr>
        <w:t xml:space="preserve">7.1.6. Sihtrühm nr 6: muud finantstagatise osapooled </w:t>
      </w:r>
    </w:p>
    <w:p w14:paraId="3A3E78D7" w14:textId="77777777" w:rsidR="007941BC" w:rsidRPr="00674BAC" w:rsidRDefault="007941BC" w:rsidP="007941BC">
      <w:pPr>
        <w:spacing w:after="0" w:line="240" w:lineRule="auto"/>
        <w:jc w:val="both"/>
        <w:rPr>
          <w:rFonts w:ascii="Times New Roman" w:hAnsi="Times New Roman" w:cs="Times New Roman"/>
          <w:b/>
          <w:bCs/>
          <w:sz w:val="24"/>
          <w:szCs w:val="24"/>
        </w:rPr>
      </w:pPr>
    </w:p>
    <w:p w14:paraId="09AE91E5" w14:textId="77777777" w:rsidR="007941BC" w:rsidRPr="00674BAC" w:rsidRDefault="007941BC" w:rsidP="007941BC">
      <w:pPr>
        <w:pStyle w:val="SLONormal"/>
        <w:spacing w:before="0" w:after="0"/>
        <w:rPr>
          <w:lang w:val="et-EE"/>
        </w:rPr>
      </w:pPr>
      <w:r w:rsidRPr="00674BAC">
        <w:rPr>
          <w:lang w:val="et-EE"/>
        </w:rPr>
        <w:t>Siia sihtrühma kuuluvad finantstagatise osapooled, kes ei ole tasaarvestuskokkuleppe osapooleks (st kes seavad finantstagatise muude nõuete kui tasaarvestuskokkuleppest tulenevate nõuete tagamiseks). Antud sihtrühm hõlmab nii kohalikke kui ka välisriikide turuosalisi, kes Eesti turuosalistega finantstagatiskokkulepetesse astuvad. Sihtrühma arvu on keeruline välja tuua, kuna tegemist on lepinguliste suhetega.</w:t>
      </w:r>
    </w:p>
    <w:p w14:paraId="091FC41A" w14:textId="77777777" w:rsidR="007941BC" w:rsidRPr="00674BAC" w:rsidRDefault="007941BC" w:rsidP="007941BC">
      <w:pPr>
        <w:pStyle w:val="SLONormal"/>
        <w:spacing w:before="0" w:after="0"/>
        <w:rPr>
          <w:lang w:val="et-E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0"/>
        <w:gridCol w:w="2302"/>
        <w:gridCol w:w="1276"/>
        <w:gridCol w:w="3260"/>
        <w:gridCol w:w="1123"/>
        <w:gridCol w:w="11"/>
      </w:tblGrid>
      <w:tr w:rsidR="007941BC" w:rsidRPr="00674BAC" w14:paraId="65DF5DD2" w14:textId="77777777" w:rsidTr="00F47497">
        <w:tc>
          <w:tcPr>
            <w:tcW w:w="9322" w:type="dxa"/>
            <w:gridSpan w:val="6"/>
            <w:shd w:val="clear" w:color="auto" w:fill="FFCC00"/>
          </w:tcPr>
          <w:p w14:paraId="22B2DEFB" w14:textId="77777777" w:rsidR="007941BC" w:rsidRPr="00674BAC" w:rsidRDefault="007941BC" w:rsidP="00F47497">
            <w:pPr>
              <w:keepNext/>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Sihtrühm nr 6: finantstagatise osapooled</w:t>
            </w:r>
            <w:r w:rsidRPr="00674BAC">
              <w:rPr>
                <w:rFonts w:ascii="Times New Roman" w:hAnsi="Times New Roman" w:cs="Times New Roman"/>
                <w:sz w:val="24"/>
                <w:szCs w:val="24"/>
              </w:rPr>
              <w:t>.</w:t>
            </w:r>
          </w:p>
          <w:p w14:paraId="43210C3D"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iCs/>
                <w:sz w:val="24"/>
                <w:szCs w:val="24"/>
              </w:rPr>
              <w:t xml:space="preserve">Finantstagatise režiimile kvalifitseeruvate turuosaliste ringi laiendamine – finantstagatiskokkuleppeid saavad sõlmida ka sellised juriidilised isikud, kes ei kvalifitseeru suurettevõtjateks, eeldusel, et finantstagatiskokkuleppe teine osapool on </w:t>
            </w:r>
            <w:r>
              <w:rPr>
                <w:rFonts w:ascii="Times New Roman" w:hAnsi="Times New Roman" w:cs="Times New Roman"/>
                <w:iCs/>
                <w:sz w:val="24"/>
                <w:szCs w:val="24"/>
              </w:rPr>
              <w:t>AÕS</w:t>
            </w:r>
            <w:r w:rsidRPr="00674BAC">
              <w:rPr>
                <w:rFonts w:ascii="Times New Roman" w:hAnsi="Times New Roman" w:cs="Times New Roman"/>
                <w:iCs/>
                <w:sz w:val="24"/>
                <w:szCs w:val="24"/>
              </w:rPr>
              <w:t xml:space="preserve"> § 314</w:t>
            </w:r>
            <w:r w:rsidRPr="00674BAC">
              <w:rPr>
                <w:rFonts w:ascii="Times New Roman" w:hAnsi="Times New Roman" w:cs="Times New Roman"/>
                <w:iCs/>
                <w:sz w:val="24"/>
                <w:szCs w:val="24"/>
                <w:vertAlign w:val="superscript"/>
              </w:rPr>
              <w:t>1</w:t>
            </w:r>
            <w:r w:rsidRPr="00674BAC">
              <w:rPr>
                <w:rFonts w:ascii="Times New Roman" w:hAnsi="Times New Roman" w:cs="Times New Roman"/>
                <w:iCs/>
                <w:sz w:val="24"/>
                <w:szCs w:val="24"/>
              </w:rPr>
              <w:t xml:space="preserve"> lõikes 1 loetletud isik või organisatsioon. Finantstagatise režiimi kohaldamisala laiendamine, finantstagatisdirektiivi üle võtvate sätete täpsustamine ning viidete kaotamine </w:t>
            </w:r>
            <w:r>
              <w:rPr>
                <w:rFonts w:ascii="Times New Roman" w:hAnsi="Times New Roman" w:cs="Times New Roman"/>
                <w:iCs/>
                <w:sz w:val="24"/>
                <w:szCs w:val="24"/>
              </w:rPr>
              <w:t>AÕS</w:t>
            </w:r>
            <w:r w:rsidRPr="00674BAC">
              <w:rPr>
                <w:rFonts w:ascii="Times New Roman" w:hAnsi="Times New Roman" w:cs="Times New Roman"/>
                <w:iCs/>
                <w:sz w:val="24"/>
                <w:szCs w:val="24"/>
              </w:rPr>
              <w:t xml:space="preserve"> definitsioonile, hõlmates finantstagatiskokkuleppeid finantstagatise direktiivi tähenduses. Finantstagatise kasutusala ei ole piiratud tasaarvestuskokkulepete või eelnõu kohaselt kvalifitseeruvateks finantstehinguteks loetavate tehingute tagamisega, vaid finantstagatist võib seada mistahes rahaliselt hinnatava nõude tagamiseks.</w:t>
            </w:r>
          </w:p>
        </w:tc>
      </w:tr>
      <w:tr w:rsidR="007941BC" w:rsidRPr="00674BAC" w14:paraId="3AEDB084" w14:textId="77777777" w:rsidTr="00F47497">
        <w:trPr>
          <w:gridAfter w:val="1"/>
          <w:wAfter w:w="11" w:type="dxa"/>
          <w:trHeight w:val="708"/>
        </w:trPr>
        <w:tc>
          <w:tcPr>
            <w:tcW w:w="1350" w:type="dxa"/>
            <w:shd w:val="clear" w:color="auto" w:fill="FFCC00"/>
          </w:tcPr>
          <w:p w14:paraId="451F1D14"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6.1 Mõju tervikuna</w:t>
            </w:r>
          </w:p>
          <w:p w14:paraId="55AB4F4C"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oluline</w:t>
            </w:r>
          </w:p>
        </w:tc>
        <w:tc>
          <w:tcPr>
            <w:tcW w:w="7961" w:type="dxa"/>
            <w:gridSpan w:val="4"/>
          </w:tcPr>
          <w:p w14:paraId="280DF7F1"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Finantstagatise režiimi kohaldamisala laiendamine – finantstagatise kokkuleppe osapool on maksejõuetusmenetluses eelisseisundis võrreldes teiste võlausaldajatega. Kehtiva pankrotiseaduse kohaselt kehtib sama põhimõte juba hetkel </w:t>
            </w:r>
            <w:proofErr w:type="spellStart"/>
            <w:r>
              <w:rPr>
                <w:rFonts w:ascii="Times New Roman" w:hAnsi="Times New Roman" w:cs="Times New Roman"/>
                <w:sz w:val="24"/>
                <w:szCs w:val="24"/>
              </w:rPr>
              <w:t>AÕS-is</w:t>
            </w:r>
            <w:proofErr w:type="spellEnd"/>
            <w:r w:rsidRPr="00674BAC">
              <w:rPr>
                <w:rFonts w:ascii="Times New Roman" w:hAnsi="Times New Roman" w:cs="Times New Roman"/>
                <w:sz w:val="24"/>
                <w:szCs w:val="24"/>
              </w:rPr>
              <w:t xml:space="preserve"> hõlmatud finantstagatise osapoolte suhtes. Seega ei toimu regulatsiooni täpsustamisel võlausaldajate maksejõuetusmenetluses kohtlemise osas põhimõttelist muudatust. Küll aga saavad muudatusest kasu lisaks tasaarvestuskokkuleppe osapooltele sellised turuosalised, kes väljaspool tasaarvestuse režiimi (st muude nõuete tagamiseks) finantstagatise kokkuleppeid sõlmivad, kuna neile laienevad maksejõuetusmenetluste ja täitemenetluse erandid, mida varem  sellistele turuosalistele ei võimaldatud.</w:t>
            </w:r>
          </w:p>
        </w:tc>
      </w:tr>
      <w:tr w:rsidR="007941BC" w:rsidRPr="00674BAC" w14:paraId="66E7F026" w14:textId="77777777" w:rsidTr="00F47497">
        <w:trPr>
          <w:gridAfter w:val="1"/>
          <w:wAfter w:w="11" w:type="dxa"/>
        </w:trPr>
        <w:tc>
          <w:tcPr>
            <w:tcW w:w="1350" w:type="dxa"/>
            <w:shd w:val="clear" w:color="auto" w:fill="FFCC00"/>
          </w:tcPr>
          <w:p w14:paraId="4B999B3C"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 xml:space="preserve">6.2 Mõju valdkond </w:t>
            </w:r>
          </w:p>
        </w:tc>
        <w:tc>
          <w:tcPr>
            <w:tcW w:w="2302" w:type="dxa"/>
          </w:tcPr>
          <w:p w14:paraId="5EE51A1F"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Mõju majandusele</w:t>
            </w:r>
          </w:p>
        </w:tc>
        <w:tc>
          <w:tcPr>
            <w:tcW w:w="1276" w:type="dxa"/>
            <w:shd w:val="clear" w:color="auto" w:fill="FFCC00"/>
          </w:tcPr>
          <w:p w14:paraId="1628027D"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Avalduv mõju</w:t>
            </w:r>
          </w:p>
          <w:p w14:paraId="17F4261E"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oluline</w:t>
            </w:r>
          </w:p>
        </w:tc>
        <w:tc>
          <w:tcPr>
            <w:tcW w:w="4383" w:type="dxa"/>
            <w:gridSpan w:val="2"/>
          </w:tcPr>
          <w:p w14:paraId="0C6702ED"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bCs/>
                <w:sz w:val="24"/>
                <w:szCs w:val="24"/>
              </w:rPr>
              <w:t xml:space="preserve">Suurimat mõju avaldab finantstagatise osapoolte ringi laiendamine kõikidele juriidilistele isikutele (tingimusel, et teine osapool on </w:t>
            </w:r>
            <w:r>
              <w:rPr>
                <w:rFonts w:ascii="Times New Roman" w:hAnsi="Times New Roman" w:cs="Times New Roman"/>
                <w:bCs/>
                <w:sz w:val="24"/>
                <w:szCs w:val="24"/>
              </w:rPr>
              <w:t>AÕS</w:t>
            </w:r>
            <w:r w:rsidRPr="00674BAC">
              <w:rPr>
                <w:rFonts w:ascii="Times New Roman" w:hAnsi="Times New Roman" w:cs="Times New Roman"/>
                <w:bCs/>
                <w:sz w:val="24"/>
                <w:szCs w:val="24"/>
              </w:rPr>
              <w:t xml:space="preserve"> § 314</w:t>
            </w:r>
            <w:r w:rsidRPr="00674BAC">
              <w:rPr>
                <w:rFonts w:ascii="Times New Roman" w:hAnsi="Times New Roman" w:cs="Times New Roman"/>
                <w:bCs/>
                <w:sz w:val="24"/>
                <w:szCs w:val="24"/>
                <w:vertAlign w:val="superscript"/>
              </w:rPr>
              <w:t>1</w:t>
            </w:r>
            <w:r w:rsidRPr="00674BAC">
              <w:rPr>
                <w:rFonts w:ascii="Times New Roman" w:hAnsi="Times New Roman" w:cs="Times New Roman"/>
                <w:bCs/>
                <w:sz w:val="24"/>
                <w:szCs w:val="24"/>
              </w:rPr>
              <w:t xml:space="preserve"> lõike 1 toodud isik või organisatsioon), mille tagajärjel avarduvad selliste juriidiliste isikute poolt tagatise andmise ja seeläbi finantseeringu saamise võimalused.</w:t>
            </w:r>
            <w:r w:rsidRPr="00674BAC">
              <w:rPr>
                <w:rFonts w:ascii="Times New Roman" w:hAnsi="Times New Roman" w:cs="Times New Roman"/>
                <w:sz w:val="24"/>
                <w:szCs w:val="24"/>
              </w:rPr>
              <w:t xml:space="preserve"> </w:t>
            </w:r>
            <w:r w:rsidRPr="00674BAC">
              <w:rPr>
                <w:rFonts w:ascii="Times New Roman" w:hAnsi="Times New Roman" w:cs="Times New Roman"/>
                <w:bCs/>
                <w:sz w:val="24"/>
                <w:szCs w:val="24"/>
              </w:rPr>
              <w:t>Paraneb õigusselgus seoses täiendavate menetlustega, mille puhul finantstagatise erandid kehtivad ning seoses täpsustustega seadusandluses vastavalt Euroopa Liidu õigusaktidele.</w:t>
            </w:r>
          </w:p>
        </w:tc>
      </w:tr>
      <w:tr w:rsidR="007941BC" w:rsidRPr="00674BAC" w14:paraId="362E6D13" w14:textId="77777777" w:rsidTr="00F47497">
        <w:trPr>
          <w:trHeight w:val="270"/>
        </w:trPr>
        <w:tc>
          <w:tcPr>
            <w:tcW w:w="1350" w:type="dxa"/>
            <w:vMerge w:val="restart"/>
            <w:shd w:val="clear" w:color="auto" w:fill="FFCC00"/>
          </w:tcPr>
          <w:p w14:paraId="6AF4C887"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Olulisus</w:t>
            </w:r>
          </w:p>
        </w:tc>
        <w:tc>
          <w:tcPr>
            <w:tcW w:w="2302" w:type="dxa"/>
          </w:tcPr>
          <w:p w14:paraId="4BBDE45E"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Ulatus</w:t>
            </w:r>
          </w:p>
        </w:tc>
        <w:tc>
          <w:tcPr>
            <w:tcW w:w="1276" w:type="dxa"/>
          </w:tcPr>
          <w:p w14:paraId="4EEED7C5" w14:textId="77777777" w:rsidR="007941BC" w:rsidRPr="00674BAC" w:rsidRDefault="007941BC" w:rsidP="00F47497">
            <w:pPr>
              <w:spacing w:after="0" w:line="240" w:lineRule="auto"/>
              <w:rPr>
                <w:rFonts w:ascii="Times New Roman" w:hAnsi="Times New Roman" w:cs="Times New Roman"/>
                <w:sz w:val="24"/>
                <w:szCs w:val="24"/>
              </w:rPr>
            </w:pPr>
            <w:r w:rsidRPr="00674BAC">
              <w:rPr>
                <w:rFonts w:ascii="Times New Roman" w:hAnsi="Times New Roman" w:cs="Times New Roman"/>
                <w:i/>
                <w:sz w:val="24"/>
                <w:szCs w:val="24"/>
              </w:rPr>
              <w:t>keskmine</w:t>
            </w:r>
          </w:p>
        </w:tc>
        <w:tc>
          <w:tcPr>
            <w:tcW w:w="3260" w:type="dxa"/>
          </w:tcPr>
          <w:p w14:paraId="3BD87071"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Sihtrühma suurus</w:t>
            </w:r>
          </w:p>
        </w:tc>
        <w:tc>
          <w:tcPr>
            <w:tcW w:w="1134" w:type="dxa"/>
            <w:gridSpan w:val="2"/>
          </w:tcPr>
          <w:p w14:paraId="795E6AA6"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väike</w:t>
            </w:r>
          </w:p>
        </w:tc>
      </w:tr>
      <w:tr w:rsidR="007941BC" w:rsidRPr="00674BAC" w14:paraId="365C1CCC" w14:textId="77777777" w:rsidTr="00F47497">
        <w:trPr>
          <w:trHeight w:val="270"/>
        </w:trPr>
        <w:tc>
          <w:tcPr>
            <w:tcW w:w="1350" w:type="dxa"/>
            <w:vMerge/>
            <w:shd w:val="clear" w:color="auto" w:fill="FFCC00"/>
          </w:tcPr>
          <w:p w14:paraId="2E1B34AA" w14:textId="77777777" w:rsidR="007941BC" w:rsidRPr="00674BAC" w:rsidRDefault="007941BC" w:rsidP="00F47497">
            <w:pPr>
              <w:spacing w:after="0" w:line="240" w:lineRule="auto"/>
              <w:rPr>
                <w:rFonts w:ascii="Times New Roman" w:hAnsi="Times New Roman" w:cs="Times New Roman"/>
                <w:b/>
                <w:sz w:val="24"/>
                <w:szCs w:val="24"/>
              </w:rPr>
            </w:pPr>
          </w:p>
        </w:tc>
        <w:tc>
          <w:tcPr>
            <w:tcW w:w="2302" w:type="dxa"/>
          </w:tcPr>
          <w:p w14:paraId="64C03187"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Sagedus</w:t>
            </w:r>
          </w:p>
        </w:tc>
        <w:tc>
          <w:tcPr>
            <w:tcW w:w="1276" w:type="dxa"/>
          </w:tcPr>
          <w:p w14:paraId="3C38E4BB"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keskmine</w:t>
            </w:r>
          </w:p>
        </w:tc>
        <w:tc>
          <w:tcPr>
            <w:tcW w:w="3260" w:type="dxa"/>
          </w:tcPr>
          <w:p w14:paraId="6DABA7DB"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Ebasoovitavate mõjude risk</w:t>
            </w:r>
          </w:p>
        </w:tc>
        <w:tc>
          <w:tcPr>
            <w:tcW w:w="1134" w:type="dxa"/>
            <w:gridSpan w:val="2"/>
          </w:tcPr>
          <w:p w14:paraId="6D537929"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keskmine</w:t>
            </w:r>
          </w:p>
        </w:tc>
      </w:tr>
    </w:tbl>
    <w:p w14:paraId="06C97E2D" w14:textId="77777777" w:rsidR="007941BC" w:rsidRPr="00674BAC" w:rsidRDefault="007941BC" w:rsidP="007941BC">
      <w:pPr>
        <w:spacing w:after="0" w:line="240" w:lineRule="auto"/>
        <w:jc w:val="both"/>
        <w:rPr>
          <w:rFonts w:ascii="Times New Roman" w:hAnsi="Times New Roman" w:cs="Times New Roman"/>
          <w:sz w:val="24"/>
          <w:szCs w:val="24"/>
        </w:rPr>
      </w:pPr>
    </w:p>
    <w:p w14:paraId="7AFA436F" w14:textId="77777777" w:rsidR="007941BC" w:rsidRPr="00674BAC" w:rsidRDefault="007941BC" w:rsidP="007941BC">
      <w:pPr>
        <w:spacing w:after="0" w:line="240" w:lineRule="auto"/>
        <w:jc w:val="both"/>
        <w:rPr>
          <w:rFonts w:ascii="Times New Roman" w:hAnsi="Times New Roman" w:cs="Times New Roman"/>
          <w:sz w:val="24"/>
          <w:szCs w:val="24"/>
        </w:rPr>
      </w:pPr>
      <w:r w:rsidRPr="00C63FE8">
        <w:rPr>
          <w:rFonts w:ascii="Times New Roman" w:hAnsi="Times New Roman" w:cs="Times New Roman"/>
          <w:sz w:val="24"/>
          <w:szCs w:val="24"/>
        </w:rPr>
        <w:t>Mõju ulatust sihtrühmale on hinnatud keskmiseks, kuna kehtiva seaduse alusel finantstagatise osapoolte jaoks muutub teatud menetluste eeliskohtlemise positsioon õiguskindlamaks, kuid samuti laieneb isikute ring, kes saavad olla finantstagatise andjaks või võtjaks. Mõju ulatust mõjutab eelkõige väikeste ja keskmise suurusega ettevõtete, kes varasemalt finantstagatise režiimile ei kvalifitseerunud, osakaal. Finantstagatise režiimile kvalifitseerumine võib kaasa tuua mõningaid kohanemisraskuseid seoses võimalusega tugevamate osapooltega lepingulisi suhteid luua, nagu kirjeldatud seletuskirja</w:t>
      </w:r>
      <w:r>
        <w:rPr>
          <w:rFonts w:ascii="Times New Roman" w:hAnsi="Times New Roman" w:cs="Times New Roman"/>
          <w:sz w:val="24"/>
          <w:szCs w:val="24"/>
        </w:rPr>
        <w:t>s AÕS</w:t>
      </w:r>
      <w:r w:rsidRPr="00C63FE8">
        <w:rPr>
          <w:rFonts w:ascii="Times New Roman" w:hAnsi="Times New Roman" w:cs="Times New Roman"/>
          <w:sz w:val="24"/>
          <w:szCs w:val="24"/>
        </w:rPr>
        <w:t xml:space="preserve"> § 314</w:t>
      </w:r>
      <w:r w:rsidRPr="00C63FE8">
        <w:rPr>
          <w:rFonts w:ascii="Times New Roman" w:hAnsi="Times New Roman" w:cs="Times New Roman"/>
          <w:sz w:val="24"/>
          <w:szCs w:val="24"/>
          <w:vertAlign w:val="superscript"/>
        </w:rPr>
        <w:t>1</w:t>
      </w:r>
      <w:r w:rsidRPr="00C63FE8">
        <w:rPr>
          <w:rFonts w:ascii="Times New Roman" w:hAnsi="Times New Roman" w:cs="Times New Roman"/>
          <w:sz w:val="24"/>
          <w:szCs w:val="24"/>
        </w:rPr>
        <w:t xml:space="preserve"> lõike 2 muudatuse juures.</w:t>
      </w:r>
    </w:p>
    <w:p w14:paraId="6DF9F747" w14:textId="77777777" w:rsidR="007941BC" w:rsidRPr="00674BAC" w:rsidRDefault="007941BC" w:rsidP="007941BC">
      <w:pPr>
        <w:spacing w:after="0" w:line="240" w:lineRule="auto"/>
        <w:jc w:val="both"/>
        <w:rPr>
          <w:rFonts w:ascii="Times New Roman" w:hAnsi="Times New Roman" w:cs="Times New Roman"/>
          <w:sz w:val="24"/>
          <w:szCs w:val="24"/>
        </w:rPr>
      </w:pPr>
    </w:p>
    <w:p w14:paraId="299045AC"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Sihtrühma suurust on hinnatud väikeseks tulenevalt asjaolust, et hinnanguliselt ei ole ette näha, et üle 5% </w:t>
      </w:r>
      <w:proofErr w:type="spellStart"/>
      <w:r w:rsidRPr="00674BAC">
        <w:rPr>
          <w:rFonts w:ascii="Times New Roman" w:hAnsi="Times New Roman" w:cs="Times New Roman"/>
          <w:sz w:val="24"/>
          <w:szCs w:val="24"/>
        </w:rPr>
        <w:t>SME-dest</w:t>
      </w:r>
      <w:proofErr w:type="spellEnd"/>
      <w:r w:rsidRPr="00674BAC">
        <w:rPr>
          <w:rFonts w:ascii="Times New Roman" w:hAnsi="Times New Roman" w:cs="Times New Roman"/>
          <w:sz w:val="24"/>
          <w:szCs w:val="24"/>
        </w:rPr>
        <w:t xml:space="preserve"> hakkaksid finantstagatise kokkuleppeid sõlmima.</w:t>
      </w:r>
    </w:p>
    <w:p w14:paraId="1ECD9A19" w14:textId="77777777" w:rsidR="007941BC" w:rsidRPr="00674BAC" w:rsidRDefault="007941BC" w:rsidP="007941BC">
      <w:pPr>
        <w:spacing w:after="0" w:line="240" w:lineRule="auto"/>
        <w:jc w:val="both"/>
        <w:rPr>
          <w:rFonts w:ascii="Times New Roman" w:hAnsi="Times New Roman" w:cs="Times New Roman"/>
          <w:sz w:val="24"/>
          <w:szCs w:val="24"/>
        </w:rPr>
      </w:pPr>
    </w:p>
    <w:p w14:paraId="509D76EA"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Mõjude avaldamise sagedus sõltub konkreetselt kokkulepete arvust ja selle kasvust. Seda on aga keeruline täpselt prognoosida, kuna tegemist on lepinguliste suhetega. </w:t>
      </w:r>
      <w:proofErr w:type="spellStart"/>
      <w:r w:rsidRPr="00674BAC">
        <w:rPr>
          <w:rFonts w:ascii="Times New Roman" w:hAnsi="Times New Roman" w:cs="Times New Roman"/>
          <w:sz w:val="24"/>
          <w:szCs w:val="24"/>
        </w:rPr>
        <w:t>SME-deks</w:t>
      </w:r>
      <w:proofErr w:type="spellEnd"/>
      <w:r w:rsidRPr="00674BAC">
        <w:rPr>
          <w:rFonts w:ascii="Times New Roman" w:hAnsi="Times New Roman" w:cs="Times New Roman"/>
          <w:sz w:val="24"/>
          <w:szCs w:val="24"/>
        </w:rPr>
        <w:t xml:space="preserve"> kvalifitseeruvad turuosalised saavad edaspidi sõlmida finantstagatiskokkuleppeid ka näiteks Eesti krediidiasutustega laenu võtmisel.</w:t>
      </w:r>
    </w:p>
    <w:p w14:paraId="43E7D3F0" w14:textId="77777777" w:rsidR="007941BC" w:rsidRPr="00674BAC" w:rsidRDefault="007941BC" w:rsidP="007941BC">
      <w:pPr>
        <w:spacing w:after="0" w:line="240" w:lineRule="auto"/>
        <w:jc w:val="both"/>
        <w:rPr>
          <w:rFonts w:ascii="Times New Roman" w:hAnsi="Times New Roman" w:cs="Times New Roman"/>
          <w:sz w:val="24"/>
          <w:szCs w:val="24"/>
        </w:rPr>
      </w:pPr>
    </w:p>
    <w:p w14:paraId="2FBA6B5D" w14:textId="77777777" w:rsidR="007941BC" w:rsidRPr="00C63FE8"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Ebasoovitavad mõjud tulenevad </w:t>
      </w:r>
      <w:proofErr w:type="spellStart"/>
      <w:r w:rsidRPr="00674BAC">
        <w:rPr>
          <w:rFonts w:ascii="Times New Roman" w:hAnsi="Times New Roman" w:cs="Times New Roman"/>
          <w:sz w:val="24"/>
          <w:szCs w:val="24"/>
        </w:rPr>
        <w:t>SME-de</w:t>
      </w:r>
      <w:proofErr w:type="spellEnd"/>
      <w:r w:rsidRPr="00674BAC">
        <w:rPr>
          <w:rFonts w:ascii="Times New Roman" w:hAnsi="Times New Roman" w:cs="Times New Roman"/>
          <w:sz w:val="24"/>
          <w:szCs w:val="24"/>
        </w:rPr>
        <w:t xml:space="preserve"> positsioonist üldjuhul nõrgema turuosalisena võrreldes finantstagatiskokkuleppe vastaspoolega. Enamikes Euroopa Liidu riikides on </w:t>
      </w:r>
      <w:proofErr w:type="spellStart"/>
      <w:r w:rsidRPr="00674BAC">
        <w:rPr>
          <w:rFonts w:ascii="Times New Roman" w:hAnsi="Times New Roman" w:cs="Times New Roman"/>
          <w:sz w:val="24"/>
          <w:szCs w:val="24"/>
        </w:rPr>
        <w:t>SME-del</w:t>
      </w:r>
      <w:proofErr w:type="spellEnd"/>
      <w:r w:rsidRPr="00674BAC">
        <w:rPr>
          <w:rFonts w:ascii="Times New Roman" w:hAnsi="Times New Roman" w:cs="Times New Roman"/>
          <w:sz w:val="24"/>
          <w:szCs w:val="24"/>
        </w:rPr>
        <w:t xml:space="preserve"> võimalus finantstagatist seada, kuna kaasnevad hüved kaaluvad üles ebasoovitavad mõjud. Seejuures on oluline täpsustada, et füüsilised isikud (s</w:t>
      </w:r>
      <w:r>
        <w:rPr>
          <w:rFonts w:ascii="Times New Roman" w:hAnsi="Times New Roman" w:cs="Times New Roman"/>
          <w:sz w:val="24"/>
          <w:szCs w:val="24"/>
        </w:rPr>
        <w:t>ealhulgas</w:t>
      </w:r>
      <w:r w:rsidRPr="00674BAC">
        <w:rPr>
          <w:rFonts w:ascii="Times New Roman" w:hAnsi="Times New Roman" w:cs="Times New Roman"/>
          <w:sz w:val="24"/>
          <w:szCs w:val="24"/>
        </w:rPr>
        <w:t xml:space="preserve"> tarbijad) endiselt finantstagatise osapooleks ei kvalifitseeru.</w:t>
      </w:r>
    </w:p>
    <w:p w14:paraId="1DB5AC13" w14:textId="77777777" w:rsidR="007941BC" w:rsidRPr="00674BAC" w:rsidRDefault="007941BC" w:rsidP="007941BC">
      <w:pPr>
        <w:spacing w:after="0" w:line="240" w:lineRule="auto"/>
        <w:jc w:val="both"/>
        <w:rPr>
          <w:rFonts w:ascii="Times New Roman" w:hAnsi="Times New Roman" w:cs="Times New Roman"/>
          <w:b/>
          <w:bCs/>
          <w:sz w:val="24"/>
          <w:szCs w:val="24"/>
        </w:rPr>
      </w:pPr>
    </w:p>
    <w:p w14:paraId="5D970DD9" w14:textId="77777777" w:rsidR="007941BC" w:rsidRPr="00674BAC" w:rsidRDefault="007941BC" w:rsidP="007941BC">
      <w:pPr>
        <w:spacing w:after="0" w:line="240" w:lineRule="auto"/>
        <w:ind w:left="1416"/>
        <w:jc w:val="both"/>
        <w:rPr>
          <w:rFonts w:ascii="Times New Roman" w:hAnsi="Times New Roman" w:cs="Times New Roman"/>
          <w:b/>
          <w:bCs/>
          <w:sz w:val="24"/>
          <w:szCs w:val="24"/>
        </w:rPr>
      </w:pPr>
      <w:r w:rsidRPr="00674BAC">
        <w:rPr>
          <w:rFonts w:ascii="Times New Roman" w:hAnsi="Times New Roman" w:cs="Times New Roman"/>
          <w:b/>
          <w:bCs/>
          <w:sz w:val="24"/>
          <w:szCs w:val="24"/>
        </w:rPr>
        <w:t>7.1.7. Sihtrühm nr 7: muud võlausaldajad</w:t>
      </w:r>
    </w:p>
    <w:p w14:paraId="06FB1979" w14:textId="77777777" w:rsidR="007941BC" w:rsidRPr="00674BAC" w:rsidRDefault="007941BC" w:rsidP="007941BC">
      <w:pPr>
        <w:spacing w:after="0" w:line="240" w:lineRule="auto"/>
        <w:jc w:val="both"/>
        <w:rPr>
          <w:rFonts w:ascii="Times New Roman" w:hAnsi="Times New Roman" w:cs="Times New Roman"/>
          <w:b/>
          <w:bCs/>
          <w:sz w:val="24"/>
          <w:szCs w:val="24"/>
        </w:rPr>
      </w:pPr>
    </w:p>
    <w:p w14:paraId="6A0CF00D" w14:textId="77777777" w:rsidR="007941BC" w:rsidRPr="00674BAC" w:rsidRDefault="007941BC" w:rsidP="007941BC">
      <w:pPr>
        <w:pStyle w:val="SLONormal"/>
        <w:spacing w:before="0" w:after="0"/>
        <w:rPr>
          <w:lang w:val="et-EE"/>
        </w:rPr>
      </w:pPr>
      <w:r w:rsidRPr="00674BAC">
        <w:rPr>
          <w:lang w:val="et-EE"/>
        </w:rPr>
        <w:t>Siia sihtrühma kuuluvad Eesti turuosaliste võlausaldajad, kes ei ole tasaarvestuskokkuleppe või finantstagatise kokkuleppe osapooleks. Sihtrühma täpset suurust on väga keeruline hinnata, kuid sihtrühma kuuluvad kõikide Eesti krediidi- ja finantseerimisasutuste ning  muude ettevõt</w:t>
      </w:r>
      <w:r>
        <w:rPr>
          <w:lang w:val="et-EE"/>
        </w:rPr>
        <w:t>jate</w:t>
      </w:r>
      <w:r w:rsidRPr="00674BAC">
        <w:rPr>
          <w:lang w:val="et-EE"/>
        </w:rPr>
        <w:t xml:space="preserve"> (tasaarvestuse režiimi kvalifitseeruvad turuosalised) ning muude finantstagatiskokkuleppe Eesti osapoolte võlausaldajad maksejõuetusmenetluste ja täitemenetluse korral. Sihtrühma suurust mõjutab turuosaliste arv, kes tasaarvestuskokkuleppeid ja finantstagatiskokkuleppeid sõlmivad, samuti selliste turuosaliste muude võlausaldajate arv.</w:t>
      </w:r>
    </w:p>
    <w:p w14:paraId="0D620C4D" w14:textId="77777777" w:rsidR="007941BC" w:rsidRPr="00674BAC" w:rsidRDefault="007941BC" w:rsidP="007941BC">
      <w:pPr>
        <w:pStyle w:val="SLONormal"/>
        <w:spacing w:before="0" w:after="0"/>
        <w:rPr>
          <w:lang w:val="et-EE"/>
        </w:rPr>
      </w:pPr>
    </w:p>
    <w:p w14:paraId="057E96D4" w14:textId="77777777" w:rsidR="007941BC" w:rsidRPr="00674BAC" w:rsidRDefault="007941BC" w:rsidP="007941BC">
      <w:pPr>
        <w:pStyle w:val="SLONormal"/>
        <w:spacing w:before="0" w:after="0"/>
        <w:rPr>
          <w:lang w:val="et-EE"/>
        </w:rPr>
      </w:pPr>
      <w:r w:rsidRPr="00674BAC">
        <w:rPr>
          <w:lang w:val="et-EE"/>
        </w:rPr>
        <w:t>Sihtrühma suurust mõjutab ka maksejõuetusmenetluste toimumise sagedus turuosaliste suhtes (hõlmab ka füüsilisi isikuid seoses asjaoluga, et ka füüsiline isik võib teoreetiliselt tasaarvestuskokkuleppeid sõlmida, ka kehtiva seaduse alusel). Pankrottide</w:t>
      </w:r>
      <w:r w:rsidRPr="005A4BC2">
        <w:rPr>
          <w:lang w:val="et-EE"/>
        </w:rPr>
        <w:t xml:space="preserve"> </w:t>
      </w:r>
      <w:r>
        <w:rPr>
          <w:lang w:val="et-EE"/>
        </w:rPr>
        <w:t>kohta saab infot äriregistrist, näiteks 2023. aastal oli pankrottide arv kokku 141.</w:t>
      </w:r>
      <w:r>
        <w:rPr>
          <w:rStyle w:val="Allmrkuseviide"/>
          <w:lang w:val="et-EE"/>
        </w:rPr>
        <w:footnoteReference w:id="113"/>
      </w:r>
      <w:r w:rsidRPr="00674BAC">
        <w:rPr>
          <w:lang w:val="et-EE"/>
        </w:rPr>
        <w:t xml:space="preserve"> </w:t>
      </w:r>
    </w:p>
    <w:p w14:paraId="646D06F9" w14:textId="77777777" w:rsidR="007941BC" w:rsidRPr="00674BAC" w:rsidRDefault="007941BC" w:rsidP="007941BC">
      <w:pPr>
        <w:pStyle w:val="SLONormal"/>
        <w:spacing w:before="0" w:after="0"/>
        <w:rPr>
          <w:lang w:val="et-EE"/>
        </w:rPr>
      </w:pPr>
    </w:p>
    <w:p w14:paraId="45B174FE" w14:textId="77777777" w:rsidR="007941BC" w:rsidRPr="00674BAC" w:rsidRDefault="007941BC" w:rsidP="007941BC">
      <w:pPr>
        <w:pStyle w:val="SLONormal"/>
        <w:spacing w:before="0" w:after="0"/>
        <w:rPr>
          <w:lang w:val="et-EE"/>
        </w:rPr>
      </w:pPr>
      <w:r w:rsidRPr="00674BAC">
        <w:rPr>
          <w:lang w:val="et-EE"/>
        </w:rPr>
        <w:t xml:space="preserve">Statistikat pankrottide kohta on kogutud näiteks 2019. aastal pankrotiseaduse ja teiste seaduste muutmise seaduse eelnõu võimalike muudatuste mõjude hindamise uuringus, kättesaadav aadressil: </w:t>
      </w:r>
      <w:hyperlink r:id="rId22" w:history="1">
        <w:r w:rsidRPr="00674BAC">
          <w:rPr>
            <w:rStyle w:val="Hperlink"/>
            <w:lang w:val="et-EE"/>
          </w:rPr>
          <w:t>https://www.just.ee/media/1393/download</w:t>
        </w:r>
      </w:hyperlink>
      <w:r w:rsidRPr="00674BAC">
        <w:rPr>
          <w:lang w:val="et-EE"/>
        </w:rPr>
        <w:t>. Nimetatud uuring ei kajasta eraldi krediidi- ja finantseerimisasutuste või suurettevõt</w:t>
      </w:r>
      <w:r>
        <w:rPr>
          <w:lang w:val="et-EE"/>
        </w:rPr>
        <w:t>jate</w:t>
      </w:r>
      <w:r w:rsidRPr="00674BAC">
        <w:rPr>
          <w:lang w:val="et-EE"/>
        </w:rPr>
        <w:t xml:space="preserve"> pankrotimenetlusi ega muid maksejõuetusmenetlusi. Pankrottide statistika </w:t>
      </w:r>
      <w:r>
        <w:rPr>
          <w:lang w:val="et-EE"/>
        </w:rPr>
        <w:t>kohta</w:t>
      </w:r>
      <w:r w:rsidRPr="00674BAC">
        <w:rPr>
          <w:lang w:val="et-EE"/>
        </w:rPr>
        <w:t xml:space="preserve"> ühtset standardit välja töötatud ei ole ja seetõttu on info </w:t>
      </w:r>
      <w:proofErr w:type="spellStart"/>
      <w:r w:rsidRPr="00674BAC">
        <w:rPr>
          <w:lang w:val="et-EE"/>
        </w:rPr>
        <w:t>allikati</w:t>
      </w:r>
      <w:proofErr w:type="spellEnd"/>
      <w:r w:rsidRPr="00674BAC">
        <w:rPr>
          <w:lang w:val="et-EE"/>
        </w:rPr>
        <w:t xml:space="preserve"> erinev.</w:t>
      </w:r>
    </w:p>
    <w:p w14:paraId="43E21BC0" w14:textId="77777777" w:rsidR="007941BC" w:rsidRPr="00674BAC" w:rsidRDefault="007941BC" w:rsidP="007941BC">
      <w:pPr>
        <w:pStyle w:val="SLONormal"/>
        <w:spacing w:before="0" w:after="0"/>
        <w:rPr>
          <w:lang w:val="et-E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0"/>
        <w:gridCol w:w="2302"/>
        <w:gridCol w:w="1276"/>
        <w:gridCol w:w="3260"/>
        <w:gridCol w:w="1123"/>
        <w:gridCol w:w="11"/>
      </w:tblGrid>
      <w:tr w:rsidR="007941BC" w:rsidRPr="00674BAC" w14:paraId="1AC62F13" w14:textId="77777777" w:rsidTr="00F47497">
        <w:tc>
          <w:tcPr>
            <w:tcW w:w="9322" w:type="dxa"/>
            <w:gridSpan w:val="6"/>
            <w:shd w:val="clear" w:color="auto" w:fill="FFCC00"/>
          </w:tcPr>
          <w:p w14:paraId="544F68AB" w14:textId="77777777" w:rsidR="007941BC" w:rsidRPr="00674BAC" w:rsidRDefault="007941BC" w:rsidP="00F47497">
            <w:pPr>
              <w:keepNext/>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Sihtrühm nr 7: muud võlausaldajad</w:t>
            </w:r>
            <w:r w:rsidRPr="00674BAC">
              <w:rPr>
                <w:rFonts w:ascii="Times New Roman" w:hAnsi="Times New Roman" w:cs="Times New Roman"/>
                <w:sz w:val="24"/>
                <w:szCs w:val="24"/>
              </w:rPr>
              <w:t>.</w:t>
            </w:r>
          </w:p>
          <w:p w14:paraId="056F52BF" w14:textId="77777777" w:rsidR="007941BC" w:rsidRPr="00674BAC" w:rsidRDefault="007941BC" w:rsidP="00F47497">
            <w:pPr>
              <w:spacing w:after="0" w:line="240" w:lineRule="auto"/>
              <w:rPr>
                <w:rFonts w:ascii="Times New Roman" w:hAnsi="Times New Roman" w:cs="Times New Roman"/>
                <w:sz w:val="24"/>
                <w:szCs w:val="24"/>
                <w:highlight w:val="yellow"/>
              </w:rPr>
            </w:pPr>
            <w:r w:rsidRPr="00674BAC">
              <w:rPr>
                <w:rFonts w:ascii="Times New Roman" w:hAnsi="Times New Roman" w:cs="Times New Roman"/>
                <w:iCs/>
                <w:sz w:val="24"/>
                <w:szCs w:val="24"/>
              </w:rPr>
              <w:t>Tasaarvestuse režiimi kohaldumisala laiendamise tõttu teatud menetlustes, s</w:t>
            </w:r>
            <w:r>
              <w:rPr>
                <w:rFonts w:ascii="Times New Roman" w:hAnsi="Times New Roman" w:cs="Times New Roman"/>
                <w:iCs/>
                <w:sz w:val="24"/>
                <w:szCs w:val="24"/>
              </w:rPr>
              <w:t>ealhulgas</w:t>
            </w:r>
            <w:r w:rsidRPr="00674BAC">
              <w:rPr>
                <w:rFonts w:ascii="Times New Roman" w:hAnsi="Times New Roman" w:cs="Times New Roman"/>
                <w:iCs/>
                <w:sz w:val="24"/>
                <w:szCs w:val="24"/>
              </w:rPr>
              <w:t xml:space="preserve"> täitemenetluses ning finantstagatise režiimile kvalifitseeruvate turuosaliste ringi laiendamise tõttu suureneb isikute ring, kes antud sihtrühma kuuluvad. Tegemist on ainsa sihtrühmaga, kelle puhul on ette näha ebasoodsat mõju, täpsemalt selle laienemist, mida on käsitletud ka </w:t>
            </w:r>
            <w:r>
              <w:rPr>
                <w:rFonts w:ascii="Times New Roman" w:hAnsi="Times New Roman" w:cs="Times New Roman"/>
                <w:iCs/>
                <w:sz w:val="24"/>
                <w:szCs w:val="24"/>
              </w:rPr>
              <w:t xml:space="preserve">seletuskirja </w:t>
            </w:r>
            <w:r w:rsidRPr="00674BAC">
              <w:rPr>
                <w:rFonts w:ascii="Times New Roman" w:hAnsi="Times New Roman" w:cs="Times New Roman"/>
                <w:iCs/>
                <w:sz w:val="24"/>
                <w:szCs w:val="24"/>
              </w:rPr>
              <w:t xml:space="preserve">punktis </w:t>
            </w:r>
            <w:r>
              <w:rPr>
                <w:rFonts w:ascii="Times New Roman" w:hAnsi="Times New Roman" w:cs="Times New Roman"/>
                <w:iCs/>
                <w:sz w:val="24"/>
                <w:szCs w:val="24"/>
              </w:rPr>
              <w:t>6.</w:t>
            </w:r>
          </w:p>
        </w:tc>
      </w:tr>
      <w:tr w:rsidR="007941BC" w:rsidRPr="00674BAC" w14:paraId="3022CF5D" w14:textId="77777777" w:rsidTr="00F47497">
        <w:trPr>
          <w:gridAfter w:val="1"/>
          <w:wAfter w:w="11" w:type="dxa"/>
          <w:trHeight w:val="1559"/>
        </w:trPr>
        <w:tc>
          <w:tcPr>
            <w:tcW w:w="1350" w:type="dxa"/>
            <w:shd w:val="clear" w:color="auto" w:fill="FFCC00"/>
          </w:tcPr>
          <w:p w14:paraId="40089C88"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7.1 Mõju tervikuna</w:t>
            </w:r>
          </w:p>
          <w:p w14:paraId="2569E2D4"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oluline</w:t>
            </w:r>
          </w:p>
        </w:tc>
        <w:tc>
          <w:tcPr>
            <w:tcW w:w="7961" w:type="dxa"/>
            <w:gridSpan w:val="4"/>
          </w:tcPr>
          <w:p w14:paraId="6A2F9530"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Maksejõuetusmenetluses muutub tasaarvestusrežiim hõlmatud tehingutest tulenevate nõuete (sarnaselt hetkel kehtiva seaduse alusel tuletistehingutest tulenevate nõuetega) võlausaldajate jaoks soodsamaks kui muudest tehingutest tulenevate nõuete võlausaldajate jaoks. Kehtivate õigusaktide kohaselt kehtib sama põhimõte tuletisinstrumentide tehingute vastaspoolte suhtes. Seega ei toimu regulatsiooni täpsustamisel võlausaldajate maksejõuetusmenetluses kohtlemise osas põhimõttelist muudatust, kuid täiendavate tehingute hõlmamisel laieneb tehingute ring, millele erandid kohalduvad. Rahvusvaheliste standardite kohaselt on taoliste tehingute vastaspoolte mõningane eelistamine maksejõuetusmenetlustes teistele võlausaldajatele finantsstabiilsuse huvides aktsepteeritav.</w:t>
            </w:r>
          </w:p>
          <w:p w14:paraId="3E7B38CA"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Finantstagatise režiimi kohaldamisala laiendamine – finantstagatise kokkuleppe osapool on maksejõuetusmenetluses eelisseisundis võrreldes teiste võlausaldajatega. Kehtiva pankrotiseaduse kohaselt kehtib sama põhimõte juba hetkel </w:t>
            </w:r>
            <w:proofErr w:type="spellStart"/>
            <w:r>
              <w:rPr>
                <w:rFonts w:ascii="Times New Roman" w:hAnsi="Times New Roman" w:cs="Times New Roman"/>
                <w:sz w:val="24"/>
                <w:szCs w:val="24"/>
              </w:rPr>
              <w:t>AÕS-is</w:t>
            </w:r>
            <w:proofErr w:type="spellEnd"/>
            <w:r w:rsidRPr="00674BAC">
              <w:rPr>
                <w:rFonts w:ascii="Times New Roman" w:hAnsi="Times New Roman" w:cs="Times New Roman"/>
                <w:sz w:val="24"/>
                <w:szCs w:val="24"/>
              </w:rPr>
              <w:t xml:space="preserve"> hõlmatud finantstagatise osapoolte suhtes. Seega ei toimu finantstagatise režiimi kohaldamisala laiendamisel võlausaldajate maksejõuetusmenetluses kohtlemise osas põhimõttelist muudatust.</w:t>
            </w:r>
          </w:p>
          <w:p w14:paraId="183E7BDF"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Ebasoovitavad mõjud seisnevad tasaarvestuse režiimi ja finantstagatise kohaldamisala mõningas laiendamises, mille võrra muude võlausaldajate (st võlausaldajate, kes ei ole tasaarvestuskokkuleppe või finantstagatise kokkuleppe osapooleks) positsioon maksejõuetusmenetlustes muutub ebasoodsamaks.</w:t>
            </w:r>
          </w:p>
        </w:tc>
      </w:tr>
      <w:tr w:rsidR="007941BC" w:rsidRPr="00674BAC" w14:paraId="09266D51" w14:textId="77777777" w:rsidTr="00F47497">
        <w:trPr>
          <w:gridAfter w:val="1"/>
          <w:wAfter w:w="11" w:type="dxa"/>
        </w:trPr>
        <w:tc>
          <w:tcPr>
            <w:tcW w:w="1350" w:type="dxa"/>
            <w:shd w:val="clear" w:color="auto" w:fill="FFCC00"/>
          </w:tcPr>
          <w:p w14:paraId="4279E2D9"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 xml:space="preserve">7.2 Mõju valdkond </w:t>
            </w:r>
          </w:p>
        </w:tc>
        <w:tc>
          <w:tcPr>
            <w:tcW w:w="2302" w:type="dxa"/>
          </w:tcPr>
          <w:p w14:paraId="59008449"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Mõju majandusele</w:t>
            </w:r>
          </w:p>
        </w:tc>
        <w:tc>
          <w:tcPr>
            <w:tcW w:w="1276" w:type="dxa"/>
            <w:shd w:val="clear" w:color="auto" w:fill="FFCC00"/>
          </w:tcPr>
          <w:p w14:paraId="03DFBC1D"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Avalduv mõju</w:t>
            </w:r>
          </w:p>
          <w:p w14:paraId="394064F9"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oluline</w:t>
            </w:r>
          </w:p>
        </w:tc>
        <w:tc>
          <w:tcPr>
            <w:tcW w:w="4383" w:type="dxa"/>
            <w:gridSpan w:val="2"/>
          </w:tcPr>
          <w:p w14:paraId="766E8663" w14:textId="77777777" w:rsidR="007941BC" w:rsidRPr="00674BAC" w:rsidRDefault="007941BC" w:rsidP="00F47497">
            <w:pPr>
              <w:spacing w:after="0" w:line="240" w:lineRule="auto"/>
              <w:jc w:val="both"/>
              <w:rPr>
                <w:rFonts w:ascii="Times New Roman" w:hAnsi="Times New Roman" w:cs="Times New Roman"/>
                <w:b/>
                <w:sz w:val="24"/>
                <w:szCs w:val="24"/>
              </w:rPr>
            </w:pPr>
            <w:r w:rsidRPr="00674BAC">
              <w:rPr>
                <w:rFonts w:ascii="Times New Roman" w:hAnsi="Times New Roman" w:cs="Times New Roman"/>
                <w:sz w:val="24"/>
                <w:szCs w:val="24"/>
              </w:rPr>
              <w:t xml:space="preserve">Ebasoodne mõju avaldub sihtrühmale eelkõige seeläbi, et tasaarvestuse režiimiga hõlmatud tehingutele ja finantstagatisele kohalduvad erisused, mille tõttu kvalifitseeruvate osapoolte nõuete tasaarvestus toimub sõltumata maksejõuetusmenetlusest nii, nagu tasaarvestuskokkulepe ette näeb ja netonõuet saab sõltumata maksejõuetusmenetlusest rahuldada tagatise arvel. Finantstagatise osapoolte ringi laiendamise mõju väljendub selles, et suurem hulk nõudeid saab rahuldatud maksejõuetusmenetluse väliselt, kuna sõltumata maksejõuetusmenetlusest saab finantstagatisega tagatud nõuet finantstagatise arvel rahuldada finantstagatise kokkuleppes kokkulepitud viisil. Täpsem käsitlus ebasoodsast mõjust antud sihtrühmale on välja toodud </w:t>
            </w:r>
            <w:r w:rsidRPr="00674BAC">
              <w:rPr>
                <w:rFonts w:ascii="Times New Roman" w:hAnsi="Times New Roman" w:cs="Times New Roman"/>
                <w:iCs/>
                <w:sz w:val="24"/>
                <w:szCs w:val="24"/>
              </w:rPr>
              <w:t>seletuskirja punktis 6.1.</w:t>
            </w:r>
          </w:p>
        </w:tc>
      </w:tr>
      <w:tr w:rsidR="007941BC" w:rsidRPr="00674BAC" w14:paraId="37637726" w14:textId="77777777" w:rsidTr="00F47497">
        <w:trPr>
          <w:trHeight w:val="270"/>
        </w:trPr>
        <w:tc>
          <w:tcPr>
            <w:tcW w:w="1350" w:type="dxa"/>
            <w:vMerge w:val="restart"/>
            <w:shd w:val="clear" w:color="auto" w:fill="FFCC00"/>
          </w:tcPr>
          <w:p w14:paraId="223C7EE4"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Olulisus</w:t>
            </w:r>
          </w:p>
        </w:tc>
        <w:tc>
          <w:tcPr>
            <w:tcW w:w="2302" w:type="dxa"/>
          </w:tcPr>
          <w:p w14:paraId="05DCA8BA"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Ulatus</w:t>
            </w:r>
          </w:p>
        </w:tc>
        <w:tc>
          <w:tcPr>
            <w:tcW w:w="1276" w:type="dxa"/>
          </w:tcPr>
          <w:p w14:paraId="7D41AE60" w14:textId="77777777" w:rsidR="007941BC" w:rsidRPr="00674BAC" w:rsidRDefault="007941BC" w:rsidP="00F47497">
            <w:pPr>
              <w:spacing w:after="0" w:line="240" w:lineRule="auto"/>
              <w:rPr>
                <w:rFonts w:ascii="Times New Roman" w:hAnsi="Times New Roman" w:cs="Times New Roman"/>
                <w:sz w:val="24"/>
                <w:szCs w:val="24"/>
              </w:rPr>
            </w:pPr>
            <w:r w:rsidRPr="00674BAC">
              <w:rPr>
                <w:rFonts w:ascii="Times New Roman" w:hAnsi="Times New Roman" w:cs="Times New Roman"/>
                <w:i/>
                <w:sz w:val="24"/>
                <w:szCs w:val="24"/>
              </w:rPr>
              <w:t>keskmine</w:t>
            </w:r>
          </w:p>
        </w:tc>
        <w:tc>
          <w:tcPr>
            <w:tcW w:w="3260" w:type="dxa"/>
          </w:tcPr>
          <w:p w14:paraId="5BCB8BAA"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Sihtrühma suurus</w:t>
            </w:r>
          </w:p>
        </w:tc>
        <w:tc>
          <w:tcPr>
            <w:tcW w:w="1134" w:type="dxa"/>
            <w:gridSpan w:val="2"/>
          </w:tcPr>
          <w:p w14:paraId="2AB9DD17"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väike</w:t>
            </w:r>
          </w:p>
        </w:tc>
      </w:tr>
      <w:tr w:rsidR="007941BC" w:rsidRPr="00674BAC" w14:paraId="0D3E3C45" w14:textId="77777777" w:rsidTr="00F47497">
        <w:trPr>
          <w:trHeight w:val="618"/>
        </w:trPr>
        <w:tc>
          <w:tcPr>
            <w:tcW w:w="1350" w:type="dxa"/>
            <w:vMerge/>
            <w:shd w:val="clear" w:color="auto" w:fill="FFCC00"/>
          </w:tcPr>
          <w:p w14:paraId="7DDEC4B1" w14:textId="77777777" w:rsidR="007941BC" w:rsidRPr="00674BAC" w:rsidRDefault="007941BC" w:rsidP="00F47497">
            <w:pPr>
              <w:spacing w:after="0" w:line="240" w:lineRule="auto"/>
              <w:rPr>
                <w:rFonts w:ascii="Times New Roman" w:hAnsi="Times New Roman" w:cs="Times New Roman"/>
                <w:b/>
                <w:sz w:val="24"/>
                <w:szCs w:val="24"/>
              </w:rPr>
            </w:pPr>
          </w:p>
        </w:tc>
        <w:tc>
          <w:tcPr>
            <w:tcW w:w="2302" w:type="dxa"/>
          </w:tcPr>
          <w:p w14:paraId="662CBCF9"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Sagedus</w:t>
            </w:r>
          </w:p>
        </w:tc>
        <w:tc>
          <w:tcPr>
            <w:tcW w:w="1276" w:type="dxa"/>
          </w:tcPr>
          <w:p w14:paraId="5D5A9444"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väike</w:t>
            </w:r>
          </w:p>
        </w:tc>
        <w:tc>
          <w:tcPr>
            <w:tcW w:w="3260" w:type="dxa"/>
          </w:tcPr>
          <w:p w14:paraId="76F6DF8C"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Ebasoovitavate mõjude risk</w:t>
            </w:r>
          </w:p>
        </w:tc>
        <w:tc>
          <w:tcPr>
            <w:tcW w:w="1134" w:type="dxa"/>
            <w:gridSpan w:val="2"/>
          </w:tcPr>
          <w:p w14:paraId="77EAFECF"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keskmine</w:t>
            </w:r>
          </w:p>
        </w:tc>
      </w:tr>
    </w:tbl>
    <w:p w14:paraId="279ADA4A" w14:textId="77777777" w:rsidR="007941BC" w:rsidRPr="00674BAC" w:rsidRDefault="007941BC" w:rsidP="007941BC">
      <w:pPr>
        <w:spacing w:after="0" w:line="240" w:lineRule="auto"/>
        <w:jc w:val="both"/>
        <w:rPr>
          <w:rFonts w:ascii="Times New Roman" w:hAnsi="Times New Roman" w:cs="Times New Roman"/>
          <w:b/>
          <w:bCs/>
          <w:sz w:val="24"/>
          <w:szCs w:val="24"/>
        </w:rPr>
      </w:pPr>
    </w:p>
    <w:p w14:paraId="7AB51DB3" w14:textId="77777777" w:rsidR="007941BC" w:rsidRPr="00674BAC" w:rsidRDefault="007941BC" w:rsidP="007941BC">
      <w:pPr>
        <w:spacing w:after="0" w:line="240" w:lineRule="auto"/>
        <w:jc w:val="both"/>
        <w:rPr>
          <w:rFonts w:ascii="Times New Roman" w:hAnsi="Times New Roman" w:cs="Times New Roman"/>
          <w:sz w:val="24"/>
          <w:szCs w:val="24"/>
        </w:rPr>
      </w:pPr>
      <w:r w:rsidRPr="00C63FE8">
        <w:rPr>
          <w:rFonts w:ascii="Times New Roman" w:hAnsi="Times New Roman" w:cs="Times New Roman"/>
          <w:sz w:val="24"/>
          <w:szCs w:val="24"/>
        </w:rPr>
        <w:t>Mõju ulatust on hinnatud keskmiseks, kuna muudatuste tulemusel ei kaasne sihtrühma käitumises eeldatavalt olulisi kohanemisraskusi, s</w:t>
      </w:r>
      <w:r>
        <w:rPr>
          <w:rFonts w:ascii="Times New Roman" w:hAnsi="Times New Roman" w:cs="Times New Roman"/>
          <w:sz w:val="24"/>
          <w:szCs w:val="24"/>
        </w:rPr>
        <w:t>ealhulgas</w:t>
      </w:r>
      <w:r w:rsidRPr="00C63FE8">
        <w:rPr>
          <w:rFonts w:ascii="Times New Roman" w:hAnsi="Times New Roman" w:cs="Times New Roman"/>
          <w:sz w:val="24"/>
          <w:szCs w:val="24"/>
        </w:rPr>
        <w:t xml:space="preserve"> põhjusel, et tasaarvestuskokkuleppeid sõlmivad eelduslikult üksnes väike osa ühingutest, kes võivad maksejõuetuks muutuda.</w:t>
      </w:r>
    </w:p>
    <w:p w14:paraId="11414D8C" w14:textId="77777777" w:rsidR="007941BC" w:rsidRPr="00674BAC" w:rsidRDefault="007941BC" w:rsidP="007941BC">
      <w:pPr>
        <w:spacing w:after="0" w:line="240" w:lineRule="auto"/>
        <w:jc w:val="both"/>
        <w:rPr>
          <w:rFonts w:ascii="Times New Roman" w:hAnsi="Times New Roman" w:cs="Times New Roman"/>
          <w:sz w:val="24"/>
          <w:szCs w:val="24"/>
        </w:rPr>
      </w:pPr>
    </w:p>
    <w:p w14:paraId="1148AE88"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Sihtrühma suurust on hinnatud väikeseks, kuna asjakohaste osapoolte võlausaldajate arv võrreldes kõikide maksejõuetusmenetluste võlausaldajate arvuga on hinnanguliselt väike.</w:t>
      </w:r>
    </w:p>
    <w:p w14:paraId="2C5C5380" w14:textId="77777777" w:rsidR="007941BC" w:rsidRPr="00674BAC" w:rsidRDefault="007941BC" w:rsidP="007941BC">
      <w:pPr>
        <w:spacing w:after="0" w:line="240" w:lineRule="auto"/>
        <w:jc w:val="both"/>
        <w:rPr>
          <w:rFonts w:ascii="Times New Roman" w:hAnsi="Times New Roman" w:cs="Times New Roman"/>
          <w:sz w:val="24"/>
          <w:szCs w:val="24"/>
        </w:rPr>
      </w:pPr>
    </w:p>
    <w:p w14:paraId="6CFC22E6"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Mõju avaldumise sagedus sõltub nii selliste tehingute arvust kui ka maksejõuetusmenetluste ja täitemenetluste arvust tasaarvestuskokkulepete ja finantstagatiskokkulepete osapoolte suhtes. Maksejõuetusmenetluste toimumise sagedust on keeruline prognoosida, kuid finantstagatisele kvalifitseeruvate turuosaliste ringi laienemise tõttu võib oodata mõju sageduse mõningast suurenemist.</w:t>
      </w:r>
    </w:p>
    <w:p w14:paraId="1FD3C3BF" w14:textId="77777777" w:rsidR="007941BC" w:rsidRPr="00674BAC" w:rsidRDefault="007941BC" w:rsidP="007941BC">
      <w:pPr>
        <w:spacing w:after="0" w:line="240" w:lineRule="auto"/>
        <w:jc w:val="both"/>
        <w:rPr>
          <w:rFonts w:ascii="Times New Roman" w:hAnsi="Times New Roman" w:cs="Times New Roman"/>
          <w:sz w:val="24"/>
          <w:szCs w:val="24"/>
        </w:rPr>
      </w:pPr>
    </w:p>
    <w:p w14:paraId="1A094956"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Ebasoovitavate mõjude risk vastab mõju ulatusele ja sagedusele, kuna antud sihtrühma jaoks on mõjud ebasoodsad.</w:t>
      </w:r>
    </w:p>
    <w:p w14:paraId="714F1EA3" w14:textId="77777777" w:rsidR="007941BC" w:rsidRPr="00674BAC" w:rsidRDefault="007941BC" w:rsidP="007941BC">
      <w:pPr>
        <w:spacing w:after="0" w:line="240" w:lineRule="auto"/>
        <w:jc w:val="both"/>
        <w:rPr>
          <w:rFonts w:ascii="Times New Roman" w:hAnsi="Times New Roman" w:cs="Times New Roman"/>
          <w:b/>
          <w:bCs/>
          <w:sz w:val="24"/>
          <w:szCs w:val="24"/>
        </w:rPr>
      </w:pPr>
    </w:p>
    <w:p w14:paraId="03574E7A" w14:textId="77777777" w:rsidR="007941BC" w:rsidRPr="00674BAC" w:rsidRDefault="007941BC" w:rsidP="007941BC">
      <w:pPr>
        <w:spacing w:after="0" w:line="240" w:lineRule="auto"/>
        <w:ind w:left="1416"/>
        <w:jc w:val="both"/>
        <w:rPr>
          <w:rFonts w:ascii="Times New Roman" w:hAnsi="Times New Roman" w:cs="Times New Roman"/>
          <w:b/>
          <w:bCs/>
          <w:sz w:val="24"/>
          <w:szCs w:val="24"/>
        </w:rPr>
      </w:pPr>
      <w:r w:rsidRPr="00674BAC">
        <w:rPr>
          <w:rFonts w:ascii="Times New Roman" w:hAnsi="Times New Roman" w:cs="Times New Roman"/>
          <w:b/>
          <w:bCs/>
          <w:sz w:val="24"/>
          <w:szCs w:val="24"/>
        </w:rPr>
        <w:t xml:space="preserve">7.1.8. </w:t>
      </w:r>
      <w:r>
        <w:rPr>
          <w:rFonts w:ascii="Times New Roman" w:hAnsi="Times New Roman" w:cs="Times New Roman"/>
          <w:b/>
          <w:bCs/>
          <w:sz w:val="24"/>
          <w:szCs w:val="24"/>
        </w:rPr>
        <w:t xml:space="preserve">Sihtrühm nr 8: </w:t>
      </w:r>
      <w:r w:rsidRPr="00674BAC">
        <w:rPr>
          <w:rFonts w:ascii="Times New Roman" w:hAnsi="Times New Roman" w:cs="Times New Roman"/>
          <w:b/>
          <w:bCs/>
          <w:sz w:val="24"/>
          <w:szCs w:val="24"/>
        </w:rPr>
        <w:t>Finantsinspektsioon</w:t>
      </w:r>
    </w:p>
    <w:p w14:paraId="476A4A27" w14:textId="77777777" w:rsidR="007941BC" w:rsidRPr="00674BAC" w:rsidRDefault="007941BC" w:rsidP="007941BC">
      <w:pPr>
        <w:pStyle w:val="SLONormal"/>
        <w:spacing w:before="0" w:after="0"/>
        <w:rPr>
          <w:lang w:val="et-E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0"/>
        <w:gridCol w:w="2302"/>
        <w:gridCol w:w="1276"/>
        <w:gridCol w:w="3260"/>
        <w:gridCol w:w="1123"/>
        <w:gridCol w:w="11"/>
      </w:tblGrid>
      <w:tr w:rsidR="007941BC" w:rsidRPr="00674BAC" w14:paraId="75E43FE6" w14:textId="77777777" w:rsidTr="00F47497">
        <w:tc>
          <w:tcPr>
            <w:tcW w:w="9322" w:type="dxa"/>
            <w:gridSpan w:val="6"/>
            <w:shd w:val="clear" w:color="auto" w:fill="FFC000"/>
          </w:tcPr>
          <w:p w14:paraId="53AB9DF9" w14:textId="77777777" w:rsidR="007941BC" w:rsidRPr="00674BAC" w:rsidRDefault="007941BC" w:rsidP="00F47497">
            <w:pPr>
              <w:keepNext/>
              <w:spacing w:after="0" w:line="240" w:lineRule="auto"/>
              <w:rPr>
                <w:rFonts w:ascii="Times New Roman" w:hAnsi="Times New Roman" w:cs="Times New Roman"/>
                <w:b/>
                <w:sz w:val="24"/>
                <w:szCs w:val="24"/>
              </w:rPr>
            </w:pPr>
            <w:bookmarkStart w:id="22" w:name="_Hlk166159189"/>
            <w:r w:rsidRPr="00674BAC">
              <w:rPr>
                <w:rFonts w:ascii="Times New Roman" w:hAnsi="Times New Roman" w:cs="Times New Roman"/>
                <w:b/>
                <w:sz w:val="24"/>
                <w:szCs w:val="24"/>
              </w:rPr>
              <w:t>Sihtrühm nr 8: Finantsinspektsioon</w:t>
            </w:r>
            <w:r w:rsidRPr="00674BAC">
              <w:rPr>
                <w:rFonts w:ascii="Times New Roman" w:hAnsi="Times New Roman" w:cs="Times New Roman"/>
                <w:sz w:val="24"/>
                <w:szCs w:val="24"/>
              </w:rPr>
              <w:t>.</w:t>
            </w:r>
          </w:p>
          <w:p w14:paraId="79D83132" w14:textId="77777777" w:rsidR="007941BC" w:rsidRPr="00C63FE8" w:rsidRDefault="007941BC" w:rsidP="00F47497">
            <w:pPr>
              <w:pStyle w:val="SLONormal"/>
              <w:spacing w:before="0" w:after="0"/>
            </w:pPr>
            <w:r w:rsidRPr="00643B2F">
              <w:rPr>
                <w:lang w:val="et-EE"/>
              </w:rPr>
              <w:t>Määratletakse lõpetamisel toimuva tasaarvestuse režiimi kontekstis kasutatavad mõisted, ühtlustatakse erandeid maksejõuetusmenetlustes ning lisatakse täiendavaid erandeid režiimi terviklikuks toimimiseks.</w:t>
            </w:r>
            <w:r w:rsidRPr="00C63FE8">
              <w:rPr>
                <w:lang w:val="et-EE"/>
              </w:rPr>
              <w:t xml:space="preserve"> Finantsinspektsioonis töötas 2023. aasta lõpu seisuga 134 inimest (s</w:t>
            </w:r>
            <w:r>
              <w:rPr>
                <w:lang w:val="et-EE"/>
              </w:rPr>
              <w:t>ealhulgas</w:t>
            </w:r>
            <w:r w:rsidRPr="00C63FE8">
              <w:rPr>
                <w:lang w:val="et-EE"/>
              </w:rPr>
              <w:t xml:space="preserve"> 11 peatatud töölepingut).</w:t>
            </w:r>
          </w:p>
        </w:tc>
      </w:tr>
      <w:tr w:rsidR="007941BC" w:rsidRPr="00674BAC" w14:paraId="0C62C549" w14:textId="77777777" w:rsidTr="00F47497">
        <w:trPr>
          <w:gridAfter w:val="1"/>
          <w:wAfter w:w="11" w:type="dxa"/>
          <w:trHeight w:val="1559"/>
        </w:trPr>
        <w:tc>
          <w:tcPr>
            <w:tcW w:w="1350" w:type="dxa"/>
            <w:shd w:val="clear" w:color="auto" w:fill="FFCC00"/>
          </w:tcPr>
          <w:p w14:paraId="50745AC2"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8.1 Mõju tervikuna</w:t>
            </w:r>
          </w:p>
          <w:p w14:paraId="1ACA963A"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ebaoluline</w:t>
            </w:r>
          </w:p>
        </w:tc>
        <w:tc>
          <w:tcPr>
            <w:tcW w:w="7961" w:type="dxa"/>
            <w:gridSpan w:val="4"/>
          </w:tcPr>
          <w:p w14:paraId="68F1E910"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Finantsinspektsiooni töökoormuse tõus on minimaalne, kuna järelevalvesubjektide arv eelnõus ette nähtud muudatuste tõttu ei suurene ja Finantsinspektsioon ei teosta järelevalvet spetsiifiliselt kvalifitseeruvate finantstehingute üle. Tuletistehingud ja muud kvalifitseeruvad finantstehingud ei kuulu Finantsinspektsioonile raporteerimisele. Vastavalt Euroopa Liidu määrusele 648/2012 raporteeritakse teatud tehingutest Euroopa Väärtpaberiturujärelevalve Asutusele. Lepinguliste suhete üle Finantsinspektsioon järelevalvet ei teosta. Finantsinspektsioon teeb sisuliselt tuletistehingute puhul järelevalvet selliste tehingute vahendajate üle, ehk siis turuosaliste üle, kes </w:t>
            </w:r>
            <w:proofErr w:type="spellStart"/>
            <w:r w:rsidRPr="00674BAC">
              <w:rPr>
                <w:rFonts w:ascii="Times New Roman" w:hAnsi="Times New Roman" w:cs="Times New Roman"/>
                <w:sz w:val="24"/>
                <w:szCs w:val="24"/>
              </w:rPr>
              <w:t>kliirivad</w:t>
            </w:r>
            <w:proofErr w:type="spellEnd"/>
            <w:r w:rsidRPr="00674BAC">
              <w:rPr>
                <w:rFonts w:ascii="Times New Roman" w:hAnsi="Times New Roman" w:cs="Times New Roman"/>
                <w:sz w:val="24"/>
                <w:szCs w:val="24"/>
              </w:rPr>
              <w:t xml:space="preserve">, arveldavad või vahendavad neid teenuseid ehk pangad, investeerimisühingud, depositooriumid, kesksed vastaspooled (ühtegi keskset vastaspoolt hetkeseisuga Finantsinspektsiooni järelevalve alla ei kuulu). </w:t>
            </w:r>
          </w:p>
          <w:p w14:paraId="2386FB48"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Finantsinspektsiooni eelarve kujuneb subjektide poolt makstavatest menetlustasudest ja järelevalvetasudest. Ehk isegi mõningase kulu kasv Finantsinspektsiooni jaoks ei too kaasa kulutusi riigieelarvest.</w:t>
            </w:r>
          </w:p>
        </w:tc>
      </w:tr>
      <w:tr w:rsidR="007941BC" w:rsidRPr="00674BAC" w14:paraId="038E76E3" w14:textId="77777777" w:rsidTr="00F47497">
        <w:trPr>
          <w:gridAfter w:val="1"/>
          <w:wAfter w:w="11" w:type="dxa"/>
        </w:trPr>
        <w:tc>
          <w:tcPr>
            <w:tcW w:w="1350" w:type="dxa"/>
            <w:shd w:val="clear" w:color="auto" w:fill="FFCC00"/>
          </w:tcPr>
          <w:p w14:paraId="443749FA"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8.2 Mõju valdkond</w:t>
            </w:r>
          </w:p>
        </w:tc>
        <w:tc>
          <w:tcPr>
            <w:tcW w:w="2302" w:type="dxa"/>
          </w:tcPr>
          <w:p w14:paraId="181DC81A"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Mõju riigiasutuste korraldusele</w:t>
            </w:r>
          </w:p>
        </w:tc>
        <w:tc>
          <w:tcPr>
            <w:tcW w:w="1276" w:type="dxa"/>
            <w:shd w:val="clear" w:color="auto" w:fill="FFCC00"/>
          </w:tcPr>
          <w:p w14:paraId="49923D79"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Avalduv mõju</w:t>
            </w:r>
          </w:p>
          <w:p w14:paraId="0A4D355C"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ebaoluline</w:t>
            </w:r>
          </w:p>
        </w:tc>
        <w:tc>
          <w:tcPr>
            <w:tcW w:w="4383" w:type="dxa"/>
            <w:gridSpan w:val="2"/>
          </w:tcPr>
          <w:p w14:paraId="4F04BB33" w14:textId="77777777" w:rsidR="007941BC" w:rsidRPr="00674BAC" w:rsidRDefault="007941BC" w:rsidP="00F47497">
            <w:pPr>
              <w:spacing w:after="0" w:line="240" w:lineRule="auto"/>
              <w:jc w:val="both"/>
              <w:rPr>
                <w:rFonts w:ascii="Times New Roman" w:hAnsi="Times New Roman" w:cs="Times New Roman"/>
                <w:b/>
                <w:sz w:val="24"/>
                <w:szCs w:val="24"/>
              </w:rPr>
            </w:pPr>
            <w:r w:rsidRPr="00674BAC">
              <w:rPr>
                <w:rFonts w:ascii="Times New Roman" w:hAnsi="Times New Roman" w:cs="Times New Roman"/>
                <w:sz w:val="24"/>
                <w:szCs w:val="24"/>
              </w:rPr>
              <w:t xml:space="preserve">Paraneb õiguskindlus seoses maksejõuetusmenetlustega, mida viib läbi Finantsinspektsioon – krediidiasutuste seaduse, kindlustustegevuse seaduse, investeerimisfondide seaduse ja finantskriisi ennetamise ning lahendamise seaduse alusel. </w:t>
            </w:r>
          </w:p>
        </w:tc>
      </w:tr>
      <w:tr w:rsidR="007941BC" w:rsidRPr="00674BAC" w14:paraId="74FFD3EE" w14:textId="77777777" w:rsidTr="00F47497">
        <w:trPr>
          <w:trHeight w:val="270"/>
        </w:trPr>
        <w:tc>
          <w:tcPr>
            <w:tcW w:w="1350" w:type="dxa"/>
            <w:vMerge w:val="restart"/>
            <w:shd w:val="clear" w:color="auto" w:fill="FFCC00"/>
          </w:tcPr>
          <w:p w14:paraId="0B739066"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Olulisus</w:t>
            </w:r>
          </w:p>
        </w:tc>
        <w:tc>
          <w:tcPr>
            <w:tcW w:w="2302" w:type="dxa"/>
          </w:tcPr>
          <w:p w14:paraId="6B7759CA"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Ulatus</w:t>
            </w:r>
          </w:p>
        </w:tc>
        <w:tc>
          <w:tcPr>
            <w:tcW w:w="1276" w:type="dxa"/>
          </w:tcPr>
          <w:p w14:paraId="5CBC9830" w14:textId="77777777" w:rsidR="007941BC" w:rsidRPr="00674BAC" w:rsidRDefault="007941BC" w:rsidP="00F47497">
            <w:pPr>
              <w:spacing w:after="0" w:line="240" w:lineRule="auto"/>
              <w:rPr>
                <w:rFonts w:ascii="Times New Roman" w:hAnsi="Times New Roman" w:cs="Times New Roman"/>
                <w:sz w:val="24"/>
                <w:szCs w:val="24"/>
              </w:rPr>
            </w:pPr>
            <w:r w:rsidRPr="00674BAC">
              <w:rPr>
                <w:rFonts w:ascii="Times New Roman" w:hAnsi="Times New Roman" w:cs="Times New Roman"/>
                <w:i/>
                <w:sz w:val="24"/>
                <w:szCs w:val="24"/>
              </w:rPr>
              <w:t>väike</w:t>
            </w:r>
          </w:p>
        </w:tc>
        <w:tc>
          <w:tcPr>
            <w:tcW w:w="3260" w:type="dxa"/>
          </w:tcPr>
          <w:p w14:paraId="4A274261"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Sihtrühma suurus</w:t>
            </w:r>
          </w:p>
        </w:tc>
        <w:tc>
          <w:tcPr>
            <w:tcW w:w="1134" w:type="dxa"/>
            <w:gridSpan w:val="2"/>
          </w:tcPr>
          <w:p w14:paraId="5F2A4E04"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väike</w:t>
            </w:r>
          </w:p>
        </w:tc>
      </w:tr>
      <w:tr w:rsidR="007941BC" w:rsidRPr="00674BAC" w14:paraId="09D43682" w14:textId="77777777" w:rsidTr="00F47497">
        <w:trPr>
          <w:trHeight w:val="270"/>
        </w:trPr>
        <w:tc>
          <w:tcPr>
            <w:tcW w:w="1350" w:type="dxa"/>
            <w:vMerge/>
            <w:shd w:val="clear" w:color="auto" w:fill="FFCC00"/>
          </w:tcPr>
          <w:p w14:paraId="1572418E" w14:textId="77777777" w:rsidR="007941BC" w:rsidRPr="00674BAC" w:rsidRDefault="007941BC" w:rsidP="00F47497">
            <w:pPr>
              <w:spacing w:after="0" w:line="240" w:lineRule="auto"/>
              <w:rPr>
                <w:rFonts w:ascii="Times New Roman" w:hAnsi="Times New Roman" w:cs="Times New Roman"/>
                <w:b/>
                <w:sz w:val="24"/>
                <w:szCs w:val="24"/>
              </w:rPr>
            </w:pPr>
          </w:p>
        </w:tc>
        <w:tc>
          <w:tcPr>
            <w:tcW w:w="2302" w:type="dxa"/>
          </w:tcPr>
          <w:p w14:paraId="5B49B43C"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Sagedus</w:t>
            </w:r>
          </w:p>
        </w:tc>
        <w:tc>
          <w:tcPr>
            <w:tcW w:w="1276" w:type="dxa"/>
          </w:tcPr>
          <w:p w14:paraId="35943EDC"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väike</w:t>
            </w:r>
          </w:p>
        </w:tc>
        <w:tc>
          <w:tcPr>
            <w:tcW w:w="3260" w:type="dxa"/>
          </w:tcPr>
          <w:p w14:paraId="133C4854"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Ebasoovitavate mõjude risk</w:t>
            </w:r>
          </w:p>
        </w:tc>
        <w:tc>
          <w:tcPr>
            <w:tcW w:w="1134" w:type="dxa"/>
            <w:gridSpan w:val="2"/>
          </w:tcPr>
          <w:p w14:paraId="0AAF8028"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väike</w:t>
            </w:r>
          </w:p>
        </w:tc>
      </w:tr>
      <w:bookmarkEnd w:id="22"/>
    </w:tbl>
    <w:p w14:paraId="2D3BC0A4" w14:textId="77777777" w:rsidR="007941BC" w:rsidRPr="00674BAC" w:rsidRDefault="007941BC" w:rsidP="007941BC">
      <w:pPr>
        <w:spacing w:after="0" w:line="240" w:lineRule="auto"/>
        <w:jc w:val="both"/>
        <w:rPr>
          <w:rFonts w:ascii="Times New Roman" w:hAnsi="Times New Roman" w:cs="Times New Roman"/>
          <w:b/>
          <w:bCs/>
          <w:sz w:val="24"/>
          <w:szCs w:val="24"/>
        </w:rPr>
      </w:pPr>
    </w:p>
    <w:p w14:paraId="685A1BE2" w14:textId="77777777" w:rsidR="007941BC" w:rsidRPr="00674BAC" w:rsidRDefault="007941BC" w:rsidP="007941BC">
      <w:pPr>
        <w:spacing w:after="0" w:line="240" w:lineRule="auto"/>
        <w:ind w:left="1416"/>
        <w:jc w:val="both"/>
        <w:rPr>
          <w:rFonts w:ascii="Times New Roman" w:hAnsi="Times New Roman" w:cs="Times New Roman"/>
          <w:b/>
          <w:bCs/>
          <w:sz w:val="24"/>
          <w:szCs w:val="24"/>
        </w:rPr>
      </w:pPr>
      <w:r w:rsidRPr="00674BAC">
        <w:rPr>
          <w:rFonts w:ascii="Times New Roman" w:hAnsi="Times New Roman" w:cs="Times New Roman"/>
          <w:b/>
          <w:bCs/>
          <w:sz w:val="24"/>
          <w:szCs w:val="24"/>
        </w:rPr>
        <w:t>7.1.9. Sihtrühm nr 9: pankrotihaldurid, kohtud, Maksu- ja Tolliamet</w:t>
      </w:r>
    </w:p>
    <w:p w14:paraId="63EC91CE" w14:textId="77777777" w:rsidR="007941BC" w:rsidRPr="00674BAC" w:rsidRDefault="007941BC" w:rsidP="007941BC">
      <w:pPr>
        <w:spacing w:after="0" w:line="240" w:lineRule="auto"/>
        <w:jc w:val="both"/>
        <w:rPr>
          <w:rFonts w:ascii="Times New Roman" w:hAnsi="Times New Roman" w:cs="Times New Roman"/>
          <w:b/>
          <w:bCs/>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0"/>
        <w:gridCol w:w="2302"/>
        <w:gridCol w:w="1276"/>
        <w:gridCol w:w="3260"/>
        <w:gridCol w:w="1123"/>
        <w:gridCol w:w="11"/>
      </w:tblGrid>
      <w:tr w:rsidR="007941BC" w:rsidRPr="00674BAC" w14:paraId="761493B5" w14:textId="77777777" w:rsidTr="00F47497">
        <w:tc>
          <w:tcPr>
            <w:tcW w:w="9322" w:type="dxa"/>
            <w:gridSpan w:val="6"/>
            <w:shd w:val="clear" w:color="auto" w:fill="FFCC00"/>
          </w:tcPr>
          <w:p w14:paraId="05A26A79" w14:textId="77777777" w:rsidR="007941BC" w:rsidRPr="00674BAC" w:rsidRDefault="007941BC" w:rsidP="00F47497">
            <w:pPr>
              <w:keepNext/>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Sihtrühm nr 9: pankrotihaldurid, kohtud, Maksu-ja Tolliamet</w:t>
            </w:r>
            <w:r w:rsidRPr="00674BAC">
              <w:rPr>
                <w:rFonts w:ascii="Times New Roman" w:hAnsi="Times New Roman" w:cs="Times New Roman"/>
                <w:sz w:val="24"/>
                <w:szCs w:val="24"/>
              </w:rPr>
              <w:t>.</w:t>
            </w:r>
          </w:p>
          <w:p w14:paraId="42DB673E"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sz w:val="24"/>
                <w:szCs w:val="24"/>
              </w:rPr>
              <w:t xml:space="preserve">Määratletakse lõpetamisel toimuva tasaarvestuse režiimi kontekstis kasutatavad mõisted, ühtlustatakse erandeid maksejõuetusmenetlustes ning lisatakse täiendavaid erandeid režiimi terviklikuks toimimiseks. Selgitatakse </w:t>
            </w:r>
            <w:proofErr w:type="spellStart"/>
            <w:r w:rsidRPr="00674BAC">
              <w:rPr>
                <w:rFonts w:ascii="Times New Roman" w:hAnsi="Times New Roman" w:cs="Times New Roman"/>
                <w:sz w:val="24"/>
                <w:szCs w:val="24"/>
              </w:rPr>
              <w:t>repotehingu</w:t>
            </w:r>
            <w:proofErr w:type="spellEnd"/>
            <w:r w:rsidRPr="00674BAC">
              <w:rPr>
                <w:rFonts w:ascii="Times New Roman" w:hAnsi="Times New Roman" w:cs="Times New Roman"/>
                <w:sz w:val="24"/>
                <w:szCs w:val="24"/>
              </w:rPr>
              <w:t xml:space="preserve"> tulumaksukäsitlust. </w:t>
            </w:r>
          </w:p>
        </w:tc>
      </w:tr>
      <w:tr w:rsidR="007941BC" w:rsidRPr="00674BAC" w14:paraId="3D13E27E" w14:textId="77777777" w:rsidTr="00F47497">
        <w:trPr>
          <w:gridAfter w:val="1"/>
          <w:wAfter w:w="11" w:type="dxa"/>
          <w:trHeight w:val="1559"/>
        </w:trPr>
        <w:tc>
          <w:tcPr>
            <w:tcW w:w="1350" w:type="dxa"/>
            <w:shd w:val="clear" w:color="auto" w:fill="FFCC00"/>
          </w:tcPr>
          <w:p w14:paraId="0E736CF6"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9.1 Mõju tervikuna</w:t>
            </w:r>
          </w:p>
          <w:p w14:paraId="7D27C38C"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ebaoluline</w:t>
            </w:r>
          </w:p>
        </w:tc>
        <w:tc>
          <w:tcPr>
            <w:tcW w:w="7961" w:type="dxa"/>
            <w:gridSpan w:val="4"/>
          </w:tcPr>
          <w:p w14:paraId="7985DC2C"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Maksejõuetusmenetluste kontekstis vastav regulatsioon selgineb, piiritledes täpsemalt hõlmatud tehingud ja seeläbi tasaarvestuse režiimi erandite kohaldamisala. Tõenäoliselt selliseid kaasuseid, mis võiksid lõpuks päädida pankrotimenetlusega saab olema üpriski vähe, seega otsene mõju kohtutele ja pankrotihalduritele on vähene.</w:t>
            </w:r>
          </w:p>
          <w:p w14:paraId="1F5C902D"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Antud sihtrühma jaoks töökoormuse tõusu ette näha ei ole. Nagu ülal selgitatud, ei ole eelnõus tehtavate muudatuste tulemusel ette näha niivõrd suurt tuletis- ja </w:t>
            </w:r>
            <w:proofErr w:type="spellStart"/>
            <w:r w:rsidRPr="00674BAC">
              <w:rPr>
                <w:rFonts w:ascii="Times New Roman" w:hAnsi="Times New Roman" w:cs="Times New Roman"/>
                <w:sz w:val="24"/>
                <w:szCs w:val="24"/>
              </w:rPr>
              <w:t>repotehingute</w:t>
            </w:r>
            <w:proofErr w:type="spellEnd"/>
            <w:r w:rsidRPr="00674BAC">
              <w:rPr>
                <w:rFonts w:ascii="Times New Roman" w:hAnsi="Times New Roman" w:cs="Times New Roman"/>
                <w:sz w:val="24"/>
                <w:szCs w:val="24"/>
              </w:rPr>
              <w:t xml:space="preserve"> arvu kasvu, vaid pigem selliste tehingute eeldatavat odavamaks muutumist turuosaliste jaoks, kes selliseid tehinguid juba teostavad. Siiski ei saa välistada võimalust, et sel põhjusel kasvab mõnevõrra turuosaliste arv, kes kvalifitseeruvaid finantstehinguid teostavad. Ka sellisel juhul avalduks töökoormuse tõus alles seoses maksejõuetusmenetlustega. </w:t>
            </w:r>
          </w:p>
        </w:tc>
      </w:tr>
      <w:tr w:rsidR="007941BC" w:rsidRPr="00674BAC" w14:paraId="2632A932" w14:textId="77777777" w:rsidTr="00F47497">
        <w:trPr>
          <w:gridAfter w:val="1"/>
          <w:wAfter w:w="11" w:type="dxa"/>
        </w:trPr>
        <w:tc>
          <w:tcPr>
            <w:tcW w:w="1350" w:type="dxa"/>
            <w:shd w:val="clear" w:color="auto" w:fill="FFCC00"/>
          </w:tcPr>
          <w:p w14:paraId="3EE4D4F0"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 xml:space="preserve">9.2 Mõju valdkond </w:t>
            </w:r>
          </w:p>
        </w:tc>
        <w:tc>
          <w:tcPr>
            <w:tcW w:w="2302" w:type="dxa"/>
          </w:tcPr>
          <w:p w14:paraId="6BC9DADE"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 xml:space="preserve">Mõju majandusele, riigiasutuste korraldusele </w:t>
            </w:r>
          </w:p>
        </w:tc>
        <w:tc>
          <w:tcPr>
            <w:tcW w:w="1276" w:type="dxa"/>
            <w:shd w:val="clear" w:color="auto" w:fill="FFCC00"/>
          </w:tcPr>
          <w:p w14:paraId="39DE7521"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Avalduv mõju</w:t>
            </w:r>
          </w:p>
          <w:p w14:paraId="26403DD8"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ebaoluline</w:t>
            </w:r>
          </w:p>
        </w:tc>
        <w:tc>
          <w:tcPr>
            <w:tcW w:w="4383" w:type="dxa"/>
            <w:gridSpan w:val="2"/>
          </w:tcPr>
          <w:p w14:paraId="09914C8E" w14:textId="77777777" w:rsidR="007941BC" w:rsidRPr="00674BAC" w:rsidRDefault="007941BC" w:rsidP="00F47497">
            <w:pPr>
              <w:spacing w:after="0" w:line="240" w:lineRule="auto"/>
              <w:jc w:val="both"/>
              <w:rPr>
                <w:rFonts w:ascii="Times New Roman" w:hAnsi="Times New Roman" w:cs="Times New Roman"/>
                <w:b/>
                <w:sz w:val="24"/>
                <w:szCs w:val="24"/>
              </w:rPr>
            </w:pPr>
            <w:r w:rsidRPr="00674BAC">
              <w:rPr>
                <w:rFonts w:ascii="Times New Roman" w:hAnsi="Times New Roman" w:cs="Times New Roman"/>
                <w:sz w:val="24"/>
                <w:szCs w:val="24"/>
              </w:rPr>
              <w:t xml:space="preserve">Paraneb õiguskindlus maksejõuetusmenetlustega seonduvates küsimustes, kuna kehtiva seaduse lüngad kõrvaldatakse. </w:t>
            </w:r>
          </w:p>
        </w:tc>
      </w:tr>
      <w:tr w:rsidR="007941BC" w:rsidRPr="00674BAC" w14:paraId="6CCD0138" w14:textId="77777777" w:rsidTr="00F47497">
        <w:trPr>
          <w:trHeight w:val="270"/>
        </w:trPr>
        <w:tc>
          <w:tcPr>
            <w:tcW w:w="1350" w:type="dxa"/>
            <w:vMerge w:val="restart"/>
            <w:shd w:val="clear" w:color="auto" w:fill="FFCC00"/>
          </w:tcPr>
          <w:p w14:paraId="0091B331"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Olulisus</w:t>
            </w:r>
          </w:p>
        </w:tc>
        <w:tc>
          <w:tcPr>
            <w:tcW w:w="2302" w:type="dxa"/>
          </w:tcPr>
          <w:p w14:paraId="709411F9"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Ulatus</w:t>
            </w:r>
          </w:p>
        </w:tc>
        <w:tc>
          <w:tcPr>
            <w:tcW w:w="1276" w:type="dxa"/>
          </w:tcPr>
          <w:p w14:paraId="7B827FFB" w14:textId="77777777" w:rsidR="007941BC" w:rsidRPr="00674BAC" w:rsidRDefault="007941BC" w:rsidP="00F47497">
            <w:pPr>
              <w:spacing w:after="0" w:line="240" w:lineRule="auto"/>
              <w:rPr>
                <w:rFonts w:ascii="Times New Roman" w:hAnsi="Times New Roman" w:cs="Times New Roman"/>
                <w:sz w:val="24"/>
                <w:szCs w:val="24"/>
              </w:rPr>
            </w:pPr>
            <w:r w:rsidRPr="00674BAC">
              <w:rPr>
                <w:rFonts w:ascii="Times New Roman" w:hAnsi="Times New Roman" w:cs="Times New Roman"/>
                <w:i/>
                <w:sz w:val="24"/>
                <w:szCs w:val="24"/>
              </w:rPr>
              <w:t>väike</w:t>
            </w:r>
          </w:p>
        </w:tc>
        <w:tc>
          <w:tcPr>
            <w:tcW w:w="3260" w:type="dxa"/>
          </w:tcPr>
          <w:p w14:paraId="5874B598"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Sihtrühma suurus</w:t>
            </w:r>
          </w:p>
        </w:tc>
        <w:tc>
          <w:tcPr>
            <w:tcW w:w="1134" w:type="dxa"/>
            <w:gridSpan w:val="2"/>
          </w:tcPr>
          <w:p w14:paraId="10677A56"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väike</w:t>
            </w:r>
          </w:p>
        </w:tc>
      </w:tr>
      <w:tr w:rsidR="007941BC" w:rsidRPr="00674BAC" w14:paraId="0EA58C3E" w14:textId="77777777" w:rsidTr="00F47497">
        <w:trPr>
          <w:trHeight w:val="270"/>
        </w:trPr>
        <w:tc>
          <w:tcPr>
            <w:tcW w:w="1350" w:type="dxa"/>
            <w:vMerge/>
            <w:shd w:val="clear" w:color="auto" w:fill="FFCC00"/>
          </w:tcPr>
          <w:p w14:paraId="0FB4A23B" w14:textId="77777777" w:rsidR="007941BC" w:rsidRPr="00674BAC" w:rsidRDefault="007941BC" w:rsidP="00F47497">
            <w:pPr>
              <w:spacing w:after="0" w:line="240" w:lineRule="auto"/>
              <w:rPr>
                <w:rFonts w:ascii="Times New Roman" w:hAnsi="Times New Roman" w:cs="Times New Roman"/>
                <w:b/>
                <w:sz w:val="24"/>
                <w:szCs w:val="24"/>
              </w:rPr>
            </w:pPr>
          </w:p>
        </w:tc>
        <w:tc>
          <w:tcPr>
            <w:tcW w:w="2302" w:type="dxa"/>
          </w:tcPr>
          <w:p w14:paraId="1FC05FAB"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Sagedus</w:t>
            </w:r>
          </w:p>
        </w:tc>
        <w:tc>
          <w:tcPr>
            <w:tcW w:w="1276" w:type="dxa"/>
          </w:tcPr>
          <w:p w14:paraId="3222D95F"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väike</w:t>
            </w:r>
          </w:p>
        </w:tc>
        <w:tc>
          <w:tcPr>
            <w:tcW w:w="3260" w:type="dxa"/>
          </w:tcPr>
          <w:p w14:paraId="7DF9D877"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Ebasoovitavate mõjude risk</w:t>
            </w:r>
          </w:p>
        </w:tc>
        <w:tc>
          <w:tcPr>
            <w:tcW w:w="1134" w:type="dxa"/>
            <w:gridSpan w:val="2"/>
          </w:tcPr>
          <w:p w14:paraId="74F24DF4"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väike</w:t>
            </w:r>
          </w:p>
        </w:tc>
      </w:tr>
    </w:tbl>
    <w:p w14:paraId="0001F115" w14:textId="77777777" w:rsidR="007941BC" w:rsidRPr="00674BAC" w:rsidRDefault="007941BC" w:rsidP="007941BC">
      <w:pPr>
        <w:spacing w:after="0" w:line="240" w:lineRule="auto"/>
        <w:jc w:val="both"/>
        <w:rPr>
          <w:rFonts w:ascii="Times New Roman" w:hAnsi="Times New Roman" w:cs="Times New Roman"/>
          <w:b/>
          <w:bCs/>
          <w:sz w:val="24"/>
          <w:szCs w:val="24"/>
        </w:rPr>
      </w:pPr>
    </w:p>
    <w:p w14:paraId="658A5BD6" w14:textId="77777777" w:rsidR="007941BC" w:rsidRPr="00674BAC" w:rsidRDefault="007941BC" w:rsidP="007941BC">
      <w:pPr>
        <w:spacing w:after="0" w:line="240" w:lineRule="auto"/>
        <w:ind w:left="708"/>
        <w:jc w:val="both"/>
        <w:rPr>
          <w:rFonts w:ascii="Times New Roman" w:hAnsi="Times New Roman" w:cs="Times New Roman"/>
          <w:b/>
          <w:bCs/>
          <w:sz w:val="24"/>
          <w:szCs w:val="24"/>
        </w:rPr>
      </w:pPr>
      <w:r w:rsidRPr="00674BAC">
        <w:rPr>
          <w:rFonts w:ascii="Times New Roman" w:hAnsi="Times New Roman" w:cs="Times New Roman"/>
          <w:b/>
          <w:bCs/>
          <w:sz w:val="24"/>
          <w:szCs w:val="24"/>
        </w:rPr>
        <w:t>7.2. Kriisilahenduse regulatsiooni muudatuste mõju</w:t>
      </w:r>
    </w:p>
    <w:p w14:paraId="07F21D34" w14:textId="77777777" w:rsidR="007941BC" w:rsidRPr="00674BAC" w:rsidRDefault="007941BC" w:rsidP="007941BC">
      <w:pPr>
        <w:spacing w:after="0" w:line="240" w:lineRule="auto"/>
        <w:ind w:left="708"/>
        <w:jc w:val="both"/>
        <w:rPr>
          <w:rFonts w:ascii="Times New Roman" w:hAnsi="Times New Roman" w:cs="Times New Roman"/>
          <w:b/>
          <w:bCs/>
          <w:sz w:val="24"/>
          <w:szCs w:val="24"/>
        </w:rPr>
      </w:pPr>
    </w:p>
    <w:p w14:paraId="6E5709E9" w14:textId="77777777" w:rsidR="007941BC" w:rsidRPr="00674BAC" w:rsidRDefault="007941BC" w:rsidP="007941BC">
      <w:pPr>
        <w:spacing w:after="0" w:line="240" w:lineRule="auto"/>
        <w:ind w:left="708"/>
        <w:jc w:val="both"/>
        <w:rPr>
          <w:rFonts w:ascii="Times New Roman" w:hAnsi="Times New Roman" w:cs="Times New Roman"/>
          <w:b/>
          <w:bCs/>
          <w:sz w:val="24"/>
          <w:szCs w:val="24"/>
        </w:rPr>
      </w:pPr>
      <w:r w:rsidRPr="00674BAC">
        <w:rPr>
          <w:rFonts w:ascii="Times New Roman" w:hAnsi="Times New Roman" w:cs="Times New Roman"/>
          <w:b/>
          <w:bCs/>
          <w:sz w:val="24"/>
          <w:szCs w:val="24"/>
        </w:rPr>
        <w:tab/>
        <w:t xml:space="preserve">7.2.1. </w:t>
      </w:r>
      <w:r>
        <w:rPr>
          <w:rFonts w:ascii="Times New Roman" w:hAnsi="Times New Roman" w:cs="Times New Roman"/>
          <w:b/>
          <w:bCs/>
          <w:sz w:val="24"/>
          <w:szCs w:val="24"/>
        </w:rPr>
        <w:t>Sihtrühm nr 1: k</w:t>
      </w:r>
      <w:r w:rsidRPr="00674BAC">
        <w:rPr>
          <w:rFonts w:ascii="Times New Roman" w:hAnsi="Times New Roman" w:cs="Times New Roman"/>
          <w:b/>
          <w:bCs/>
          <w:sz w:val="24"/>
          <w:szCs w:val="24"/>
        </w:rPr>
        <w:t>rediidi- ja finantseerimisasutused</w:t>
      </w:r>
    </w:p>
    <w:p w14:paraId="1C242E6D" w14:textId="77777777" w:rsidR="007941BC" w:rsidRPr="00674BAC" w:rsidRDefault="007941BC" w:rsidP="007941BC">
      <w:pPr>
        <w:spacing w:after="0" w:line="240" w:lineRule="auto"/>
        <w:jc w:val="both"/>
        <w:rPr>
          <w:rFonts w:ascii="Times New Roman" w:hAnsi="Times New Roman" w:cs="Times New Roman"/>
          <w:b/>
          <w:bCs/>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0"/>
        <w:gridCol w:w="2302"/>
        <w:gridCol w:w="1276"/>
        <w:gridCol w:w="3260"/>
        <w:gridCol w:w="1123"/>
        <w:gridCol w:w="11"/>
      </w:tblGrid>
      <w:tr w:rsidR="007941BC" w:rsidRPr="00674BAC" w14:paraId="0574BEFD" w14:textId="77777777" w:rsidTr="00F47497">
        <w:tc>
          <w:tcPr>
            <w:tcW w:w="9322" w:type="dxa"/>
            <w:gridSpan w:val="6"/>
            <w:shd w:val="clear" w:color="auto" w:fill="FFCC00"/>
          </w:tcPr>
          <w:p w14:paraId="3315CBF6" w14:textId="77777777" w:rsidR="007941BC" w:rsidRPr="00674BAC" w:rsidRDefault="007941BC" w:rsidP="00F47497">
            <w:pPr>
              <w:keepNext/>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Sihtrühm nr 1: krediidi- ja finantseerimisasutused</w:t>
            </w:r>
            <w:r>
              <w:rPr>
                <w:rFonts w:ascii="Times New Roman" w:hAnsi="Times New Roman" w:cs="Times New Roman"/>
                <w:sz w:val="24"/>
                <w:szCs w:val="24"/>
              </w:rPr>
              <w:t xml:space="preserve"> </w:t>
            </w:r>
            <w:r>
              <w:rPr>
                <w:rFonts w:ascii="Times New Roman" w:hAnsi="Times New Roman" w:cs="Times New Roman"/>
                <w:b/>
                <w:bCs/>
                <w:sz w:val="24"/>
                <w:szCs w:val="24"/>
              </w:rPr>
              <w:t>ning kutselised (kinnis)vara hindajad</w:t>
            </w:r>
          </w:p>
          <w:p w14:paraId="663E7754" w14:textId="77777777" w:rsidR="007941BC" w:rsidRPr="00C63FE8" w:rsidRDefault="007941BC" w:rsidP="00F47497">
            <w:pPr>
              <w:spacing w:after="0" w:line="240" w:lineRule="auto"/>
              <w:rPr>
                <w:rFonts w:ascii="Times New Roman" w:hAnsi="Times New Roman" w:cs="Times New Roman"/>
                <w:iCs/>
                <w:sz w:val="24"/>
                <w:szCs w:val="24"/>
              </w:rPr>
            </w:pPr>
            <w:r w:rsidRPr="00674BAC">
              <w:rPr>
                <w:rFonts w:ascii="Times New Roman" w:hAnsi="Times New Roman" w:cs="Times New Roman"/>
                <w:sz w:val="24"/>
                <w:szCs w:val="24"/>
              </w:rPr>
              <w:t>Eestis tegutseb loa alusel üheksa krediidiasutust ning 860 finantseerimisasutust.</w:t>
            </w:r>
            <w:r>
              <w:rPr>
                <w:rFonts w:ascii="Times New Roman" w:hAnsi="Times New Roman" w:cs="Times New Roman"/>
                <w:sz w:val="24"/>
                <w:szCs w:val="24"/>
              </w:rPr>
              <w:t xml:space="preserve"> </w:t>
            </w:r>
          </w:p>
        </w:tc>
      </w:tr>
      <w:tr w:rsidR="007941BC" w:rsidRPr="00674BAC" w14:paraId="6F051B89" w14:textId="77777777" w:rsidTr="00F47497">
        <w:trPr>
          <w:gridAfter w:val="1"/>
          <w:wAfter w:w="11" w:type="dxa"/>
          <w:trHeight w:val="1025"/>
        </w:trPr>
        <w:tc>
          <w:tcPr>
            <w:tcW w:w="1350" w:type="dxa"/>
            <w:shd w:val="clear" w:color="auto" w:fill="FFCC00"/>
          </w:tcPr>
          <w:p w14:paraId="6ACFB1D8"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1.1 Mõju tervikuna</w:t>
            </w:r>
          </w:p>
          <w:p w14:paraId="3CE6A5AD"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ebaoluline</w:t>
            </w:r>
          </w:p>
        </w:tc>
        <w:tc>
          <w:tcPr>
            <w:tcW w:w="7961" w:type="dxa"/>
            <w:gridSpan w:val="4"/>
          </w:tcPr>
          <w:p w14:paraId="776EC193" w14:textId="77777777" w:rsidR="007941BC" w:rsidRPr="00674BAC" w:rsidRDefault="007941BC" w:rsidP="00F474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Kriisilahendusregulatsiooni muudatuste põhjuseid on kaks. Esiteks, BRRD2 ülevõtmisel on esinenud vigu, millele on Euroopa Komisjon alates 2021. aastast tähelepanu pööranud. Peamised vead, mida eelnõuga likvideeritakse, on kohaldamisala, koostöö teiste riikide kriisilahendusasutustega, miinimumnõude määramine kriisilahendussubjekti suhtes ning kriisiennetus- ja kriisilahendusmeetmete täpne määratlus. Teiseks regulatsiooni muutmise põhjuseks on direktiivi 2024/1174 ülevõtmine, mis sisaldab muudatusi BRRD direktiivis. Direktiiviga tuuakse kriisilahendusregulatsiooni likvideerimissubjekti mõiste, sätestatakse, kuidas tuleb tema suhtes määrata miinimumnõudeid, ning reguleeritakse, kuidas peavad kriisilahendussubjektid avalikustama kriisiennetusega seotud teavet.</w:t>
            </w:r>
          </w:p>
        </w:tc>
      </w:tr>
      <w:tr w:rsidR="007941BC" w:rsidRPr="00674BAC" w14:paraId="243715E0" w14:textId="77777777" w:rsidTr="00F47497">
        <w:trPr>
          <w:gridAfter w:val="1"/>
          <w:wAfter w:w="11" w:type="dxa"/>
        </w:trPr>
        <w:tc>
          <w:tcPr>
            <w:tcW w:w="1350" w:type="dxa"/>
            <w:shd w:val="clear" w:color="auto" w:fill="FFCC00"/>
          </w:tcPr>
          <w:p w14:paraId="31FE4FC8"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 xml:space="preserve">1.2 Mõju valdkond </w:t>
            </w:r>
          </w:p>
        </w:tc>
        <w:tc>
          <w:tcPr>
            <w:tcW w:w="2302" w:type="dxa"/>
          </w:tcPr>
          <w:p w14:paraId="04476CA0"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Mõju majandusele</w:t>
            </w:r>
          </w:p>
        </w:tc>
        <w:tc>
          <w:tcPr>
            <w:tcW w:w="1276" w:type="dxa"/>
            <w:shd w:val="clear" w:color="auto" w:fill="FFCC00"/>
          </w:tcPr>
          <w:p w14:paraId="431ED5BF"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Avalduv mõju</w:t>
            </w:r>
          </w:p>
          <w:p w14:paraId="10FACCE4"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 xml:space="preserve"> oluline</w:t>
            </w:r>
          </w:p>
        </w:tc>
        <w:tc>
          <w:tcPr>
            <w:tcW w:w="4383" w:type="dxa"/>
            <w:gridSpan w:val="2"/>
          </w:tcPr>
          <w:p w14:paraId="00930BC4"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Sätestatud nõuetega kasvab õigusselgus ja finantssektori usaldusväärsus. Rahvusvaheliste standardite üle võtmine tõstab finantsettevõtjate konkurentsivõimet. Paraneb õiguskindlus ja vastavus Euroopa Liidu õigusega, mis võib tuua kaasa mõningase majanduslike kulude kasvu, eelkõige seoses aruandluskohustuse täitmisega ning avaldamisega avalikkusele. </w:t>
            </w:r>
            <w:r>
              <w:rPr>
                <w:rFonts w:ascii="Times New Roman" w:hAnsi="Times New Roman" w:cs="Times New Roman"/>
                <w:sz w:val="24"/>
                <w:szCs w:val="24"/>
              </w:rPr>
              <w:t xml:space="preserve">Eelnõu koostajad hindavad kaasnevate kulude mahu minimaalseks, kuivõrd krediidiasutused peavad tegema mõned ekstra toimingud andmete avalikustamiseks. </w:t>
            </w:r>
            <w:r w:rsidRPr="00674BAC">
              <w:rPr>
                <w:rFonts w:ascii="Times New Roman" w:hAnsi="Times New Roman" w:cs="Times New Roman"/>
                <w:sz w:val="24"/>
                <w:szCs w:val="24"/>
              </w:rPr>
              <w:t xml:space="preserve">Arvulisi hinnanguid ettevõtjate sisemiste protseduurireeglite ümberkujundamise ja infotehnoloogiliste arendustööde kohta ei ole võimalik anda. </w:t>
            </w:r>
          </w:p>
        </w:tc>
      </w:tr>
      <w:tr w:rsidR="007941BC" w:rsidRPr="00674BAC" w14:paraId="75E4C654" w14:textId="77777777" w:rsidTr="00F47497">
        <w:trPr>
          <w:trHeight w:val="270"/>
        </w:trPr>
        <w:tc>
          <w:tcPr>
            <w:tcW w:w="1350" w:type="dxa"/>
            <w:vMerge w:val="restart"/>
            <w:shd w:val="clear" w:color="auto" w:fill="FFCC00"/>
          </w:tcPr>
          <w:p w14:paraId="704F0AA4"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Olulisus</w:t>
            </w:r>
          </w:p>
        </w:tc>
        <w:tc>
          <w:tcPr>
            <w:tcW w:w="2302" w:type="dxa"/>
          </w:tcPr>
          <w:p w14:paraId="235819DF"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Ulatus</w:t>
            </w:r>
          </w:p>
        </w:tc>
        <w:tc>
          <w:tcPr>
            <w:tcW w:w="1276" w:type="dxa"/>
          </w:tcPr>
          <w:p w14:paraId="05E54B9E" w14:textId="77777777" w:rsidR="007941BC" w:rsidRPr="00674BAC" w:rsidRDefault="007941BC" w:rsidP="00F47497">
            <w:pPr>
              <w:spacing w:after="0" w:line="240" w:lineRule="auto"/>
              <w:rPr>
                <w:rFonts w:ascii="Times New Roman" w:hAnsi="Times New Roman" w:cs="Times New Roman"/>
                <w:sz w:val="24"/>
                <w:szCs w:val="24"/>
              </w:rPr>
            </w:pPr>
            <w:r w:rsidRPr="00674BAC">
              <w:rPr>
                <w:rFonts w:ascii="Times New Roman" w:hAnsi="Times New Roman" w:cs="Times New Roman"/>
                <w:i/>
                <w:sz w:val="24"/>
                <w:szCs w:val="24"/>
              </w:rPr>
              <w:t>keskmine</w:t>
            </w:r>
          </w:p>
        </w:tc>
        <w:tc>
          <w:tcPr>
            <w:tcW w:w="3260" w:type="dxa"/>
          </w:tcPr>
          <w:p w14:paraId="4892AA70"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Sihtrühma suurus</w:t>
            </w:r>
          </w:p>
        </w:tc>
        <w:tc>
          <w:tcPr>
            <w:tcW w:w="1134" w:type="dxa"/>
            <w:gridSpan w:val="2"/>
          </w:tcPr>
          <w:p w14:paraId="3DA173D0"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keskmine</w:t>
            </w:r>
          </w:p>
        </w:tc>
      </w:tr>
      <w:tr w:rsidR="007941BC" w:rsidRPr="00674BAC" w14:paraId="6FD1B929" w14:textId="77777777" w:rsidTr="00F47497">
        <w:trPr>
          <w:trHeight w:val="270"/>
        </w:trPr>
        <w:tc>
          <w:tcPr>
            <w:tcW w:w="1350" w:type="dxa"/>
            <w:vMerge/>
            <w:shd w:val="clear" w:color="auto" w:fill="FFCC00"/>
          </w:tcPr>
          <w:p w14:paraId="64998790" w14:textId="77777777" w:rsidR="007941BC" w:rsidRPr="00674BAC" w:rsidRDefault="007941BC" w:rsidP="00F47497">
            <w:pPr>
              <w:spacing w:after="0" w:line="240" w:lineRule="auto"/>
              <w:rPr>
                <w:rFonts w:ascii="Times New Roman" w:hAnsi="Times New Roman" w:cs="Times New Roman"/>
                <w:b/>
                <w:sz w:val="24"/>
                <w:szCs w:val="24"/>
              </w:rPr>
            </w:pPr>
          </w:p>
        </w:tc>
        <w:tc>
          <w:tcPr>
            <w:tcW w:w="2302" w:type="dxa"/>
          </w:tcPr>
          <w:p w14:paraId="70F293AC"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Sagedus</w:t>
            </w:r>
          </w:p>
        </w:tc>
        <w:tc>
          <w:tcPr>
            <w:tcW w:w="1276" w:type="dxa"/>
          </w:tcPr>
          <w:p w14:paraId="2518310F"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keskmine</w:t>
            </w:r>
          </w:p>
        </w:tc>
        <w:tc>
          <w:tcPr>
            <w:tcW w:w="3260" w:type="dxa"/>
          </w:tcPr>
          <w:p w14:paraId="2C1EE4CB"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Ebasoovitavate mõjude risk</w:t>
            </w:r>
          </w:p>
        </w:tc>
        <w:tc>
          <w:tcPr>
            <w:tcW w:w="1134" w:type="dxa"/>
            <w:gridSpan w:val="2"/>
          </w:tcPr>
          <w:p w14:paraId="383BF924"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väike</w:t>
            </w:r>
          </w:p>
        </w:tc>
      </w:tr>
    </w:tbl>
    <w:p w14:paraId="5BB946FD" w14:textId="77777777" w:rsidR="007941BC" w:rsidRDefault="007941BC" w:rsidP="007941BC">
      <w:pPr>
        <w:spacing w:after="0" w:line="240" w:lineRule="auto"/>
        <w:jc w:val="both"/>
        <w:rPr>
          <w:rFonts w:ascii="Times New Roman" w:hAnsi="Times New Roman" w:cs="Times New Roman"/>
          <w:b/>
          <w:bCs/>
          <w:sz w:val="24"/>
          <w:szCs w:val="24"/>
        </w:rPr>
      </w:pPr>
    </w:p>
    <w:p w14:paraId="6DE543BB" w14:textId="77777777" w:rsidR="007941BC" w:rsidRPr="00674BAC" w:rsidRDefault="007941BC" w:rsidP="007941BC">
      <w:pPr>
        <w:spacing w:after="0" w:line="240" w:lineRule="auto"/>
        <w:ind w:left="1416"/>
        <w:jc w:val="both"/>
        <w:rPr>
          <w:rFonts w:ascii="Times New Roman" w:hAnsi="Times New Roman" w:cs="Times New Roman"/>
          <w:b/>
          <w:bCs/>
          <w:sz w:val="24"/>
          <w:szCs w:val="24"/>
        </w:rPr>
      </w:pPr>
      <w:r w:rsidRPr="00674BAC">
        <w:rPr>
          <w:rFonts w:ascii="Times New Roman" w:hAnsi="Times New Roman" w:cs="Times New Roman"/>
          <w:b/>
          <w:bCs/>
          <w:sz w:val="24"/>
          <w:szCs w:val="24"/>
        </w:rPr>
        <w:t xml:space="preserve">7.2.2. </w:t>
      </w:r>
      <w:r>
        <w:rPr>
          <w:rFonts w:ascii="Times New Roman" w:hAnsi="Times New Roman" w:cs="Times New Roman"/>
          <w:b/>
          <w:bCs/>
          <w:sz w:val="24"/>
          <w:szCs w:val="24"/>
        </w:rPr>
        <w:t xml:space="preserve">Sihtrühm nr 2: </w:t>
      </w:r>
      <w:r w:rsidRPr="00674BAC">
        <w:rPr>
          <w:rFonts w:ascii="Times New Roman" w:hAnsi="Times New Roman" w:cs="Times New Roman"/>
          <w:b/>
          <w:bCs/>
          <w:sz w:val="24"/>
          <w:szCs w:val="24"/>
        </w:rPr>
        <w:t xml:space="preserve">Finantsinspektsioon </w:t>
      </w:r>
    </w:p>
    <w:p w14:paraId="0F644563" w14:textId="77777777" w:rsidR="007941BC" w:rsidRPr="00674BAC" w:rsidRDefault="007941BC" w:rsidP="007941BC">
      <w:pPr>
        <w:spacing w:after="0" w:line="240" w:lineRule="auto"/>
        <w:jc w:val="both"/>
        <w:rPr>
          <w:rFonts w:ascii="Times New Roman" w:hAnsi="Times New Roman" w:cs="Times New Roman"/>
          <w:b/>
          <w:bCs/>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0"/>
        <w:gridCol w:w="2302"/>
        <w:gridCol w:w="1276"/>
        <w:gridCol w:w="3260"/>
        <w:gridCol w:w="1123"/>
        <w:gridCol w:w="11"/>
      </w:tblGrid>
      <w:tr w:rsidR="007941BC" w:rsidRPr="00674BAC" w14:paraId="3ACCE8CA" w14:textId="77777777" w:rsidTr="00F47497">
        <w:tc>
          <w:tcPr>
            <w:tcW w:w="9322" w:type="dxa"/>
            <w:gridSpan w:val="6"/>
            <w:shd w:val="clear" w:color="auto" w:fill="FFCC00"/>
          </w:tcPr>
          <w:p w14:paraId="14C6A289" w14:textId="77777777" w:rsidR="007941BC" w:rsidRPr="00674BAC" w:rsidRDefault="007941BC" w:rsidP="00F47497">
            <w:pPr>
              <w:keepNext/>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Sihtrühm nr 3: Finantsinspektsioon</w:t>
            </w:r>
            <w:r w:rsidRPr="00674BAC">
              <w:rPr>
                <w:rFonts w:ascii="Times New Roman" w:hAnsi="Times New Roman" w:cs="Times New Roman"/>
                <w:sz w:val="24"/>
                <w:szCs w:val="24"/>
              </w:rPr>
              <w:t>.</w:t>
            </w:r>
          </w:p>
          <w:p w14:paraId="235624C2"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sz w:val="24"/>
                <w:szCs w:val="24"/>
              </w:rPr>
              <w:t>Finantsinspektsiooni õiguste ja kohustuste täpsustamine, eelkõige aruandluskohustuse osas. Finantsinspektsioonis töötas 2023. aasta lõpu seisuga 134 inimest (s</w:t>
            </w:r>
            <w:r>
              <w:rPr>
                <w:rFonts w:ascii="Times New Roman" w:hAnsi="Times New Roman" w:cs="Times New Roman"/>
                <w:sz w:val="24"/>
                <w:szCs w:val="24"/>
              </w:rPr>
              <w:t>ealhulgas</w:t>
            </w:r>
            <w:r w:rsidRPr="00674BAC">
              <w:rPr>
                <w:rFonts w:ascii="Times New Roman" w:hAnsi="Times New Roman" w:cs="Times New Roman"/>
                <w:sz w:val="24"/>
                <w:szCs w:val="24"/>
              </w:rPr>
              <w:t xml:space="preserve"> 11 peatatud töölepingut).</w:t>
            </w:r>
          </w:p>
        </w:tc>
      </w:tr>
      <w:tr w:rsidR="007941BC" w:rsidRPr="00674BAC" w14:paraId="4629FDF6" w14:textId="77777777" w:rsidTr="00F47497">
        <w:trPr>
          <w:gridAfter w:val="1"/>
          <w:wAfter w:w="11" w:type="dxa"/>
          <w:trHeight w:val="1000"/>
        </w:trPr>
        <w:tc>
          <w:tcPr>
            <w:tcW w:w="1350" w:type="dxa"/>
            <w:shd w:val="clear" w:color="auto" w:fill="FFCC00"/>
          </w:tcPr>
          <w:p w14:paraId="620B5DB4"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8.1 Mõju tervikuna</w:t>
            </w:r>
          </w:p>
          <w:p w14:paraId="6916B7CD"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ebaoluline</w:t>
            </w:r>
          </w:p>
        </w:tc>
        <w:tc>
          <w:tcPr>
            <w:tcW w:w="7961" w:type="dxa"/>
            <w:gridSpan w:val="4"/>
          </w:tcPr>
          <w:p w14:paraId="27962584"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Finantsinspektsiooni töökoormuse tõus on minimaalne, kuna järelevalvesubjektide arv eelnõus ette nähtud muudatuste tõttu ei suurene ja Finantsinspektsioon juba on vastavate subjektide kriisilahendusasutus.</w:t>
            </w:r>
          </w:p>
        </w:tc>
      </w:tr>
      <w:tr w:rsidR="007941BC" w:rsidRPr="00674BAC" w14:paraId="14223185" w14:textId="77777777" w:rsidTr="00F47497">
        <w:trPr>
          <w:gridAfter w:val="1"/>
          <w:wAfter w:w="11" w:type="dxa"/>
        </w:trPr>
        <w:tc>
          <w:tcPr>
            <w:tcW w:w="1350" w:type="dxa"/>
            <w:shd w:val="clear" w:color="auto" w:fill="FFCC00"/>
          </w:tcPr>
          <w:p w14:paraId="5400AB5F"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8.2 Mõju valdkond</w:t>
            </w:r>
          </w:p>
        </w:tc>
        <w:tc>
          <w:tcPr>
            <w:tcW w:w="2302" w:type="dxa"/>
          </w:tcPr>
          <w:p w14:paraId="38BB2FA8"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Mõju riigiasutuste korraldusele</w:t>
            </w:r>
          </w:p>
        </w:tc>
        <w:tc>
          <w:tcPr>
            <w:tcW w:w="1276" w:type="dxa"/>
            <w:shd w:val="clear" w:color="auto" w:fill="FFCC00"/>
          </w:tcPr>
          <w:p w14:paraId="00201933"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Avalduv mõju</w:t>
            </w:r>
          </w:p>
          <w:p w14:paraId="6A7372D8"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ebaoluline</w:t>
            </w:r>
          </w:p>
        </w:tc>
        <w:tc>
          <w:tcPr>
            <w:tcW w:w="4383" w:type="dxa"/>
            <w:gridSpan w:val="2"/>
          </w:tcPr>
          <w:p w14:paraId="6A09C6F2" w14:textId="77777777" w:rsidR="007941BC" w:rsidRPr="00674BAC" w:rsidRDefault="007941BC" w:rsidP="00F47497">
            <w:pPr>
              <w:spacing w:after="0" w:line="240" w:lineRule="auto"/>
              <w:jc w:val="both"/>
              <w:rPr>
                <w:rFonts w:ascii="Times New Roman" w:hAnsi="Times New Roman" w:cs="Times New Roman"/>
                <w:b/>
                <w:sz w:val="24"/>
                <w:szCs w:val="24"/>
              </w:rPr>
            </w:pPr>
            <w:r w:rsidRPr="00674BAC">
              <w:rPr>
                <w:rFonts w:ascii="Times New Roman" w:hAnsi="Times New Roman" w:cs="Times New Roman"/>
                <w:sz w:val="24"/>
                <w:szCs w:val="24"/>
              </w:rPr>
              <w:t xml:space="preserve">Paraneb õiguskindlus seoses finantskriisi ennetamise ja lahendamisega, mida juba viib läbi Finantsinspektsioon. Finantsinspektsioonile kaasneb täiendav mõju miinimumnõuete erireeglite määramisega ning aruandluskohustuse kontrollimisega, kuid kaasnev koormus ei ole ülemäära suur ning ei nõua eelduslikult inspektsioonilt täiendavaid ressursse. </w:t>
            </w:r>
          </w:p>
        </w:tc>
      </w:tr>
      <w:tr w:rsidR="007941BC" w:rsidRPr="00674BAC" w14:paraId="76650608" w14:textId="77777777" w:rsidTr="00F47497">
        <w:trPr>
          <w:trHeight w:val="270"/>
        </w:trPr>
        <w:tc>
          <w:tcPr>
            <w:tcW w:w="1350" w:type="dxa"/>
            <w:vMerge w:val="restart"/>
            <w:shd w:val="clear" w:color="auto" w:fill="FFCC00"/>
          </w:tcPr>
          <w:p w14:paraId="7ED27B9A"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Olulisus</w:t>
            </w:r>
          </w:p>
        </w:tc>
        <w:tc>
          <w:tcPr>
            <w:tcW w:w="2302" w:type="dxa"/>
          </w:tcPr>
          <w:p w14:paraId="6BDCBD4D"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Ulatus</w:t>
            </w:r>
          </w:p>
        </w:tc>
        <w:tc>
          <w:tcPr>
            <w:tcW w:w="1276" w:type="dxa"/>
          </w:tcPr>
          <w:p w14:paraId="0E5724A4" w14:textId="77777777" w:rsidR="007941BC" w:rsidRPr="00674BAC" w:rsidRDefault="007941BC" w:rsidP="00F47497">
            <w:pPr>
              <w:spacing w:after="0" w:line="240" w:lineRule="auto"/>
              <w:rPr>
                <w:rFonts w:ascii="Times New Roman" w:hAnsi="Times New Roman" w:cs="Times New Roman"/>
                <w:sz w:val="24"/>
                <w:szCs w:val="24"/>
              </w:rPr>
            </w:pPr>
            <w:r w:rsidRPr="00674BAC">
              <w:rPr>
                <w:rFonts w:ascii="Times New Roman" w:hAnsi="Times New Roman" w:cs="Times New Roman"/>
                <w:i/>
                <w:sz w:val="24"/>
                <w:szCs w:val="24"/>
              </w:rPr>
              <w:t>väike</w:t>
            </w:r>
          </w:p>
        </w:tc>
        <w:tc>
          <w:tcPr>
            <w:tcW w:w="3260" w:type="dxa"/>
          </w:tcPr>
          <w:p w14:paraId="4025702F"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Sihtrühma suurus</w:t>
            </w:r>
          </w:p>
        </w:tc>
        <w:tc>
          <w:tcPr>
            <w:tcW w:w="1134" w:type="dxa"/>
            <w:gridSpan w:val="2"/>
          </w:tcPr>
          <w:p w14:paraId="774D9549"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väike</w:t>
            </w:r>
          </w:p>
        </w:tc>
      </w:tr>
      <w:tr w:rsidR="007941BC" w:rsidRPr="00674BAC" w14:paraId="4997157E" w14:textId="77777777" w:rsidTr="00F47497">
        <w:trPr>
          <w:trHeight w:val="270"/>
        </w:trPr>
        <w:tc>
          <w:tcPr>
            <w:tcW w:w="1350" w:type="dxa"/>
            <w:vMerge/>
            <w:shd w:val="clear" w:color="auto" w:fill="FFCC00"/>
          </w:tcPr>
          <w:p w14:paraId="1CA54C22" w14:textId="77777777" w:rsidR="007941BC" w:rsidRPr="00674BAC" w:rsidRDefault="007941BC" w:rsidP="00F47497">
            <w:pPr>
              <w:spacing w:after="0" w:line="240" w:lineRule="auto"/>
              <w:rPr>
                <w:rFonts w:ascii="Times New Roman" w:hAnsi="Times New Roman" w:cs="Times New Roman"/>
                <w:b/>
                <w:sz w:val="24"/>
                <w:szCs w:val="24"/>
              </w:rPr>
            </w:pPr>
          </w:p>
        </w:tc>
        <w:tc>
          <w:tcPr>
            <w:tcW w:w="2302" w:type="dxa"/>
          </w:tcPr>
          <w:p w14:paraId="0C666522"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Sagedus</w:t>
            </w:r>
          </w:p>
        </w:tc>
        <w:tc>
          <w:tcPr>
            <w:tcW w:w="1276" w:type="dxa"/>
          </w:tcPr>
          <w:p w14:paraId="4F428658"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väike</w:t>
            </w:r>
          </w:p>
        </w:tc>
        <w:tc>
          <w:tcPr>
            <w:tcW w:w="3260" w:type="dxa"/>
          </w:tcPr>
          <w:p w14:paraId="4628B243"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Ebasoovitavate mõjude risk</w:t>
            </w:r>
          </w:p>
        </w:tc>
        <w:tc>
          <w:tcPr>
            <w:tcW w:w="1134" w:type="dxa"/>
            <w:gridSpan w:val="2"/>
          </w:tcPr>
          <w:p w14:paraId="224B9B71"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väike</w:t>
            </w:r>
          </w:p>
        </w:tc>
      </w:tr>
    </w:tbl>
    <w:p w14:paraId="44205BA3" w14:textId="77777777" w:rsidR="007941BC" w:rsidRPr="00674BAC" w:rsidRDefault="007941BC" w:rsidP="007941BC">
      <w:pPr>
        <w:spacing w:after="0" w:line="240" w:lineRule="auto"/>
        <w:jc w:val="both"/>
        <w:rPr>
          <w:rFonts w:ascii="Times New Roman" w:hAnsi="Times New Roman" w:cs="Times New Roman"/>
          <w:b/>
          <w:bCs/>
          <w:sz w:val="24"/>
          <w:szCs w:val="24"/>
        </w:rPr>
      </w:pPr>
    </w:p>
    <w:p w14:paraId="28686664" w14:textId="77777777" w:rsidR="007941BC" w:rsidRPr="00674BAC" w:rsidRDefault="007941BC" w:rsidP="007941BC">
      <w:pPr>
        <w:spacing w:after="0" w:line="240" w:lineRule="auto"/>
        <w:ind w:left="708"/>
        <w:jc w:val="both"/>
        <w:rPr>
          <w:rFonts w:ascii="Times New Roman" w:hAnsi="Times New Roman" w:cs="Times New Roman"/>
          <w:b/>
          <w:bCs/>
          <w:sz w:val="24"/>
          <w:szCs w:val="24"/>
        </w:rPr>
      </w:pPr>
      <w:r w:rsidRPr="00674BAC">
        <w:rPr>
          <w:rFonts w:ascii="Times New Roman" w:hAnsi="Times New Roman" w:cs="Times New Roman"/>
          <w:b/>
          <w:bCs/>
          <w:sz w:val="24"/>
          <w:szCs w:val="24"/>
        </w:rPr>
        <w:t xml:space="preserve">7.3. Rohevõlakirjade emitentide järelevalvega seonduvate nõuete mõju </w:t>
      </w:r>
    </w:p>
    <w:p w14:paraId="482CCC91" w14:textId="77777777" w:rsidR="007941BC" w:rsidRPr="00674BAC" w:rsidRDefault="007941BC" w:rsidP="007941BC">
      <w:pPr>
        <w:spacing w:after="0" w:line="240" w:lineRule="auto"/>
        <w:rPr>
          <w:rFonts w:ascii="Times New Roman" w:hAnsi="Times New Roman" w:cs="Times New Roman"/>
          <w:b/>
          <w:bCs/>
          <w:sz w:val="24"/>
          <w:szCs w:val="24"/>
        </w:rPr>
      </w:pPr>
    </w:p>
    <w:p w14:paraId="79B0A007" w14:textId="77777777" w:rsidR="007941BC" w:rsidRPr="00674BAC" w:rsidRDefault="007941BC" w:rsidP="007941BC">
      <w:pPr>
        <w:spacing w:after="0" w:line="240" w:lineRule="auto"/>
        <w:ind w:left="1416"/>
        <w:jc w:val="both"/>
        <w:rPr>
          <w:rFonts w:ascii="Times New Roman" w:hAnsi="Times New Roman" w:cs="Times New Roman"/>
          <w:b/>
          <w:bCs/>
          <w:sz w:val="24"/>
          <w:szCs w:val="24"/>
        </w:rPr>
      </w:pPr>
      <w:r w:rsidRPr="00674BAC">
        <w:rPr>
          <w:rFonts w:ascii="Times New Roman" w:hAnsi="Times New Roman" w:cs="Times New Roman"/>
          <w:b/>
          <w:bCs/>
          <w:sz w:val="24"/>
          <w:szCs w:val="24"/>
        </w:rPr>
        <w:t xml:space="preserve">7.3.1. </w:t>
      </w:r>
      <w:r>
        <w:rPr>
          <w:rFonts w:ascii="Times New Roman" w:hAnsi="Times New Roman" w:cs="Times New Roman"/>
          <w:b/>
          <w:bCs/>
          <w:sz w:val="24"/>
          <w:szCs w:val="24"/>
        </w:rPr>
        <w:t>Sihtrühm nr 1: r</w:t>
      </w:r>
      <w:r w:rsidRPr="00674BAC">
        <w:rPr>
          <w:rFonts w:ascii="Times New Roman" w:hAnsi="Times New Roman" w:cs="Times New Roman"/>
          <w:b/>
          <w:bCs/>
          <w:sz w:val="24"/>
          <w:szCs w:val="24"/>
        </w:rPr>
        <w:t>ohevõlakirjade emitendid</w:t>
      </w:r>
    </w:p>
    <w:p w14:paraId="07F82615" w14:textId="77777777" w:rsidR="007941BC" w:rsidRPr="00674BAC" w:rsidRDefault="007941BC" w:rsidP="007941BC">
      <w:pPr>
        <w:spacing w:after="0" w:line="240" w:lineRule="auto"/>
        <w:rPr>
          <w:rFonts w:ascii="Times New Roman" w:hAnsi="Times New Roman" w:cs="Times New Roman"/>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0"/>
        <w:gridCol w:w="2302"/>
        <w:gridCol w:w="1276"/>
        <w:gridCol w:w="3260"/>
        <w:gridCol w:w="1123"/>
        <w:gridCol w:w="11"/>
      </w:tblGrid>
      <w:tr w:rsidR="007941BC" w:rsidRPr="00674BAC" w14:paraId="13FF7033" w14:textId="77777777" w:rsidTr="00F47497">
        <w:tc>
          <w:tcPr>
            <w:tcW w:w="9322" w:type="dxa"/>
            <w:gridSpan w:val="6"/>
            <w:shd w:val="clear" w:color="auto" w:fill="FFCC00"/>
          </w:tcPr>
          <w:p w14:paraId="55D998B8" w14:textId="77777777" w:rsidR="007941BC" w:rsidRPr="00674BAC" w:rsidRDefault="007941BC" w:rsidP="00F47497">
            <w:pPr>
              <w:keepNext/>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Sihtrühm nr 1: Rohevõlakirjade emitendid</w:t>
            </w:r>
            <w:r w:rsidRPr="00674BAC">
              <w:rPr>
                <w:rFonts w:ascii="Times New Roman" w:hAnsi="Times New Roman" w:cs="Times New Roman"/>
                <w:sz w:val="24"/>
                <w:szCs w:val="24"/>
              </w:rPr>
              <w:t>.</w:t>
            </w:r>
          </w:p>
          <w:p w14:paraId="17C4A150" w14:textId="77777777" w:rsidR="007941BC" w:rsidRPr="00674BAC" w:rsidRDefault="007941BC" w:rsidP="00F47497">
            <w:pPr>
              <w:spacing w:after="0" w:line="240" w:lineRule="auto"/>
              <w:rPr>
                <w:rFonts w:ascii="Times New Roman" w:hAnsi="Times New Roman" w:cs="Times New Roman"/>
                <w:sz w:val="24"/>
                <w:szCs w:val="24"/>
              </w:rPr>
            </w:pPr>
            <w:r w:rsidRPr="00674BAC">
              <w:rPr>
                <w:rFonts w:ascii="Times New Roman" w:hAnsi="Times New Roman" w:cs="Times New Roman"/>
                <w:sz w:val="24"/>
                <w:szCs w:val="24"/>
              </w:rPr>
              <w:t>Otsekohalduva Euroopa rohevõlakirjade määruse alusel võivad võlakirjade emitendid edaspidi kasutada oma võlakirjade rohelisuse tõendamiseks Euroopa rohevõlakirja märgist (ei tulene otseselt antud eelnõuga tehtud muudatustest).</w:t>
            </w:r>
          </w:p>
          <w:p w14:paraId="6D6D4510"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sz w:val="24"/>
                <w:szCs w:val="24"/>
              </w:rPr>
              <w:t xml:space="preserve">  </w:t>
            </w:r>
          </w:p>
        </w:tc>
      </w:tr>
      <w:tr w:rsidR="007941BC" w:rsidRPr="00674BAC" w14:paraId="7EA5C3BD" w14:textId="77777777" w:rsidTr="00F47497">
        <w:trPr>
          <w:gridAfter w:val="1"/>
          <w:wAfter w:w="11" w:type="dxa"/>
          <w:trHeight w:val="1559"/>
        </w:trPr>
        <w:tc>
          <w:tcPr>
            <w:tcW w:w="1350" w:type="dxa"/>
            <w:shd w:val="clear" w:color="auto" w:fill="FFCC00"/>
          </w:tcPr>
          <w:p w14:paraId="498011E5"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8.1 Mõju tervikuna</w:t>
            </w:r>
          </w:p>
          <w:p w14:paraId="513B4EF7"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ebaoluline</w:t>
            </w:r>
          </w:p>
        </w:tc>
        <w:tc>
          <w:tcPr>
            <w:tcW w:w="7961" w:type="dxa"/>
            <w:gridSpan w:val="4"/>
          </w:tcPr>
          <w:p w14:paraId="6B512C39"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Võlakirjade standardi järgimisega kaasnevad emitentidele täiendavad kulud, mida on ühtlasi hinnanud komisjon oma eelnõule lisatud mõjuhinnangus lk 95. Selle kohaselt on peamiseks täiendavaks kuluks seoses roheliste võlakirjade standardi järgimisega väliselt sõltumatult hindajalt teenuse ostmine. Komisjoni mõjuhinnangu kohaselt võiks see kulu olla kokku hinnanguliselt ligikaudu 20 000 – 40 000 eurot ühe emissiooni korraldamise kohta. Samas kaasnevad roheliste võlakirjadega ka positiivsed mõjud, milleks on eelkõige: </w:t>
            </w:r>
          </w:p>
          <w:p w14:paraId="241A8663"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mitmekesisem investorite ring, s</w:t>
            </w:r>
            <w:r>
              <w:rPr>
                <w:rFonts w:ascii="Times New Roman" w:hAnsi="Times New Roman" w:cs="Times New Roman"/>
                <w:sz w:val="24"/>
                <w:szCs w:val="24"/>
              </w:rPr>
              <w:t>ealhulgas</w:t>
            </w:r>
            <w:r w:rsidRPr="00674BAC">
              <w:rPr>
                <w:rFonts w:ascii="Times New Roman" w:hAnsi="Times New Roman" w:cs="Times New Roman"/>
                <w:sz w:val="24"/>
                <w:szCs w:val="24"/>
              </w:rPr>
              <w:t xml:space="preserve"> suurem võimalus välisinvestorite kaasamiseks;</w:t>
            </w:r>
          </w:p>
          <w:p w14:paraId="28A24B39"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 turul parema reputatsiooni omandamine seoses kestlikkusega; </w:t>
            </w:r>
          </w:p>
          <w:p w14:paraId="752C9994"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rohevõlakirja hinna preemia, ehk väike hinnavõit võlakirja rohelisusest, mis tuleneb sellest, et rohelisi võlakirju on võimalik investoritele pakkuda tavavõlakirjadest madalama intressiga, kuna nõudlus nende järele kasvab kiiremini kui pakkumine. Hinnapreemia suurus oleneb tugevalt väga paljudest erinevatest teguritest (emitent, geograafiline piirkond, järgitav standard, jne), kuid hinnanguliselt on selle suuruseks harilikult  mõni baaspunkt (</w:t>
            </w:r>
            <w:proofErr w:type="spellStart"/>
            <w:r w:rsidRPr="00674BAC">
              <w:rPr>
                <w:rFonts w:ascii="Times New Roman" w:hAnsi="Times New Roman" w:cs="Times New Roman"/>
                <w:sz w:val="24"/>
                <w:szCs w:val="24"/>
              </w:rPr>
              <w:t>bps</w:t>
            </w:r>
            <w:proofErr w:type="spellEnd"/>
            <w:r w:rsidRPr="00674BAC">
              <w:rPr>
                <w:rFonts w:ascii="Times New Roman" w:hAnsi="Times New Roman" w:cs="Times New Roman"/>
                <w:sz w:val="24"/>
                <w:szCs w:val="24"/>
              </w:rPr>
              <w:t xml:space="preserve">). </w:t>
            </w:r>
          </w:p>
          <w:p w14:paraId="4B0CB4BB"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 stabiilsemad investorid (nagu senine praktika on komisjoni hinnangul näidanud); </w:t>
            </w:r>
          </w:p>
          <w:p w14:paraId="417E4E6A"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tugeva ettevõttesisese õppeprotsessi läbimine kestlikkuse teemadel, mille tõttu on ettevõt</w:t>
            </w:r>
            <w:r>
              <w:rPr>
                <w:rFonts w:ascii="Times New Roman" w:hAnsi="Times New Roman" w:cs="Times New Roman"/>
                <w:sz w:val="24"/>
                <w:szCs w:val="24"/>
              </w:rPr>
              <w:t>ja</w:t>
            </w:r>
            <w:r w:rsidRPr="00674BAC">
              <w:rPr>
                <w:rFonts w:ascii="Times New Roman" w:hAnsi="Times New Roman" w:cs="Times New Roman"/>
                <w:sz w:val="24"/>
                <w:szCs w:val="24"/>
              </w:rPr>
              <w:t xml:space="preserve">s peale esimest roheliste võlakirjade emissiooni harilikult kõrgendatud teadlikkus roheprotsesside toimimisest, kestlikkuse temaatikast ning paremast keskkonna riskide juhtimisest; </w:t>
            </w:r>
          </w:p>
          <w:p w14:paraId="2593023D"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ettevõt</w:t>
            </w:r>
            <w:r>
              <w:rPr>
                <w:rFonts w:ascii="Times New Roman" w:hAnsi="Times New Roman" w:cs="Times New Roman"/>
                <w:sz w:val="24"/>
                <w:szCs w:val="24"/>
              </w:rPr>
              <w:t>ja</w:t>
            </w:r>
            <w:r w:rsidRPr="00674BAC">
              <w:rPr>
                <w:rFonts w:ascii="Times New Roman" w:hAnsi="Times New Roman" w:cs="Times New Roman"/>
                <w:sz w:val="24"/>
                <w:szCs w:val="24"/>
              </w:rPr>
              <w:t xml:space="preserve"> erinevate osakondade vaheline tugevam koordineerimine annab positiivse efekti ettevõt</w:t>
            </w:r>
            <w:r>
              <w:rPr>
                <w:rFonts w:ascii="Times New Roman" w:hAnsi="Times New Roman" w:cs="Times New Roman"/>
                <w:sz w:val="24"/>
                <w:szCs w:val="24"/>
              </w:rPr>
              <w:t>ja</w:t>
            </w:r>
            <w:r w:rsidRPr="00674BAC">
              <w:rPr>
                <w:rFonts w:ascii="Times New Roman" w:hAnsi="Times New Roman" w:cs="Times New Roman"/>
                <w:sz w:val="24"/>
                <w:szCs w:val="24"/>
              </w:rPr>
              <w:t xml:space="preserve"> korporatiivsele kultuurile tervikuna.  </w:t>
            </w:r>
          </w:p>
          <w:p w14:paraId="13C9ADD0"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Arvestades rohevõlakirjade emissioonide kasvu, võib arvata, et suurel osal juhtudest kaaluvad positiivsed mõjud üles emissiooniga kaasnevad täiendavad kulud. Kokkuvõttes seega võiks emitendid olla motiveeritud sobivate tingimuste korral rohelisi võlakirju emiteerima, mis suurendab seega ka roheinvesteeringuid majanduse kestlikumaks muutumisse.</w:t>
            </w:r>
          </w:p>
          <w:p w14:paraId="3B1DBB43"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Turul on juba praegu erinevaid rahvusvahelisi roheliste võlakirjade standardeid, nagu näiteks ICMA Green Bond </w:t>
            </w:r>
            <w:proofErr w:type="spellStart"/>
            <w:r w:rsidRPr="00674BAC">
              <w:rPr>
                <w:rFonts w:ascii="Times New Roman" w:hAnsi="Times New Roman" w:cs="Times New Roman"/>
                <w:sz w:val="24"/>
                <w:szCs w:val="24"/>
              </w:rPr>
              <w:t>Principles</w:t>
            </w:r>
            <w:proofErr w:type="spellEnd"/>
            <w:r>
              <w:rPr>
                <w:rFonts w:ascii="Times New Roman" w:hAnsi="Times New Roman" w:cs="Times New Roman"/>
                <w:sz w:val="24"/>
                <w:szCs w:val="24"/>
              </w:rPr>
              <w:t>,</w:t>
            </w:r>
            <w:r w:rsidRPr="00674BAC">
              <w:rPr>
                <w:rStyle w:val="Allmrkuseviide"/>
                <w:rFonts w:ascii="Times New Roman" w:hAnsi="Times New Roman" w:cs="Times New Roman"/>
              </w:rPr>
              <w:footnoteReference w:id="114"/>
            </w:r>
            <w:r w:rsidRPr="00674BAC">
              <w:rPr>
                <w:rFonts w:ascii="Times New Roman" w:hAnsi="Times New Roman" w:cs="Times New Roman"/>
                <w:sz w:val="24"/>
                <w:szCs w:val="24"/>
              </w:rPr>
              <w:t xml:space="preserve"> </w:t>
            </w:r>
            <w:proofErr w:type="spellStart"/>
            <w:r w:rsidRPr="00674BAC">
              <w:rPr>
                <w:rFonts w:ascii="Times New Roman" w:hAnsi="Times New Roman" w:cs="Times New Roman"/>
                <w:sz w:val="24"/>
                <w:szCs w:val="24"/>
              </w:rPr>
              <w:t>Climate</w:t>
            </w:r>
            <w:proofErr w:type="spellEnd"/>
            <w:r w:rsidRPr="00674BAC">
              <w:rPr>
                <w:rFonts w:ascii="Times New Roman" w:hAnsi="Times New Roman" w:cs="Times New Roman"/>
                <w:sz w:val="24"/>
                <w:szCs w:val="24"/>
              </w:rPr>
              <w:t xml:space="preserve"> Bond </w:t>
            </w:r>
            <w:proofErr w:type="spellStart"/>
            <w:r w:rsidRPr="00674BAC">
              <w:rPr>
                <w:rFonts w:ascii="Times New Roman" w:hAnsi="Times New Roman" w:cs="Times New Roman"/>
                <w:sz w:val="24"/>
                <w:szCs w:val="24"/>
              </w:rPr>
              <w:t>Initiative’s</w:t>
            </w:r>
            <w:proofErr w:type="spellEnd"/>
            <w:r w:rsidRPr="00674BAC">
              <w:rPr>
                <w:rFonts w:ascii="Times New Roman" w:hAnsi="Times New Roman" w:cs="Times New Roman"/>
                <w:sz w:val="24"/>
                <w:szCs w:val="24"/>
              </w:rPr>
              <w:t xml:space="preserve"> </w:t>
            </w:r>
            <w:proofErr w:type="spellStart"/>
            <w:r w:rsidRPr="00674BAC">
              <w:rPr>
                <w:rFonts w:ascii="Times New Roman" w:hAnsi="Times New Roman" w:cs="Times New Roman"/>
                <w:sz w:val="24"/>
                <w:szCs w:val="24"/>
              </w:rPr>
              <w:t>Climate</w:t>
            </w:r>
            <w:proofErr w:type="spellEnd"/>
            <w:r w:rsidRPr="00674BAC">
              <w:rPr>
                <w:rFonts w:ascii="Times New Roman" w:hAnsi="Times New Roman" w:cs="Times New Roman"/>
                <w:sz w:val="24"/>
                <w:szCs w:val="24"/>
              </w:rPr>
              <w:t xml:space="preserve"> Bond Standard</w:t>
            </w:r>
            <w:r>
              <w:rPr>
                <w:rFonts w:ascii="Times New Roman" w:hAnsi="Times New Roman" w:cs="Times New Roman"/>
                <w:sz w:val="24"/>
                <w:szCs w:val="24"/>
              </w:rPr>
              <w:t>,</w:t>
            </w:r>
            <w:r w:rsidRPr="00674BAC">
              <w:rPr>
                <w:rStyle w:val="Allmrkuseviide"/>
                <w:rFonts w:ascii="Times New Roman" w:hAnsi="Times New Roman" w:cs="Times New Roman"/>
              </w:rPr>
              <w:footnoteReference w:id="115"/>
            </w:r>
            <w:r>
              <w:rPr>
                <w:rFonts w:ascii="Times New Roman" w:hAnsi="Times New Roman" w:cs="Times New Roman"/>
                <w:sz w:val="24"/>
                <w:szCs w:val="24"/>
              </w:rPr>
              <w:t xml:space="preserve"> </w:t>
            </w:r>
            <w:r w:rsidRPr="00674BAC">
              <w:rPr>
                <w:rFonts w:ascii="Times New Roman" w:hAnsi="Times New Roman" w:cs="Times New Roman"/>
                <w:sz w:val="24"/>
                <w:szCs w:val="24"/>
              </w:rPr>
              <w:t>jt. Seega on turuosalistel juba praegu olnud võimalik nende standardite alusel rohelisi võlakirju emiteerida ning sellega seoses võib hinnata, et arvestades ühtlasi roheliste võlakirjade standardi vabatahtlikku iseloomu, sellega olulist täiendavat mõju emitentidele ei kaasne</w:t>
            </w:r>
          </w:p>
        </w:tc>
      </w:tr>
      <w:tr w:rsidR="007941BC" w:rsidRPr="00674BAC" w14:paraId="765D1B92" w14:textId="77777777" w:rsidTr="00F47497">
        <w:trPr>
          <w:gridAfter w:val="1"/>
          <w:wAfter w:w="11" w:type="dxa"/>
        </w:trPr>
        <w:tc>
          <w:tcPr>
            <w:tcW w:w="1350" w:type="dxa"/>
            <w:shd w:val="clear" w:color="auto" w:fill="FFCC00"/>
          </w:tcPr>
          <w:p w14:paraId="38533806"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8.2 Mõju valdkond</w:t>
            </w:r>
          </w:p>
        </w:tc>
        <w:tc>
          <w:tcPr>
            <w:tcW w:w="2302" w:type="dxa"/>
          </w:tcPr>
          <w:p w14:paraId="6B991C83"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Majandus</w:t>
            </w:r>
          </w:p>
        </w:tc>
        <w:tc>
          <w:tcPr>
            <w:tcW w:w="1276" w:type="dxa"/>
            <w:shd w:val="clear" w:color="auto" w:fill="FFCC00"/>
          </w:tcPr>
          <w:p w14:paraId="6BE7C1BA"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Avalduv mõju</w:t>
            </w:r>
          </w:p>
          <w:p w14:paraId="34FFEB64"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ebaoluline</w:t>
            </w:r>
          </w:p>
        </w:tc>
        <w:tc>
          <w:tcPr>
            <w:tcW w:w="4383" w:type="dxa"/>
            <w:gridSpan w:val="2"/>
          </w:tcPr>
          <w:p w14:paraId="58F627AE" w14:textId="77777777" w:rsidR="007941BC" w:rsidRPr="00674BAC" w:rsidRDefault="007941BC" w:rsidP="00F47497">
            <w:pPr>
              <w:spacing w:after="0" w:line="240" w:lineRule="auto"/>
              <w:jc w:val="both"/>
              <w:rPr>
                <w:rFonts w:ascii="Times New Roman" w:hAnsi="Times New Roman" w:cs="Times New Roman"/>
                <w:b/>
                <w:sz w:val="24"/>
                <w:szCs w:val="24"/>
              </w:rPr>
            </w:pPr>
            <w:r w:rsidRPr="00674BAC">
              <w:rPr>
                <w:rFonts w:ascii="Times New Roman" w:hAnsi="Times New Roman" w:cs="Times New Roman"/>
                <w:sz w:val="24"/>
                <w:szCs w:val="24"/>
              </w:rPr>
              <w:t xml:space="preserve">Seni on Eestis rohevõlakirjade avalikke pakkumisi olnud väga vähe. Esimeseks (ja seni ainsaks) pakkujaks on </w:t>
            </w:r>
            <w:proofErr w:type="spellStart"/>
            <w:r w:rsidRPr="00674BAC">
              <w:rPr>
                <w:rFonts w:ascii="Times New Roman" w:hAnsi="Times New Roman" w:cs="Times New Roman"/>
                <w:sz w:val="24"/>
                <w:szCs w:val="24"/>
              </w:rPr>
              <w:t>Liven</w:t>
            </w:r>
            <w:proofErr w:type="spellEnd"/>
            <w:r w:rsidRPr="00674BAC">
              <w:rPr>
                <w:rStyle w:val="Allmrkuseviide"/>
                <w:rFonts w:ascii="Times New Roman" w:hAnsi="Times New Roman" w:cs="Times New Roman"/>
              </w:rPr>
              <w:footnoteReference w:id="116"/>
            </w:r>
            <w:r>
              <w:rPr>
                <w:rFonts w:ascii="Times New Roman" w:hAnsi="Times New Roman" w:cs="Times New Roman"/>
                <w:sz w:val="24"/>
                <w:szCs w:val="24"/>
              </w:rPr>
              <w:t xml:space="preserve"> </w:t>
            </w:r>
            <w:r w:rsidRPr="00674BAC">
              <w:rPr>
                <w:rFonts w:ascii="Times New Roman" w:hAnsi="Times New Roman" w:cs="Times New Roman"/>
                <w:sz w:val="24"/>
                <w:szCs w:val="24"/>
              </w:rPr>
              <w:t>2024.</w:t>
            </w:r>
            <w:r>
              <w:rPr>
                <w:rFonts w:ascii="Times New Roman" w:hAnsi="Times New Roman" w:cs="Times New Roman"/>
                <w:sz w:val="24"/>
                <w:szCs w:val="24"/>
              </w:rPr>
              <w:t xml:space="preserve"> </w:t>
            </w:r>
            <w:r w:rsidRPr="00674BAC">
              <w:rPr>
                <w:rFonts w:ascii="Times New Roman" w:hAnsi="Times New Roman" w:cs="Times New Roman"/>
                <w:sz w:val="24"/>
                <w:szCs w:val="24"/>
              </w:rPr>
              <w:t>a</w:t>
            </w:r>
            <w:r>
              <w:rPr>
                <w:rFonts w:ascii="Times New Roman" w:hAnsi="Times New Roman" w:cs="Times New Roman"/>
                <w:sz w:val="24"/>
                <w:szCs w:val="24"/>
              </w:rPr>
              <w:t>asta</w:t>
            </w:r>
            <w:r w:rsidRPr="00674BAC">
              <w:rPr>
                <w:rFonts w:ascii="Times New Roman" w:hAnsi="Times New Roman" w:cs="Times New Roman"/>
                <w:sz w:val="24"/>
                <w:szCs w:val="24"/>
              </w:rPr>
              <w:t xml:space="preserve"> mai</w:t>
            </w:r>
            <w:r>
              <w:rPr>
                <w:rFonts w:ascii="Times New Roman" w:hAnsi="Times New Roman" w:cs="Times New Roman"/>
                <w:sz w:val="24"/>
                <w:szCs w:val="24"/>
              </w:rPr>
              <w:t>kuus</w:t>
            </w:r>
            <w:r w:rsidRPr="00674BAC">
              <w:rPr>
                <w:rFonts w:ascii="Times New Roman" w:hAnsi="Times New Roman" w:cs="Times New Roman"/>
                <w:sz w:val="24"/>
                <w:szCs w:val="24"/>
              </w:rPr>
              <w:t xml:space="preserve">. Tulenevalt Euroopa rohevõlakirja märgisega kaasnevatest võimalikest kuludest, ei ole seni potentsiaalne huvi selle märgise kasutamise vastu Eestis olnud kuigi suur. </w:t>
            </w:r>
          </w:p>
        </w:tc>
      </w:tr>
      <w:tr w:rsidR="007941BC" w:rsidRPr="00674BAC" w14:paraId="4A38CA3D" w14:textId="77777777" w:rsidTr="00F47497">
        <w:trPr>
          <w:trHeight w:val="270"/>
        </w:trPr>
        <w:tc>
          <w:tcPr>
            <w:tcW w:w="1350" w:type="dxa"/>
            <w:vMerge w:val="restart"/>
            <w:shd w:val="clear" w:color="auto" w:fill="FFCC00"/>
          </w:tcPr>
          <w:p w14:paraId="6CF79650"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Olulisus</w:t>
            </w:r>
          </w:p>
        </w:tc>
        <w:tc>
          <w:tcPr>
            <w:tcW w:w="2302" w:type="dxa"/>
          </w:tcPr>
          <w:p w14:paraId="714E7904"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Ulatus</w:t>
            </w:r>
          </w:p>
        </w:tc>
        <w:tc>
          <w:tcPr>
            <w:tcW w:w="1276" w:type="dxa"/>
          </w:tcPr>
          <w:p w14:paraId="6A857554" w14:textId="77777777" w:rsidR="007941BC" w:rsidRPr="00674BAC" w:rsidRDefault="007941BC" w:rsidP="00F47497">
            <w:pPr>
              <w:spacing w:after="0" w:line="240" w:lineRule="auto"/>
              <w:rPr>
                <w:rFonts w:ascii="Times New Roman" w:hAnsi="Times New Roman" w:cs="Times New Roman"/>
                <w:sz w:val="24"/>
                <w:szCs w:val="24"/>
              </w:rPr>
            </w:pPr>
            <w:r w:rsidRPr="00674BAC">
              <w:rPr>
                <w:rFonts w:ascii="Times New Roman" w:hAnsi="Times New Roman" w:cs="Times New Roman"/>
                <w:i/>
                <w:sz w:val="24"/>
                <w:szCs w:val="24"/>
              </w:rPr>
              <w:t>väike</w:t>
            </w:r>
          </w:p>
        </w:tc>
        <w:tc>
          <w:tcPr>
            <w:tcW w:w="3260" w:type="dxa"/>
          </w:tcPr>
          <w:p w14:paraId="1CF3007E"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Sihtrühma suurus</w:t>
            </w:r>
          </w:p>
        </w:tc>
        <w:tc>
          <w:tcPr>
            <w:tcW w:w="1134" w:type="dxa"/>
            <w:gridSpan w:val="2"/>
          </w:tcPr>
          <w:p w14:paraId="3166A79C"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väike</w:t>
            </w:r>
          </w:p>
        </w:tc>
      </w:tr>
      <w:tr w:rsidR="007941BC" w:rsidRPr="00674BAC" w14:paraId="48B5FA05" w14:textId="77777777" w:rsidTr="00F47497">
        <w:trPr>
          <w:trHeight w:val="270"/>
        </w:trPr>
        <w:tc>
          <w:tcPr>
            <w:tcW w:w="1350" w:type="dxa"/>
            <w:vMerge/>
            <w:shd w:val="clear" w:color="auto" w:fill="FFCC00"/>
          </w:tcPr>
          <w:p w14:paraId="7FB35355" w14:textId="77777777" w:rsidR="007941BC" w:rsidRPr="00674BAC" w:rsidRDefault="007941BC" w:rsidP="00F47497">
            <w:pPr>
              <w:spacing w:after="0" w:line="240" w:lineRule="auto"/>
              <w:rPr>
                <w:rFonts w:ascii="Times New Roman" w:hAnsi="Times New Roman" w:cs="Times New Roman"/>
                <w:b/>
                <w:sz w:val="24"/>
                <w:szCs w:val="24"/>
              </w:rPr>
            </w:pPr>
          </w:p>
        </w:tc>
        <w:tc>
          <w:tcPr>
            <w:tcW w:w="2302" w:type="dxa"/>
          </w:tcPr>
          <w:p w14:paraId="1D90E788"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Sagedus</w:t>
            </w:r>
          </w:p>
        </w:tc>
        <w:tc>
          <w:tcPr>
            <w:tcW w:w="1276" w:type="dxa"/>
          </w:tcPr>
          <w:p w14:paraId="5B0F056D"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väike</w:t>
            </w:r>
          </w:p>
        </w:tc>
        <w:tc>
          <w:tcPr>
            <w:tcW w:w="3260" w:type="dxa"/>
          </w:tcPr>
          <w:p w14:paraId="6A500933"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Ebasoovitavate mõjude risk</w:t>
            </w:r>
          </w:p>
        </w:tc>
        <w:tc>
          <w:tcPr>
            <w:tcW w:w="1134" w:type="dxa"/>
            <w:gridSpan w:val="2"/>
          </w:tcPr>
          <w:p w14:paraId="1B7DEB3B"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väike</w:t>
            </w:r>
          </w:p>
        </w:tc>
      </w:tr>
    </w:tbl>
    <w:p w14:paraId="08456584" w14:textId="77777777" w:rsidR="007941BC" w:rsidRPr="00674BAC" w:rsidRDefault="007941BC" w:rsidP="007941BC">
      <w:pPr>
        <w:spacing w:after="0" w:line="240" w:lineRule="auto"/>
        <w:rPr>
          <w:rFonts w:ascii="Times New Roman" w:hAnsi="Times New Roman" w:cs="Times New Roman"/>
          <w:b/>
          <w:bCs/>
          <w:sz w:val="24"/>
          <w:szCs w:val="24"/>
        </w:rPr>
      </w:pPr>
    </w:p>
    <w:p w14:paraId="6954284E" w14:textId="77777777" w:rsidR="007941BC" w:rsidRPr="00674BAC" w:rsidRDefault="007941BC" w:rsidP="007941BC">
      <w:pPr>
        <w:spacing w:after="0" w:line="240" w:lineRule="auto"/>
        <w:ind w:left="1416"/>
        <w:jc w:val="both"/>
        <w:rPr>
          <w:rFonts w:ascii="Times New Roman" w:hAnsi="Times New Roman" w:cs="Times New Roman"/>
          <w:b/>
          <w:bCs/>
          <w:sz w:val="24"/>
          <w:szCs w:val="24"/>
        </w:rPr>
      </w:pPr>
      <w:r w:rsidRPr="00674BAC">
        <w:rPr>
          <w:rFonts w:ascii="Times New Roman" w:hAnsi="Times New Roman" w:cs="Times New Roman"/>
          <w:b/>
          <w:bCs/>
          <w:sz w:val="24"/>
          <w:szCs w:val="24"/>
        </w:rPr>
        <w:t xml:space="preserve">7.3.2. </w:t>
      </w:r>
      <w:r>
        <w:rPr>
          <w:rFonts w:ascii="Times New Roman" w:hAnsi="Times New Roman" w:cs="Times New Roman"/>
          <w:b/>
          <w:bCs/>
          <w:sz w:val="24"/>
          <w:szCs w:val="24"/>
        </w:rPr>
        <w:t>Sihtrühm nr 2: i</w:t>
      </w:r>
      <w:r w:rsidRPr="00674BAC">
        <w:rPr>
          <w:rFonts w:ascii="Times New Roman" w:hAnsi="Times New Roman" w:cs="Times New Roman"/>
          <w:b/>
          <w:bCs/>
          <w:sz w:val="24"/>
          <w:szCs w:val="24"/>
        </w:rPr>
        <w:t>nvestorid</w:t>
      </w:r>
    </w:p>
    <w:p w14:paraId="5C9B30BF" w14:textId="77777777" w:rsidR="007941BC" w:rsidRPr="00674BAC" w:rsidRDefault="007941BC" w:rsidP="007941BC">
      <w:pPr>
        <w:spacing w:after="0" w:line="240" w:lineRule="auto"/>
        <w:rPr>
          <w:rFonts w:ascii="Times New Roman" w:hAnsi="Times New Roman" w:cs="Times New Roman"/>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0"/>
        <w:gridCol w:w="2302"/>
        <w:gridCol w:w="1276"/>
        <w:gridCol w:w="3260"/>
        <w:gridCol w:w="1123"/>
        <w:gridCol w:w="11"/>
      </w:tblGrid>
      <w:tr w:rsidR="007941BC" w:rsidRPr="00674BAC" w14:paraId="241E9136" w14:textId="77777777" w:rsidTr="00F47497">
        <w:tc>
          <w:tcPr>
            <w:tcW w:w="9322" w:type="dxa"/>
            <w:gridSpan w:val="6"/>
            <w:shd w:val="clear" w:color="auto" w:fill="FFCC00"/>
          </w:tcPr>
          <w:p w14:paraId="48A9E541" w14:textId="77777777" w:rsidR="007941BC" w:rsidRPr="00674BAC" w:rsidRDefault="007941BC" w:rsidP="00F47497">
            <w:pPr>
              <w:keepNext/>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Sihtrühm nr 2: Investorid</w:t>
            </w:r>
          </w:p>
          <w:p w14:paraId="38CCCE99" w14:textId="77777777" w:rsidR="007941BC" w:rsidRPr="00674BAC" w:rsidRDefault="007941BC" w:rsidP="00F47497">
            <w:pPr>
              <w:spacing w:after="0" w:line="240" w:lineRule="auto"/>
              <w:rPr>
                <w:rFonts w:ascii="Times New Roman" w:hAnsi="Times New Roman" w:cs="Times New Roman"/>
                <w:iCs/>
                <w:sz w:val="24"/>
                <w:szCs w:val="24"/>
              </w:rPr>
            </w:pPr>
            <w:r w:rsidRPr="00674BAC">
              <w:rPr>
                <w:rFonts w:ascii="Times New Roman" w:hAnsi="Times New Roman" w:cs="Times New Roman"/>
                <w:iCs/>
                <w:sz w:val="24"/>
                <w:szCs w:val="24"/>
              </w:rPr>
              <w:t xml:space="preserve">Rohevõlakirja märgise kasutamine ja täiendava teabe avaldamine rohevõlakirja kestlikkuse kohta võimaldab investoritele edaspidi investeerida nendele nõuetele vastavatesse rohevõlakirjadesse. </w:t>
            </w:r>
          </w:p>
        </w:tc>
      </w:tr>
      <w:tr w:rsidR="007941BC" w:rsidRPr="00674BAC" w14:paraId="39C026B9" w14:textId="77777777" w:rsidTr="00F47497">
        <w:trPr>
          <w:gridAfter w:val="1"/>
          <w:wAfter w:w="11" w:type="dxa"/>
          <w:trHeight w:val="1559"/>
        </w:trPr>
        <w:tc>
          <w:tcPr>
            <w:tcW w:w="1350" w:type="dxa"/>
            <w:shd w:val="clear" w:color="auto" w:fill="FFCC00"/>
          </w:tcPr>
          <w:p w14:paraId="43B57EFD"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8.1 Mõju tervikuna</w:t>
            </w:r>
          </w:p>
          <w:p w14:paraId="24D5767F"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ebaoluline</w:t>
            </w:r>
          </w:p>
        </w:tc>
        <w:tc>
          <w:tcPr>
            <w:tcW w:w="7961" w:type="dxa"/>
            <w:gridSpan w:val="4"/>
          </w:tcPr>
          <w:p w14:paraId="2C2F9DA9"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iCs/>
                <w:sz w:val="24"/>
                <w:szCs w:val="24"/>
              </w:rPr>
              <w:t xml:space="preserve">Avalikult pakutavatesse rohevõlakirjadesse investeerivad investorid saavad suurema läbipaistvuse tagamisel suurema kindlustunde, et rohevõlakirjade näol ei ole tegemist rohepesuga. Samas aitavad läbipaistvust suurendada ka erinevad turupõhised rohevõlakirjade standardid (vt eelmist punkti). Mõju ulatus oleneb eelkõige sellest, kui aktiivselt Euroopa rohevõlakirjade märgis turu poolt kasutusse võetakse. Kuna esmapilgul ei ole selle vastu väga elavat huvi märgata, jääb kokkuvõttes ka mõju tõenäoliselt ebaoluliseks. </w:t>
            </w:r>
          </w:p>
        </w:tc>
      </w:tr>
      <w:tr w:rsidR="007941BC" w:rsidRPr="00674BAC" w14:paraId="730DB421" w14:textId="77777777" w:rsidTr="00F47497">
        <w:trPr>
          <w:gridAfter w:val="1"/>
          <w:wAfter w:w="11" w:type="dxa"/>
        </w:trPr>
        <w:tc>
          <w:tcPr>
            <w:tcW w:w="1350" w:type="dxa"/>
            <w:shd w:val="clear" w:color="auto" w:fill="FFCC00"/>
          </w:tcPr>
          <w:p w14:paraId="1B9A683E"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8.2 Mõju valdkond</w:t>
            </w:r>
          </w:p>
        </w:tc>
        <w:tc>
          <w:tcPr>
            <w:tcW w:w="2302" w:type="dxa"/>
          </w:tcPr>
          <w:p w14:paraId="0D9DCE9F"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Majandus</w:t>
            </w:r>
          </w:p>
        </w:tc>
        <w:tc>
          <w:tcPr>
            <w:tcW w:w="1276" w:type="dxa"/>
            <w:shd w:val="clear" w:color="auto" w:fill="FFCC00"/>
          </w:tcPr>
          <w:p w14:paraId="7A0C50CC"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Avalduv mõju</w:t>
            </w:r>
          </w:p>
          <w:p w14:paraId="4584944D"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ebaoluline</w:t>
            </w:r>
          </w:p>
        </w:tc>
        <w:tc>
          <w:tcPr>
            <w:tcW w:w="4383" w:type="dxa"/>
            <w:gridSpan w:val="2"/>
          </w:tcPr>
          <w:p w14:paraId="0A3A20EC" w14:textId="77777777" w:rsidR="007941BC" w:rsidRPr="00674BAC" w:rsidRDefault="007941BC" w:rsidP="00F47497">
            <w:pPr>
              <w:spacing w:after="0" w:line="240" w:lineRule="auto"/>
              <w:jc w:val="both"/>
              <w:rPr>
                <w:rFonts w:ascii="Times New Roman" w:hAnsi="Times New Roman" w:cs="Times New Roman"/>
                <w:bCs/>
                <w:sz w:val="24"/>
                <w:szCs w:val="24"/>
              </w:rPr>
            </w:pPr>
            <w:r w:rsidRPr="00674BAC">
              <w:rPr>
                <w:rFonts w:ascii="Times New Roman" w:hAnsi="Times New Roman" w:cs="Times New Roman"/>
                <w:bCs/>
                <w:sz w:val="24"/>
                <w:szCs w:val="24"/>
              </w:rPr>
              <w:t xml:space="preserve">Avalikult pakutavate rohevõlakirjade investoriteks võivad olla nii finantssektori asutused (pangad, investeerimisfondid, investeerimisühingud, kindlustusseltsid, jt), kui ka erainvestorid. Kui rohevõlakirjade läbipaistvuse suurendamine aitaks suurendada ka rohevõlakirjade pakkumist suureneks investoritele ühtlasi valik toodetest, kuhu investeerida ning millele tuginedes ühtlasi enda pakutavaid kestlikkuse tooteid (fondid, investeerimisportfellid) üles ehitada. See omakorda aitaks kokkuvõttes suunata rahavoogusid enam kestlikesse tegevustesse ning liikuda majanduse kestlikumaks üleminekuga lähemale nii Eestis kui </w:t>
            </w:r>
            <w:proofErr w:type="spellStart"/>
            <w:r w:rsidRPr="00674BAC">
              <w:rPr>
                <w:rFonts w:ascii="Times New Roman" w:hAnsi="Times New Roman" w:cs="Times New Roman"/>
                <w:bCs/>
                <w:sz w:val="24"/>
                <w:szCs w:val="24"/>
              </w:rPr>
              <w:t>EL-s</w:t>
            </w:r>
            <w:proofErr w:type="spellEnd"/>
            <w:r w:rsidRPr="00674BAC">
              <w:rPr>
                <w:rFonts w:ascii="Times New Roman" w:hAnsi="Times New Roman" w:cs="Times New Roman"/>
                <w:bCs/>
                <w:sz w:val="24"/>
                <w:szCs w:val="24"/>
              </w:rPr>
              <w:t xml:space="preserve"> võetud kliimaeesmärkide täitmisele. Samas on hetkel keeruline ette ennustada, kas Euroopa rohevõlakirjade märgise kehtestamine aitaks rohevõlakirjade pakkumist oluliselt suurendada. </w:t>
            </w:r>
          </w:p>
        </w:tc>
      </w:tr>
      <w:tr w:rsidR="007941BC" w:rsidRPr="00674BAC" w14:paraId="6B49A41D" w14:textId="77777777" w:rsidTr="00F47497">
        <w:trPr>
          <w:trHeight w:val="270"/>
        </w:trPr>
        <w:tc>
          <w:tcPr>
            <w:tcW w:w="1350" w:type="dxa"/>
            <w:vMerge w:val="restart"/>
            <w:shd w:val="clear" w:color="auto" w:fill="FFCC00"/>
          </w:tcPr>
          <w:p w14:paraId="6FC4513E"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Olulisus</w:t>
            </w:r>
          </w:p>
        </w:tc>
        <w:tc>
          <w:tcPr>
            <w:tcW w:w="2302" w:type="dxa"/>
          </w:tcPr>
          <w:p w14:paraId="596DB015"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Ulatus</w:t>
            </w:r>
          </w:p>
        </w:tc>
        <w:tc>
          <w:tcPr>
            <w:tcW w:w="1276" w:type="dxa"/>
          </w:tcPr>
          <w:p w14:paraId="6008F982" w14:textId="77777777" w:rsidR="007941BC" w:rsidRPr="00674BAC" w:rsidRDefault="007941BC" w:rsidP="00F47497">
            <w:pPr>
              <w:spacing w:after="0" w:line="240" w:lineRule="auto"/>
              <w:rPr>
                <w:rFonts w:ascii="Times New Roman" w:hAnsi="Times New Roman" w:cs="Times New Roman"/>
                <w:sz w:val="24"/>
                <w:szCs w:val="24"/>
              </w:rPr>
            </w:pPr>
            <w:r w:rsidRPr="00674BAC">
              <w:rPr>
                <w:rFonts w:ascii="Times New Roman" w:hAnsi="Times New Roman" w:cs="Times New Roman"/>
                <w:i/>
                <w:sz w:val="24"/>
                <w:szCs w:val="24"/>
              </w:rPr>
              <w:t>väike</w:t>
            </w:r>
          </w:p>
        </w:tc>
        <w:tc>
          <w:tcPr>
            <w:tcW w:w="3260" w:type="dxa"/>
          </w:tcPr>
          <w:p w14:paraId="5358CEEF"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Sihtrühma suurus</w:t>
            </w:r>
          </w:p>
        </w:tc>
        <w:tc>
          <w:tcPr>
            <w:tcW w:w="1134" w:type="dxa"/>
            <w:gridSpan w:val="2"/>
          </w:tcPr>
          <w:p w14:paraId="11079772"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keskmine</w:t>
            </w:r>
          </w:p>
        </w:tc>
      </w:tr>
      <w:tr w:rsidR="007941BC" w:rsidRPr="00674BAC" w14:paraId="7537C7AA" w14:textId="77777777" w:rsidTr="00F47497">
        <w:trPr>
          <w:trHeight w:val="270"/>
        </w:trPr>
        <w:tc>
          <w:tcPr>
            <w:tcW w:w="1350" w:type="dxa"/>
            <w:vMerge/>
            <w:shd w:val="clear" w:color="auto" w:fill="FFCC00"/>
          </w:tcPr>
          <w:p w14:paraId="0329D31E" w14:textId="77777777" w:rsidR="007941BC" w:rsidRPr="00674BAC" w:rsidRDefault="007941BC" w:rsidP="00F47497">
            <w:pPr>
              <w:spacing w:after="0" w:line="240" w:lineRule="auto"/>
              <w:rPr>
                <w:rFonts w:ascii="Times New Roman" w:hAnsi="Times New Roman" w:cs="Times New Roman"/>
                <w:b/>
                <w:sz w:val="24"/>
                <w:szCs w:val="24"/>
              </w:rPr>
            </w:pPr>
          </w:p>
        </w:tc>
        <w:tc>
          <w:tcPr>
            <w:tcW w:w="2302" w:type="dxa"/>
          </w:tcPr>
          <w:p w14:paraId="7694CCA2"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Sagedus</w:t>
            </w:r>
          </w:p>
        </w:tc>
        <w:tc>
          <w:tcPr>
            <w:tcW w:w="1276" w:type="dxa"/>
          </w:tcPr>
          <w:p w14:paraId="457B5F89"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väike</w:t>
            </w:r>
          </w:p>
        </w:tc>
        <w:tc>
          <w:tcPr>
            <w:tcW w:w="3260" w:type="dxa"/>
          </w:tcPr>
          <w:p w14:paraId="290CDEEA"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Ebasoovitavate mõjude risk</w:t>
            </w:r>
          </w:p>
        </w:tc>
        <w:tc>
          <w:tcPr>
            <w:tcW w:w="1134" w:type="dxa"/>
            <w:gridSpan w:val="2"/>
          </w:tcPr>
          <w:p w14:paraId="6DD0902C"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väike</w:t>
            </w:r>
          </w:p>
        </w:tc>
      </w:tr>
    </w:tbl>
    <w:p w14:paraId="77F3C34F" w14:textId="77777777" w:rsidR="007941BC" w:rsidRPr="00674BAC" w:rsidRDefault="007941BC" w:rsidP="007941BC">
      <w:pPr>
        <w:spacing w:after="0" w:line="240" w:lineRule="auto"/>
        <w:rPr>
          <w:rFonts w:ascii="Times New Roman" w:hAnsi="Times New Roman" w:cs="Times New Roman"/>
          <w:b/>
          <w:bCs/>
          <w:sz w:val="24"/>
          <w:szCs w:val="24"/>
        </w:rPr>
      </w:pPr>
    </w:p>
    <w:p w14:paraId="5D98A5F5" w14:textId="77777777" w:rsidR="007941BC" w:rsidRPr="00674BAC" w:rsidRDefault="007941BC" w:rsidP="007941BC">
      <w:pPr>
        <w:spacing w:after="0" w:line="240" w:lineRule="auto"/>
        <w:ind w:left="1416"/>
        <w:jc w:val="both"/>
        <w:rPr>
          <w:rFonts w:ascii="Times New Roman" w:hAnsi="Times New Roman" w:cs="Times New Roman"/>
          <w:b/>
          <w:bCs/>
          <w:sz w:val="24"/>
          <w:szCs w:val="24"/>
        </w:rPr>
      </w:pPr>
      <w:r w:rsidRPr="00674BAC">
        <w:rPr>
          <w:rFonts w:ascii="Times New Roman" w:hAnsi="Times New Roman" w:cs="Times New Roman"/>
          <w:b/>
          <w:bCs/>
          <w:sz w:val="24"/>
          <w:szCs w:val="24"/>
        </w:rPr>
        <w:t xml:space="preserve">7.3.3. </w:t>
      </w:r>
      <w:r>
        <w:rPr>
          <w:rFonts w:ascii="Times New Roman" w:hAnsi="Times New Roman" w:cs="Times New Roman"/>
          <w:b/>
          <w:bCs/>
          <w:sz w:val="24"/>
          <w:szCs w:val="24"/>
        </w:rPr>
        <w:t xml:space="preserve">Sihtrühm nr 3: </w:t>
      </w:r>
      <w:r w:rsidRPr="00674BAC">
        <w:rPr>
          <w:rFonts w:ascii="Times New Roman" w:hAnsi="Times New Roman" w:cs="Times New Roman"/>
          <w:b/>
          <w:bCs/>
          <w:sz w:val="24"/>
          <w:szCs w:val="24"/>
        </w:rPr>
        <w:t>Finantsinspektsioon</w:t>
      </w:r>
    </w:p>
    <w:p w14:paraId="44239660" w14:textId="77777777" w:rsidR="007941BC" w:rsidRPr="00674BAC" w:rsidRDefault="007941BC" w:rsidP="007941BC">
      <w:pPr>
        <w:spacing w:after="0" w:line="240" w:lineRule="auto"/>
        <w:ind w:left="1416"/>
        <w:jc w:val="both"/>
        <w:rPr>
          <w:rFonts w:ascii="Times New Roman" w:hAnsi="Times New Roman" w:cs="Times New Roman"/>
          <w:b/>
          <w:bCs/>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0"/>
        <w:gridCol w:w="2302"/>
        <w:gridCol w:w="1276"/>
        <w:gridCol w:w="3260"/>
        <w:gridCol w:w="1123"/>
        <w:gridCol w:w="11"/>
      </w:tblGrid>
      <w:tr w:rsidR="007941BC" w:rsidRPr="00674BAC" w14:paraId="15055C61" w14:textId="77777777" w:rsidTr="00F47497">
        <w:tc>
          <w:tcPr>
            <w:tcW w:w="9322" w:type="dxa"/>
            <w:gridSpan w:val="6"/>
            <w:shd w:val="clear" w:color="auto" w:fill="FFCC00"/>
          </w:tcPr>
          <w:p w14:paraId="244CA9B5" w14:textId="77777777" w:rsidR="007941BC" w:rsidRPr="00674BAC" w:rsidRDefault="007941BC" w:rsidP="00F47497">
            <w:pPr>
              <w:keepNext/>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Sihtrühm nr 3: Finantsinspektsioon</w:t>
            </w:r>
            <w:r w:rsidRPr="00674BAC">
              <w:rPr>
                <w:rFonts w:ascii="Times New Roman" w:hAnsi="Times New Roman" w:cs="Times New Roman"/>
                <w:sz w:val="24"/>
                <w:szCs w:val="24"/>
              </w:rPr>
              <w:t>.</w:t>
            </w:r>
          </w:p>
          <w:p w14:paraId="2C174D83"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sz w:val="24"/>
                <w:szCs w:val="24"/>
              </w:rPr>
              <w:t>Finantsinspektsioonile antakse volitused Euroopa rohevõlakirjade määruses ette nähtud nõuete täitmise üle järelevalve teostamiseks. Finantsinspektsioonis töötas 2023. aasta lõpu seisuga 134 inimest (s</w:t>
            </w:r>
            <w:r>
              <w:rPr>
                <w:rFonts w:ascii="Times New Roman" w:hAnsi="Times New Roman" w:cs="Times New Roman"/>
                <w:sz w:val="24"/>
                <w:szCs w:val="24"/>
              </w:rPr>
              <w:t>ealhulgas</w:t>
            </w:r>
            <w:r w:rsidRPr="00674BAC">
              <w:rPr>
                <w:rFonts w:ascii="Times New Roman" w:hAnsi="Times New Roman" w:cs="Times New Roman"/>
                <w:sz w:val="24"/>
                <w:szCs w:val="24"/>
              </w:rPr>
              <w:t xml:space="preserve"> 11 peatatud töölepingut).</w:t>
            </w:r>
          </w:p>
        </w:tc>
      </w:tr>
      <w:tr w:rsidR="007941BC" w:rsidRPr="00674BAC" w14:paraId="40B2910E" w14:textId="77777777" w:rsidTr="00F47497">
        <w:trPr>
          <w:gridAfter w:val="1"/>
          <w:wAfter w:w="11" w:type="dxa"/>
          <w:trHeight w:val="1559"/>
        </w:trPr>
        <w:tc>
          <w:tcPr>
            <w:tcW w:w="1350" w:type="dxa"/>
            <w:shd w:val="clear" w:color="auto" w:fill="FFCC00"/>
          </w:tcPr>
          <w:p w14:paraId="09B5BB26"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8.1 Mõju tervikuna</w:t>
            </w:r>
          </w:p>
          <w:p w14:paraId="1BD96657"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ebaoluline</w:t>
            </w:r>
          </w:p>
        </w:tc>
        <w:tc>
          <w:tcPr>
            <w:tcW w:w="7961" w:type="dxa"/>
            <w:gridSpan w:val="4"/>
          </w:tcPr>
          <w:p w14:paraId="7E37E0A8"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Finantsinspektsiooni töökoormuse tõus oleneb sellest, kui paljud võlakirjade emitendid hakkavad Euroopa rohevõlakirjade määruse nõudeid järgima, ehk kas soovivad kasutada Euroopa rohevõlakirja märgist, või vabatahtlikult avaldada täiendavat teavet oma keskkonnakestlikena turustatavate ja kestlikkusega seotud võlakirjade kestlikkuse kohta lähtuvalt Euroopa Komisjoni kehtestatavatest mallidest. Eelhinnanguna ei ole turul kuigi suurt huvi Euroopa rohevõlakirja märgise kasutamise vastu ilmutatud. Ühtlasi võib öelda, et täiendavad nõuded Finantsinspektsioonile võrreldes tavapäraste võlakirjade avalike emissioonidega seonduvate dokumentide kontrollimisega tõenäoliselt olulist koormuse kasvu kaasa ei too. Samas on reaalset koormust hetkel keeruline hinnata enne kui selgub, kui palju roheliste võlakirjade standardile vastavaid emissioone reaalselt tegema hakatakse.</w:t>
            </w:r>
          </w:p>
        </w:tc>
      </w:tr>
      <w:tr w:rsidR="007941BC" w:rsidRPr="00674BAC" w14:paraId="4464CAB0" w14:textId="77777777" w:rsidTr="00F47497">
        <w:trPr>
          <w:gridAfter w:val="1"/>
          <w:wAfter w:w="11" w:type="dxa"/>
        </w:trPr>
        <w:tc>
          <w:tcPr>
            <w:tcW w:w="1350" w:type="dxa"/>
            <w:shd w:val="clear" w:color="auto" w:fill="FFCC00"/>
          </w:tcPr>
          <w:p w14:paraId="1D73A206"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8.2 Mõju valdkond</w:t>
            </w:r>
          </w:p>
        </w:tc>
        <w:tc>
          <w:tcPr>
            <w:tcW w:w="2302" w:type="dxa"/>
          </w:tcPr>
          <w:p w14:paraId="781B9525"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Mõju riigiasutuste korraldusele</w:t>
            </w:r>
          </w:p>
        </w:tc>
        <w:tc>
          <w:tcPr>
            <w:tcW w:w="1276" w:type="dxa"/>
            <w:shd w:val="clear" w:color="auto" w:fill="FFCC00"/>
          </w:tcPr>
          <w:p w14:paraId="5535ABE5"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Avalduv mõju</w:t>
            </w:r>
          </w:p>
          <w:p w14:paraId="071048FC"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ebaoluline</w:t>
            </w:r>
          </w:p>
        </w:tc>
        <w:tc>
          <w:tcPr>
            <w:tcW w:w="4383" w:type="dxa"/>
            <w:gridSpan w:val="2"/>
          </w:tcPr>
          <w:p w14:paraId="16CCA864" w14:textId="77777777" w:rsidR="007941BC" w:rsidRPr="00674BAC" w:rsidRDefault="007941BC" w:rsidP="00F47497">
            <w:pPr>
              <w:spacing w:after="0" w:line="240" w:lineRule="auto"/>
              <w:jc w:val="both"/>
              <w:rPr>
                <w:rFonts w:ascii="Times New Roman" w:hAnsi="Times New Roman" w:cs="Times New Roman"/>
                <w:b/>
                <w:sz w:val="24"/>
                <w:szCs w:val="24"/>
              </w:rPr>
            </w:pPr>
            <w:r w:rsidRPr="00674BAC">
              <w:rPr>
                <w:rFonts w:ascii="Times New Roman" w:hAnsi="Times New Roman" w:cs="Times New Roman"/>
                <w:sz w:val="24"/>
                <w:szCs w:val="24"/>
              </w:rPr>
              <w:t xml:space="preserve">Finantsinspektsiooni teostatav järelevalve aitab tagada Euroopa rohevõlakirjade määruse nõuete täitmist. Sellele on ühtlasi sisu poolest abiks väliste hindajate poolt tehtavad väliste hindamiste aruanded. Samas on vajalik Finantsinspektsioonis vajaliku teadmiste pagasi tekitamine seoses rohevõlakirjamääruse nõuetega. </w:t>
            </w:r>
          </w:p>
        </w:tc>
      </w:tr>
      <w:tr w:rsidR="007941BC" w:rsidRPr="00674BAC" w14:paraId="7D738248" w14:textId="77777777" w:rsidTr="00F47497">
        <w:trPr>
          <w:trHeight w:val="270"/>
        </w:trPr>
        <w:tc>
          <w:tcPr>
            <w:tcW w:w="1350" w:type="dxa"/>
            <w:vMerge w:val="restart"/>
            <w:shd w:val="clear" w:color="auto" w:fill="FFCC00"/>
          </w:tcPr>
          <w:p w14:paraId="69C08AEA"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Olulisus</w:t>
            </w:r>
          </w:p>
        </w:tc>
        <w:tc>
          <w:tcPr>
            <w:tcW w:w="2302" w:type="dxa"/>
          </w:tcPr>
          <w:p w14:paraId="1A9E3011"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Ulatus</w:t>
            </w:r>
          </w:p>
        </w:tc>
        <w:tc>
          <w:tcPr>
            <w:tcW w:w="1276" w:type="dxa"/>
          </w:tcPr>
          <w:p w14:paraId="41A6B5B9" w14:textId="77777777" w:rsidR="007941BC" w:rsidRPr="00674BAC" w:rsidRDefault="007941BC" w:rsidP="00F47497">
            <w:pPr>
              <w:spacing w:after="0" w:line="240" w:lineRule="auto"/>
              <w:rPr>
                <w:rFonts w:ascii="Times New Roman" w:hAnsi="Times New Roman" w:cs="Times New Roman"/>
                <w:sz w:val="24"/>
                <w:szCs w:val="24"/>
              </w:rPr>
            </w:pPr>
            <w:r w:rsidRPr="00674BAC">
              <w:rPr>
                <w:rFonts w:ascii="Times New Roman" w:hAnsi="Times New Roman" w:cs="Times New Roman"/>
                <w:i/>
                <w:sz w:val="24"/>
                <w:szCs w:val="24"/>
              </w:rPr>
              <w:t>väike</w:t>
            </w:r>
          </w:p>
        </w:tc>
        <w:tc>
          <w:tcPr>
            <w:tcW w:w="3260" w:type="dxa"/>
          </w:tcPr>
          <w:p w14:paraId="339640DE"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Sihtrühma suurus</w:t>
            </w:r>
          </w:p>
        </w:tc>
        <w:tc>
          <w:tcPr>
            <w:tcW w:w="1134" w:type="dxa"/>
            <w:gridSpan w:val="2"/>
          </w:tcPr>
          <w:p w14:paraId="26434324"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väike</w:t>
            </w:r>
          </w:p>
        </w:tc>
      </w:tr>
      <w:tr w:rsidR="007941BC" w:rsidRPr="00674BAC" w14:paraId="05C5F3BB" w14:textId="77777777" w:rsidTr="00F47497">
        <w:trPr>
          <w:trHeight w:val="270"/>
        </w:trPr>
        <w:tc>
          <w:tcPr>
            <w:tcW w:w="1350" w:type="dxa"/>
            <w:vMerge/>
            <w:shd w:val="clear" w:color="auto" w:fill="FFCC00"/>
          </w:tcPr>
          <w:p w14:paraId="535A0BED" w14:textId="77777777" w:rsidR="007941BC" w:rsidRPr="00674BAC" w:rsidRDefault="007941BC" w:rsidP="00F47497">
            <w:pPr>
              <w:spacing w:after="0" w:line="240" w:lineRule="auto"/>
              <w:rPr>
                <w:rFonts w:ascii="Times New Roman" w:hAnsi="Times New Roman" w:cs="Times New Roman"/>
                <w:b/>
                <w:sz w:val="24"/>
                <w:szCs w:val="24"/>
              </w:rPr>
            </w:pPr>
          </w:p>
        </w:tc>
        <w:tc>
          <w:tcPr>
            <w:tcW w:w="2302" w:type="dxa"/>
          </w:tcPr>
          <w:p w14:paraId="40886208"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Sagedus</w:t>
            </w:r>
          </w:p>
        </w:tc>
        <w:tc>
          <w:tcPr>
            <w:tcW w:w="1276" w:type="dxa"/>
          </w:tcPr>
          <w:p w14:paraId="4B25AC11"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väike</w:t>
            </w:r>
          </w:p>
        </w:tc>
        <w:tc>
          <w:tcPr>
            <w:tcW w:w="3260" w:type="dxa"/>
          </w:tcPr>
          <w:p w14:paraId="7F46D5DF"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Ebasoovitavate mõjude risk</w:t>
            </w:r>
          </w:p>
        </w:tc>
        <w:tc>
          <w:tcPr>
            <w:tcW w:w="1134" w:type="dxa"/>
            <w:gridSpan w:val="2"/>
          </w:tcPr>
          <w:p w14:paraId="5B87DA13"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väike</w:t>
            </w:r>
          </w:p>
        </w:tc>
      </w:tr>
    </w:tbl>
    <w:p w14:paraId="162404D5" w14:textId="77777777" w:rsidR="007941BC" w:rsidRDefault="007941BC" w:rsidP="007941BC">
      <w:pPr>
        <w:spacing w:after="0" w:line="240" w:lineRule="auto"/>
        <w:rPr>
          <w:rFonts w:ascii="Times New Roman" w:hAnsi="Times New Roman" w:cs="Times New Roman"/>
          <w:b/>
          <w:bCs/>
          <w:sz w:val="24"/>
          <w:szCs w:val="24"/>
        </w:rPr>
      </w:pPr>
    </w:p>
    <w:p w14:paraId="7EDA262F" w14:textId="77777777" w:rsidR="007941BC" w:rsidRPr="00674BAC" w:rsidRDefault="007941BC" w:rsidP="007941BC">
      <w:pPr>
        <w:spacing w:after="0" w:line="240" w:lineRule="auto"/>
        <w:rPr>
          <w:rFonts w:ascii="Times New Roman" w:hAnsi="Times New Roman" w:cs="Times New Roman"/>
          <w:b/>
          <w:bCs/>
          <w:sz w:val="24"/>
          <w:szCs w:val="24"/>
        </w:rPr>
      </w:pPr>
    </w:p>
    <w:p w14:paraId="11F7CBDE" w14:textId="77777777" w:rsidR="007941BC" w:rsidRPr="00674BAC" w:rsidRDefault="007941BC" w:rsidP="007941BC">
      <w:pPr>
        <w:spacing w:after="0" w:line="240" w:lineRule="auto"/>
        <w:ind w:left="708"/>
        <w:rPr>
          <w:rFonts w:ascii="Times New Roman" w:hAnsi="Times New Roman" w:cs="Times New Roman"/>
          <w:b/>
          <w:bCs/>
          <w:sz w:val="24"/>
          <w:szCs w:val="24"/>
        </w:rPr>
      </w:pPr>
      <w:r w:rsidRPr="00674BAC">
        <w:rPr>
          <w:rFonts w:ascii="Times New Roman" w:hAnsi="Times New Roman" w:cs="Times New Roman"/>
          <w:b/>
          <w:bCs/>
          <w:sz w:val="24"/>
          <w:szCs w:val="24"/>
        </w:rPr>
        <w:t xml:space="preserve">7.4. Tagatiskinnisvara hindamisega seonduvate muudatuste mõju </w:t>
      </w:r>
    </w:p>
    <w:p w14:paraId="6A54C19D" w14:textId="77777777" w:rsidR="007941BC" w:rsidRPr="00674BAC" w:rsidRDefault="007941BC" w:rsidP="007941BC">
      <w:pPr>
        <w:spacing w:after="0" w:line="240" w:lineRule="auto"/>
        <w:rPr>
          <w:rFonts w:ascii="Times New Roman" w:hAnsi="Times New Roman" w:cs="Times New Roman"/>
          <w:b/>
          <w:bCs/>
          <w:sz w:val="24"/>
          <w:szCs w:val="24"/>
        </w:rPr>
      </w:pPr>
    </w:p>
    <w:p w14:paraId="50948631" w14:textId="77777777" w:rsidR="007941BC" w:rsidRPr="00674BAC" w:rsidRDefault="007941BC" w:rsidP="007941BC">
      <w:pPr>
        <w:spacing w:after="0" w:line="240" w:lineRule="auto"/>
        <w:ind w:left="1416"/>
        <w:rPr>
          <w:rFonts w:ascii="Times New Roman" w:hAnsi="Times New Roman" w:cs="Times New Roman"/>
          <w:b/>
          <w:bCs/>
          <w:sz w:val="24"/>
          <w:szCs w:val="24"/>
        </w:rPr>
      </w:pPr>
      <w:r w:rsidRPr="00674BAC">
        <w:rPr>
          <w:rFonts w:ascii="Times New Roman" w:hAnsi="Times New Roman" w:cs="Times New Roman"/>
          <w:b/>
          <w:bCs/>
          <w:sz w:val="24"/>
          <w:szCs w:val="24"/>
        </w:rPr>
        <w:t>7.4.1. Sihtrühm</w:t>
      </w:r>
      <w:r>
        <w:rPr>
          <w:rFonts w:ascii="Times New Roman" w:hAnsi="Times New Roman" w:cs="Times New Roman"/>
          <w:b/>
          <w:bCs/>
          <w:sz w:val="24"/>
          <w:szCs w:val="24"/>
        </w:rPr>
        <w:t xml:space="preserve"> nr</w:t>
      </w:r>
      <w:r w:rsidRPr="00674BAC">
        <w:rPr>
          <w:rFonts w:ascii="Times New Roman" w:hAnsi="Times New Roman" w:cs="Times New Roman"/>
          <w:b/>
          <w:bCs/>
          <w:sz w:val="24"/>
          <w:szCs w:val="24"/>
        </w:rPr>
        <w:t xml:space="preserve"> 1: eluasemelaenu refinantseerimist taotlevad tarbijad</w:t>
      </w:r>
    </w:p>
    <w:p w14:paraId="6CECDDB0" w14:textId="77777777" w:rsidR="007941BC" w:rsidRPr="00674BAC" w:rsidRDefault="007941BC" w:rsidP="007941BC">
      <w:pPr>
        <w:spacing w:after="0" w:line="240" w:lineRule="auto"/>
        <w:rPr>
          <w:rFonts w:ascii="Times New Roman" w:hAnsi="Times New Roman" w:cs="Times New Roman"/>
          <w:b/>
          <w:bCs/>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0"/>
        <w:gridCol w:w="2302"/>
        <w:gridCol w:w="1276"/>
        <w:gridCol w:w="3260"/>
        <w:gridCol w:w="1123"/>
        <w:gridCol w:w="11"/>
      </w:tblGrid>
      <w:tr w:rsidR="007941BC" w:rsidRPr="00674BAC" w14:paraId="33F19488" w14:textId="77777777" w:rsidTr="00F47497">
        <w:tc>
          <w:tcPr>
            <w:tcW w:w="9322" w:type="dxa"/>
            <w:gridSpan w:val="6"/>
            <w:shd w:val="clear" w:color="auto" w:fill="FFCC00"/>
          </w:tcPr>
          <w:p w14:paraId="5601AB9D" w14:textId="77777777" w:rsidR="007941BC" w:rsidRPr="00674BAC" w:rsidRDefault="007941BC" w:rsidP="00F47497">
            <w:pPr>
              <w:keepNext/>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Sihtrühm nr 1: eluasemelaenu refinantseerimist taotlevad tarbijad</w:t>
            </w:r>
          </w:p>
          <w:p w14:paraId="1921777C" w14:textId="77777777" w:rsidR="007941BC" w:rsidRPr="00674BAC" w:rsidRDefault="007941BC" w:rsidP="00F47497">
            <w:pPr>
              <w:spacing w:after="0" w:line="240" w:lineRule="auto"/>
              <w:rPr>
                <w:rFonts w:ascii="Times New Roman" w:hAnsi="Times New Roman" w:cs="Times New Roman"/>
                <w:i/>
                <w:sz w:val="24"/>
                <w:szCs w:val="24"/>
              </w:rPr>
            </w:pPr>
          </w:p>
        </w:tc>
      </w:tr>
      <w:tr w:rsidR="007941BC" w:rsidRPr="00674BAC" w14:paraId="58CA91EF" w14:textId="77777777" w:rsidTr="00F47497">
        <w:trPr>
          <w:gridAfter w:val="1"/>
          <w:wAfter w:w="11" w:type="dxa"/>
          <w:trHeight w:val="1559"/>
        </w:trPr>
        <w:tc>
          <w:tcPr>
            <w:tcW w:w="1350" w:type="dxa"/>
            <w:shd w:val="clear" w:color="auto" w:fill="FFCC00"/>
          </w:tcPr>
          <w:p w14:paraId="55DBFFFE"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8.1 Mõju tervikuna</w:t>
            </w:r>
          </w:p>
          <w:p w14:paraId="73F8A443"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oluline</w:t>
            </w:r>
          </w:p>
        </w:tc>
        <w:tc>
          <w:tcPr>
            <w:tcW w:w="7961" w:type="dxa"/>
            <w:gridSpan w:val="4"/>
          </w:tcPr>
          <w:p w14:paraId="24C29B3F"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Muudatused mõjutavad kulutusi, mida elamukinnisvaraga seotud tarbijad peavad tegema tarbijakrediidilepingu refinantseerimiseks teise krediidiandja juures. Võttes kasutusele statistikapõhise mudeli tagatiseks oleva kinnisvara hindamisel vähenevad kinnisvara hindamisele tehtavad kulud, mida laenulepingu refinantseerimisel tasub eelduslikult refinantseerimist sooviv pool ehk tarbija. </w:t>
            </w:r>
          </w:p>
        </w:tc>
      </w:tr>
      <w:tr w:rsidR="007941BC" w:rsidRPr="00674BAC" w14:paraId="5744A6E6" w14:textId="77777777" w:rsidTr="00F47497">
        <w:trPr>
          <w:gridAfter w:val="1"/>
          <w:wAfter w:w="11" w:type="dxa"/>
        </w:trPr>
        <w:tc>
          <w:tcPr>
            <w:tcW w:w="1350" w:type="dxa"/>
            <w:shd w:val="clear" w:color="auto" w:fill="FFCC00"/>
          </w:tcPr>
          <w:p w14:paraId="6E4D53B1"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8.2 Mõju valdkond</w:t>
            </w:r>
          </w:p>
        </w:tc>
        <w:tc>
          <w:tcPr>
            <w:tcW w:w="2302" w:type="dxa"/>
          </w:tcPr>
          <w:p w14:paraId="27908D49"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Mõju majandusele</w:t>
            </w:r>
          </w:p>
        </w:tc>
        <w:tc>
          <w:tcPr>
            <w:tcW w:w="1276" w:type="dxa"/>
            <w:shd w:val="clear" w:color="auto" w:fill="FFCC00"/>
          </w:tcPr>
          <w:p w14:paraId="6F88F738"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Avalduv mõju</w:t>
            </w:r>
          </w:p>
          <w:p w14:paraId="7481070B"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oluline</w:t>
            </w:r>
          </w:p>
        </w:tc>
        <w:tc>
          <w:tcPr>
            <w:tcW w:w="4383" w:type="dxa"/>
            <w:gridSpan w:val="2"/>
          </w:tcPr>
          <w:p w14:paraId="14F819D3"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Madalad kulud soodustavad pankadevahelist konkurentsi, sealhulgas tarbijatele paremate tingimuste tegemist, ning omavad otsest mõju tarbijate väljaminekutele ja elustandarditele. Kuivõrd laenu refinantseerimine nõuab tarbijalt mitmeid ühekordseid ja mitte-hüvitatavaid väljaminekuid, et asuda lepingulisse suhtesse pangaga, kes pakub paremaid tingimusi sama eluasemelaenule, mõjutab tarbijate liikuvust krediidiandjate vahel see, kui suured need ühekordsed väljaminekud lõppkokkuvõttes on. Kui kulud on liiga kõrged, pärsib see tarbijate liikuvust, mistõttu võivad nad jääda seotuks lepingutingimustega, mis pikas perspektiivis on ebasoodsad, sest sama toote (eluasemelaen) eest tasuvad nad algse krediidiandja juures rohkem, kui mõne konkurendi juures samadel tingimustel. Negatiivsed lepingutingimused mõjutavad aga tarbijate elukvaliteeti (vaba raha muudeks mitte eluasemelaenuga seotud väljaminekuteks, kulutatud aeg raha teenimiseks, et tasuda eluasemelaenu kuumakseid, stress ja ärevus kõrgete laenumaksete ees ning finantsilise hakkamasaamise suhtes), võimekust taotleda uusi laene ning elustandardit. </w:t>
            </w:r>
          </w:p>
          <w:p w14:paraId="0D036BA1" w14:textId="77777777" w:rsidR="007941BC" w:rsidRPr="00674BAC" w:rsidRDefault="007941BC" w:rsidP="00F47497">
            <w:pPr>
              <w:spacing w:after="0" w:line="240" w:lineRule="auto"/>
              <w:jc w:val="both"/>
              <w:rPr>
                <w:rFonts w:ascii="Times New Roman" w:hAnsi="Times New Roman" w:cs="Times New Roman"/>
                <w:b/>
                <w:sz w:val="24"/>
                <w:szCs w:val="24"/>
              </w:rPr>
            </w:pPr>
            <w:r w:rsidRPr="00674BAC">
              <w:rPr>
                <w:rFonts w:ascii="Times New Roman" w:hAnsi="Times New Roman" w:cs="Times New Roman"/>
                <w:sz w:val="24"/>
                <w:szCs w:val="24"/>
              </w:rPr>
              <w:t xml:space="preserve">Tagatiskinnisvara hindamise nõuete muutmine mõjutab kõiki tarbijaid, kes on sõlminud eluasemelaenulepingu, pakkudes tagatiseks kinnisvara. </w:t>
            </w:r>
          </w:p>
        </w:tc>
      </w:tr>
      <w:tr w:rsidR="007941BC" w:rsidRPr="00674BAC" w14:paraId="6937597F" w14:textId="77777777" w:rsidTr="00F47497">
        <w:trPr>
          <w:trHeight w:val="270"/>
        </w:trPr>
        <w:tc>
          <w:tcPr>
            <w:tcW w:w="1350" w:type="dxa"/>
            <w:vMerge w:val="restart"/>
            <w:shd w:val="clear" w:color="auto" w:fill="FFCC00"/>
          </w:tcPr>
          <w:p w14:paraId="7FC3B438"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Olulisus</w:t>
            </w:r>
          </w:p>
        </w:tc>
        <w:tc>
          <w:tcPr>
            <w:tcW w:w="2302" w:type="dxa"/>
          </w:tcPr>
          <w:p w14:paraId="11E5D36A"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Ulatus</w:t>
            </w:r>
          </w:p>
        </w:tc>
        <w:tc>
          <w:tcPr>
            <w:tcW w:w="1276" w:type="dxa"/>
          </w:tcPr>
          <w:p w14:paraId="38EC41C8" w14:textId="77777777" w:rsidR="007941BC" w:rsidRPr="00674BAC" w:rsidRDefault="007941BC" w:rsidP="00F47497">
            <w:pPr>
              <w:spacing w:after="0" w:line="240" w:lineRule="auto"/>
              <w:rPr>
                <w:rFonts w:ascii="Times New Roman" w:hAnsi="Times New Roman" w:cs="Times New Roman"/>
                <w:sz w:val="24"/>
                <w:szCs w:val="24"/>
              </w:rPr>
            </w:pPr>
            <w:r w:rsidRPr="00674BAC">
              <w:rPr>
                <w:rFonts w:ascii="Times New Roman" w:hAnsi="Times New Roman" w:cs="Times New Roman"/>
                <w:i/>
                <w:sz w:val="24"/>
                <w:szCs w:val="24"/>
              </w:rPr>
              <w:t>suur</w:t>
            </w:r>
          </w:p>
        </w:tc>
        <w:tc>
          <w:tcPr>
            <w:tcW w:w="3260" w:type="dxa"/>
          </w:tcPr>
          <w:p w14:paraId="5AA458F1"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Sihtrühma suurus</w:t>
            </w:r>
          </w:p>
        </w:tc>
        <w:tc>
          <w:tcPr>
            <w:tcW w:w="1134" w:type="dxa"/>
            <w:gridSpan w:val="2"/>
          </w:tcPr>
          <w:p w14:paraId="6DF4F3BC"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suur</w:t>
            </w:r>
          </w:p>
        </w:tc>
      </w:tr>
      <w:tr w:rsidR="007941BC" w:rsidRPr="00674BAC" w14:paraId="2C74DA27" w14:textId="77777777" w:rsidTr="00F47497">
        <w:trPr>
          <w:trHeight w:val="270"/>
        </w:trPr>
        <w:tc>
          <w:tcPr>
            <w:tcW w:w="1350" w:type="dxa"/>
            <w:vMerge/>
            <w:shd w:val="clear" w:color="auto" w:fill="FFCC00"/>
          </w:tcPr>
          <w:p w14:paraId="0B71540D" w14:textId="77777777" w:rsidR="007941BC" w:rsidRPr="00674BAC" w:rsidRDefault="007941BC" w:rsidP="00F47497">
            <w:pPr>
              <w:spacing w:after="0" w:line="240" w:lineRule="auto"/>
              <w:rPr>
                <w:rFonts w:ascii="Times New Roman" w:hAnsi="Times New Roman" w:cs="Times New Roman"/>
                <w:b/>
                <w:sz w:val="24"/>
                <w:szCs w:val="24"/>
              </w:rPr>
            </w:pPr>
          </w:p>
        </w:tc>
        <w:tc>
          <w:tcPr>
            <w:tcW w:w="2302" w:type="dxa"/>
          </w:tcPr>
          <w:p w14:paraId="15B23451"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Sagedus</w:t>
            </w:r>
          </w:p>
        </w:tc>
        <w:tc>
          <w:tcPr>
            <w:tcW w:w="1276" w:type="dxa"/>
          </w:tcPr>
          <w:p w14:paraId="708DC6BD"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suur</w:t>
            </w:r>
          </w:p>
        </w:tc>
        <w:tc>
          <w:tcPr>
            <w:tcW w:w="3260" w:type="dxa"/>
          </w:tcPr>
          <w:p w14:paraId="0A0E2D29"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Ebasoovitavate mõjude risk</w:t>
            </w:r>
          </w:p>
        </w:tc>
        <w:tc>
          <w:tcPr>
            <w:tcW w:w="1134" w:type="dxa"/>
            <w:gridSpan w:val="2"/>
          </w:tcPr>
          <w:p w14:paraId="5CE731F8"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väike</w:t>
            </w:r>
          </w:p>
        </w:tc>
      </w:tr>
    </w:tbl>
    <w:p w14:paraId="19E1C297" w14:textId="77777777" w:rsidR="007941BC" w:rsidRDefault="007941BC" w:rsidP="007941BC">
      <w:pPr>
        <w:spacing w:after="0" w:line="240" w:lineRule="auto"/>
        <w:rPr>
          <w:rFonts w:ascii="Times New Roman" w:hAnsi="Times New Roman" w:cs="Times New Roman"/>
          <w:b/>
          <w:bCs/>
          <w:sz w:val="24"/>
          <w:szCs w:val="24"/>
        </w:rPr>
      </w:pPr>
    </w:p>
    <w:p w14:paraId="04F2EC15" w14:textId="77777777" w:rsidR="007941BC" w:rsidRDefault="007941BC" w:rsidP="007941BC">
      <w:pPr>
        <w:spacing w:after="0" w:line="240" w:lineRule="auto"/>
        <w:rPr>
          <w:rFonts w:ascii="Times New Roman" w:hAnsi="Times New Roman" w:cs="Times New Roman"/>
          <w:b/>
          <w:bCs/>
          <w:sz w:val="24"/>
          <w:szCs w:val="24"/>
        </w:rPr>
      </w:pPr>
    </w:p>
    <w:p w14:paraId="76579135" w14:textId="77777777" w:rsidR="007941BC" w:rsidRPr="00674BAC" w:rsidRDefault="007941BC" w:rsidP="007941BC">
      <w:pPr>
        <w:spacing w:after="0" w:line="240" w:lineRule="auto"/>
        <w:rPr>
          <w:rFonts w:ascii="Times New Roman" w:hAnsi="Times New Roman" w:cs="Times New Roman"/>
          <w:b/>
          <w:bCs/>
          <w:sz w:val="24"/>
          <w:szCs w:val="24"/>
        </w:rPr>
      </w:pPr>
    </w:p>
    <w:p w14:paraId="186A8535" w14:textId="77777777" w:rsidR="007941BC" w:rsidRPr="00674BAC" w:rsidRDefault="007941BC" w:rsidP="007941BC">
      <w:pPr>
        <w:spacing w:after="0" w:line="240" w:lineRule="auto"/>
        <w:ind w:left="1416"/>
        <w:rPr>
          <w:rFonts w:ascii="Times New Roman" w:hAnsi="Times New Roman" w:cs="Times New Roman"/>
          <w:b/>
          <w:bCs/>
          <w:sz w:val="24"/>
          <w:szCs w:val="24"/>
        </w:rPr>
      </w:pPr>
      <w:r w:rsidRPr="00674BAC">
        <w:rPr>
          <w:rFonts w:ascii="Times New Roman" w:hAnsi="Times New Roman" w:cs="Times New Roman"/>
          <w:b/>
          <w:bCs/>
          <w:sz w:val="24"/>
          <w:szCs w:val="24"/>
        </w:rPr>
        <w:t xml:space="preserve">7.4.2. Sihtrühm </w:t>
      </w:r>
      <w:r>
        <w:rPr>
          <w:rFonts w:ascii="Times New Roman" w:hAnsi="Times New Roman" w:cs="Times New Roman"/>
          <w:b/>
          <w:bCs/>
          <w:sz w:val="24"/>
          <w:szCs w:val="24"/>
        </w:rPr>
        <w:t xml:space="preserve">nr </w:t>
      </w:r>
      <w:r w:rsidRPr="00674BAC">
        <w:rPr>
          <w:rFonts w:ascii="Times New Roman" w:hAnsi="Times New Roman" w:cs="Times New Roman"/>
          <w:b/>
          <w:bCs/>
          <w:sz w:val="24"/>
          <w:szCs w:val="24"/>
        </w:rPr>
        <w:t xml:space="preserve">2: krediidiandjad ja -vahendajad </w:t>
      </w:r>
    </w:p>
    <w:p w14:paraId="49850BE8" w14:textId="77777777" w:rsidR="007941BC" w:rsidRPr="00674BAC" w:rsidRDefault="007941BC" w:rsidP="007941BC">
      <w:pPr>
        <w:spacing w:after="0" w:line="240" w:lineRule="auto"/>
        <w:rPr>
          <w:rFonts w:ascii="Times New Roman" w:hAnsi="Times New Roman" w:cs="Times New Roman"/>
          <w:b/>
          <w:bCs/>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0"/>
        <w:gridCol w:w="2302"/>
        <w:gridCol w:w="1276"/>
        <w:gridCol w:w="3260"/>
        <w:gridCol w:w="1123"/>
        <w:gridCol w:w="11"/>
      </w:tblGrid>
      <w:tr w:rsidR="007941BC" w:rsidRPr="00674BAC" w14:paraId="6B982E96" w14:textId="77777777" w:rsidTr="00F47497">
        <w:tc>
          <w:tcPr>
            <w:tcW w:w="9322" w:type="dxa"/>
            <w:gridSpan w:val="6"/>
            <w:shd w:val="clear" w:color="auto" w:fill="FFCC00"/>
          </w:tcPr>
          <w:p w14:paraId="1026B254" w14:textId="77777777" w:rsidR="007941BC" w:rsidRPr="00674BAC" w:rsidRDefault="007941BC" w:rsidP="00F47497">
            <w:pPr>
              <w:keepNext/>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 xml:space="preserve">Sihtrühm nr 2: krediidiandjad ja -vahendajad </w:t>
            </w:r>
          </w:p>
          <w:p w14:paraId="3793FB56" w14:textId="77777777" w:rsidR="007941BC" w:rsidRPr="00C63FE8" w:rsidRDefault="007941BC" w:rsidP="00F47497">
            <w:pPr>
              <w:keepNext/>
              <w:spacing w:after="0" w:line="240" w:lineRule="auto"/>
              <w:rPr>
                <w:rFonts w:ascii="Times New Roman" w:hAnsi="Times New Roman" w:cs="Times New Roman"/>
                <w:bCs/>
                <w:sz w:val="24"/>
                <w:szCs w:val="24"/>
              </w:rPr>
            </w:pPr>
            <w:r w:rsidRPr="00674BAC">
              <w:rPr>
                <w:rFonts w:ascii="Times New Roman" w:hAnsi="Times New Roman" w:cs="Times New Roman"/>
                <w:sz w:val="24"/>
                <w:szCs w:val="24"/>
              </w:rPr>
              <w:t xml:space="preserve">Eestis tegutseb loa alusel 37 krediidiandjat, 10 erandi alusel tegutsevat krediidiandjat, kuus loa alusel tegutsevat krediidivahendajat ning seitse </w:t>
            </w:r>
            <w:proofErr w:type="spellStart"/>
            <w:r w:rsidRPr="00674BAC">
              <w:rPr>
                <w:rFonts w:ascii="Times New Roman" w:hAnsi="Times New Roman" w:cs="Times New Roman"/>
                <w:sz w:val="24"/>
                <w:szCs w:val="24"/>
              </w:rPr>
              <w:t>ülepiirilist</w:t>
            </w:r>
            <w:proofErr w:type="spellEnd"/>
            <w:r w:rsidRPr="00674BAC">
              <w:rPr>
                <w:rFonts w:ascii="Times New Roman" w:hAnsi="Times New Roman" w:cs="Times New Roman"/>
                <w:sz w:val="24"/>
                <w:szCs w:val="24"/>
              </w:rPr>
              <w:t xml:space="preserve"> krediidivahendajat. </w:t>
            </w:r>
          </w:p>
          <w:p w14:paraId="431DDC45" w14:textId="77777777" w:rsidR="007941BC" w:rsidRPr="00674BAC" w:rsidRDefault="007941BC" w:rsidP="00F47497">
            <w:pPr>
              <w:spacing w:after="0" w:line="240" w:lineRule="auto"/>
              <w:rPr>
                <w:rFonts w:ascii="Times New Roman" w:hAnsi="Times New Roman" w:cs="Times New Roman"/>
                <w:i/>
                <w:sz w:val="24"/>
                <w:szCs w:val="24"/>
              </w:rPr>
            </w:pPr>
          </w:p>
        </w:tc>
      </w:tr>
      <w:tr w:rsidR="007941BC" w:rsidRPr="00674BAC" w14:paraId="74F89EF7" w14:textId="77777777" w:rsidTr="00F47497">
        <w:trPr>
          <w:gridAfter w:val="1"/>
          <w:wAfter w:w="11" w:type="dxa"/>
          <w:trHeight w:val="1025"/>
        </w:trPr>
        <w:tc>
          <w:tcPr>
            <w:tcW w:w="1350" w:type="dxa"/>
            <w:shd w:val="clear" w:color="auto" w:fill="FFCC00"/>
          </w:tcPr>
          <w:p w14:paraId="4840236F"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1.1 Mõju tervikuna</w:t>
            </w:r>
          </w:p>
          <w:p w14:paraId="5F9C2560"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oluline</w:t>
            </w:r>
          </w:p>
        </w:tc>
        <w:tc>
          <w:tcPr>
            <w:tcW w:w="7961" w:type="dxa"/>
            <w:gridSpan w:val="4"/>
          </w:tcPr>
          <w:p w14:paraId="0452BBBB"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Muudatused mõjutavad viisi, kuidas saavad krediidiandjad, -vahendajad ja kinnisvara hindajad ehk kolmandad isikud eluasemelaenu tagatiseks oleva kinnisvara hindamist teostada. </w:t>
            </w:r>
          </w:p>
        </w:tc>
      </w:tr>
      <w:tr w:rsidR="007941BC" w:rsidRPr="00674BAC" w14:paraId="56840510" w14:textId="77777777" w:rsidTr="00F47497">
        <w:trPr>
          <w:gridAfter w:val="1"/>
          <w:wAfter w:w="11" w:type="dxa"/>
        </w:trPr>
        <w:tc>
          <w:tcPr>
            <w:tcW w:w="1350" w:type="dxa"/>
            <w:shd w:val="clear" w:color="auto" w:fill="FFCC00"/>
          </w:tcPr>
          <w:p w14:paraId="00F7661E"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 xml:space="preserve">1.2 Mõju valdkond </w:t>
            </w:r>
          </w:p>
        </w:tc>
        <w:tc>
          <w:tcPr>
            <w:tcW w:w="2302" w:type="dxa"/>
          </w:tcPr>
          <w:p w14:paraId="2E152E18"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Mõju majandusele</w:t>
            </w:r>
          </w:p>
        </w:tc>
        <w:tc>
          <w:tcPr>
            <w:tcW w:w="1276" w:type="dxa"/>
            <w:shd w:val="clear" w:color="auto" w:fill="FFCC00"/>
          </w:tcPr>
          <w:p w14:paraId="7D96141A"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Avalduv mõju</w:t>
            </w:r>
          </w:p>
          <w:p w14:paraId="018E166F"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 xml:space="preserve"> oluline</w:t>
            </w:r>
          </w:p>
        </w:tc>
        <w:tc>
          <w:tcPr>
            <w:tcW w:w="4383" w:type="dxa"/>
            <w:gridSpan w:val="2"/>
          </w:tcPr>
          <w:p w14:paraId="42FF4843" w14:textId="77777777" w:rsidR="007941BC" w:rsidRPr="00674BAC" w:rsidRDefault="007941BC" w:rsidP="00F47497">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 Tagatiseks oleva kinnisvara hindamise nõuete muutmine annab krediidiandjatele, -vahendajatele ja kolmandatele isikutele suurema otsustusõiguse, kuidas viia vastav hindamine läbi: hindamist viib läbi füüsiline isik või statistikapõhine mudel, mille arvutatud kinnisvara väärtuse kinnitab füüsiline isik. Eelistades teist varianti kulutavad krediidiandja, -vahendaja ja kolmas isik vähem inimressurssi, mis väljendub otseselt ka kinnisvara hindamisaktis. Lisaks võimaldab mudeli kasutusele võtmine teostada kinnisvara hindamisi kiiremalt ja suuremas mahus. Mudeli integreerimine eeldab krediidiandja, -vahendaja ja kolmandalt isikult investeeringuid. Samuti peavad mudeli kasutajad tagama, et mudel on töökorras, ajakohane, usaldusväärne ning väljendab kinnisvara väärtuse moonutamata, ajakohaste ja kvaliteetsete andmete põhjal. Mudeli vastutav haldaja peab mudeli toimimist kontrollima regulaarselt ning selle kasutaja (krediidiandja, -vahendaja ja kolmanda isiku töötaja) peavad omama piisavalt teadmisi mudeli ülesehitusest ja kasutamispõhimõtetest. </w:t>
            </w:r>
          </w:p>
        </w:tc>
      </w:tr>
      <w:tr w:rsidR="007941BC" w:rsidRPr="00674BAC" w14:paraId="7CEE46BF" w14:textId="77777777" w:rsidTr="00F47497">
        <w:trPr>
          <w:trHeight w:val="270"/>
        </w:trPr>
        <w:tc>
          <w:tcPr>
            <w:tcW w:w="1350" w:type="dxa"/>
            <w:vMerge w:val="restart"/>
            <w:shd w:val="clear" w:color="auto" w:fill="FFCC00"/>
          </w:tcPr>
          <w:p w14:paraId="21C30A23"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Olulisus</w:t>
            </w:r>
          </w:p>
        </w:tc>
        <w:tc>
          <w:tcPr>
            <w:tcW w:w="2302" w:type="dxa"/>
          </w:tcPr>
          <w:p w14:paraId="52689397"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Ulatus</w:t>
            </w:r>
          </w:p>
        </w:tc>
        <w:tc>
          <w:tcPr>
            <w:tcW w:w="1276" w:type="dxa"/>
          </w:tcPr>
          <w:p w14:paraId="10F2EE83" w14:textId="77777777" w:rsidR="007941BC" w:rsidRPr="00674BAC" w:rsidRDefault="007941BC" w:rsidP="00F47497">
            <w:pPr>
              <w:spacing w:after="0" w:line="240" w:lineRule="auto"/>
              <w:rPr>
                <w:rFonts w:ascii="Times New Roman" w:hAnsi="Times New Roman" w:cs="Times New Roman"/>
                <w:sz w:val="24"/>
                <w:szCs w:val="24"/>
              </w:rPr>
            </w:pPr>
            <w:r w:rsidRPr="00674BAC">
              <w:rPr>
                <w:rFonts w:ascii="Times New Roman" w:hAnsi="Times New Roman" w:cs="Times New Roman"/>
                <w:i/>
                <w:sz w:val="24"/>
                <w:szCs w:val="24"/>
              </w:rPr>
              <w:t>keskmine</w:t>
            </w:r>
          </w:p>
        </w:tc>
        <w:tc>
          <w:tcPr>
            <w:tcW w:w="3260" w:type="dxa"/>
          </w:tcPr>
          <w:p w14:paraId="52B4C538"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Sihtrühma suurus</w:t>
            </w:r>
          </w:p>
        </w:tc>
        <w:tc>
          <w:tcPr>
            <w:tcW w:w="1134" w:type="dxa"/>
            <w:gridSpan w:val="2"/>
          </w:tcPr>
          <w:p w14:paraId="7BFEE6EF"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keskmine</w:t>
            </w:r>
          </w:p>
        </w:tc>
      </w:tr>
      <w:tr w:rsidR="007941BC" w:rsidRPr="00674BAC" w14:paraId="07B6E82A" w14:textId="77777777" w:rsidTr="00F47497">
        <w:trPr>
          <w:trHeight w:val="270"/>
        </w:trPr>
        <w:tc>
          <w:tcPr>
            <w:tcW w:w="1350" w:type="dxa"/>
            <w:vMerge/>
            <w:shd w:val="clear" w:color="auto" w:fill="FFCC00"/>
          </w:tcPr>
          <w:p w14:paraId="5C1D0B31" w14:textId="77777777" w:rsidR="007941BC" w:rsidRPr="00674BAC" w:rsidRDefault="007941BC" w:rsidP="00F47497">
            <w:pPr>
              <w:spacing w:after="0" w:line="240" w:lineRule="auto"/>
              <w:rPr>
                <w:rFonts w:ascii="Times New Roman" w:hAnsi="Times New Roman" w:cs="Times New Roman"/>
                <w:b/>
                <w:sz w:val="24"/>
                <w:szCs w:val="24"/>
              </w:rPr>
            </w:pPr>
          </w:p>
        </w:tc>
        <w:tc>
          <w:tcPr>
            <w:tcW w:w="2302" w:type="dxa"/>
          </w:tcPr>
          <w:p w14:paraId="61432FBD"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Sagedus</w:t>
            </w:r>
          </w:p>
        </w:tc>
        <w:tc>
          <w:tcPr>
            <w:tcW w:w="1276" w:type="dxa"/>
          </w:tcPr>
          <w:p w14:paraId="698B56CD"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keskmine</w:t>
            </w:r>
          </w:p>
        </w:tc>
        <w:tc>
          <w:tcPr>
            <w:tcW w:w="3260" w:type="dxa"/>
          </w:tcPr>
          <w:p w14:paraId="218DDAF4"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Ebasoovitavate mõjude risk</w:t>
            </w:r>
          </w:p>
        </w:tc>
        <w:tc>
          <w:tcPr>
            <w:tcW w:w="1134" w:type="dxa"/>
            <w:gridSpan w:val="2"/>
          </w:tcPr>
          <w:p w14:paraId="5A158C5E"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väike</w:t>
            </w:r>
          </w:p>
        </w:tc>
      </w:tr>
    </w:tbl>
    <w:p w14:paraId="0EF549F5" w14:textId="77777777" w:rsidR="007941BC" w:rsidRDefault="007941BC" w:rsidP="007941BC">
      <w:pPr>
        <w:spacing w:after="0" w:line="240" w:lineRule="auto"/>
        <w:rPr>
          <w:rFonts w:ascii="Times New Roman" w:hAnsi="Times New Roman" w:cs="Times New Roman"/>
          <w:b/>
          <w:bCs/>
          <w:sz w:val="24"/>
          <w:szCs w:val="24"/>
        </w:rPr>
      </w:pPr>
    </w:p>
    <w:p w14:paraId="73230668" w14:textId="77777777" w:rsidR="007941BC" w:rsidRDefault="007941BC" w:rsidP="007941BC">
      <w:pPr>
        <w:spacing w:after="0" w:line="240" w:lineRule="auto"/>
        <w:rPr>
          <w:rFonts w:ascii="Times New Roman" w:hAnsi="Times New Roman" w:cs="Times New Roman"/>
          <w:b/>
          <w:bCs/>
          <w:sz w:val="24"/>
          <w:szCs w:val="24"/>
        </w:rPr>
      </w:pPr>
    </w:p>
    <w:p w14:paraId="21B9ABC9" w14:textId="77777777" w:rsidR="007941BC" w:rsidRDefault="007941BC" w:rsidP="007941BC">
      <w:pPr>
        <w:spacing w:after="0" w:line="240" w:lineRule="auto"/>
        <w:rPr>
          <w:rFonts w:ascii="Times New Roman" w:hAnsi="Times New Roman" w:cs="Times New Roman"/>
          <w:b/>
          <w:bCs/>
          <w:sz w:val="24"/>
          <w:szCs w:val="24"/>
        </w:rPr>
      </w:pPr>
    </w:p>
    <w:p w14:paraId="6AFFF5FD" w14:textId="77777777" w:rsidR="007941BC" w:rsidRDefault="007941BC" w:rsidP="007941BC">
      <w:pPr>
        <w:spacing w:after="0" w:line="240" w:lineRule="auto"/>
        <w:rPr>
          <w:rFonts w:ascii="Times New Roman" w:hAnsi="Times New Roman" w:cs="Times New Roman"/>
          <w:b/>
          <w:bCs/>
          <w:sz w:val="24"/>
          <w:szCs w:val="24"/>
        </w:rPr>
      </w:pPr>
    </w:p>
    <w:p w14:paraId="788CDF0C" w14:textId="77777777" w:rsidR="007941BC" w:rsidRDefault="007941BC" w:rsidP="007941BC">
      <w:pPr>
        <w:spacing w:after="0" w:line="240" w:lineRule="auto"/>
        <w:rPr>
          <w:rFonts w:ascii="Times New Roman" w:hAnsi="Times New Roman" w:cs="Times New Roman"/>
          <w:b/>
          <w:bCs/>
          <w:sz w:val="24"/>
          <w:szCs w:val="24"/>
        </w:rPr>
      </w:pPr>
    </w:p>
    <w:p w14:paraId="4F55BE2D" w14:textId="77777777" w:rsidR="007941BC" w:rsidRDefault="007941BC" w:rsidP="007941BC">
      <w:pPr>
        <w:spacing w:after="0" w:line="240" w:lineRule="auto"/>
        <w:rPr>
          <w:rFonts w:ascii="Times New Roman" w:hAnsi="Times New Roman" w:cs="Times New Roman"/>
          <w:b/>
          <w:bCs/>
          <w:sz w:val="24"/>
          <w:szCs w:val="24"/>
        </w:rPr>
      </w:pPr>
    </w:p>
    <w:p w14:paraId="276DB711" w14:textId="77777777" w:rsidR="007941BC" w:rsidRDefault="007941BC" w:rsidP="007941BC">
      <w:pPr>
        <w:spacing w:after="0" w:line="240" w:lineRule="auto"/>
        <w:rPr>
          <w:rFonts w:ascii="Times New Roman" w:hAnsi="Times New Roman" w:cs="Times New Roman"/>
          <w:b/>
          <w:bCs/>
          <w:sz w:val="24"/>
          <w:szCs w:val="24"/>
        </w:rPr>
      </w:pPr>
    </w:p>
    <w:p w14:paraId="3714BE2D" w14:textId="77777777" w:rsidR="007941BC" w:rsidRDefault="007941BC" w:rsidP="007941BC">
      <w:pPr>
        <w:spacing w:after="0" w:line="240" w:lineRule="auto"/>
        <w:rPr>
          <w:rFonts w:ascii="Times New Roman" w:hAnsi="Times New Roman" w:cs="Times New Roman"/>
          <w:b/>
          <w:bCs/>
          <w:sz w:val="24"/>
          <w:szCs w:val="24"/>
        </w:rPr>
      </w:pPr>
    </w:p>
    <w:p w14:paraId="31D08443" w14:textId="77777777" w:rsidR="007941BC" w:rsidRDefault="007941BC" w:rsidP="007941BC">
      <w:pPr>
        <w:spacing w:after="0" w:line="240" w:lineRule="auto"/>
        <w:rPr>
          <w:rFonts w:ascii="Times New Roman" w:hAnsi="Times New Roman" w:cs="Times New Roman"/>
          <w:b/>
          <w:bCs/>
          <w:sz w:val="24"/>
          <w:szCs w:val="24"/>
        </w:rPr>
      </w:pPr>
    </w:p>
    <w:p w14:paraId="276ED5DC" w14:textId="77777777" w:rsidR="007941BC" w:rsidRDefault="007941BC" w:rsidP="007941BC">
      <w:pPr>
        <w:spacing w:after="0" w:line="240" w:lineRule="auto"/>
        <w:rPr>
          <w:rFonts w:ascii="Times New Roman" w:hAnsi="Times New Roman" w:cs="Times New Roman"/>
          <w:b/>
          <w:bCs/>
          <w:sz w:val="24"/>
          <w:szCs w:val="24"/>
        </w:rPr>
      </w:pPr>
    </w:p>
    <w:p w14:paraId="620F1264" w14:textId="77777777" w:rsidR="007941BC" w:rsidRDefault="007941BC" w:rsidP="007941BC">
      <w:pPr>
        <w:spacing w:after="0" w:line="240" w:lineRule="auto"/>
        <w:ind w:left="708"/>
        <w:rPr>
          <w:rFonts w:ascii="Times New Roman" w:hAnsi="Times New Roman" w:cs="Times New Roman"/>
          <w:b/>
          <w:bCs/>
          <w:sz w:val="24"/>
          <w:szCs w:val="24"/>
        </w:rPr>
      </w:pPr>
      <w:r>
        <w:rPr>
          <w:rFonts w:ascii="Times New Roman" w:hAnsi="Times New Roman" w:cs="Times New Roman"/>
          <w:b/>
          <w:bCs/>
          <w:sz w:val="24"/>
          <w:szCs w:val="24"/>
        </w:rPr>
        <w:t xml:space="preserve">7.4.3. Sihtrühm nr 3: kutselised (kinnis)vara hindajad </w:t>
      </w:r>
    </w:p>
    <w:p w14:paraId="77416C61" w14:textId="77777777" w:rsidR="007941BC" w:rsidRDefault="007941BC" w:rsidP="007941BC">
      <w:pPr>
        <w:spacing w:after="0" w:line="240" w:lineRule="auto"/>
        <w:rPr>
          <w:rFonts w:ascii="Times New Roman" w:hAnsi="Times New Roman" w:cs="Times New Roman"/>
          <w:b/>
          <w:bCs/>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0"/>
        <w:gridCol w:w="2302"/>
        <w:gridCol w:w="1276"/>
        <w:gridCol w:w="3260"/>
        <w:gridCol w:w="1123"/>
        <w:gridCol w:w="11"/>
      </w:tblGrid>
      <w:tr w:rsidR="007941BC" w:rsidRPr="00674BAC" w14:paraId="13F4A9D8" w14:textId="77777777" w:rsidTr="00F47497">
        <w:tc>
          <w:tcPr>
            <w:tcW w:w="9322" w:type="dxa"/>
            <w:gridSpan w:val="6"/>
            <w:shd w:val="clear" w:color="auto" w:fill="FFCC00"/>
          </w:tcPr>
          <w:p w14:paraId="23E7AE37" w14:textId="77777777" w:rsidR="007941BC" w:rsidRPr="00674BAC" w:rsidRDefault="007941BC" w:rsidP="00F47497">
            <w:pPr>
              <w:keepNext/>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 xml:space="preserve">Sihtrühm nr </w:t>
            </w:r>
            <w:r>
              <w:rPr>
                <w:rFonts w:ascii="Times New Roman" w:hAnsi="Times New Roman" w:cs="Times New Roman"/>
                <w:b/>
                <w:sz w:val="24"/>
                <w:szCs w:val="24"/>
              </w:rPr>
              <w:t>3</w:t>
            </w:r>
            <w:r w:rsidRPr="00674BAC">
              <w:rPr>
                <w:rFonts w:ascii="Times New Roman" w:hAnsi="Times New Roman" w:cs="Times New Roman"/>
                <w:b/>
                <w:sz w:val="24"/>
                <w:szCs w:val="24"/>
              </w:rPr>
              <w:t xml:space="preserve">: </w:t>
            </w:r>
            <w:r>
              <w:rPr>
                <w:rFonts w:ascii="Times New Roman" w:hAnsi="Times New Roman" w:cs="Times New Roman"/>
                <w:b/>
                <w:sz w:val="24"/>
                <w:szCs w:val="24"/>
              </w:rPr>
              <w:t>kutselised (kinnis)vara hindajad</w:t>
            </w:r>
            <w:r w:rsidRPr="00674BAC">
              <w:rPr>
                <w:rFonts w:ascii="Times New Roman" w:hAnsi="Times New Roman" w:cs="Times New Roman"/>
                <w:b/>
                <w:sz w:val="24"/>
                <w:szCs w:val="24"/>
              </w:rPr>
              <w:t xml:space="preserve"> </w:t>
            </w:r>
          </w:p>
          <w:p w14:paraId="0A1339E4" w14:textId="77777777" w:rsidR="007941BC" w:rsidRPr="00C63FE8" w:rsidRDefault="007941BC" w:rsidP="00F47497">
            <w:pPr>
              <w:keepNext/>
              <w:spacing w:after="0" w:line="240" w:lineRule="auto"/>
              <w:rPr>
                <w:rFonts w:ascii="Times New Roman" w:hAnsi="Times New Roman" w:cs="Times New Roman"/>
                <w:bCs/>
                <w:sz w:val="24"/>
                <w:szCs w:val="24"/>
              </w:rPr>
            </w:pPr>
            <w:r w:rsidRPr="00674BAC">
              <w:rPr>
                <w:rFonts w:ascii="Times New Roman" w:hAnsi="Times New Roman" w:cs="Times New Roman"/>
                <w:sz w:val="24"/>
                <w:szCs w:val="24"/>
              </w:rPr>
              <w:t xml:space="preserve">Eestis </w:t>
            </w:r>
            <w:r>
              <w:rPr>
                <w:rFonts w:ascii="Times New Roman" w:hAnsi="Times New Roman" w:cs="Times New Roman"/>
                <w:sz w:val="24"/>
                <w:szCs w:val="24"/>
              </w:rPr>
              <w:t xml:space="preserve">on 6. taseme kinnisvara hindaja kutse antud 64 isikule ning 7. taseme varahindaja kutse 54 isikule. </w:t>
            </w:r>
            <w:r w:rsidRPr="00674BAC">
              <w:rPr>
                <w:rFonts w:ascii="Times New Roman" w:hAnsi="Times New Roman" w:cs="Times New Roman"/>
                <w:sz w:val="24"/>
                <w:szCs w:val="24"/>
              </w:rPr>
              <w:t xml:space="preserve"> </w:t>
            </w:r>
          </w:p>
          <w:p w14:paraId="1EA0A55D" w14:textId="77777777" w:rsidR="007941BC" w:rsidRPr="00674BAC" w:rsidRDefault="007941BC" w:rsidP="00F47497">
            <w:pPr>
              <w:spacing w:after="0" w:line="240" w:lineRule="auto"/>
              <w:rPr>
                <w:rFonts w:ascii="Times New Roman" w:hAnsi="Times New Roman" w:cs="Times New Roman"/>
                <w:i/>
                <w:sz w:val="24"/>
                <w:szCs w:val="24"/>
              </w:rPr>
            </w:pPr>
          </w:p>
        </w:tc>
      </w:tr>
      <w:tr w:rsidR="007941BC" w:rsidRPr="00674BAC" w14:paraId="397A98AB" w14:textId="77777777" w:rsidTr="00F47497">
        <w:trPr>
          <w:gridAfter w:val="1"/>
          <w:wAfter w:w="11" w:type="dxa"/>
          <w:trHeight w:val="1025"/>
        </w:trPr>
        <w:tc>
          <w:tcPr>
            <w:tcW w:w="1350" w:type="dxa"/>
            <w:shd w:val="clear" w:color="auto" w:fill="FFCC00"/>
          </w:tcPr>
          <w:p w14:paraId="2C247AC4"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1.1 Mõju tervikuna</w:t>
            </w:r>
          </w:p>
          <w:p w14:paraId="0E868CFE"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oluline</w:t>
            </w:r>
          </w:p>
        </w:tc>
        <w:tc>
          <w:tcPr>
            <w:tcW w:w="7961" w:type="dxa"/>
            <w:gridSpan w:val="4"/>
          </w:tcPr>
          <w:p w14:paraId="5ADBB34E" w14:textId="77777777" w:rsidR="007941BC" w:rsidRPr="00674BAC" w:rsidRDefault="007941BC" w:rsidP="00F474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tulemusel tekib krediidiandjatel õigus võtta kasutusele statistikapõhine mudel, mis tekitab olukorda, et tagatiskinnisvara hindamised viiakse läbi eluasemelaenu pakkuva asutuse siseselt ning väheneb vajadus kutseliste hindajate kaasamiseks kinnisasja väärtuse hindamisel. See omakorda võib avaldada mõju hindajate töömahule ja teenitavale tulule. </w:t>
            </w:r>
          </w:p>
        </w:tc>
      </w:tr>
      <w:tr w:rsidR="007941BC" w:rsidRPr="00674BAC" w14:paraId="3B3BD516" w14:textId="77777777" w:rsidTr="00F47497">
        <w:trPr>
          <w:gridAfter w:val="1"/>
          <w:wAfter w:w="11" w:type="dxa"/>
        </w:trPr>
        <w:tc>
          <w:tcPr>
            <w:tcW w:w="1350" w:type="dxa"/>
            <w:shd w:val="clear" w:color="auto" w:fill="FFCC00"/>
          </w:tcPr>
          <w:p w14:paraId="2F3FB017"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 xml:space="preserve">1.2 Mõju valdkond </w:t>
            </w:r>
          </w:p>
        </w:tc>
        <w:tc>
          <w:tcPr>
            <w:tcW w:w="2302" w:type="dxa"/>
          </w:tcPr>
          <w:p w14:paraId="39531F46"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Mõju majandusele</w:t>
            </w:r>
          </w:p>
        </w:tc>
        <w:tc>
          <w:tcPr>
            <w:tcW w:w="1276" w:type="dxa"/>
            <w:shd w:val="clear" w:color="auto" w:fill="FFCC00"/>
          </w:tcPr>
          <w:p w14:paraId="44E38DC1"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Avalduv mõju</w:t>
            </w:r>
          </w:p>
          <w:p w14:paraId="68C21055"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 xml:space="preserve"> oluline</w:t>
            </w:r>
          </w:p>
        </w:tc>
        <w:tc>
          <w:tcPr>
            <w:tcW w:w="4383" w:type="dxa"/>
            <w:gridSpan w:val="2"/>
          </w:tcPr>
          <w:p w14:paraId="77F98A4E" w14:textId="77777777" w:rsidR="007941BC" w:rsidRPr="00674BAC" w:rsidRDefault="007941BC" w:rsidP="00F474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võib mõjutada kutseliste hindajate töömahtu, sest krediidiandjatele jäetakse õigus otsustada, kas nad teostavad tagatiskinnisvara hindamist majasiseselt või tellivad/paluvad tarbijalt töö tellida kutseliselt hindajalt. Seetõttu võib väheneda hindamistöödest teenitav tulu. Samas ei ole usutav, et statistikapõhise mudeli kasutuselevõtt omaks liiga suurt negatiivset mõju kinnisvara hindamisega tegelevatele ettevõtjatele, sest statistikapõhise mudeli kasutuselevõtu kõrval jääb alles võimalus tellida hinnang kutseliselt hindajalt. Samas on eelnõul positiivne mõju nendele hindajatele, kes otsustavad ettevõtte siseselt võtta sama mudeli kasutusele, sest kohapealse ülevaatuse tegemata jätmine vabastab ajaressurssi ning annab seeläbi võimaluse rohkemate tööde võtmiseks. Eelnõu koostamise ajal puudub ülevaade selle kohta, kui mitmed Eesti turul tegutsevad krediidiandjad kavatsevad mudeli kasutusele võtta.</w:t>
            </w:r>
          </w:p>
        </w:tc>
      </w:tr>
      <w:tr w:rsidR="007941BC" w:rsidRPr="00674BAC" w14:paraId="4F369CEF" w14:textId="77777777" w:rsidTr="00F47497">
        <w:trPr>
          <w:trHeight w:val="270"/>
        </w:trPr>
        <w:tc>
          <w:tcPr>
            <w:tcW w:w="1350" w:type="dxa"/>
            <w:vMerge w:val="restart"/>
            <w:shd w:val="clear" w:color="auto" w:fill="FFCC00"/>
          </w:tcPr>
          <w:p w14:paraId="016A857D"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Olulisus</w:t>
            </w:r>
          </w:p>
        </w:tc>
        <w:tc>
          <w:tcPr>
            <w:tcW w:w="2302" w:type="dxa"/>
          </w:tcPr>
          <w:p w14:paraId="6E8FAD60"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Ulatus</w:t>
            </w:r>
          </w:p>
        </w:tc>
        <w:tc>
          <w:tcPr>
            <w:tcW w:w="1276" w:type="dxa"/>
          </w:tcPr>
          <w:p w14:paraId="18FB3916" w14:textId="77777777" w:rsidR="007941BC" w:rsidRPr="00674BAC" w:rsidRDefault="007941BC" w:rsidP="00F47497">
            <w:pPr>
              <w:spacing w:after="0" w:line="240" w:lineRule="auto"/>
              <w:rPr>
                <w:rFonts w:ascii="Times New Roman" w:hAnsi="Times New Roman" w:cs="Times New Roman"/>
                <w:sz w:val="24"/>
                <w:szCs w:val="24"/>
              </w:rPr>
            </w:pPr>
            <w:r w:rsidRPr="00674BAC">
              <w:rPr>
                <w:rFonts w:ascii="Times New Roman" w:hAnsi="Times New Roman" w:cs="Times New Roman"/>
                <w:i/>
                <w:sz w:val="24"/>
                <w:szCs w:val="24"/>
              </w:rPr>
              <w:t>keskmine</w:t>
            </w:r>
          </w:p>
        </w:tc>
        <w:tc>
          <w:tcPr>
            <w:tcW w:w="3260" w:type="dxa"/>
          </w:tcPr>
          <w:p w14:paraId="78C9ADB9"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Sihtrühma suurus</w:t>
            </w:r>
          </w:p>
        </w:tc>
        <w:tc>
          <w:tcPr>
            <w:tcW w:w="1134" w:type="dxa"/>
            <w:gridSpan w:val="2"/>
          </w:tcPr>
          <w:p w14:paraId="6C1A7CE7"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keskmine</w:t>
            </w:r>
          </w:p>
        </w:tc>
      </w:tr>
      <w:tr w:rsidR="007941BC" w:rsidRPr="00674BAC" w14:paraId="193E5D38" w14:textId="77777777" w:rsidTr="00F47497">
        <w:trPr>
          <w:trHeight w:val="270"/>
        </w:trPr>
        <w:tc>
          <w:tcPr>
            <w:tcW w:w="1350" w:type="dxa"/>
            <w:vMerge/>
            <w:shd w:val="clear" w:color="auto" w:fill="FFCC00"/>
          </w:tcPr>
          <w:p w14:paraId="7D2F4FC4" w14:textId="77777777" w:rsidR="007941BC" w:rsidRPr="00674BAC" w:rsidRDefault="007941BC" w:rsidP="00F47497">
            <w:pPr>
              <w:spacing w:after="0" w:line="240" w:lineRule="auto"/>
              <w:rPr>
                <w:rFonts w:ascii="Times New Roman" w:hAnsi="Times New Roman" w:cs="Times New Roman"/>
                <w:b/>
                <w:sz w:val="24"/>
                <w:szCs w:val="24"/>
              </w:rPr>
            </w:pPr>
          </w:p>
        </w:tc>
        <w:tc>
          <w:tcPr>
            <w:tcW w:w="2302" w:type="dxa"/>
          </w:tcPr>
          <w:p w14:paraId="1B141555"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Sagedus</w:t>
            </w:r>
          </w:p>
        </w:tc>
        <w:tc>
          <w:tcPr>
            <w:tcW w:w="1276" w:type="dxa"/>
          </w:tcPr>
          <w:p w14:paraId="6C830C8F" w14:textId="77777777" w:rsidR="007941BC" w:rsidRPr="00674BAC" w:rsidRDefault="007941BC" w:rsidP="00F47497">
            <w:pPr>
              <w:spacing w:after="0" w:line="240" w:lineRule="auto"/>
              <w:rPr>
                <w:rFonts w:ascii="Times New Roman" w:hAnsi="Times New Roman" w:cs="Times New Roman"/>
                <w:i/>
                <w:sz w:val="24"/>
                <w:szCs w:val="24"/>
              </w:rPr>
            </w:pPr>
            <w:r w:rsidRPr="00674BAC">
              <w:rPr>
                <w:rFonts w:ascii="Times New Roman" w:hAnsi="Times New Roman" w:cs="Times New Roman"/>
                <w:i/>
                <w:sz w:val="24"/>
                <w:szCs w:val="24"/>
              </w:rPr>
              <w:t>keskmine</w:t>
            </w:r>
          </w:p>
        </w:tc>
        <w:tc>
          <w:tcPr>
            <w:tcW w:w="3260" w:type="dxa"/>
          </w:tcPr>
          <w:p w14:paraId="7A85AA01" w14:textId="77777777" w:rsidR="007941BC" w:rsidRPr="00674BAC" w:rsidRDefault="007941BC" w:rsidP="00F47497">
            <w:pPr>
              <w:spacing w:after="0" w:line="240" w:lineRule="auto"/>
              <w:rPr>
                <w:rFonts w:ascii="Times New Roman" w:hAnsi="Times New Roman" w:cs="Times New Roman"/>
                <w:b/>
                <w:sz w:val="24"/>
                <w:szCs w:val="24"/>
              </w:rPr>
            </w:pPr>
            <w:r w:rsidRPr="00674BAC">
              <w:rPr>
                <w:rFonts w:ascii="Times New Roman" w:hAnsi="Times New Roman" w:cs="Times New Roman"/>
                <w:b/>
                <w:sz w:val="24"/>
                <w:szCs w:val="24"/>
              </w:rPr>
              <w:t>Ebasoovitavate mõjude risk</w:t>
            </w:r>
          </w:p>
        </w:tc>
        <w:tc>
          <w:tcPr>
            <w:tcW w:w="1134" w:type="dxa"/>
            <w:gridSpan w:val="2"/>
          </w:tcPr>
          <w:p w14:paraId="74D7E378" w14:textId="77777777" w:rsidR="007941BC" w:rsidRPr="00674BAC" w:rsidRDefault="007941BC" w:rsidP="00F47497">
            <w:pPr>
              <w:spacing w:after="0" w:line="240" w:lineRule="auto"/>
              <w:rPr>
                <w:rFonts w:ascii="Times New Roman" w:hAnsi="Times New Roman" w:cs="Times New Roman"/>
                <w:i/>
                <w:sz w:val="24"/>
                <w:szCs w:val="24"/>
              </w:rPr>
            </w:pPr>
            <w:r>
              <w:rPr>
                <w:rFonts w:ascii="Times New Roman" w:hAnsi="Times New Roman" w:cs="Times New Roman"/>
                <w:i/>
                <w:sz w:val="24"/>
                <w:szCs w:val="24"/>
              </w:rPr>
              <w:t>keskmine</w:t>
            </w:r>
          </w:p>
        </w:tc>
      </w:tr>
    </w:tbl>
    <w:p w14:paraId="088AF31B" w14:textId="77777777" w:rsidR="007941BC" w:rsidRPr="00674BAC" w:rsidRDefault="007941BC" w:rsidP="007941BC">
      <w:pPr>
        <w:spacing w:after="0" w:line="240" w:lineRule="auto"/>
        <w:rPr>
          <w:rFonts w:ascii="Times New Roman" w:hAnsi="Times New Roman" w:cs="Times New Roman"/>
          <w:b/>
          <w:bCs/>
          <w:sz w:val="24"/>
          <w:szCs w:val="24"/>
        </w:rPr>
      </w:pPr>
    </w:p>
    <w:p w14:paraId="559D0A68" w14:textId="77777777" w:rsidR="007941BC" w:rsidRPr="00674BAC" w:rsidRDefault="007941BC" w:rsidP="007941BC">
      <w:pPr>
        <w:spacing w:after="0" w:line="240" w:lineRule="auto"/>
        <w:ind w:left="708"/>
        <w:rPr>
          <w:rFonts w:ascii="Times New Roman" w:hAnsi="Times New Roman" w:cs="Times New Roman"/>
          <w:b/>
          <w:bCs/>
          <w:sz w:val="24"/>
          <w:szCs w:val="24"/>
        </w:rPr>
      </w:pPr>
      <w:r w:rsidRPr="00674BAC">
        <w:rPr>
          <w:rFonts w:ascii="Times New Roman" w:hAnsi="Times New Roman" w:cs="Times New Roman"/>
          <w:b/>
          <w:bCs/>
          <w:sz w:val="24"/>
          <w:szCs w:val="24"/>
        </w:rPr>
        <w:t xml:space="preserve">7.5. Andmekaitse mõjuhinnang muudatustele </w:t>
      </w:r>
    </w:p>
    <w:p w14:paraId="04A50915" w14:textId="77777777" w:rsidR="007941BC" w:rsidRPr="00674BAC" w:rsidRDefault="007941BC" w:rsidP="007941BC">
      <w:pPr>
        <w:spacing w:after="0" w:line="240" w:lineRule="auto"/>
        <w:ind w:left="708"/>
        <w:rPr>
          <w:rFonts w:ascii="Times New Roman" w:hAnsi="Times New Roman" w:cs="Times New Roman"/>
          <w:b/>
          <w:bCs/>
          <w:sz w:val="24"/>
          <w:szCs w:val="24"/>
        </w:rPr>
      </w:pPr>
    </w:p>
    <w:p w14:paraId="4A5A212D" w14:textId="77777777" w:rsidR="007941B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Isikuandmete kaitse </w:t>
      </w:r>
      <w:proofErr w:type="spellStart"/>
      <w:r w:rsidRPr="00674BAC">
        <w:rPr>
          <w:rFonts w:ascii="Times New Roman" w:hAnsi="Times New Roman" w:cs="Times New Roman"/>
          <w:sz w:val="24"/>
          <w:szCs w:val="24"/>
        </w:rPr>
        <w:t>üldmääruse</w:t>
      </w:r>
      <w:proofErr w:type="spellEnd"/>
      <w:r w:rsidRPr="00674BAC">
        <w:rPr>
          <w:rStyle w:val="Allmrkuseviide"/>
          <w:rFonts w:ascii="Times New Roman" w:hAnsi="Times New Roman" w:cs="Times New Roman"/>
          <w:sz w:val="24"/>
          <w:szCs w:val="24"/>
        </w:rPr>
        <w:footnoteReference w:id="117"/>
      </w:r>
      <w:r w:rsidRPr="00674BAC">
        <w:rPr>
          <w:rFonts w:ascii="Times New Roman" w:hAnsi="Times New Roman" w:cs="Times New Roman"/>
          <w:sz w:val="24"/>
          <w:szCs w:val="24"/>
        </w:rPr>
        <w:t xml:space="preserve"> </w:t>
      </w:r>
      <w:r w:rsidRPr="00C63FE8">
        <w:rPr>
          <w:rFonts w:ascii="Times New Roman" w:hAnsi="Times New Roman" w:cs="Times New Roman"/>
          <w:sz w:val="24"/>
          <w:szCs w:val="24"/>
        </w:rPr>
        <w:t>artikli 35 kohaselt tuleb koostada andmekaitse mõjuhinnang, kui andmetöötluse tulemusel võib tõenäoliselt tekkida suur oht isikute õigustele ja vabadustele. Eelnõus esitatud muudatused ei mõjuta isikuandmete töötlemise ulatust, konteksti ega eesmärke.</w:t>
      </w:r>
      <w:r w:rsidRPr="00674BAC">
        <w:rPr>
          <w:rFonts w:ascii="Times New Roman" w:hAnsi="Times New Roman" w:cs="Times New Roman"/>
          <w:sz w:val="24"/>
          <w:szCs w:val="24"/>
        </w:rPr>
        <w:t xml:space="preserve"> Töödeldavate andmete mahud ja liigid ei suurene, mistõttu on töötlemisega kaasnevad riskid väikesed.</w:t>
      </w:r>
    </w:p>
    <w:p w14:paraId="7EB79E2D" w14:textId="77777777" w:rsidR="007941BC" w:rsidRPr="00C63FE8" w:rsidRDefault="007941BC" w:rsidP="007941BC">
      <w:pPr>
        <w:spacing w:after="0" w:line="240" w:lineRule="auto"/>
        <w:jc w:val="both"/>
        <w:rPr>
          <w:rFonts w:ascii="Times New Roman" w:hAnsi="Times New Roman" w:cs="Times New Roman"/>
          <w:sz w:val="24"/>
          <w:szCs w:val="24"/>
        </w:rPr>
      </w:pPr>
    </w:p>
    <w:p w14:paraId="653C1497" w14:textId="77777777" w:rsidR="007941BC" w:rsidRPr="00674BAC" w:rsidRDefault="007941BC" w:rsidP="007941BC">
      <w:pPr>
        <w:spacing w:after="0" w:line="240" w:lineRule="auto"/>
        <w:rPr>
          <w:rFonts w:ascii="Times New Roman" w:hAnsi="Times New Roman" w:cs="Times New Roman"/>
          <w:b/>
          <w:bCs/>
          <w:sz w:val="24"/>
          <w:szCs w:val="24"/>
        </w:rPr>
      </w:pPr>
      <w:r w:rsidRPr="00674BAC">
        <w:rPr>
          <w:rFonts w:ascii="Times New Roman" w:hAnsi="Times New Roman" w:cs="Times New Roman"/>
          <w:b/>
          <w:bCs/>
          <w:sz w:val="24"/>
          <w:szCs w:val="24"/>
        </w:rPr>
        <w:t xml:space="preserve">8. Seaduse rakendamisega seotud riigi ja kohaliku omavalitsuse tegevused, eeldatavad kulud ja tulud </w:t>
      </w:r>
    </w:p>
    <w:p w14:paraId="4CEEC297" w14:textId="77777777" w:rsidR="007941BC" w:rsidRPr="00674BAC" w:rsidRDefault="007941BC" w:rsidP="007941BC">
      <w:pPr>
        <w:spacing w:after="0" w:line="240" w:lineRule="auto"/>
        <w:rPr>
          <w:rFonts w:ascii="Times New Roman" w:hAnsi="Times New Roman" w:cs="Times New Roman"/>
          <w:b/>
          <w:bCs/>
          <w:sz w:val="24"/>
          <w:szCs w:val="24"/>
        </w:rPr>
      </w:pPr>
    </w:p>
    <w:p w14:paraId="7EABFD9C" w14:textId="77777777" w:rsidR="007941BC" w:rsidRPr="00674BAC" w:rsidRDefault="007941BC" w:rsidP="007941BC">
      <w:pPr>
        <w:autoSpaceDE w:val="0"/>
        <w:autoSpaceDN w:val="0"/>
        <w:adjustRightInd w:val="0"/>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Eelnõu rakendamise mõju riigieelarvele on kaudne. Koormuse tõus riigieelarvele on pigem ebatõenäoline. Finantsinspektsioon on finantsjärelevalve subjektide poolt täielikult rahastatav seetõttu täiendavat kulu riigieelarve tähenduses nende kulude tõusmisega ei kaasne.</w:t>
      </w:r>
    </w:p>
    <w:p w14:paraId="272D32F3" w14:textId="77777777" w:rsidR="007941BC" w:rsidRPr="00674BAC" w:rsidRDefault="007941BC" w:rsidP="007941BC">
      <w:pPr>
        <w:autoSpaceDE w:val="0"/>
        <w:autoSpaceDN w:val="0"/>
        <w:adjustRightInd w:val="0"/>
        <w:spacing w:after="0" w:line="240" w:lineRule="auto"/>
        <w:jc w:val="both"/>
        <w:rPr>
          <w:rFonts w:ascii="Times New Roman" w:hAnsi="Times New Roman" w:cs="Times New Roman"/>
          <w:sz w:val="24"/>
          <w:szCs w:val="24"/>
        </w:rPr>
      </w:pPr>
    </w:p>
    <w:p w14:paraId="0C084FB3" w14:textId="77777777" w:rsidR="007941BC" w:rsidRPr="00674BAC" w:rsidRDefault="007941BC" w:rsidP="007941BC">
      <w:pPr>
        <w:autoSpaceDE w:val="0"/>
        <w:autoSpaceDN w:val="0"/>
        <w:adjustRightInd w:val="0"/>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Eelnõu mõju riigiasutuste ja kohaliku omavalitsuse korraldusele on väike või olematu. Avaliku sektori, n</w:t>
      </w:r>
      <w:r>
        <w:rPr>
          <w:rFonts w:ascii="Times New Roman" w:hAnsi="Times New Roman" w:cs="Times New Roman"/>
          <w:sz w:val="24"/>
          <w:szCs w:val="24"/>
        </w:rPr>
        <w:t>äiteks</w:t>
      </w:r>
      <w:r w:rsidRPr="00674BAC">
        <w:rPr>
          <w:rFonts w:ascii="Times New Roman" w:hAnsi="Times New Roman" w:cs="Times New Roman"/>
          <w:sz w:val="24"/>
          <w:szCs w:val="24"/>
        </w:rPr>
        <w:t xml:space="preserve"> Rahandusministeeriumi ametnike</w:t>
      </w:r>
      <w:r>
        <w:rPr>
          <w:rFonts w:ascii="Times New Roman" w:hAnsi="Times New Roman" w:cs="Times New Roman"/>
          <w:sz w:val="24"/>
          <w:szCs w:val="24"/>
        </w:rPr>
        <w:t xml:space="preserve"> ja Finantsinspektsiooni töötajate</w:t>
      </w:r>
      <w:r w:rsidRPr="00674BAC">
        <w:rPr>
          <w:rFonts w:ascii="Times New Roman" w:hAnsi="Times New Roman" w:cs="Times New Roman"/>
          <w:sz w:val="24"/>
          <w:szCs w:val="24"/>
        </w:rPr>
        <w:t xml:space="preserve"> töökoormus, jääb samaks. Üldine usaldusväärsuse kasv selliste teenuseosutajate vastu tervikuna võivad vähendada sotsiaalseid probleeme, mis on kaudselt kasuks ka riigiasutustele ja omavalitsustele. </w:t>
      </w:r>
    </w:p>
    <w:p w14:paraId="35E63B14" w14:textId="77777777" w:rsidR="007941BC" w:rsidRPr="00674BAC" w:rsidRDefault="007941BC" w:rsidP="007941BC">
      <w:pPr>
        <w:spacing w:after="0" w:line="240" w:lineRule="auto"/>
        <w:rPr>
          <w:rFonts w:ascii="Times New Roman" w:hAnsi="Times New Roman" w:cs="Times New Roman"/>
          <w:b/>
          <w:bCs/>
          <w:sz w:val="24"/>
          <w:szCs w:val="24"/>
        </w:rPr>
      </w:pPr>
    </w:p>
    <w:p w14:paraId="5C7538D1" w14:textId="77777777" w:rsidR="007941BC" w:rsidRPr="00674BAC" w:rsidRDefault="007941BC" w:rsidP="007941BC">
      <w:pPr>
        <w:spacing w:after="0" w:line="240" w:lineRule="auto"/>
        <w:rPr>
          <w:rFonts w:ascii="Times New Roman" w:hAnsi="Times New Roman" w:cs="Times New Roman"/>
          <w:b/>
          <w:bCs/>
          <w:sz w:val="24"/>
          <w:szCs w:val="24"/>
        </w:rPr>
      </w:pPr>
      <w:r w:rsidRPr="00674BAC">
        <w:rPr>
          <w:rFonts w:ascii="Times New Roman" w:hAnsi="Times New Roman" w:cs="Times New Roman"/>
          <w:b/>
          <w:bCs/>
          <w:sz w:val="24"/>
          <w:szCs w:val="24"/>
        </w:rPr>
        <w:t xml:space="preserve">9. Rakendusaktid </w:t>
      </w:r>
    </w:p>
    <w:p w14:paraId="18119FDE" w14:textId="77777777" w:rsidR="007941BC" w:rsidRPr="00674BAC" w:rsidRDefault="007941BC" w:rsidP="007941BC">
      <w:pPr>
        <w:spacing w:after="0" w:line="240" w:lineRule="auto"/>
        <w:rPr>
          <w:rFonts w:ascii="Times New Roman" w:hAnsi="Times New Roman" w:cs="Times New Roman"/>
          <w:b/>
          <w:bCs/>
          <w:sz w:val="24"/>
          <w:szCs w:val="24"/>
        </w:rPr>
      </w:pPr>
    </w:p>
    <w:p w14:paraId="772EB760"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Tulenevalt HÕNTE § 48 lõike 3 punktist 3 on esitatud volitusnormidega seotud määruste loetelu (vt tabel nr tabel </w:t>
      </w:r>
      <w:r>
        <w:rPr>
          <w:rFonts w:ascii="Times New Roman" w:hAnsi="Times New Roman" w:cs="Times New Roman"/>
          <w:sz w:val="24"/>
          <w:szCs w:val="24"/>
        </w:rPr>
        <w:t>3</w:t>
      </w:r>
      <w:r w:rsidRPr="00674BAC">
        <w:rPr>
          <w:rFonts w:ascii="Times New Roman" w:hAnsi="Times New Roman" w:cs="Times New Roman"/>
          <w:sz w:val="24"/>
          <w:szCs w:val="24"/>
        </w:rPr>
        <w:t xml:space="preserve">). </w:t>
      </w:r>
    </w:p>
    <w:p w14:paraId="563DD2C3" w14:textId="77777777" w:rsidR="007941BC" w:rsidRPr="00674BAC" w:rsidRDefault="007941BC" w:rsidP="007941BC">
      <w:pPr>
        <w:spacing w:after="0" w:line="240" w:lineRule="auto"/>
        <w:jc w:val="both"/>
        <w:rPr>
          <w:rFonts w:ascii="Times New Roman" w:hAnsi="Times New Roman" w:cs="Times New Roman"/>
          <w:sz w:val="24"/>
          <w:szCs w:val="24"/>
        </w:rPr>
      </w:pPr>
    </w:p>
    <w:p w14:paraId="1CCB6A78" w14:textId="2A728FAE" w:rsidR="007941BC" w:rsidRPr="00674BAC" w:rsidRDefault="007941BC" w:rsidP="007941BC">
      <w:pPr>
        <w:spacing w:after="0" w:line="240" w:lineRule="auto"/>
        <w:jc w:val="both"/>
        <w:rPr>
          <w:rFonts w:ascii="Times New Roman" w:hAnsi="Times New Roman" w:cs="Times New Roman"/>
          <w:b/>
          <w:bCs/>
          <w:sz w:val="24"/>
          <w:szCs w:val="24"/>
        </w:rPr>
      </w:pPr>
      <w:r w:rsidRPr="00674BAC">
        <w:rPr>
          <w:rFonts w:ascii="Times New Roman" w:hAnsi="Times New Roman" w:cs="Times New Roman"/>
          <w:b/>
          <w:bCs/>
          <w:sz w:val="24"/>
          <w:szCs w:val="24"/>
        </w:rPr>
        <w:t xml:space="preserve">Tabel nr </w:t>
      </w:r>
      <w:r>
        <w:rPr>
          <w:rFonts w:ascii="Times New Roman" w:hAnsi="Times New Roman" w:cs="Times New Roman"/>
          <w:b/>
          <w:bCs/>
          <w:sz w:val="24"/>
          <w:szCs w:val="24"/>
        </w:rPr>
        <w:t>3</w:t>
      </w:r>
      <w:r w:rsidRPr="00674BAC">
        <w:rPr>
          <w:rFonts w:ascii="Times New Roman" w:hAnsi="Times New Roman" w:cs="Times New Roman"/>
          <w:b/>
          <w:bCs/>
          <w:sz w:val="24"/>
          <w:szCs w:val="24"/>
        </w:rPr>
        <w:t xml:space="preserve">. </w:t>
      </w:r>
      <w:commentRangeStart w:id="23"/>
      <w:r w:rsidRPr="00674BAC">
        <w:rPr>
          <w:rFonts w:ascii="Times New Roman" w:hAnsi="Times New Roman" w:cs="Times New Roman"/>
          <w:b/>
          <w:bCs/>
          <w:sz w:val="24"/>
          <w:szCs w:val="24"/>
        </w:rPr>
        <w:t>Eelnõuga seotud määrused</w:t>
      </w:r>
      <w:commentRangeEnd w:id="23"/>
      <w:r w:rsidR="00F540E9">
        <w:rPr>
          <w:rStyle w:val="Kommentaariviide"/>
          <w:rFonts w:ascii="Times New Roman" w:hAnsi="Times New Roman"/>
          <w:kern w:val="0"/>
          <w14:ligatures w14:val="none"/>
        </w:rPr>
        <w:commentReference w:id="23"/>
      </w:r>
      <w:r w:rsidRPr="00674BAC">
        <w:rPr>
          <w:rFonts w:ascii="Times New Roman" w:hAnsi="Times New Roman" w:cs="Times New Roman"/>
          <w:b/>
          <w:bCs/>
          <w:sz w:val="24"/>
          <w:szCs w:val="24"/>
        </w:rPr>
        <w:t>.</w:t>
      </w:r>
    </w:p>
    <w:p w14:paraId="42C03916" w14:textId="77777777" w:rsidR="007941BC" w:rsidRPr="00674BAC" w:rsidRDefault="007941BC" w:rsidP="007941BC">
      <w:pPr>
        <w:spacing w:after="0" w:line="240" w:lineRule="auto"/>
        <w:jc w:val="both"/>
        <w:rPr>
          <w:rFonts w:ascii="Times New Roman" w:hAnsi="Times New Roman" w:cs="Times New Roman"/>
          <w:sz w:val="24"/>
          <w:szCs w:val="24"/>
        </w:rPr>
      </w:pPr>
    </w:p>
    <w:tbl>
      <w:tblPr>
        <w:tblStyle w:val="Kontuurtabel"/>
        <w:tblW w:w="0" w:type="auto"/>
        <w:tblLook w:val="04A0" w:firstRow="1" w:lastRow="0" w:firstColumn="1" w:lastColumn="0" w:noHBand="0" w:noVBand="1"/>
      </w:tblPr>
      <w:tblGrid>
        <w:gridCol w:w="1790"/>
        <w:gridCol w:w="7272"/>
      </w:tblGrid>
      <w:tr w:rsidR="007941BC" w:rsidRPr="00674BAC" w14:paraId="74FFC6A5" w14:textId="77777777" w:rsidTr="00F47497">
        <w:tc>
          <w:tcPr>
            <w:tcW w:w="1790" w:type="dxa"/>
          </w:tcPr>
          <w:p w14:paraId="635AE35F" w14:textId="77777777" w:rsidR="007941BC" w:rsidRPr="00674BAC" w:rsidRDefault="007941BC" w:rsidP="00F47497">
            <w:pPr>
              <w:jc w:val="both"/>
              <w:rPr>
                <w:rFonts w:ascii="Times New Roman" w:hAnsi="Times New Roman" w:cs="Times New Roman"/>
                <w:b/>
                <w:bCs/>
                <w:sz w:val="24"/>
                <w:szCs w:val="24"/>
              </w:rPr>
            </w:pPr>
            <w:r w:rsidRPr="00674BAC">
              <w:rPr>
                <w:rFonts w:ascii="Times New Roman" w:hAnsi="Times New Roman" w:cs="Times New Roman"/>
                <w:b/>
                <w:bCs/>
                <w:sz w:val="24"/>
                <w:szCs w:val="24"/>
              </w:rPr>
              <w:t>Volitusnorm</w:t>
            </w:r>
          </w:p>
        </w:tc>
        <w:tc>
          <w:tcPr>
            <w:tcW w:w="7272" w:type="dxa"/>
          </w:tcPr>
          <w:p w14:paraId="30D1A04F" w14:textId="77777777" w:rsidR="007941BC" w:rsidRPr="00674BAC" w:rsidRDefault="007941BC" w:rsidP="00F47497">
            <w:pPr>
              <w:jc w:val="both"/>
              <w:rPr>
                <w:rFonts w:ascii="Times New Roman" w:hAnsi="Times New Roman" w:cs="Times New Roman"/>
                <w:b/>
                <w:bCs/>
                <w:sz w:val="24"/>
                <w:szCs w:val="24"/>
              </w:rPr>
            </w:pPr>
            <w:r w:rsidRPr="00674BAC">
              <w:rPr>
                <w:rFonts w:ascii="Times New Roman" w:hAnsi="Times New Roman" w:cs="Times New Roman"/>
                <w:b/>
                <w:bCs/>
                <w:sz w:val="24"/>
                <w:szCs w:val="24"/>
              </w:rPr>
              <w:t>Volitusnormi alusel kehtestatav rakendusakt</w:t>
            </w:r>
          </w:p>
        </w:tc>
      </w:tr>
      <w:tr w:rsidR="007941BC" w:rsidRPr="00674BAC" w14:paraId="20828346" w14:textId="77777777" w:rsidTr="00F47497">
        <w:tc>
          <w:tcPr>
            <w:tcW w:w="1790" w:type="dxa"/>
          </w:tcPr>
          <w:p w14:paraId="1374A0E1" w14:textId="77777777" w:rsidR="007941BC" w:rsidRPr="00674BAC" w:rsidRDefault="007941BC" w:rsidP="00F47497">
            <w:pPr>
              <w:jc w:val="both"/>
              <w:rPr>
                <w:rFonts w:ascii="Times New Roman" w:hAnsi="Times New Roman" w:cs="Times New Roman"/>
                <w:sz w:val="24"/>
                <w:szCs w:val="24"/>
              </w:rPr>
            </w:pPr>
            <w:r w:rsidRPr="00674BAC">
              <w:rPr>
                <w:rFonts w:ascii="Times New Roman" w:hAnsi="Times New Roman" w:cs="Times New Roman"/>
                <w:sz w:val="24"/>
                <w:szCs w:val="24"/>
              </w:rPr>
              <w:t>Finantskriisi ennetamise ja lahendamise seadus, § 17 lõige 8</w:t>
            </w:r>
          </w:p>
        </w:tc>
        <w:tc>
          <w:tcPr>
            <w:tcW w:w="7272" w:type="dxa"/>
          </w:tcPr>
          <w:p w14:paraId="7C4C91CE" w14:textId="77777777" w:rsidR="007941BC" w:rsidRPr="00674BAC" w:rsidRDefault="007941BC" w:rsidP="00F47497">
            <w:pPr>
              <w:jc w:val="both"/>
              <w:rPr>
                <w:rFonts w:ascii="Times New Roman" w:hAnsi="Times New Roman" w:cs="Times New Roman"/>
                <w:sz w:val="24"/>
                <w:szCs w:val="24"/>
              </w:rPr>
            </w:pPr>
            <w:r w:rsidRPr="00674BAC">
              <w:rPr>
                <w:rFonts w:ascii="Times New Roman" w:hAnsi="Times New Roman" w:cs="Times New Roman"/>
                <w:sz w:val="24"/>
                <w:szCs w:val="24"/>
              </w:rPr>
              <w:t xml:space="preserve">Määrusega võetakse üle BRRD2 artikli 45b lõike 4 alalõikes 1 sätestatud valem kriisilahendussubjektide omavahendite ja kõlblike kohustuste miinimumnõude arvutamiseks. Põhjusel, et direktiivis sätestatud kogusumma arvutamise juhend on väga tehniline ning selle väljendamine puhtalt tekstiga võib tekitada ebaselgust, </w:t>
            </w:r>
            <w:r>
              <w:rPr>
                <w:rFonts w:ascii="Times New Roman" w:hAnsi="Times New Roman" w:cs="Times New Roman"/>
                <w:sz w:val="24"/>
                <w:szCs w:val="24"/>
              </w:rPr>
              <w:t xml:space="preserve">leiavad eelnõu koostajad, et arvutusi on kõige mõistlikum väljendada valemitena teemaspetsiifilises Rahandusministri määruses. </w:t>
            </w:r>
            <w:r w:rsidRPr="00674BAC">
              <w:rPr>
                <w:rFonts w:ascii="Times New Roman" w:hAnsi="Times New Roman" w:cs="Times New Roman"/>
                <w:sz w:val="24"/>
                <w:szCs w:val="24"/>
              </w:rPr>
              <w:t xml:space="preserve"> </w:t>
            </w:r>
          </w:p>
        </w:tc>
      </w:tr>
      <w:tr w:rsidR="007941BC" w:rsidRPr="00674BAC" w14:paraId="350BF3DB" w14:textId="77777777" w:rsidTr="00F47497">
        <w:tc>
          <w:tcPr>
            <w:tcW w:w="1790" w:type="dxa"/>
          </w:tcPr>
          <w:p w14:paraId="49F2DC96" w14:textId="77777777" w:rsidR="007941BC" w:rsidRPr="00674BAC" w:rsidRDefault="007941BC" w:rsidP="00F47497">
            <w:pPr>
              <w:jc w:val="both"/>
              <w:rPr>
                <w:rFonts w:ascii="Times New Roman" w:hAnsi="Times New Roman" w:cs="Times New Roman"/>
                <w:sz w:val="24"/>
                <w:szCs w:val="24"/>
              </w:rPr>
            </w:pPr>
            <w:r w:rsidRPr="00674BAC">
              <w:rPr>
                <w:rFonts w:ascii="Times New Roman" w:hAnsi="Times New Roman" w:cs="Times New Roman"/>
                <w:sz w:val="24"/>
                <w:szCs w:val="24"/>
              </w:rPr>
              <w:t>Krediidiasutuste seadus, § 86</w:t>
            </w:r>
            <w:r w:rsidRPr="00674BAC">
              <w:rPr>
                <w:rFonts w:ascii="Times New Roman" w:hAnsi="Times New Roman" w:cs="Times New Roman"/>
                <w:sz w:val="24"/>
                <w:szCs w:val="24"/>
                <w:vertAlign w:val="superscript"/>
              </w:rPr>
              <w:t>50</w:t>
            </w:r>
            <w:r w:rsidRPr="00674BAC">
              <w:rPr>
                <w:rFonts w:ascii="Times New Roman" w:hAnsi="Times New Roman" w:cs="Times New Roman"/>
                <w:sz w:val="24"/>
                <w:szCs w:val="24"/>
              </w:rPr>
              <w:t xml:space="preserve"> lõige 8</w:t>
            </w:r>
          </w:p>
        </w:tc>
        <w:tc>
          <w:tcPr>
            <w:tcW w:w="7272" w:type="dxa"/>
          </w:tcPr>
          <w:p w14:paraId="05053D43" w14:textId="77777777" w:rsidR="007941BC" w:rsidRPr="00674BAC" w:rsidRDefault="007941BC" w:rsidP="00F47497">
            <w:pPr>
              <w:jc w:val="both"/>
              <w:rPr>
                <w:rFonts w:ascii="Times New Roman" w:hAnsi="Times New Roman" w:cs="Times New Roman"/>
                <w:sz w:val="24"/>
                <w:szCs w:val="24"/>
              </w:rPr>
            </w:pPr>
            <w:r w:rsidRPr="00674BAC">
              <w:rPr>
                <w:rFonts w:ascii="Times New Roman" w:hAnsi="Times New Roman" w:cs="Times New Roman"/>
                <w:sz w:val="24"/>
                <w:szCs w:val="24"/>
              </w:rPr>
              <w:t xml:space="preserve">Eelnõuga </w:t>
            </w:r>
            <w:r>
              <w:rPr>
                <w:rFonts w:ascii="Times New Roman" w:hAnsi="Times New Roman" w:cs="Times New Roman"/>
                <w:sz w:val="24"/>
                <w:szCs w:val="24"/>
              </w:rPr>
              <w:t xml:space="preserve">muudetakse volitusnormi, mille tulemusel muutub Eesti Panga Presidendi määrus </w:t>
            </w:r>
            <w:r w:rsidRPr="00674BAC">
              <w:rPr>
                <w:rFonts w:ascii="Times New Roman" w:hAnsi="Times New Roman" w:cs="Times New Roman"/>
                <w:sz w:val="24"/>
                <w:szCs w:val="24"/>
              </w:rPr>
              <w:t>,,Maksimaalselt jaotatava omakapitali summa arvutamise kord“</w:t>
            </w:r>
            <w:r>
              <w:rPr>
                <w:rStyle w:val="Allmrkuseviide"/>
                <w:rFonts w:ascii="Times New Roman" w:hAnsi="Times New Roman" w:cs="Times New Roman"/>
                <w:sz w:val="24"/>
                <w:szCs w:val="24"/>
              </w:rPr>
              <w:footnoteReference w:id="118"/>
            </w:r>
            <w:r>
              <w:rPr>
                <w:rFonts w:ascii="Times New Roman" w:hAnsi="Times New Roman" w:cs="Times New Roman"/>
                <w:sz w:val="24"/>
                <w:szCs w:val="24"/>
              </w:rPr>
              <w:t xml:space="preserve"> kehtetuks.</w:t>
            </w:r>
            <w:r w:rsidRPr="00674BAC">
              <w:rPr>
                <w:rFonts w:ascii="Times New Roman" w:hAnsi="Times New Roman" w:cs="Times New Roman"/>
                <w:sz w:val="24"/>
                <w:szCs w:val="24"/>
              </w:rPr>
              <w:t xml:space="preserve"> Euroopa Komisjon on juhtinud tähelepanu sellele, et määruse § 3 lõike 4 punktides 1-4 puuduvad viited BRRD2 artiklitele 45c ja 45d, mis käsitlevad omavahendite ja kõlblike kohustuste miinimumnõude kindlaksmääramise üldisel tasemel ning spetsiifiliselt globaalsete süsteemselt oluliste ettevõtjate kriisilahendussubjektide jaoks ja kolmandate riikide globaalsete süsteemselt oluliste ettevõtjate liidus asuvate oluliste tütarettevõtjate jaoks. Vastavatele artiklitele viidatakse direktiivi artikli 16a lõikes 6, millega kehtestatakse omavahendite ja kõlblike kohustuste miinimumnõudega seotud väljamaksete maksimumsumma arvutamise kord kooskõlas artikli 16a lõigetega 4 ja 6. Vaatamata sellele, et määruses olevad </w:t>
            </w:r>
            <w:proofErr w:type="spellStart"/>
            <w:r w:rsidRPr="00674BAC">
              <w:rPr>
                <w:rFonts w:ascii="Times New Roman" w:hAnsi="Times New Roman" w:cs="Times New Roman"/>
                <w:sz w:val="24"/>
                <w:szCs w:val="24"/>
              </w:rPr>
              <w:t>viitelised</w:t>
            </w:r>
            <w:proofErr w:type="spellEnd"/>
            <w:r w:rsidRPr="00674BAC">
              <w:rPr>
                <w:rFonts w:ascii="Times New Roman" w:hAnsi="Times New Roman" w:cs="Times New Roman"/>
                <w:sz w:val="24"/>
                <w:szCs w:val="24"/>
              </w:rPr>
              <w:t xml:space="preserve"> vead oleks võimalik Eesti Pangal parandada, on direktiivi korrektse ja tulemusliku jõustamist silmas pidades kõige otstarbekam, kui määrused, mis on otseses seoses direktiivi ja finantskriisi ennetamisega, oleksid välja antud valdkonna eest vastutava ministri ehk rahandusministri poolt. </w:t>
            </w:r>
            <w:r>
              <w:rPr>
                <w:rFonts w:ascii="Times New Roman" w:hAnsi="Times New Roman" w:cs="Times New Roman"/>
                <w:sz w:val="24"/>
                <w:szCs w:val="24"/>
              </w:rPr>
              <w:t>See</w:t>
            </w:r>
            <w:r w:rsidRPr="00674BAC">
              <w:rPr>
                <w:rFonts w:ascii="Times New Roman" w:hAnsi="Times New Roman" w:cs="Times New Roman"/>
                <w:sz w:val="24"/>
                <w:szCs w:val="24"/>
              </w:rPr>
              <w:t xml:space="preserve"> tagab, et asutus (Rahandusministeerium), mis vastutab nii krediidiasutuste seaduse kui ka finantskriisi ennetamise ja lahendamise seaduse ülevõtmise eest, saaks vigade ilmnemisel või asjaolude muutumisel </w:t>
            </w:r>
            <w:r>
              <w:rPr>
                <w:rFonts w:ascii="Times New Roman" w:hAnsi="Times New Roman" w:cs="Times New Roman"/>
                <w:sz w:val="24"/>
                <w:szCs w:val="24"/>
              </w:rPr>
              <w:t xml:space="preserve">kohe </w:t>
            </w:r>
            <w:r w:rsidRPr="00674BAC">
              <w:rPr>
                <w:rFonts w:ascii="Times New Roman" w:hAnsi="Times New Roman" w:cs="Times New Roman"/>
                <w:sz w:val="24"/>
                <w:szCs w:val="24"/>
              </w:rPr>
              <w:t xml:space="preserve">reageerida ning teha vastavad muudatused. Kõnealuses määruses esinevate viiteliste vigade parandamiseks ning tsentraliseerimiseks Rahandusministeeriumi vastutusalasse, </w:t>
            </w:r>
            <w:r>
              <w:rPr>
                <w:rFonts w:ascii="Times New Roman" w:hAnsi="Times New Roman" w:cs="Times New Roman"/>
                <w:sz w:val="24"/>
                <w:szCs w:val="24"/>
              </w:rPr>
              <w:t>muudetakse volitusnormi, mistõttu muutub määrus</w:t>
            </w:r>
            <w:r w:rsidRPr="00674BAC">
              <w:rPr>
                <w:rFonts w:ascii="Times New Roman" w:hAnsi="Times New Roman" w:cs="Times New Roman"/>
                <w:sz w:val="24"/>
                <w:szCs w:val="24"/>
              </w:rPr>
              <w:t xml:space="preserve"> kehtetuks, ning kehtestatakse </w:t>
            </w:r>
            <w:r>
              <w:rPr>
                <w:rFonts w:ascii="Times New Roman" w:hAnsi="Times New Roman" w:cs="Times New Roman"/>
                <w:sz w:val="24"/>
                <w:szCs w:val="24"/>
              </w:rPr>
              <w:t>uus Rahandusministri määrus.</w:t>
            </w:r>
          </w:p>
        </w:tc>
      </w:tr>
      <w:tr w:rsidR="007941BC" w:rsidRPr="00674BAC" w14:paraId="1CBAF2D2" w14:textId="77777777" w:rsidTr="00F47497">
        <w:tc>
          <w:tcPr>
            <w:tcW w:w="1790" w:type="dxa"/>
          </w:tcPr>
          <w:p w14:paraId="2696DB19" w14:textId="77777777" w:rsidR="007941BC" w:rsidRPr="00674BAC" w:rsidRDefault="007941BC" w:rsidP="00F47497">
            <w:pPr>
              <w:jc w:val="both"/>
              <w:rPr>
                <w:rFonts w:ascii="Times New Roman" w:hAnsi="Times New Roman" w:cs="Times New Roman"/>
                <w:sz w:val="24"/>
                <w:szCs w:val="24"/>
              </w:rPr>
            </w:pPr>
            <w:r w:rsidRPr="00674BAC">
              <w:rPr>
                <w:rFonts w:ascii="Times New Roman" w:hAnsi="Times New Roman" w:cs="Times New Roman"/>
                <w:sz w:val="24"/>
                <w:szCs w:val="24"/>
              </w:rPr>
              <w:t>Krediidiandjate ja -vahendajate seadus, § 53 lõige 4</w:t>
            </w:r>
          </w:p>
        </w:tc>
        <w:tc>
          <w:tcPr>
            <w:tcW w:w="7272" w:type="dxa"/>
          </w:tcPr>
          <w:p w14:paraId="04600CF3" w14:textId="77777777" w:rsidR="007941BC" w:rsidRPr="00674BAC" w:rsidRDefault="007941BC" w:rsidP="00F47497">
            <w:pPr>
              <w:pStyle w:val="SLONormal"/>
              <w:spacing w:before="0" w:after="0"/>
              <w:rPr>
                <w:lang w:val="et-EE"/>
              </w:rPr>
            </w:pPr>
            <w:r w:rsidRPr="00643B2F">
              <w:rPr>
                <w:lang w:val="et-EE"/>
              </w:rPr>
              <w:t xml:space="preserve">Eelnõuga muudetakse rahandusministri määrust ,,Nõuded elamukinnisvaraga seotud tarbijakrediidilepingu tagatiseks oleva kinnisvara hindamisele“. Muutmisel juhindutakse </w:t>
            </w:r>
            <w:r w:rsidRPr="00674BAC">
              <w:rPr>
                <w:lang w:val="et-EE"/>
              </w:rPr>
              <w:t>Euroopa Pangandusjärelevalve raportist ,,Suunised laenude väljastamise ja jälgimise kohta“</w:t>
            </w:r>
            <w:r w:rsidRPr="00674BAC">
              <w:rPr>
                <w:rStyle w:val="Allmrkuseviide"/>
                <w:lang w:val="et-EE"/>
              </w:rPr>
              <w:footnoteReference w:id="119"/>
            </w:r>
            <w:r w:rsidRPr="00674BAC">
              <w:rPr>
                <w:lang w:val="et-EE"/>
              </w:rPr>
              <w:t xml:space="preserve"> ning Eesti Pangaliidu laenude töögrupi ettepanekutest kõnealusele määrusele. </w:t>
            </w:r>
          </w:p>
          <w:p w14:paraId="73DD88F6" w14:textId="77777777" w:rsidR="007941BC" w:rsidRPr="00674BAC" w:rsidRDefault="007941BC" w:rsidP="00F47497">
            <w:pPr>
              <w:pStyle w:val="SLONormal"/>
              <w:spacing w:before="0" w:after="0"/>
              <w:rPr>
                <w:lang w:val="et-EE"/>
              </w:rPr>
            </w:pPr>
          </w:p>
          <w:p w14:paraId="14DC3889" w14:textId="77777777" w:rsidR="007941BC" w:rsidRPr="00674BAC" w:rsidRDefault="007941BC" w:rsidP="00F47497">
            <w:pPr>
              <w:pStyle w:val="SLONormal"/>
              <w:spacing w:before="0" w:after="0"/>
              <w:rPr>
                <w:lang w:val="et-EE"/>
              </w:rPr>
            </w:pPr>
            <w:r w:rsidRPr="00674BAC">
              <w:rPr>
                <w:lang w:val="et-EE"/>
              </w:rPr>
              <w:t xml:space="preserve">Määruses </w:t>
            </w:r>
            <w:r>
              <w:rPr>
                <w:lang w:val="et-EE"/>
              </w:rPr>
              <w:t>tunnistatakse §-d 2 ja 3 kehtetuks ning täiendatakse määrust §-ga 3</w:t>
            </w:r>
            <w:r>
              <w:rPr>
                <w:vertAlign w:val="superscript"/>
                <w:lang w:val="et-EE"/>
              </w:rPr>
              <w:t>1</w:t>
            </w:r>
            <w:r>
              <w:rPr>
                <w:lang w:val="et-EE"/>
              </w:rPr>
              <w:t xml:space="preserve">. Uue paragrahviga koondatakse ühte sättesse kinnisvara hindamisele ja hindajale esitatavad nõuded, luuakse võimalus statistikapõhise mudeli kasutuselevõtuks ning laiendatakse krediidiandjate, -vahendajata ja kutseliste hindajate vabadust </w:t>
            </w:r>
            <w:proofErr w:type="spellStart"/>
            <w:r>
              <w:rPr>
                <w:lang w:val="et-EE"/>
              </w:rPr>
              <w:t>sise</w:t>
            </w:r>
            <w:proofErr w:type="spellEnd"/>
            <w:r>
              <w:rPr>
                <w:lang w:val="et-EE"/>
              </w:rPr>
              <w:t xml:space="preserve">-eeskirjade kehtestamisel. Statistikapõhine mudel peab tagatiskinnisvara väärtuse arvutamisel võtma arvesse </w:t>
            </w:r>
            <w:r w:rsidRPr="00674BAC">
              <w:rPr>
                <w:lang w:val="et-EE"/>
              </w:rPr>
              <w:t>tagatiskinnisvara omadusi, liiki, asukohta, o</w:t>
            </w:r>
            <w:r>
              <w:rPr>
                <w:lang w:val="et-EE"/>
              </w:rPr>
              <w:t>lema</w:t>
            </w:r>
            <w:r w:rsidRPr="00674BAC">
              <w:rPr>
                <w:lang w:val="et-EE"/>
              </w:rPr>
              <w:t xml:space="preserve"> täpne, usaldusväärne ja ajakohane, kasuta</w:t>
            </w:r>
            <w:r>
              <w:rPr>
                <w:lang w:val="et-EE"/>
              </w:rPr>
              <w:t>ma</w:t>
            </w:r>
            <w:r w:rsidRPr="00674BAC">
              <w:rPr>
                <w:lang w:val="et-EE"/>
              </w:rPr>
              <w:t xml:space="preserve"> väärtuse arvutamisel moonutamata ja kvaliteetseid andmeid ning võimalikult suurel määral võrdlusaluseks võetud turul teostatud tehingute valimit.</w:t>
            </w:r>
            <w:r>
              <w:rPr>
                <w:lang w:val="et-EE"/>
              </w:rPr>
              <w:t xml:space="preserve"> Paragrahv 3</w:t>
            </w:r>
            <w:r>
              <w:rPr>
                <w:vertAlign w:val="superscript"/>
                <w:lang w:val="et-EE"/>
              </w:rPr>
              <w:t>1</w:t>
            </w:r>
            <w:r>
              <w:rPr>
                <w:lang w:val="et-EE"/>
              </w:rPr>
              <w:t xml:space="preserve"> sisaldab ka tingimust, et </w:t>
            </w:r>
            <w:r w:rsidRPr="00674BAC">
              <w:rPr>
                <w:lang w:val="et-EE"/>
              </w:rPr>
              <w:t>tagatiskinnisvara ülevaatuse võib jätta teostamata</w:t>
            </w:r>
            <w:r>
              <w:rPr>
                <w:lang w:val="et-EE"/>
              </w:rPr>
              <w:t xml:space="preserve">, </w:t>
            </w:r>
            <w:r w:rsidRPr="00674BAC">
              <w:rPr>
                <w:lang w:val="et-EE"/>
              </w:rPr>
              <w:t xml:space="preserve">kui see on põhjendatud ning tuleneb krediidiandja või -vahendaja </w:t>
            </w:r>
            <w:proofErr w:type="spellStart"/>
            <w:r w:rsidRPr="00674BAC">
              <w:rPr>
                <w:lang w:val="et-EE"/>
              </w:rPr>
              <w:t>sise</w:t>
            </w:r>
            <w:proofErr w:type="spellEnd"/>
            <w:r w:rsidRPr="00674BAC">
              <w:rPr>
                <w:lang w:val="et-EE"/>
              </w:rPr>
              <w:t xml:space="preserve">-eeskirjast. </w:t>
            </w:r>
          </w:p>
          <w:p w14:paraId="5F719A49" w14:textId="77777777" w:rsidR="007941BC" w:rsidRPr="00674BAC" w:rsidRDefault="007941BC" w:rsidP="00F47497">
            <w:pPr>
              <w:pStyle w:val="SLONormal"/>
              <w:spacing w:before="0" w:after="0"/>
              <w:rPr>
                <w:lang w:val="et-EE"/>
              </w:rPr>
            </w:pPr>
          </w:p>
          <w:p w14:paraId="2438DD67" w14:textId="77777777" w:rsidR="007941BC" w:rsidRDefault="007941BC" w:rsidP="00F47497">
            <w:pPr>
              <w:jc w:val="both"/>
              <w:rPr>
                <w:rFonts w:ascii="Times New Roman" w:hAnsi="Times New Roman" w:cs="Times New Roman"/>
                <w:sz w:val="24"/>
                <w:szCs w:val="24"/>
              </w:rPr>
            </w:pPr>
            <w:r w:rsidRPr="00C63FE8">
              <w:rPr>
                <w:rFonts w:ascii="Times New Roman" w:hAnsi="Times New Roman" w:cs="Times New Roman"/>
                <w:sz w:val="24"/>
                <w:szCs w:val="24"/>
              </w:rPr>
              <w:t>Määruse §</w:t>
            </w:r>
            <w:r>
              <w:rPr>
                <w:rFonts w:ascii="Times New Roman" w:hAnsi="Times New Roman" w:cs="Times New Roman"/>
                <w:sz w:val="24"/>
                <w:szCs w:val="24"/>
              </w:rPr>
              <w:t xml:space="preserve">-i 4 muudetakse põhjusel, et statistikapõhise mudeli kasutuselevõtu tulemusel kaob vajadus eksperthinnangu järgi. Lisaks vaadatakse üle andmed, mis tuleb märkida kinnisvara hinnangusse. </w:t>
            </w:r>
          </w:p>
          <w:p w14:paraId="34928E10" w14:textId="77777777" w:rsidR="007941BC" w:rsidRDefault="007941BC" w:rsidP="00F47497">
            <w:pPr>
              <w:jc w:val="both"/>
              <w:rPr>
                <w:rFonts w:ascii="Times New Roman" w:hAnsi="Times New Roman" w:cs="Times New Roman"/>
                <w:sz w:val="24"/>
                <w:szCs w:val="24"/>
              </w:rPr>
            </w:pPr>
          </w:p>
          <w:p w14:paraId="7560C6E3" w14:textId="77777777" w:rsidR="007941BC" w:rsidRPr="00674BAC" w:rsidRDefault="007941BC" w:rsidP="00F47497">
            <w:pPr>
              <w:jc w:val="both"/>
              <w:rPr>
                <w:rFonts w:ascii="Times New Roman" w:hAnsi="Times New Roman" w:cs="Times New Roman"/>
                <w:sz w:val="24"/>
                <w:szCs w:val="24"/>
              </w:rPr>
            </w:pPr>
            <w:r>
              <w:rPr>
                <w:rFonts w:ascii="Times New Roman" w:hAnsi="Times New Roman" w:cs="Times New Roman"/>
                <w:sz w:val="24"/>
                <w:szCs w:val="24"/>
              </w:rPr>
              <w:t>Paragrahvi 5 tekst loetakse lõikeks 1 ning sätet täiendatakse lõikega 2, mis kohustab krediidiandjaid ja -vahendajaid viima oma tegevuse kooskõlla määrusega hiljemalt 1. juuliks 2025. aastal.</w:t>
            </w:r>
          </w:p>
        </w:tc>
      </w:tr>
      <w:tr w:rsidR="007941BC" w:rsidRPr="00674BAC" w14:paraId="6F399B3C" w14:textId="77777777" w:rsidTr="00F47497">
        <w:tc>
          <w:tcPr>
            <w:tcW w:w="1790" w:type="dxa"/>
          </w:tcPr>
          <w:p w14:paraId="4B021B9C" w14:textId="77777777" w:rsidR="007941BC" w:rsidRPr="00C5390B" w:rsidRDefault="007941BC" w:rsidP="00F47497">
            <w:pPr>
              <w:jc w:val="both"/>
              <w:rPr>
                <w:rFonts w:ascii="Times New Roman" w:hAnsi="Times New Roman" w:cs="Times New Roman"/>
                <w:sz w:val="24"/>
                <w:szCs w:val="24"/>
              </w:rPr>
            </w:pPr>
            <w:r w:rsidRPr="00C5390B">
              <w:rPr>
                <w:rFonts w:ascii="Times New Roman" w:hAnsi="Times New Roman" w:cs="Times New Roman"/>
                <w:sz w:val="24"/>
                <w:szCs w:val="24"/>
              </w:rPr>
              <w:t>Väärtpaberituru seadus</w:t>
            </w:r>
            <w:r>
              <w:rPr>
                <w:rFonts w:ascii="Times New Roman" w:hAnsi="Times New Roman" w:cs="Times New Roman"/>
                <w:sz w:val="24"/>
                <w:szCs w:val="24"/>
              </w:rPr>
              <w:t xml:space="preserve">, </w:t>
            </w:r>
            <w:r w:rsidRPr="00C5390B">
              <w:rPr>
                <w:rFonts w:ascii="Times New Roman" w:hAnsi="Times New Roman" w:cs="Times New Roman"/>
                <w:sz w:val="24"/>
                <w:szCs w:val="24"/>
              </w:rPr>
              <w:t>§</w:t>
            </w:r>
            <w:r>
              <w:rPr>
                <w:rFonts w:ascii="Times New Roman" w:hAnsi="Times New Roman" w:cs="Times New Roman"/>
                <w:sz w:val="24"/>
                <w:szCs w:val="24"/>
              </w:rPr>
              <w:t xml:space="preserve"> </w:t>
            </w:r>
            <w:r w:rsidRPr="00C5390B">
              <w:rPr>
                <w:rFonts w:ascii="Times New Roman" w:hAnsi="Times New Roman" w:cs="Times New Roman"/>
                <w:sz w:val="24"/>
                <w:szCs w:val="24"/>
              </w:rPr>
              <w:t>229</w:t>
            </w:r>
            <w:r>
              <w:rPr>
                <w:rFonts w:ascii="Times New Roman" w:hAnsi="Times New Roman" w:cs="Times New Roman"/>
                <w:sz w:val="24"/>
                <w:szCs w:val="24"/>
                <w:vertAlign w:val="superscript"/>
              </w:rPr>
              <w:t>3</w:t>
            </w:r>
            <w:r>
              <w:rPr>
                <w:rFonts w:ascii="Times New Roman" w:hAnsi="Times New Roman" w:cs="Times New Roman"/>
                <w:sz w:val="24"/>
                <w:szCs w:val="24"/>
              </w:rPr>
              <w:t xml:space="preserve"> lõige 2</w:t>
            </w:r>
          </w:p>
        </w:tc>
        <w:tc>
          <w:tcPr>
            <w:tcW w:w="7272" w:type="dxa"/>
          </w:tcPr>
          <w:p w14:paraId="2AEA07CA" w14:textId="77777777" w:rsidR="007941BC" w:rsidRPr="00674BAC" w:rsidRDefault="007941BC" w:rsidP="00F47497">
            <w:pPr>
              <w:jc w:val="both"/>
              <w:rPr>
                <w:rFonts w:ascii="Times New Roman" w:hAnsi="Times New Roman" w:cs="Times New Roman"/>
                <w:sz w:val="24"/>
                <w:szCs w:val="24"/>
              </w:rPr>
            </w:pPr>
            <w:r>
              <w:rPr>
                <w:rFonts w:ascii="Times New Roman" w:hAnsi="Times New Roman" w:cs="Times New Roman"/>
                <w:sz w:val="24"/>
                <w:szCs w:val="24"/>
              </w:rPr>
              <w:t xml:space="preserve">Eelnõuga antakse valdkonna eest vastutavale ministrile õigus </w:t>
            </w:r>
            <w:r w:rsidRPr="00C5390B">
              <w:rPr>
                <w:rFonts w:ascii="Times New Roman" w:hAnsi="Times New Roman" w:cs="Times New Roman"/>
                <w:sz w:val="24"/>
                <w:szCs w:val="24"/>
              </w:rPr>
              <w:t xml:space="preserve">kehtestada lisaks </w:t>
            </w:r>
            <w:r>
              <w:rPr>
                <w:rFonts w:ascii="Times New Roman" w:hAnsi="Times New Roman" w:cs="Times New Roman"/>
                <w:sz w:val="24"/>
                <w:szCs w:val="24"/>
              </w:rPr>
              <w:t xml:space="preserve">sama </w:t>
            </w:r>
            <w:r w:rsidRPr="00C5390B">
              <w:rPr>
                <w:rFonts w:ascii="Times New Roman" w:hAnsi="Times New Roman" w:cs="Times New Roman"/>
                <w:sz w:val="24"/>
                <w:szCs w:val="24"/>
              </w:rPr>
              <w:t>paragrahvi lõikes 1 sätestatule muud kvalifitseeruvad finantstehingud</w:t>
            </w:r>
            <w:r w:rsidRPr="003840BD">
              <w:rPr>
                <w:rFonts w:ascii="Times New Roman" w:hAnsi="Times New Roman" w:cs="Times New Roman"/>
                <w:sz w:val="24"/>
                <w:szCs w:val="24"/>
              </w:rPr>
              <w:t xml:space="preserve">. </w:t>
            </w:r>
            <w:r>
              <w:rPr>
                <w:rFonts w:ascii="Times New Roman" w:hAnsi="Times New Roman" w:cs="Times New Roman"/>
                <w:sz w:val="24"/>
                <w:szCs w:val="24"/>
              </w:rPr>
              <w:t>Ministrile asjakohase volituse andmine</w:t>
            </w:r>
            <w:r w:rsidRPr="003840BD">
              <w:rPr>
                <w:rFonts w:ascii="Times New Roman" w:hAnsi="Times New Roman" w:cs="Times New Roman"/>
                <w:sz w:val="24"/>
                <w:szCs w:val="24"/>
              </w:rPr>
              <w:t xml:space="preserve"> tagab vajaliku paindlikkuse</w:t>
            </w:r>
            <w:r>
              <w:rPr>
                <w:rFonts w:ascii="Times New Roman" w:hAnsi="Times New Roman" w:cs="Times New Roman"/>
                <w:sz w:val="24"/>
                <w:szCs w:val="24"/>
              </w:rPr>
              <w:t>, et t</w:t>
            </w:r>
            <w:r w:rsidRPr="003840BD">
              <w:rPr>
                <w:rFonts w:ascii="Times New Roman" w:hAnsi="Times New Roman" w:cs="Times New Roman"/>
                <w:sz w:val="24"/>
                <w:szCs w:val="24"/>
              </w:rPr>
              <w:t>urupraktika muutumise tõttu ei oleks vajalik igakordselt seadust uuesti muuta. Nii UNIDROIT põhimõtted kui ka 2018. aasta ISDA MNA rõhutavad, et iga jurisdiktsiooni asjakohane asutus peaks saama määrata täiendavaid tooteid tasaarvestusrežiimi kohaldamisalasse, et tagada paindlikkus turumuudatustega kooskõlas püsimiseks</w:t>
            </w:r>
            <w:r>
              <w:rPr>
                <w:rFonts w:ascii="Times New Roman" w:hAnsi="Times New Roman" w:cs="Times New Roman"/>
                <w:sz w:val="24"/>
                <w:szCs w:val="24"/>
              </w:rPr>
              <w:t>.</w:t>
            </w:r>
          </w:p>
        </w:tc>
      </w:tr>
    </w:tbl>
    <w:p w14:paraId="1005383F" w14:textId="77777777" w:rsidR="007941BC" w:rsidRPr="00674BAC" w:rsidRDefault="007941BC" w:rsidP="007941BC">
      <w:pPr>
        <w:spacing w:after="0" w:line="240" w:lineRule="auto"/>
        <w:jc w:val="both"/>
        <w:rPr>
          <w:rFonts w:ascii="Times New Roman" w:hAnsi="Times New Roman" w:cs="Times New Roman"/>
          <w:sz w:val="24"/>
          <w:szCs w:val="24"/>
        </w:rPr>
      </w:pPr>
    </w:p>
    <w:p w14:paraId="334B8EA5" w14:textId="77777777" w:rsidR="007941BC" w:rsidRPr="00674BA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Seletuskirjale on lisatud eelnõu tegemise hetkeks teada olevad rakendusaktide kavandid (seletuskirja lisa nr 2). </w:t>
      </w:r>
    </w:p>
    <w:p w14:paraId="74AC2DE6" w14:textId="77777777" w:rsidR="007941BC" w:rsidRDefault="007941BC" w:rsidP="007941BC">
      <w:pPr>
        <w:spacing w:after="0" w:line="240" w:lineRule="auto"/>
        <w:rPr>
          <w:rFonts w:ascii="Times New Roman" w:hAnsi="Times New Roman" w:cs="Times New Roman"/>
          <w:b/>
          <w:bCs/>
          <w:sz w:val="24"/>
          <w:szCs w:val="24"/>
        </w:rPr>
      </w:pPr>
    </w:p>
    <w:p w14:paraId="0C69C838" w14:textId="77777777" w:rsidR="007941BC" w:rsidRDefault="007941BC" w:rsidP="007941BC">
      <w:pPr>
        <w:spacing w:after="0" w:line="240" w:lineRule="auto"/>
        <w:rPr>
          <w:rFonts w:ascii="Times New Roman" w:hAnsi="Times New Roman" w:cs="Times New Roman"/>
          <w:b/>
          <w:bCs/>
          <w:sz w:val="24"/>
          <w:szCs w:val="24"/>
        </w:rPr>
      </w:pPr>
      <w:r w:rsidRPr="00674BAC">
        <w:rPr>
          <w:rFonts w:ascii="Times New Roman" w:hAnsi="Times New Roman" w:cs="Times New Roman"/>
          <w:b/>
          <w:bCs/>
          <w:sz w:val="24"/>
          <w:szCs w:val="24"/>
        </w:rPr>
        <w:t>10. Seaduse jõustumine</w:t>
      </w:r>
    </w:p>
    <w:p w14:paraId="5132C2F7" w14:textId="77777777" w:rsidR="007941BC" w:rsidRPr="00674BAC" w:rsidRDefault="007941BC" w:rsidP="007941BC">
      <w:pPr>
        <w:spacing w:after="0" w:line="240" w:lineRule="auto"/>
        <w:rPr>
          <w:rFonts w:ascii="Times New Roman" w:hAnsi="Times New Roman" w:cs="Times New Roman"/>
          <w:b/>
          <w:bCs/>
          <w:sz w:val="24"/>
          <w:szCs w:val="24"/>
        </w:rPr>
      </w:pPr>
    </w:p>
    <w:p w14:paraId="236E6788" w14:textId="77777777" w:rsidR="007941BC" w:rsidRDefault="007941BC" w:rsidP="007941BC">
      <w:pPr>
        <w:spacing w:after="0" w:line="240" w:lineRule="auto"/>
        <w:jc w:val="both"/>
        <w:rPr>
          <w:rFonts w:ascii="Times New Roman" w:hAnsi="Times New Roman" w:cs="Times New Roman"/>
          <w:sz w:val="24"/>
          <w:szCs w:val="24"/>
        </w:rPr>
      </w:pPr>
      <w:r w:rsidRPr="00643B2F">
        <w:rPr>
          <w:rFonts w:ascii="Times New Roman" w:hAnsi="Times New Roman" w:cs="Times New Roman"/>
          <w:sz w:val="24"/>
          <w:szCs w:val="24"/>
        </w:rPr>
        <w:t xml:space="preserve">Seadus jõustub </w:t>
      </w:r>
      <w:r>
        <w:rPr>
          <w:rFonts w:ascii="Times New Roman" w:hAnsi="Times New Roman" w:cs="Times New Roman"/>
          <w:sz w:val="24"/>
          <w:szCs w:val="24"/>
        </w:rPr>
        <w:t>üldises korras</w:t>
      </w:r>
      <w:r w:rsidRPr="00643B2F">
        <w:rPr>
          <w:rFonts w:ascii="Times New Roman" w:hAnsi="Times New Roman" w:cs="Times New Roman"/>
          <w:sz w:val="24"/>
          <w:szCs w:val="24"/>
        </w:rPr>
        <w:t>.</w:t>
      </w:r>
      <w:r>
        <w:rPr>
          <w:rFonts w:ascii="Times New Roman" w:hAnsi="Times New Roman" w:cs="Times New Roman"/>
          <w:sz w:val="24"/>
          <w:szCs w:val="24"/>
        </w:rPr>
        <w:t xml:space="preserve"> Eelnõuga kaasnevate muudatustega </w:t>
      </w:r>
      <w:commentRangeStart w:id="24"/>
      <w:r>
        <w:rPr>
          <w:rFonts w:ascii="Times New Roman" w:hAnsi="Times New Roman" w:cs="Times New Roman"/>
          <w:sz w:val="24"/>
          <w:szCs w:val="24"/>
        </w:rPr>
        <w:t xml:space="preserve">ei ole vaja ette näha eraldi rakendusperioodi </w:t>
      </w:r>
      <w:commentRangeEnd w:id="24"/>
      <w:r w:rsidR="003A70AA">
        <w:rPr>
          <w:rStyle w:val="Kommentaariviide"/>
          <w:rFonts w:ascii="Times New Roman" w:hAnsi="Times New Roman"/>
          <w:kern w:val="0"/>
          <w14:ligatures w14:val="none"/>
        </w:rPr>
        <w:commentReference w:id="24"/>
      </w:r>
      <w:r>
        <w:rPr>
          <w:rFonts w:ascii="Times New Roman" w:hAnsi="Times New Roman" w:cs="Times New Roman"/>
          <w:sz w:val="24"/>
          <w:szCs w:val="24"/>
        </w:rPr>
        <w:t>kuna muudatused ei too kaasa otseselt selliseid kohustusi, millest tulenevate nõuete täitmiseks oleks vastavatel subjektidel vaja eraldi nö ettevalmistusaega.</w:t>
      </w:r>
    </w:p>
    <w:p w14:paraId="5D86922A" w14:textId="77777777" w:rsidR="007941BC" w:rsidRPr="00674BAC" w:rsidRDefault="007941BC" w:rsidP="007941BC">
      <w:pPr>
        <w:spacing w:after="0" w:line="240" w:lineRule="auto"/>
        <w:rPr>
          <w:rFonts w:ascii="Times New Roman" w:hAnsi="Times New Roman" w:cs="Times New Roman"/>
          <w:sz w:val="24"/>
          <w:szCs w:val="24"/>
        </w:rPr>
      </w:pPr>
    </w:p>
    <w:p w14:paraId="0EA23339" w14:textId="77777777" w:rsidR="007941BC" w:rsidRPr="00674BAC" w:rsidRDefault="007941BC" w:rsidP="007941BC">
      <w:pPr>
        <w:spacing w:after="0" w:line="240" w:lineRule="auto"/>
        <w:rPr>
          <w:rFonts w:ascii="Times New Roman" w:hAnsi="Times New Roman" w:cs="Times New Roman"/>
          <w:b/>
          <w:bCs/>
          <w:sz w:val="24"/>
          <w:szCs w:val="24"/>
        </w:rPr>
      </w:pPr>
      <w:r w:rsidRPr="00674BAC">
        <w:rPr>
          <w:rFonts w:ascii="Times New Roman" w:hAnsi="Times New Roman" w:cs="Times New Roman"/>
          <w:b/>
          <w:bCs/>
          <w:sz w:val="24"/>
          <w:szCs w:val="24"/>
        </w:rPr>
        <w:t>11. Huvirühmade kaasamine ja eelnõu kooskõlastamine</w:t>
      </w:r>
    </w:p>
    <w:p w14:paraId="7F93BCA3" w14:textId="77777777" w:rsidR="007941BC" w:rsidRPr="00674BAC" w:rsidRDefault="007941BC" w:rsidP="007941BC">
      <w:pPr>
        <w:spacing w:after="0" w:line="240" w:lineRule="auto"/>
        <w:jc w:val="both"/>
        <w:rPr>
          <w:rFonts w:ascii="Times New Roman" w:hAnsi="Times New Roman" w:cs="Times New Roman"/>
          <w:b/>
          <w:bCs/>
          <w:sz w:val="24"/>
          <w:szCs w:val="24"/>
        </w:rPr>
      </w:pPr>
    </w:p>
    <w:p w14:paraId="61B8BC7D" w14:textId="77777777" w:rsidR="007941BC" w:rsidRDefault="007941BC" w:rsidP="007941BC">
      <w:pPr>
        <w:spacing w:after="0" w:line="240" w:lineRule="auto"/>
        <w:jc w:val="both"/>
        <w:rPr>
          <w:rFonts w:ascii="Times New Roman" w:hAnsi="Times New Roman" w:cs="Times New Roman"/>
          <w:sz w:val="24"/>
          <w:szCs w:val="24"/>
        </w:rPr>
      </w:pPr>
      <w:r w:rsidRPr="00674BAC">
        <w:rPr>
          <w:rFonts w:ascii="Times New Roman" w:hAnsi="Times New Roman" w:cs="Times New Roman"/>
          <w:sz w:val="24"/>
          <w:szCs w:val="24"/>
        </w:rPr>
        <w:t xml:space="preserve">Eelnõu </w:t>
      </w:r>
      <w:r>
        <w:rPr>
          <w:rFonts w:ascii="Times New Roman" w:hAnsi="Times New Roman" w:cs="Times New Roman"/>
          <w:sz w:val="24"/>
          <w:szCs w:val="24"/>
        </w:rPr>
        <w:t xml:space="preserve">on esitati esimeses </w:t>
      </w:r>
      <w:r w:rsidRPr="00674BAC">
        <w:rPr>
          <w:rFonts w:ascii="Times New Roman" w:hAnsi="Times New Roman" w:cs="Times New Roman"/>
          <w:sz w:val="24"/>
          <w:szCs w:val="24"/>
        </w:rPr>
        <w:t>kooskõlas</w:t>
      </w:r>
      <w:r>
        <w:rPr>
          <w:rFonts w:ascii="Times New Roman" w:hAnsi="Times New Roman" w:cs="Times New Roman"/>
          <w:sz w:val="24"/>
          <w:szCs w:val="24"/>
        </w:rPr>
        <w:t>tusringis</w:t>
      </w:r>
      <w:r w:rsidRPr="00674BAC">
        <w:rPr>
          <w:rFonts w:ascii="Times New Roman" w:hAnsi="Times New Roman" w:cs="Times New Roman"/>
          <w:sz w:val="24"/>
          <w:szCs w:val="24"/>
        </w:rPr>
        <w:t xml:space="preserve"> eelnõude infosüsteemi kaudu</w:t>
      </w:r>
      <w:r>
        <w:rPr>
          <w:rFonts w:ascii="Times New Roman" w:hAnsi="Times New Roman" w:cs="Times New Roman"/>
          <w:sz w:val="24"/>
          <w:szCs w:val="24"/>
        </w:rPr>
        <w:t xml:space="preserve"> </w:t>
      </w:r>
      <w:hyperlink r:id="rId23" w:history="1">
        <w:r w:rsidRPr="003E6C03">
          <w:rPr>
            <w:rStyle w:val="Hperlink"/>
            <w:rFonts w:ascii="Times New Roman" w:hAnsi="Times New Roman" w:cs="Times New Roman"/>
            <w:sz w:val="24"/>
            <w:szCs w:val="24"/>
          </w:rPr>
          <w:t>24-0674</w:t>
        </w:r>
      </w:hyperlink>
      <w:r>
        <w:rPr>
          <w:rFonts w:ascii="Times New Roman" w:hAnsi="Times New Roman" w:cs="Times New Roman"/>
          <w:sz w:val="24"/>
          <w:szCs w:val="24"/>
        </w:rPr>
        <w:t xml:space="preserve"> kooskõlastamiseks </w:t>
      </w:r>
      <w:r w:rsidRPr="00674BAC">
        <w:rPr>
          <w:rFonts w:ascii="Times New Roman" w:hAnsi="Times New Roman" w:cs="Times New Roman"/>
          <w:sz w:val="24"/>
          <w:szCs w:val="24"/>
        </w:rPr>
        <w:t>Finantsinspektsioonile, Justiitsministeeriumile, Kliimaministeeriumile</w:t>
      </w:r>
      <w:r>
        <w:rPr>
          <w:rFonts w:ascii="Times New Roman" w:hAnsi="Times New Roman" w:cs="Times New Roman"/>
          <w:sz w:val="24"/>
          <w:szCs w:val="24"/>
        </w:rPr>
        <w:t xml:space="preserve">, </w:t>
      </w:r>
      <w:r w:rsidRPr="00674BAC">
        <w:rPr>
          <w:rFonts w:ascii="Times New Roman" w:hAnsi="Times New Roman" w:cs="Times New Roman"/>
          <w:sz w:val="24"/>
          <w:szCs w:val="24"/>
        </w:rPr>
        <w:t>Majandus- ja Kommunikatsiooniministeeriumil</w:t>
      </w:r>
      <w:r>
        <w:rPr>
          <w:rFonts w:ascii="Times New Roman" w:hAnsi="Times New Roman" w:cs="Times New Roman"/>
          <w:sz w:val="24"/>
          <w:szCs w:val="24"/>
        </w:rPr>
        <w:t>e,</w:t>
      </w:r>
      <w:r w:rsidRPr="00674BAC">
        <w:rPr>
          <w:rFonts w:ascii="Times New Roman" w:hAnsi="Times New Roman" w:cs="Times New Roman"/>
          <w:sz w:val="24"/>
          <w:szCs w:val="24"/>
        </w:rPr>
        <w:t xml:space="preserve"> Tagatisfondile</w:t>
      </w:r>
      <w:r>
        <w:rPr>
          <w:rFonts w:ascii="Times New Roman" w:hAnsi="Times New Roman" w:cs="Times New Roman"/>
          <w:sz w:val="24"/>
          <w:szCs w:val="24"/>
        </w:rPr>
        <w:t xml:space="preserve"> ja </w:t>
      </w:r>
      <w:r w:rsidRPr="00674BAC">
        <w:rPr>
          <w:rFonts w:ascii="Times New Roman" w:hAnsi="Times New Roman" w:cs="Times New Roman"/>
          <w:sz w:val="24"/>
          <w:szCs w:val="24"/>
        </w:rPr>
        <w:t>Eesti Pangale</w:t>
      </w:r>
      <w:r>
        <w:rPr>
          <w:rFonts w:ascii="Times New Roman" w:hAnsi="Times New Roman" w:cs="Times New Roman"/>
          <w:sz w:val="24"/>
          <w:szCs w:val="24"/>
        </w:rPr>
        <w:t xml:space="preserve"> ning arvamuse avaldamiseks </w:t>
      </w:r>
      <w:r w:rsidRPr="00674BAC">
        <w:rPr>
          <w:rFonts w:ascii="Times New Roman" w:hAnsi="Times New Roman" w:cs="Times New Roman"/>
          <w:sz w:val="24"/>
          <w:szCs w:val="24"/>
        </w:rPr>
        <w:t>FinanceEstoniale, Eesti Pangaliidule, Kohtutäiturite- ja Pankrotihaldurite Kojale, Eesti Kindlustusseltside Liidule, Kaubandus- ja Tööstuskojale, Maksu- ja Tolliametile, Eesti Advokatuurile, kohtutele, Eesti Põllumajandus-Kaubanduskojale ja Eesti Transpordikütuste Ühingule</w:t>
      </w:r>
      <w:r>
        <w:rPr>
          <w:rFonts w:ascii="Times New Roman" w:hAnsi="Times New Roman" w:cs="Times New Roman"/>
          <w:sz w:val="24"/>
          <w:szCs w:val="24"/>
        </w:rPr>
        <w:t>, Eesti Energiale.</w:t>
      </w:r>
    </w:p>
    <w:p w14:paraId="0723EA3F" w14:textId="77777777" w:rsidR="007941BC" w:rsidRDefault="007941BC" w:rsidP="007941BC">
      <w:pPr>
        <w:spacing w:after="0" w:line="240" w:lineRule="auto"/>
        <w:jc w:val="both"/>
        <w:rPr>
          <w:rFonts w:ascii="Times New Roman" w:hAnsi="Times New Roman" w:cs="Times New Roman"/>
          <w:sz w:val="24"/>
          <w:szCs w:val="24"/>
        </w:rPr>
      </w:pPr>
    </w:p>
    <w:p w14:paraId="07DE1668"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Saabunud ettepanekute ja arvamuste kohta on koostatud märkuste tabel (vt seletuskirja lisa 3). </w:t>
      </w:r>
    </w:p>
    <w:p w14:paraId="6E0E4B00" w14:textId="77777777" w:rsidR="007941BC" w:rsidRDefault="007941BC" w:rsidP="007941BC">
      <w:pPr>
        <w:spacing w:after="0" w:line="240" w:lineRule="auto"/>
        <w:jc w:val="both"/>
        <w:rPr>
          <w:rFonts w:ascii="Times New Roman" w:hAnsi="Times New Roman" w:cs="Times New Roman"/>
          <w:sz w:val="24"/>
          <w:szCs w:val="24"/>
        </w:rPr>
      </w:pPr>
    </w:p>
    <w:p w14:paraId="35603A2F" w14:textId="77777777" w:rsidR="007941BC" w:rsidRDefault="007941BC" w:rsidP="007941BC">
      <w:pPr>
        <w:pBdr>
          <w:bottom w:val="single" w:sz="12" w:space="1"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esitatakse muudetud kujul täiendavale kooskõlastusringile Justiitsministeeriumile ning arvamuse avaldamiseks Majandus- ja Kommunikatsiooniministeeriumile, Finantsinspektsioonile, Eesti Pangale, FinanceEstoniale, Eesti Pangaliidule, Kohtutäiturite ja Panktorihaldurite Kojale, Eesti Kindlustusseltside Liidule, Eesti Kaubandus-Tööstuskojale, Maksu- ja Tolliametile, Eesti Advokatuurile, Eesti Energiale.</w:t>
      </w:r>
    </w:p>
    <w:p w14:paraId="54B8FAD4" w14:textId="77777777" w:rsidR="00ED055D" w:rsidRDefault="00ED055D" w:rsidP="007941BC">
      <w:pPr>
        <w:pBdr>
          <w:bottom w:val="single" w:sz="12" w:space="1" w:color="auto"/>
        </w:pBdr>
        <w:spacing w:after="0" w:line="240" w:lineRule="auto"/>
        <w:jc w:val="both"/>
        <w:rPr>
          <w:rFonts w:ascii="Times New Roman" w:hAnsi="Times New Roman" w:cs="Times New Roman"/>
          <w:sz w:val="24"/>
          <w:szCs w:val="24"/>
        </w:rPr>
      </w:pPr>
    </w:p>
    <w:p w14:paraId="1C6DDA08" w14:textId="77777777" w:rsidR="007941B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Algatab Vabariigi Valitsus [kuupäev]…</w:t>
      </w:r>
    </w:p>
    <w:p w14:paraId="3D521A08" w14:textId="77777777" w:rsidR="007941BC" w:rsidRDefault="007941BC" w:rsidP="007941BC">
      <w:pPr>
        <w:spacing w:after="0" w:line="240" w:lineRule="auto"/>
        <w:jc w:val="both"/>
        <w:rPr>
          <w:rFonts w:ascii="Times New Roman" w:hAnsi="Times New Roman" w:cs="Times New Roman"/>
          <w:sz w:val="24"/>
          <w:szCs w:val="24"/>
        </w:rPr>
      </w:pPr>
    </w:p>
    <w:p w14:paraId="11BD766E" w14:textId="77777777" w:rsidR="007941BC" w:rsidRPr="00674BAC" w:rsidRDefault="007941BC" w:rsidP="00794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(allkirjastatud digitaalselt)</w:t>
      </w:r>
    </w:p>
    <w:sectPr w:rsidR="007941BC" w:rsidRPr="00674BAC" w:rsidSect="007941BC">
      <w:footerReference w:type="default" r:id="rId2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5" w:author="Katariina Kärsten - JUSTDIGI" w:date="2025-02-18T16:57:00Z" w:initials="KK">
    <w:p w14:paraId="3D9B8697" w14:textId="77777777" w:rsidR="00A13BC0" w:rsidRDefault="00A13BC0" w:rsidP="00A13BC0">
      <w:pPr>
        <w:pStyle w:val="Kommentaaritekst"/>
      </w:pPr>
      <w:r>
        <w:rPr>
          <w:rStyle w:val="Kommentaariviide"/>
        </w:rPr>
        <w:annotationRef/>
      </w:r>
      <w:r>
        <w:t xml:space="preserve">Kindlustusandja tegevusloa taotlemisel esitatavate andmete ja dokumentide loetelu on sätestatud KindlTS §-s 17. Selles ei sisaldu taotleja kohustust esitada oma aadress. Lg 1-1 sätestab kohustuse põhikirjaga kindlaks määrata, et kindlustusandja registrijärgne asukoht ja peakontor on Eestis. </w:t>
      </w:r>
    </w:p>
    <w:p w14:paraId="12873609" w14:textId="77777777" w:rsidR="00A13BC0" w:rsidRDefault="00A13BC0" w:rsidP="00A13BC0">
      <w:pPr>
        <w:pStyle w:val="Kommentaaritekst"/>
      </w:pPr>
      <w:r>
        <w:t xml:space="preserve">Kohustus esitada taotleja aadress on sätestatud kindlustusandja filiaalile KindlTS § 25 lg 1 p 3, filiaalil kolmandas riigis KindlTS § 28 lg 2 p 2, teise lepinguriigi kindlustusandja filiaalile Eestis KindlTS § 37 lg 1 p 1, kolmanda riigi kindlustusandja filiaalile Eestis KindlTS § 38 lg 2 p 1 ja 3, vahendajatele, maakleritele jne. </w:t>
      </w:r>
    </w:p>
    <w:p w14:paraId="3D6530E0" w14:textId="77777777" w:rsidR="00A13BC0" w:rsidRDefault="00A13BC0" w:rsidP="00A13BC0">
      <w:pPr>
        <w:pStyle w:val="Kommentaaritekst"/>
      </w:pPr>
      <w:r>
        <w:t xml:space="preserve">Kuid Eestis asutatud ja Eestis tegevusluba taotlevale kindlustusandjale aadressi esitamise kohustust KindlTS-st ei paista (KindlTS § 17). Kui selline säte KindlTS-s siiski on, palume selguse huvides lisada siia selle sätte viide. Kui kindlustusandjal seda kohustust ei ole, siis tuleks see KindlTS-s sätestada. </w:t>
      </w:r>
    </w:p>
  </w:comment>
  <w:comment w:id="17" w:author="Katariina Kärsten - JUSTDIGI" w:date="2025-02-18T17:08:00Z" w:initials="KK">
    <w:p w14:paraId="75B4CE38" w14:textId="77777777" w:rsidR="00702249" w:rsidRDefault="00702249" w:rsidP="00702249">
      <w:pPr>
        <w:pStyle w:val="Kommentaaritekst"/>
      </w:pPr>
      <w:r>
        <w:rPr>
          <w:rStyle w:val="Kommentaariviide"/>
        </w:rPr>
        <w:annotationRef/>
      </w:r>
      <w:r>
        <w:t xml:space="preserve">Kohustus teavitada FI-d juhi ametiaja pikendamisest on olemas ka KindlTS § 107 lg 4 teises lauses ja KAVS § 41 lg-s 4. Ülevaatlikkuse huvides võiks siin nimetada ka KindlTS ja KAVS. </w:t>
      </w:r>
    </w:p>
  </w:comment>
  <w:comment w:id="18" w:author="Katariina Kärsten - JUSTDIGI" w:date="2025-02-18T17:02:00Z" w:initials="KK">
    <w:p w14:paraId="19310190" w14:textId="3D614E25" w:rsidR="00C223F1" w:rsidRDefault="00C223F1" w:rsidP="00C223F1">
      <w:pPr>
        <w:pStyle w:val="Kommentaaritekst"/>
      </w:pPr>
      <w:r>
        <w:rPr>
          <w:rStyle w:val="Kommentaariviide"/>
        </w:rPr>
        <w:annotationRef/>
      </w:r>
      <w:r>
        <w:t xml:space="preserve">Juhi ametiaja pikendamisest ei ole juttu ka IFS § 311 lg-s 1. Palume hinnata, kas ka IFS vastavat sätet tuleks sarnaselt täiendada. </w:t>
      </w:r>
    </w:p>
  </w:comment>
  <w:comment w:id="19" w:author="Katariina Kärsten - JUSTDIGI" w:date="2025-02-28T11:03:00Z" w:initials="KK">
    <w:p w14:paraId="42881319" w14:textId="77777777" w:rsidR="00285818" w:rsidRDefault="00C63282" w:rsidP="00285818">
      <w:pPr>
        <w:pStyle w:val="Kommentaaritekst"/>
      </w:pPr>
      <w:r>
        <w:rPr>
          <w:rStyle w:val="Kommentaariviide"/>
        </w:rPr>
        <w:annotationRef/>
      </w:r>
      <w:r w:rsidR="00285818">
        <w:t xml:space="preserve">Sõna "säte" viitab paragrahvi tekstile, st jääb mulje, justkui oleks paragrahvi sisu ebatäpne, aga tegelikult on pealkiri ebatäpne. </w:t>
      </w:r>
    </w:p>
    <w:p w14:paraId="6607B2E5" w14:textId="77777777" w:rsidR="00285818" w:rsidRDefault="00285818" w:rsidP="00285818">
      <w:pPr>
        <w:pStyle w:val="Kommentaaritekst"/>
      </w:pPr>
      <w:r>
        <w:t xml:space="preserve">Palume lause üle vaadata ja parandada. </w:t>
      </w:r>
    </w:p>
  </w:comment>
  <w:comment w:id="23" w:author="Katariina Kärsten - JUSTDIGI" w:date="2025-02-20T13:13:00Z" w:initials="KK">
    <w:p w14:paraId="73A5EB1D" w14:textId="45CADC3C" w:rsidR="00F540E9" w:rsidRDefault="00F540E9" w:rsidP="00F540E9">
      <w:pPr>
        <w:pStyle w:val="Kommentaaritekst"/>
      </w:pPr>
      <w:r>
        <w:rPr>
          <w:rStyle w:val="Kommentaariviide"/>
        </w:rPr>
        <w:annotationRef/>
      </w:r>
      <w:r>
        <w:t xml:space="preserve">Teisel ringil lisandus eelnõusse KAVS § 78 lg 1-1, palume siia lisada info ka selle volitusnormi kohta, samuti rakendusakti kavand.  </w:t>
      </w:r>
    </w:p>
  </w:comment>
  <w:comment w:id="24" w:author="Katariina Kärsten - JUSTDIGI" w:date="2025-02-28T13:54:00Z" w:initials="KK">
    <w:p w14:paraId="1FA5012D" w14:textId="77777777" w:rsidR="003A70AA" w:rsidRDefault="003A70AA" w:rsidP="003A70AA">
      <w:pPr>
        <w:pStyle w:val="Kommentaaritekst"/>
      </w:pPr>
      <w:r>
        <w:rPr>
          <w:rStyle w:val="Kommentaariviide"/>
        </w:rPr>
        <w:annotationRef/>
      </w:r>
      <w:r>
        <w:t xml:space="preserve">Selleks, et oleks mõistlikult võimalik rakendusaktid õigeaegselt ette valmistada ja seadusega samaaegselt jõustada, soovitame siiski valida konkreetne jõustumisaeg.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D6530E0" w15:done="0"/>
  <w15:commentEx w15:paraId="75B4CE38" w15:done="0"/>
  <w15:commentEx w15:paraId="19310190" w15:done="0"/>
  <w15:commentEx w15:paraId="6607B2E5" w15:done="0"/>
  <w15:commentEx w15:paraId="73A5EB1D" w15:done="0"/>
  <w15:commentEx w15:paraId="1FA5012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FD41448" w16cex:dateUtc="2025-02-18T14:57:00Z"/>
  <w16cex:commentExtensible w16cex:durableId="68598813" w16cex:dateUtc="2025-02-18T15:08:00Z"/>
  <w16cex:commentExtensible w16cex:durableId="7F6F8829" w16cex:dateUtc="2025-02-18T15:02:00Z"/>
  <w16cex:commentExtensible w16cex:durableId="36C483C4" w16cex:dateUtc="2025-02-28T09:03:00Z"/>
  <w16cex:commentExtensible w16cex:durableId="23C4B63A" w16cex:dateUtc="2025-02-20T11:13:00Z"/>
  <w16cex:commentExtensible w16cex:durableId="088FC45E" w16cex:dateUtc="2025-02-28T11: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D6530E0" w16cid:durableId="0FD41448"/>
  <w16cid:commentId w16cid:paraId="75B4CE38" w16cid:durableId="68598813"/>
  <w16cid:commentId w16cid:paraId="19310190" w16cid:durableId="7F6F8829"/>
  <w16cid:commentId w16cid:paraId="6607B2E5" w16cid:durableId="36C483C4"/>
  <w16cid:commentId w16cid:paraId="73A5EB1D" w16cid:durableId="23C4B63A"/>
  <w16cid:commentId w16cid:paraId="1FA5012D" w16cid:durableId="088FC4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4EFB03" w14:textId="77777777" w:rsidR="001C1BAB" w:rsidRDefault="001C1BAB" w:rsidP="007941BC">
      <w:pPr>
        <w:spacing w:after="0" w:line="240" w:lineRule="auto"/>
      </w:pPr>
      <w:r>
        <w:separator/>
      </w:r>
    </w:p>
  </w:endnote>
  <w:endnote w:type="continuationSeparator" w:id="0">
    <w:p w14:paraId="7A87271B" w14:textId="77777777" w:rsidR="001C1BAB" w:rsidRDefault="001C1BAB" w:rsidP="007941BC">
      <w:pPr>
        <w:spacing w:after="0" w:line="240" w:lineRule="auto"/>
      </w:pPr>
      <w:r>
        <w:continuationSeparator/>
      </w:r>
    </w:p>
  </w:endnote>
  <w:endnote w:type="continuationNotice" w:id="1">
    <w:p w14:paraId="09F861FB" w14:textId="77777777" w:rsidR="001C1BAB" w:rsidRDefault="001C1B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1606845219"/>
      <w:docPartObj>
        <w:docPartGallery w:val="Page Numbers (Bottom of Page)"/>
        <w:docPartUnique/>
      </w:docPartObj>
    </w:sdtPr>
    <w:sdtContent>
      <w:p w14:paraId="13C37010" w14:textId="77777777" w:rsidR="007941BC" w:rsidRPr="00C63FE8" w:rsidRDefault="007941BC">
        <w:pPr>
          <w:pStyle w:val="Jalus"/>
          <w:jc w:val="center"/>
          <w:rPr>
            <w:rFonts w:ascii="Times New Roman" w:hAnsi="Times New Roman" w:cs="Times New Roman"/>
          </w:rPr>
        </w:pPr>
        <w:r w:rsidRPr="00C63FE8">
          <w:rPr>
            <w:rFonts w:ascii="Times New Roman" w:hAnsi="Times New Roman" w:cs="Times New Roman"/>
          </w:rPr>
          <w:fldChar w:fldCharType="begin"/>
        </w:r>
        <w:r w:rsidRPr="00C63FE8">
          <w:rPr>
            <w:rFonts w:ascii="Times New Roman" w:hAnsi="Times New Roman" w:cs="Times New Roman"/>
          </w:rPr>
          <w:instrText>PAGE   \* MERGEFORMAT</w:instrText>
        </w:r>
        <w:r w:rsidRPr="00C63FE8">
          <w:rPr>
            <w:rFonts w:ascii="Times New Roman" w:hAnsi="Times New Roman" w:cs="Times New Roman"/>
          </w:rPr>
          <w:fldChar w:fldCharType="separate"/>
        </w:r>
        <w:r w:rsidRPr="00C63FE8">
          <w:rPr>
            <w:rFonts w:ascii="Times New Roman" w:hAnsi="Times New Roman" w:cs="Times New Roman"/>
          </w:rPr>
          <w:t>2</w:t>
        </w:r>
        <w:r w:rsidRPr="00C63FE8">
          <w:rPr>
            <w:rFonts w:ascii="Times New Roman" w:hAnsi="Times New Roman" w:cs="Times New Roman"/>
          </w:rPr>
          <w:fldChar w:fldCharType="end"/>
        </w:r>
      </w:p>
    </w:sdtContent>
  </w:sdt>
  <w:p w14:paraId="4BAED474" w14:textId="77777777" w:rsidR="007941BC" w:rsidRDefault="007941B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27CED2" w14:textId="77777777" w:rsidR="001C1BAB" w:rsidRDefault="001C1BAB" w:rsidP="007941BC">
      <w:pPr>
        <w:spacing w:after="0" w:line="240" w:lineRule="auto"/>
      </w:pPr>
      <w:r>
        <w:separator/>
      </w:r>
    </w:p>
  </w:footnote>
  <w:footnote w:type="continuationSeparator" w:id="0">
    <w:p w14:paraId="27586690" w14:textId="77777777" w:rsidR="001C1BAB" w:rsidRDefault="001C1BAB" w:rsidP="007941BC">
      <w:pPr>
        <w:spacing w:after="0" w:line="240" w:lineRule="auto"/>
      </w:pPr>
      <w:r>
        <w:continuationSeparator/>
      </w:r>
    </w:p>
  </w:footnote>
  <w:footnote w:type="continuationNotice" w:id="1">
    <w:p w14:paraId="50C7A212" w14:textId="77777777" w:rsidR="001C1BAB" w:rsidRDefault="001C1BAB">
      <w:pPr>
        <w:spacing w:after="0" w:line="240" w:lineRule="auto"/>
      </w:pPr>
    </w:p>
  </w:footnote>
  <w:footnote w:id="2">
    <w:p w14:paraId="62EA9C93" w14:textId="77777777" w:rsidR="007941BC" w:rsidRPr="003413DD" w:rsidRDefault="007941BC" w:rsidP="007941BC">
      <w:pPr>
        <w:pStyle w:val="Allmrkusetekst"/>
        <w:rPr>
          <w:lang w:val="et-EE"/>
        </w:rPr>
      </w:pPr>
      <w:r>
        <w:rPr>
          <w:rStyle w:val="Allmrkuseviide"/>
        </w:rPr>
        <w:footnoteRef/>
      </w:r>
      <w:r w:rsidRPr="00643B2F">
        <w:rPr>
          <w:lang w:val="da-DK"/>
        </w:rPr>
        <w:t xml:space="preserve"> Euroopa Komisjon. EU Taxonomy Navigator. Kättesaadav: </w:t>
      </w:r>
      <w:hyperlink r:id="rId1" w:history="1">
        <w:r w:rsidRPr="00643B2F">
          <w:rPr>
            <w:rStyle w:val="Hperlink"/>
            <w:lang w:val="da-DK"/>
          </w:rPr>
          <w:t>https://ec.europa.eu/sustainable-finance-taxonomy/</w:t>
        </w:r>
      </w:hyperlink>
    </w:p>
  </w:footnote>
  <w:footnote w:id="3">
    <w:p w14:paraId="5D85A4FE" w14:textId="77777777" w:rsidR="007941BC" w:rsidRPr="00530848" w:rsidRDefault="007941BC" w:rsidP="007941BC">
      <w:pPr>
        <w:pStyle w:val="Allmrkusetekst"/>
        <w:rPr>
          <w:lang w:val="fi-FI"/>
        </w:rPr>
      </w:pPr>
      <w:r w:rsidRPr="00A028BA">
        <w:rPr>
          <w:rStyle w:val="Allmrkuseviide"/>
        </w:rPr>
        <w:footnoteRef/>
      </w:r>
      <w:r w:rsidRPr="00530848">
        <w:rPr>
          <w:lang w:val="fi-FI"/>
        </w:rPr>
        <w:t xml:space="preserve"> </w:t>
      </w:r>
      <w:r>
        <w:rPr>
          <w:lang w:val="fi-FI"/>
        </w:rPr>
        <w:t>Rahandusministeerium. Finantspoliitika programm (2024</w:t>
      </w:r>
      <w:r w:rsidRPr="00643B2F">
        <w:rPr>
          <w:sz w:val="24"/>
          <w:szCs w:val="24"/>
          <w:lang w:val="da-DK"/>
        </w:rPr>
        <w:t>–</w:t>
      </w:r>
      <w:r>
        <w:rPr>
          <w:lang w:val="fi-FI"/>
        </w:rPr>
        <w:t xml:space="preserve">2027). </w:t>
      </w:r>
      <w:r w:rsidRPr="00351553">
        <w:rPr>
          <w:lang w:val="et-EE"/>
        </w:rPr>
        <w:t>Kättesaadav</w:t>
      </w:r>
      <w:r w:rsidRPr="00530848">
        <w:rPr>
          <w:lang w:val="fi-FI"/>
        </w:rPr>
        <w:t xml:space="preserve">: </w:t>
      </w:r>
      <w:r w:rsidRPr="00643B2F">
        <w:rPr>
          <w:lang w:val="da-DK"/>
        </w:rPr>
        <w:t>https://fin.ee/sites/default/files/documents/2024-02/Finantspoliitika%20programm%202024-2027.pdf</w:t>
      </w:r>
      <w:r w:rsidRPr="00530848">
        <w:rPr>
          <w:lang w:val="fi-FI"/>
        </w:rPr>
        <w:t xml:space="preserve"> </w:t>
      </w:r>
    </w:p>
  </w:footnote>
  <w:footnote w:id="4">
    <w:p w14:paraId="6B178C32" w14:textId="77777777" w:rsidR="007941BC" w:rsidRPr="006053AD" w:rsidRDefault="007941BC" w:rsidP="007941BC">
      <w:pPr>
        <w:pStyle w:val="Allmrkusetekst"/>
        <w:rPr>
          <w:lang w:val="et-EE"/>
        </w:rPr>
      </w:pPr>
      <w:r>
        <w:rPr>
          <w:rStyle w:val="Allmrkuseviide"/>
        </w:rPr>
        <w:footnoteRef/>
      </w:r>
      <w:r w:rsidRPr="00A27A99">
        <w:rPr>
          <w:lang w:val="fi-FI"/>
        </w:rPr>
        <w:t xml:space="preserve"> </w:t>
      </w:r>
      <w:r>
        <w:rPr>
          <w:lang w:val="fi-FI"/>
        </w:rPr>
        <w:t xml:space="preserve">ISDA. Kättesaadav: </w:t>
      </w:r>
      <w:hyperlink r:id="rId2" w:history="1">
        <w:r w:rsidRPr="00F17155">
          <w:rPr>
            <w:rStyle w:val="Hperlink"/>
            <w:lang w:val="et-EE"/>
          </w:rPr>
          <w:t>https://www.isda.org/</w:t>
        </w:r>
      </w:hyperlink>
      <w:r>
        <w:rPr>
          <w:lang w:val="et-EE"/>
        </w:rPr>
        <w:t xml:space="preserve"> </w:t>
      </w:r>
      <w:r w:rsidRPr="00643B2F">
        <w:rPr>
          <w:sz w:val="24"/>
          <w:szCs w:val="24"/>
          <w:lang w:val="fi-FI"/>
        </w:rPr>
        <w:t>–</w:t>
      </w:r>
      <w:r w:rsidRPr="006053AD">
        <w:rPr>
          <w:lang w:val="et-EE"/>
        </w:rPr>
        <w:t xml:space="preserve"> ISDA on üks maailma suurimaid globaalseid finantsinstrumentidega kauplemise ühendusi, mis esindab oma majandustegevuses tuletistehinguid sõlmivaid osapooli. </w:t>
      </w:r>
      <w:r>
        <w:rPr>
          <w:lang w:val="et-EE"/>
        </w:rPr>
        <w:t xml:space="preserve">ISDA liikmete hulka kuulub enamik maailma suurimatest institutsioonidest, kes tegelevad tuletisinstrumentidega kauplemisega, samuti paljud ettevõtted ja valitsusasutused. </w:t>
      </w:r>
    </w:p>
  </w:footnote>
  <w:footnote w:id="5">
    <w:p w14:paraId="016A57E6" w14:textId="77777777" w:rsidR="007941BC" w:rsidRPr="006053AD" w:rsidRDefault="007941BC" w:rsidP="007941BC">
      <w:pPr>
        <w:pStyle w:val="Allmrkusetekst"/>
        <w:rPr>
          <w:lang w:val="et-EE"/>
        </w:rPr>
      </w:pPr>
      <w:r>
        <w:rPr>
          <w:rStyle w:val="Allmrkuseviide"/>
        </w:rPr>
        <w:footnoteRef/>
      </w:r>
      <w:r w:rsidRPr="006053AD">
        <w:rPr>
          <w:lang w:val="et-EE"/>
        </w:rPr>
        <w:t xml:space="preserve"> </w:t>
      </w:r>
      <w:r>
        <w:rPr>
          <w:lang w:val="et-EE"/>
        </w:rPr>
        <w:t xml:space="preserve">ISDA. 2018 ISDA Model Netting Act and Guide. Kättesaadav: </w:t>
      </w:r>
      <w:hyperlink r:id="rId3" w:history="1">
        <w:r w:rsidRPr="00F17155">
          <w:rPr>
            <w:rStyle w:val="Hperlink"/>
            <w:lang w:val="et-EE"/>
          </w:rPr>
          <w:t>https://service.betterregulation.com/sites/default/files/FINAL_2018-ISDA-Model-Netting-Act-and-Guide_Oct15.pdf</w:t>
        </w:r>
      </w:hyperlink>
    </w:p>
  </w:footnote>
  <w:footnote w:id="6">
    <w:p w14:paraId="67BABE3C" w14:textId="77777777" w:rsidR="007941BC" w:rsidRPr="006053AD" w:rsidRDefault="007941BC" w:rsidP="007941BC">
      <w:pPr>
        <w:pStyle w:val="Allmrkusetekst"/>
        <w:rPr>
          <w:lang w:val="et-EE"/>
        </w:rPr>
      </w:pPr>
      <w:r>
        <w:rPr>
          <w:rStyle w:val="Allmrkuseviide"/>
        </w:rPr>
        <w:footnoteRef/>
      </w:r>
      <w:r w:rsidRPr="006053AD">
        <w:rPr>
          <w:lang w:val="et-EE"/>
        </w:rPr>
        <w:t xml:space="preserve"> </w:t>
      </w:r>
      <w:r>
        <w:rPr>
          <w:lang w:val="et-EE"/>
        </w:rPr>
        <w:t xml:space="preserve">UNIDROIT. Kättesaadav: </w:t>
      </w:r>
      <w:hyperlink r:id="rId4" w:history="1">
        <w:r w:rsidRPr="00F17155">
          <w:rPr>
            <w:rStyle w:val="Hperlink"/>
            <w:lang w:val="et-EE"/>
          </w:rPr>
          <w:t>https://www.unidroit.org/english/principles/netting/netting-principles2013-e.pdf</w:t>
        </w:r>
      </w:hyperlink>
    </w:p>
  </w:footnote>
  <w:footnote w:id="7">
    <w:p w14:paraId="02210009" w14:textId="77777777" w:rsidR="007941BC" w:rsidRPr="006053AD" w:rsidRDefault="007941BC" w:rsidP="007941BC">
      <w:pPr>
        <w:pStyle w:val="Allmrkusetekst"/>
        <w:rPr>
          <w:lang w:val="et-EE"/>
        </w:rPr>
      </w:pPr>
      <w:r>
        <w:rPr>
          <w:rStyle w:val="Allmrkuseviide"/>
        </w:rPr>
        <w:footnoteRef/>
      </w:r>
      <w:r w:rsidRPr="006053AD">
        <w:rPr>
          <w:lang w:val="et-EE"/>
        </w:rPr>
        <w:t xml:space="preserve"> </w:t>
      </w:r>
      <w:r>
        <w:rPr>
          <w:lang w:val="et-EE"/>
        </w:rPr>
        <w:t xml:space="preserve">UNCITRAL. Kättesaadav: </w:t>
      </w:r>
      <w:hyperlink r:id="rId5" w:history="1">
        <w:r w:rsidRPr="00F17155">
          <w:rPr>
            <w:rStyle w:val="Hperlink"/>
            <w:lang w:val="et-EE"/>
          </w:rPr>
          <w:t>https://uncitral.un.org/sites/uncitral.un.org/files/media-documents/uncitral/en/05-80722_ebook.pdf</w:t>
        </w:r>
      </w:hyperlink>
      <w:r w:rsidRPr="006053AD">
        <w:rPr>
          <w:rStyle w:val="Hperlink"/>
          <w:lang w:val="et-EE"/>
        </w:rPr>
        <w:t xml:space="preserve"> </w:t>
      </w:r>
      <w:r w:rsidRPr="006053AD">
        <w:rPr>
          <w:lang w:val="et-EE"/>
        </w:rPr>
        <w:t xml:space="preserve">    </w:t>
      </w:r>
    </w:p>
  </w:footnote>
  <w:footnote w:id="8">
    <w:p w14:paraId="470AF7FD" w14:textId="77777777" w:rsidR="007941BC" w:rsidRPr="002F3008" w:rsidRDefault="007941BC" w:rsidP="007941BC">
      <w:pPr>
        <w:pStyle w:val="Allmrkusetekst"/>
        <w:rPr>
          <w:lang w:val="et-EE"/>
        </w:rPr>
      </w:pPr>
      <w:r>
        <w:rPr>
          <w:rStyle w:val="Allmrkuseviide"/>
        </w:rPr>
        <w:footnoteRef/>
      </w:r>
      <w:r w:rsidRPr="002F3008">
        <w:rPr>
          <w:lang w:val="et-EE"/>
        </w:rPr>
        <w:t xml:space="preserve"> </w:t>
      </w:r>
      <w:r>
        <w:rPr>
          <w:lang w:val="et-EE"/>
        </w:rPr>
        <w:t xml:space="preserve">UNIDROIT. Kättesaadav: </w:t>
      </w:r>
      <w:hyperlink r:id="rId6" w:history="1">
        <w:r w:rsidRPr="00F17155">
          <w:rPr>
            <w:rStyle w:val="Hperlink"/>
            <w:lang w:val="et-EE"/>
          </w:rPr>
          <w:t>https://www.unidroit.org/instruments/capital-markets/geneva-convention/</w:t>
        </w:r>
      </w:hyperlink>
      <w:r w:rsidRPr="002F3008">
        <w:rPr>
          <w:lang w:val="et-EE"/>
        </w:rPr>
        <w:t xml:space="preserve"> </w:t>
      </w:r>
    </w:p>
  </w:footnote>
  <w:footnote w:id="9">
    <w:p w14:paraId="0AD890E3" w14:textId="77777777" w:rsidR="007941BC" w:rsidRPr="002F3008" w:rsidRDefault="007941BC" w:rsidP="007941BC">
      <w:pPr>
        <w:pStyle w:val="Allmrkusetekst"/>
        <w:rPr>
          <w:lang w:val="et-EE"/>
        </w:rPr>
      </w:pPr>
      <w:r>
        <w:rPr>
          <w:rStyle w:val="Allmrkuseviide"/>
        </w:rPr>
        <w:footnoteRef/>
      </w:r>
      <w:r w:rsidRPr="002F3008">
        <w:rPr>
          <w:lang w:val="et-EE"/>
        </w:rPr>
        <w:t xml:space="preserve"> </w:t>
      </w:r>
      <w:r>
        <w:rPr>
          <w:lang w:val="et-EE"/>
        </w:rPr>
        <w:t xml:space="preserve">Finantsstabiilsuse Nõukogu. Kättesaadav: </w:t>
      </w:r>
      <w:hyperlink r:id="rId7" w:history="1">
        <w:r w:rsidRPr="00F17155">
          <w:rPr>
            <w:rStyle w:val="Hperlink"/>
            <w:lang w:val="et-EE"/>
          </w:rPr>
          <w:t>https://www.fsb.org/wp-content/uploads/r_141015.pdf</w:t>
        </w:r>
      </w:hyperlink>
      <w:r w:rsidRPr="002F3008">
        <w:rPr>
          <w:lang w:val="et-EE"/>
        </w:rPr>
        <w:t xml:space="preserve"> </w:t>
      </w:r>
    </w:p>
  </w:footnote>
  <w:footnote w:id="10">
    <w:p w14:paraId="313B1521" w14:textId="77777777" w:rsidR="007941BC" w:rsidRPr="004D038A" w:rsidRDefault="007941BC" w:rsidP="007941BC">
      <w:pPr>
        <w:pStyle w:val="Allmrkusetekst"/>
        <w:rPr>
          <w:lang w:val="et-EE"/>
        </w:rPr>
      </w:pPr>
      <w:r>
        <w:rPr>
          <w:rStyle w:val="Allmrkuseviide"/>
        </w:rPr>
        <w:footnoteRef/>
      </w:r>
      <w:r w:rsidRPr="004D038A">
        <w:rPr>
          <w:lang w:val="et-EE"/>
        </w:rPr>
        <w:t xml:space="preserve"> LHV</w:t>
      </w:r>
      <w:r>
        <w:rPr>
          <w:lang w:val="et-EE"/>
        </w:rPr>
        <w:t xml:space="preserve">. </w:t>
      </w:r>
      <w:r w:rsidRPr="004D038A">
        <w:rPr>
          <w:lang w:val="et-EE"/>
        </w:rPr>
        <w:t>Investeerimisõpik. Kättesaadav</w:t>
      </w:r>
      <w:r>
        <w:rPr>
          <w:lang w:val="et-EE"/>
        </w:rPr>
        <w:t xml:space="preserve">: </w:t>
      </w:r>
      <w:hyperlink r:id="rId8" w:history="1">
        <w:r w:rsidRPr="004D038A">
          <w:rPr>
            <w:rStyle w:val="Hperlink"/>
            <w:lang w:val="et-EE"/>
          </w:rPr>
          <w:t>https://fp.lhv.ee/academy/investmentguide/terms?locale=et&amp;firstLetter=true&amp;key=R</w:t>
        </w:r>
      </w:hyperlink>
      <w:r w:rsidRPr="004D038A">
        <w:rPr>
          <w:lang w:val="et-EE"/>
        </w:rPr>
        <w:t xml:space="preserve"> </w:t>
      </w:r>
    </w:p>
  </w:footnote>
  <w:footnote w:id="11">
    <w:p w14:paraId="42A66376" w14:textId="77777777" w:rsidR="007941BC" w:rsidRPr="004D038A" w:rsidRDefault="007941BC" w:rsidP="007941BC">
      <w:pPr>
        <w:pStyle w:val="Allmrkusetekst"/>
        <w:rPr>
          <w:lang w:val="et-EE"/>
        </w:rPr>
      </w:pPr>
      <w:r>
        <w:rPr>
          <w:rStyle w:val="Allmrkuseviide"/>
        </w:rPr>
        <w:footnoteRef/>
      </w:r>
      <w:r w:rsidRPr="004D038A">
        <w:rPr>
          <w:lang w:val="et-EE"/>
        </w:rPr>
        <w:t xml:space="preserve"> Nasdaq</w:t>
      </w:r>
      <w:r>
        <w:rPr>
          <w:lang w:val="et-EE"/>
        </w:rPr>
        <w:t>. V</w:t>
      </w:r>
      <w:r w:rsidRPr="004D038A">
        <w:rPr>
          <w:lang w:val="et-EE"/>
        </w:rPr>
        <w:t>äärtpaberite teejuht. Kättesaadav</w:t>
      </w:r>
      <w:r>
        <w:rPr>
          <w:lang w:val="et-EE"/>
        </w:rPr>
        <w:t xml:space="preserve">: </w:t>
      </w:r>
      <w:hyperlink r:id="rId9" w:history="1">
        <w:r w:rsidRPr="004D038A">
          <w:rPr>
            <w:rStyle w:val="Hperlink"/>
            <w:lang w:val="et-EE"/>
          </w:rPr>
          <w:t>https://www.nasdaqbaltic.com/files/tallinn/bors/koolitus/Vaartpaberite_teejuht.pdf</w:t>
        </w:r>
      </w:hyperlink>
    </w:p>
  </w:footnote>
  <w:footnote w:id="12">
    <w:p w14:paraId="044282DB" w14:textId="77777777" w:rsidR="007941BC" w:rsidRPr="004D038A" w:rsidRDefault="007941BC" w:rsidP="007941BC">
      <w:pPr>
        <w:pStyle w:val="Allmrkusetekst"/>
        <w:rPr>
          <w:lang w:val="et-EE"/>
        </w:rPr>
      </w:pPr>
      <w:r>
        <w:rPr>
          <w:rStyle w:val="Allmrkuseviide"/>
        </w:rPr>
        <w:footnoteRef/>
      </w:r>
      <w:r w:rsidRPr="004D038A">
        <w:rPr>
          <w:lang w:val="et-EE"/>
        </w:rPr>
        <w:t xml:space="preserve"> International Capital Markets Association</w:t>
      </w:r>
      <w:r>
        <w:rPr>
          <w:lang w:val="et-EE"/>
        </w:rPr>
        <w:t>.</w:t>
      </w:r>
      <w:r w:rsidRPr="004D038A">
        <w:rPr>
          <w:lang w:val="et-EE"/>
        </w:rPr>
        <w:t xml:space="preserve"> Q&amp;A: Frequently Asked Questions on Repo, lk 5. Kättesaadav</w:t>
      </w:r>
      <w:r>
        <w:rPr>
          <w:lang w:val="et-EE"/>
        </w:rPr>
        <w:t xml:space="preserve">: </w:t>
      </w:r>
      <w:hyperlink r:id="rId10" w:history="1">
        <w:r w:rsidRPr="004D038A">
          <w:rPr>
            <w:rStyle w:val="Hperlink"/>
            <w:lang w:val="et-EE"/>
          </w:rPr>
          <w:t>https://www.icmagroup.org/assets/documents/Regulatory/Repo/Repo-FAQs-January-2019-050221.pdf</w:t>
        </w:r>
      </w:hyperlink>
    </w:p>
  </w:footnote>
  <w:footnote w:id="13">
    <w:p w14:paraId="06A2CEFF" w14:textId="77777777" w:rsidR="007941BC" w:rsidRPr="00B84A2C" w:rsidRDefault="007941BC" w:rsidP="007941BC">
      <w:pPr>
        <w:pStyle w:val="Allmrkusetekst"/>
        <w:ind w:right="756"/>
        <w:rPr>
          <w:lang w:val="fi-FI"/>
        </w:rPr>
      </w:pPr>
      <w:r>
        <w:rPr>
          <w:rStyle w:val="Allmrkuseviide"/>
        </w:rPr>
        <w:footnoteRef/>
      </w:r>
      <w:r w:rsidRPr="00B84A2C">
        <w:rPr>
          <w:lang w:val="fi-FI"/>
        </w:rPr>
        <w:t xml:space="preserve"> </w:t>
      </w:r>
      <w:r>
        <w:rPr>
          <w:lang w:val="fi-FI"/>
        </w:rPr>
        <w:t xml:space="preserve">ISDA. </w:t>
      </w:r>
      <w:r w:rsidRPr="00351553">
        <w:rPr>
          <w:lang w:val="et-EE"/>
        </w:rPr>
        <w:t xml:space="preserve">Lepingute tekstid on </w:t>
      </w:r>
      <w:r>
        <w:rPr>
          <w:lang w:val="et-EE"/>
        </w:rPr>
        <w:t>tasu eest kättesaadavad:</w:t>
      </w:r>
      <w:r>
        <w:rPr>
          <w:lang w:val="fi-FI"/>
        </w:rPr>
        <w:t xml:space="preserve"> </w:t>
      </w:r>
      <w:hyperlink r:id="rId11" w:history="1">
        <w:r w:rsidRPr="00F17155">
          <w:rPr>
            <w:rStyle w:val="Hperlink"/>
            <w:lang w:val="fi-FI"/>
          </w:rPr>
          <w:t>https://www.isda.org/book/1992-isda-master-agreement-multi-currency/</w:t>
        </w:r>
      </w:hyperlink>
      <w:r w:rsidRPr="00B84A2C">
        <w:rPr>
          <w:lang w:val="fi-FI"/>
        </w:rPr>
        <w:t xml:space="preserve"> ja </w:t>
      </w:r>
      <w:hyperlink r:id="rId12" w:history="1">
        <w:r w:rsidRPr="00B84A2C">
          <w:rPr>
            <w:rStyle w:val="Hperlink"/>
            <w:lang w:val="fi-FI"/>
          </w:rPr>
          <w:t>https://www.isda.org/book/2002-isda-master-agreement-mylibrary/</w:t>
        </w:r>
      </w:hyperlink>
      <w:r w:rsidRPr="00B84A2C">
        <w:rPr>
          <w:lang w:val="fi-FI"/>
        </w:rPr>
        <w:t xml:space="preserve">.  </w:t>
      </w:r>
    </w:p>
  </w:footnote>
  <w:footnote w:id="14">
    <w:p w14:paraId="2EEBD265" w14:textId="77777777" w:rsidR="007941BC" w:rsidRPr="00B84A2C" w:rsidRDefault="007941BC" w:rsidP="007941BC">
      <w:pPr>
        <w:pStyle w:val="Allmrkusetekst"/>
        <w:ind w:right="756"/>
        <w:rPr>
          <w:lang w:val="fi-FI"/>
        </w:rPr>
      </w:pPr>
      <w:r>
        <w:rPr>
          <w:rStyle w:val="Allmrkuseviide"/>
        </w:rPr>
        <w:footnoteRef/>
      </w:r>
      <w:r w:rsidRPr="00B84A2C">
        <w:rPr>
          <w:lang w:val="fi-FI"/>
        </w:rPr>
        <w:t xml:space="preserve"> </w:t>
      </w:r>
      <w:r w:rsidRPr="00351553">
        <w:rPr>
          <w:lang w:val="et-EE"/>
        </w:rPr>
        <w:t xml:space="preserve">Lepingute tekstid on </w:t>
      </w:r>
      <w:r>
        <w:rPr>
          <w:lang w:val="et-EE"/>
        </w:rPr>
        <w:t xml:space="preserve">kättesaadavad: </w:t>
      </w:r>
      <w:hyperlink r:id="rId13" w:history="1">
        <w:r w:rsidRPr="00B84A2C">
          <w:rPr>
            <w:rStyle w:val="Hperlink"/>
            <w:lang w:val="fi-FI"/>
          </w:rPr>
          <w:t>https://www.icmagroup.org/assets/documents/GMRA2000.pdf</w:t>
        </w:r>
      </w:hyperlink>
      <w:r w:rsidRPr="00B84A2C">
        <w:rPr>
          <w:lang w:val="fi-FI"/>
        </w:rPr>
        <w:t xml:space="preserve"> ja </w:t>
      </w:r>
      <w:hyperlink r:id="rId14" w:history="1">
        <w:r w:rsidRPr="004519B7">
          <w:rPr>
            <w:rStyle w:val="Hperlink"/>
            <w:lang w:val="fi-FI"/>
          </w:rPr>
          <w:t>https://www.icmagroup.org/assets/documents/Legal/GMRA-2011/GMRA-2011/GMRA%202011_2011.04.20_formular.pdf</w:t>
        </w:r>
      </w:hyperlink>
      <w:r w:rsidRPr="00B84A2C">
        <w:rPr>
          <w:lang w:val="fi-FI"/>
        </w:rPr>
        <w:t xml:space="preserve">. </w:t>
      </w:r>
    </w:p>
  </w:footnote>
  <w:footnote w:id="15">
    <w:p w14:paraId="27F34AA7" w14:textId="77777777" w:rsidR="007941BC" w:rsidRPr="00C84CAE" w:rsidRDefault="007941BC" w:rsidP="007941BC">
      <w:pPr>
        <w:pStyle w:val="Allmrkusetekst"/>
        <w:rPr>
          <w:lang w:val="fi-FI"/>
        </w:rPr>
      </w:pPr>
      <w:r>
        <w:rPr>
          <w:rStyle w:val="Allmrkuseviide"/>
        </w:rPr>
        <w:footnoteRef/>
      </w:r>
      <w:r w:rsidRPr="00C84CAE">
        <w:rPr>
          <w:lang w:val="fi-FI"/>
        </w:rPr>
        <w:t xml:space="preserve"> </w:t>
      </w:r>
      <w:r w:rsidRPr="00F85850">
        <w:rPr>
          <w:lang w:val="et-EE"/>
        </w:rPr>
        <w:t>Rahvusvaheliste turuosaliste jaoks on väiksema riskiga tuletistehingute sõlmimine riigiga, kuna riigile ei kohaldu maksejõuetuse regulatsioon.</w:t>
      </w:r>
    </w:p>
  </w:footnote>
  <w:footnote w:id="16">
    <w:p w14:paraId="3B83B9F7" w14:textId="77777777" w:rsidR="007941BC" w:rsidRPr="00C63FE8" w:rsidRDefault="007941BC" w:rsidP="007941BC">
      <w:pPr>
        <w:pStyle w:val="Allmrkusetekst"/>
        <w:rPr>
          <w:lang w:val="et-EE"/>
        </w:rPr>
      </w:pPr>
      <w:r>
        <w:rPr>
          <w:rStyle w:val="Allmrkuseviide"/>
        </w:rPr>
        <w:footnoteRef/>
      </w:r>
      <w:r w:rsidRPr="00643B2F">
        <w:rPr>
          <w:lang w:val="fi-FI"/>
        </w:rPr>
        <w:t xml:space="preserve"> </w:t>
      </w:r>
      <w:r w:rsidRPr="00205033">
        <w:rPr>
          <w:lang w:val="et-EE"/>
        </w:rPr>
        <w:t xml:space="preserve">Eesmärke nagu krediidikulude langemine, süstemaatiliste riskide vähendamine ja riskimaandamismeetmed on kajastanud ka Euroopa keskpank oma </w:t>
      </w:r>
      <w:r>
        <w:rPr>
          <w:lang w:val="et-EE"/>
        </w:rPr>
        <w:t xml:space="preserve">2021. aasta </w:t>
      </w:r>
      <w:r w:rsidRPr="00205033">
        <w:rPr>
          <w:lang w:val="et-EE"/>
        </w:rPr>
        <w:t>7. jaanuari arvamuses seoses Läti seaduseelnõuga tasaarvestuse režiimi väljatöötamiseks</w:t>
      </w:r>
      <w:r>
        <w:rPr>
          <w:lang w:val="et-EE"/>
        </w:rPr>
        <w:t>, punktid 1.1, 2.1 ja 2.2</w:t>
      </w:r>
      <w:r w:rsidRPr="00205033">
        <w:rPr>
          <w:lang w:val="et-EE"/>
        </w:rPr>
        <w:t>. Kättesaadav</w:t>
      </w:r>
      <w:r w:rsidRPr="00205033">
        <w:rPr>
          <w:lang w:val="fi-FI"/>
        </w:rPr>
        <w:t xml:space="preserve">: </w:t>
      </w:r>
      <w:hyperlink r:id="rId15" w:history="1">
        <w:r w:rsidRPr="00205033">
          <w:rPr>
            <w:rStyle w:val="Hperlink"/>
            <w:lang w:val="fi-FI"/>
          </w:rPr>
          <w:t>https://eur-lex.europa.eu/legal-content/EN/TXT/PDF/?uri=CELEX:52021AB0001&amp;from=EN</w:t>
        </w:r>
      </w:hyperlink>
    </w:p>
  </w:footnote>
  <w:footnote w:id="17">
    <w:p w14:paraId="478215A4" w14:textId="77777777" w:rsidR="007941BC" w:rsidRPr="00C63FE8" w:rsidRDefault="007941BC" w:rsidP="007941BC">
      <w:pPr>
        <w:pStyle w:val="Allmrkusetekst"/>
        <w:rPr>
          <w:lang w:val="et-EE"/>
        </w:rPr>
      </w:pPr>
      <w:r>
        <w:rPr>
          <w:rStyle w:val="Allmrkuseviide"/>
        </w:rPr>
        <w:footnoteRef/>
      </w:r>
      <w:r w:rsidRPr="00643B2F">
        <w:rPr>
          <w:lang w:val="et-EE"/>
        </w:rPr>
        <w:t xml:space="preserve"> </w:t>
      </w:r>
      <w:r w:rsidRPr="00E77370">
        <w:rPr>
          <w:lang w:val="et-EE"/>
        </w:rPr>
        <w:t>Baseli Pangandusjärelevalve Komitee on rahvusvaheline organisatsioon, mis koosneb G-10 riikide pangandusjärelevalvete esindajatest ning tegutseb Šveitsis Baselis</w:t>
      </w:r>
      <w:r>
        <w:rPr>
          <w:lang w:val="et-EE"/>
        </w:rPr>
        <w:t xml:space="preserve"> alates 1974. aastast</w:t>
      </w:r>
      <w:r w:rsidRPr="00E77370">
        <w:rPr>
          <w:lang w:val="et-EE"/>
        </w:rPr>
        <w:t>. Baseli Panga</w:t>
      </w:r>
      <w:r>
        <w:rPr>
          <w:lang w:val="et-EE"/>
        </w:rPr>
        <w:t>ndus</w:t>
      </w:r>
      <w:r w:rsidRPr="00E77370">
        <w:rPr>
          <w:lang w:val="et-EE"/>
        </w:rPr>
        <w:t>järelevalve Komitee eesmärgiks on aidata kaasa rahvusvaheliste standardite rakendamisele ja pangajärelevalve paremale toimimisele maailma eri riikides.</w:t>
      </w:r>
    </w:p>
  </w:footnote>
  <w:footnote w:id="18">
    <w:p w14:paraId="64851768" w14:textId="77777777" w:rsidR="007941BC" w:rsidRPr="00C9266E" w:rsidRDefault="007941BC" w:rsidP="007941BC">
      <w:pPr>
        <w:pStyle w:val="Allmrkusetekst"/>
        <w:rPr>
          <w:lang w:val="et-EE"/>
        </w:rPr>
      </w:pPr>
      <w:r>
        <w:rPr>
          <w:rStyle w:val="Allmrkuseviide"/>
        </w:rPr>
        <w:footnoteRef/>
      </w:r>
      <w:r w:rsidRPr="004B2211">
        <w:rPr>
          <w:lang w:val="fi-FI"/>
        </w:rPr>
        <w:t xml:space="preserve"> </w:t>
      </w:r>
      <w:r w:rsidRPr="00C9266E">
        <w:rPr>
          <w:lang w:val="et-EE"/>
        </w:rPr>
        <w:t>OTC tehingud on kahepoolseid tehinguid, mis ei kuulu kauplemisele reguleeritud turul.</w:t>
      </w:r>
    </w:p>
  </w:footnote>
  <w:footnote w:id="19">
    <w:p w14:paraId="60DFE106" w14:textId="77777777" w:rsidR="007941BC" w:rsidRPr="00C9266E" w:rsidRDefault="007941BC" w:rsidP="007941BC">
      <w:pPr>
        <w:pStyle w:val="Allmrkusetekst"/>
        <w:rPr>
          <w:lang w:val="et-EE"/>
        </w:rPr>
      </w:pPr>
      <w:r w:rsidRPr="00C9266E">
        <w:rPr>
          <w:rStyle w:val="Allmrkuseviide"/>
          <w:lang w:val="et-EE"/>
        </w:rPr>
        <w:footnoteRef/>
      </w:r>
      <w:r w:rsidRPr="00C9266E">
        <w:rPr>
          <w:lang w:val="et-EE"/>
        </w:rPr>
        <w:t xml:space="preserve"> Baseli Pangandusjärelevalve Komitee </w:t>
      </w:r>
      <w:r w:rsidRPr="00C9266E">
        <w:rPr>
          <w:i/>
          <w:lang w:val="et-EE"/>
        </w:rPr>
        <w:t>Report and Recommendations of the Cross-border Bank Resolution Group</w:t>
      </w:r>
      <w:r w:rsidRPr="00C9266E">
        <w:rPr>
          <w:lang w:val="et-EE"/>
        </w:rPr>
        <w:t>, märts 2010, p</w:t>
      </w:r>
      <w:r>
        <w:rPr>
          <w:lang w:val="et-EE"/>
        </w:rPr>
        <w:t>unktid</w:t>
      </w:r>
      <w:r w:rsidRPr="00C9266E">
        <w:rPr>
          <w:lang w:val="et-EE"/>
        </w:rPr>
        <w:t xml:space="preserve"> 105-108. Kättesaadav</w:t>
      </w:r>
      <w:r>
        <w:rPr>
          <w:lang w:val="et-EE"/>
        </w:rPr>
        <w:t>:</w:t>
      </w:r>
      <w:r w:rsidRPr="00C9266E">
        <w:rPr>
          <w:lang w:val="et-EE"/>
        </w:rPr>
        <w:t xml:space="preserve"> </w:t>
      </w:r>
      <w:hyperlink r:id="rId16" w:history="1">
        <w:r w:rsidRPr="00C9266E">
          <w:rPr>
            <w:rStyle w:val="Hperlink"/>
            <w:lang w:val="et-EE"/>
          </w:rPr>
          <w:t>https://www.bis.org/publ/bcbs169.pdf</w:t>
        </w:r>
      </w:hyperlink>
    </w:p>
  </w:footnote>
  <w:footnote w:id="20">
    <w:p w14:paraId="07C880C5" w14:textId="77777777" w:rsidR="007941BC" w:rsidRPr="002C08DE" w:rsidRDefault="007941BC" w:rsidP="007941BC">
      <w:pPr>
        <w:pStyle w:val="Allmrkusetekst"/>
        <w:rPr>
          <w:lang w:val="et-EE"/>
        </w:rPr>
      </w:pPr>
      <w:r w:rsidRPr="00964044">
        <w:rPr>
          <w:rStyle w:val="Allmrkuseviide"/>
          <w:lang w:val="et-EE"/>
        </w:rPr>
        <w:footnoteRef/>
      </w:r>
      <w:r w:rsidRPr="00964044">
        <w:rPr>
          <w:lang w:val="et-EE"/>
        </w:rPr>
        <w:t xml:space="preserve"> Tasaarvestuskokkulepped sisalduvad globaalselt kasutusel olevates standardsetes raamlepingutes, nagu punktis </w:t>
      </w:r>
      <w:r>
        <w:rPr>
          <w:lang w:val="et-EE"/>
        </w:rPr>
        <w:t>1.3.</w:t>
      </w:r>
      <w:r w:rsidRPr="00964044">
        <w:rPr>
          <w:lang w:val="et-EE"/>
        </w:rPr>
        <w:t xml:space="preserve"> viidatud ISDA ja GMRA raamlepingud.</w:t>
      </w:r>
      <w:r w:rsidRPr="002C08DE">
        <w:rPr>
          <w:lang w:val="et-EE"/>
        </w:rPr>
        <w:t xml:space="preserve"> </w:t>
      </w:r>
    </w:p>
  </w:footnote>
  <w:footnote w:id="21">
    <w:p w14:paraId="3200B406" w14:textId="77777777" w:rsidR="007941BC" w:rsidRPr="00351553" w:rsidRDefault="007941BC" w:rsidP="007941BC">
      <w:pPr>
        <w:pStyle w:val="Allmrkusetekst"/>
        <w:rPr>
          <w:lang w:val="et-EE"/>
        </w:rPr>
      </w:pPr>
      <w:r>
        <w:rPr>
          <w:rStyle w:val="Allmrkuseviide"/>
        </w:rPr>
        <w:footnoteRef/>
      </w:r>
      <w:r w:rsidRPr="007F6520">
        <w:rPr>
          <w:lang w:val="fi-FI"/>
        </w:rPr>
        <w:t xml:space="preserve"> </w:t>
      </w:r>
      <w:r>
        <w:rPr>
          <w:lang w:val="fi-FI"/>
        </w:rPr>
        <w:t xml:space="preserve">Justiistministeerium. </w:t>
      </w:r>
      <w:r w:rsidRPr="00351553">
        <w:rPr>
          <w:lang w:val="et-EE"/>
        </w:rPr>
        <w:t>Tuletis- ja repotehingute regulatsiooni parandamise väljatöötamiskavatsus</w:t>
      </w:r>
      <w:r>
        <w:rPr>
          <w:lang w:val="et-EE"/>
        </w:rPr>
        <w:t>. K</w:t>
      </w:r>
      <w:r w:rsidRPr="00351553">
        <w:rPr>
          <w:lang w:val="et-EE"/>
        </w:rPr>
        <w:t>ättesaadav:</w:t>
      </w:r>
    </w:p>
    <w:p w14:paraId="60071555" w14:textId="77777777" w:rsidR="007941BC" w:rsidRPr="00351553" w:rsidRDefault="007941BC" w:rsidP="007941BC">
      <w:pPr>
        <w:pStyle w:val="Allmrkusetekst"/>
        <w:rPr>
          <w:lang w:val="et-EE"/>
        </w:rPr>
      </w:pPr>
      <w:hyperlink r:id="rId17" w:history="1">
        <w:r w:rsidRPr="0072176B">
          <w:rPr>
            <w:rStyle w:val="Hperlink"/>
            <w:lang w:val="et-EE"/>
          </w:rPr>
          <w:t>https://eelnoud.valitsus.ee/main/mount/docList/dc2f780f-7684-493c-af77-3c621e9fa893</w:t>
        </w:r>
      </w:hyperlink>
      <w:r>
        <w:rPr>
          <w:lang w:val="et-EE"/>
        </w:rPr>
        <w:t xml:space="preserve"> </w:t>
      </w:r>
    </w:p>
  </w:footnote>
  <w:footnote w:id="22">
    <w:p w14:paraId="0ACA3ED7" w14:textId="77777777" w:rsidR="007941BC" w:rsidRPr="00C63FE8" w:rsidRDefault="007941BC" w:rsidP="007941BC">
      <w:pPr>
        <w:pStyle w:val="Allmrkusetekst"/>
        <w:rPr>
          <w:lang w:val="et-EE"/>
        </w:rPr>
      </w:pPr>
      <w:r>
        <w:rPr>
          <w:rStyle w:val="Allmrkuseviide"/>
        </w:rPr>
        <w:footnoteRef/>
      </w:r>
      <w:r w:rsidRPr="00643B2F">
        <w:rPr>
          <w:lang w:val="et-EE"/>
        </w:rPr>
        <w:t xml:space="preserve"> </w:t>
      </w:r>
      <w:r>
        <w:rPr>
          <w:lang w:val="et-EE"/>
        </w:rPr>
        <w:t>Ilmselt peetakse silmas siiski ettevõtjaid, ettevõtete vahelisi suhteid oleks keeruline hinnata (kui neid üldse on). Ettevõte on tsiviilseadustiku üldosa seaduse § 66¹ kohaselt majandusüksus, mille kaudu isik tegutseb.</w:t>
      </w:r>
    </w:p>
  </w:footnote>
  <w:footnote w:id="23">
    <w:p w14:paraId="0BD9733C" w14:textId="77777777" w:rsidR="007941BC" w:rsidRPr="00944136" w:rsidRDefault="007941BC" w:rsidP="007941BC">
      <w:pPr>
        <w:pStyle w:val="Allmrkusetekst"/>
        <w:ind w:right="756"/>
        <w:rPr>
          <w:lang w:val="de-DE"/>
        </w:rPr>
      </w:pPr>
      <w:r>
        <w:rPr>
          <w:rStyle w:val="Allmrkuseviide"/>
        </w:rPr>
        <w:footnoteRef/>
      </w:r>
      <w:r w:rsidRPr="00944136">
        <w:rPr>
          <w:lang w:val="de-DE"/>
        </w:rPr>
        <w:t xml:space="preserve"> M. Agarmaa</w:t>
      </w:r>
      <w:r>
        <w:rPr>
          <w:lang w:val="et-EE"/>
        </w:rPr>
        <w:t>. D</w:t>
      </w:r>
      <w:r w:rsidRPr="00351553">
        <w:rPr>
          <w:lang w:val="et-EE"/>
        </w:rPr>
        <w:t>oktoritöö</w:t>
      </w:r>
      <w:r>
        <w:rPr>
          <w:lang w:val="et-EE"/>
        </w:rPr>
        <w:t>.</w:t>
      </w:r>
      <w:r w:rsidRPr="00944136">
        <w:rPr>
          <w:lang w:val="de-DE"/>
        </w:rPr>
        <w:t xml:space="preserve"> Spannungsfeld zwischen Gläubigergleichbehandlung und Gläubigerbefriedigung nach Rängen in rechtsvergleichender Betrachtung nach deutschen und estnischen InsO (Berichte aus der Rechtswissenschaft)</w:t>
      </w:r>
      <w:r>
        <w:rPr>
          <w:lang w:val="de-DE"/>
        </w:rPr>
        <w:t xml:space="preserve">. </w:t>
      </w:r>
      <w:r w:rsidRPr="00351553">
        <w:rPr>
          <w:lang w:val="et-EE"/>
        </w:rPr>
        <w:t>Berliin, 2021, lk 114.</w:t>
      </w:r>
    </w:p>
  </w:footnote>
  <w:footnote w:id="24">
    <w:p w14:paraId="30266FF5" w14:textId="77777777" w:rsidR="007941BC" w:rsidRPr="00FB71AF" w:rsidRDefault="007941BC" w:rsidP="007941BC">
      <w:pPr>
        <w:pStyle w:val="Allmrkusetekst"/>
        <w:rPr>
          <w:lang w:val="et-EE"/>
        </w:rPr>
      </w:pPr>
      <w:r>
        <w:rPr>
          <w:rStyle w:val="Allmrkuseviide"/>
        </w:rPr>
        <w:footnoteRef/>
      </w:r>
      <w:r w:rsidRPr="00944136">
        <w:rPr>
          <w:lang w:val="fi-FI"/>
        </w:rPr>
        <w:t xml:space="preserve"> </w:t>
      </w:r>
      <w:r w:rsidRPr="00FB71AF">
        <w:rPr>
          <w:lang w:val="et-EE"/>
        </w:rPr>
        <w:t>Makse- ja arveldussüsteemide seaduse 743 SE Seletuskiri, lk 65.</w:t>
      </w:r>
    </w:p>
  </w:footnote>
  <w:footnote w:id="25">
    <w:p w14:paraId="4DA1D575" w14:textId="77777777" w:rsidR="007941BC" w:rsidRPr="00FB71AF" w:rsidRDefault="007941BC" w:rsidP="007941BC">
      <w:pPr>
        <w:pStyle w:val="Allmrkusetekst"/>
        <w:rPr>
          <w:lang w:val="et-EE"/>
        </w:rPr>
      </w:pPr>
      <w:r w:rsidRPr="00FB71AF">
        <w:rPr>
          <w:rStyle w:val="Allmrkuseviide"/>
          <w:lang w:val="et-EE"/>
        </w:rPr>
        <w:footnoteRef/>
      </w:r>
      <w:r w:rsidRPr="00FB71AF">
        <w:rPr>
          <w:lang w:val="et-EE"/>
        </w:rPr>
        <w:t xml:space="preserve"> Maksejõuetusseaduste all on silmas peetud pankrotiseadust ja saneerimisseadust ning ka erirežiime käsitlevaid eriseaduseid nagu krediidiasutuste seadus ja kindlustustegevuse seadus. </w:t>
      </w:r>
    </w:p>
  </w:footnote>
  <w:footnote w:id="26">
    <w:p w14:paraId="5486BFF8" w14:textId="77777777" w:rsidR="007941BC" w:rsidRPr="00944136" w:rsidRDefault="007941BC" w:rsidP="007941BC">
      <w:pPr>
        <w:pStyle w:val="Allmrkusetekst"/>
        <w:rPr>
          <w:lang w:val="fi-FI"/>
        </w:rPr>
      </w:pPr>
      <w:r w:rsidRPr="00FB71AF">
        <w:rPr>
          <w:rStyle w:val="Allmrkuseviide"/>
          <w:lang w:val="et-EE"/>
        </w:rPr>
        <w:footnoteRef/>
      </w:r>
      <w:r w:rsidRPr="00FB71AF">
        <w:rPr>
          <w:lang w:val="et-EE"/>
        </w:rPr>
        <w:t xml:space="preserve"> </w:t>
      </w:r>
      <w:r>
        <w:rPr>
          <w:lang w:val="et-EE"/>
        </w:rPr>
        <w:t>Hetkeleping</w:t>
      </w:r>
      <w:r w:rsidRPr="00FB71AF">
        <w:rPr>
          <w:lang w:val="et-EE"/>
        </w:rPr>
        <w:t xml:space="preserve"> on üldjuhul valuuta konverteerimine spot-kursi ehk hetkel kehtiva kursi alusel teiseks valuutaks.</w:t>
      </w:r>
    </w:p>
  </w:footnote>
  <w:footnote w:id="27">
    <w:p w14:paraId="507F7E76" w14:textId="77777777" w:rsidR="007941BC" w:rsidRPr="00C63FE8" w:rsidRDefault="007941BC" w:rsidP="007941BC">
      <w:pPr>
        <w:pStyle w:val="Allmrkusetekst"/>
        <w:rPr>
          <w:lang w:val="et-EE"/>
        </w:rPr>
      </w:pPr>
      <w:r>
        <w:rPr>
          <w:rStyle w:val="Allmrkuseviide"/>
        </w:rPr>
        <w:footnoteRef/>
      </w:r>
      <w:r w:rsidRPr="00643B2F">
        <w:rPr>
          <w:lang w:val="fi-FI"/>
        </w:rPr>
        <w:t xml:space="preserve"> Euroopa Parlamendi ja nõukogu direktiiv (EL) 2024/1174, 11. aprill 2024, millega muudetakse direktiivi 2014/59/EL ja määrust (EL) nr 806/2014 seoses omavahendite ja kõlblike kohustuste miinimumnõude teatavate aspektidega, artikkel 3 lõige 1. </w:t>
      </w:r>
      <w:r w:rsidRPr="00643B2F">
        <w:rPr>
          <w:lang w:val="da-DK"/>
        </w:rPr>
        <w:t xml:space="preserve">Kättesaadav: </w:t>
      </w:r>
      <w:hyperlink r:id="rId18" w:history="1">
        <w:r w:rsidRPr="00643B2F">
          <w:rPr>
            <w:rStyle w:val="Hperlink"/>
            <w:lang w:val="da-DK"/>
          </w:rPr>
          <w:t>https://eur-lex.europa.eu/legal-content/ET/TXT/?uri=CELEX%3A32024L1174</w:t>
        </w:r>
      </w:hyperlink>
      <w:r w:rsidRPr="00643B2F">
        <w:rPr>
          <w:lang w:val="da-DK"/>
        </w:rPr>
        <w:t>.</w:t>
      </w:r>
    </w:p>
  </w:footnote>
  <w:footnote w:id="28">
    <w:p w14:paraId="462347E3" w14:textId="77777777" w:rsidR="007941BC" w:rsidRPr="00643B2F" w:rsidRDefault="007941BC" w:rsidP="007941BC">
      <w:pPr>
        <w:pStyle w:val="Allmrkusetekst"/>
        <w:rPr>
          <w:lang w:val="et-EE"/>
        </w:rPr>
      </w:pPr>
      <w:r>
        <w:rPr>
          <w:rStyle w:val="Allmrkuseviide"/>
        </w:rPr>
        <w:footnoteRef/>
      </w:r>
      <w:r w:rsidRPr="00643B2F">
        <w:rPr>
          <w:lang w:val="et-EE"/>
        </w:rPr>
        <w:t xml:space="preserve"> </w:t>
      </w:r>
      <w:r>
        <w:rPr>
          <w:lang w:val="et-EE"/>
        </w:rPr>
        <w:t xml:space="preserve">Euroopa Liidu nõukogu. Ahelmeetod: nõukogu võttis vastu direktiivi kaudse märkimise ahelate kohta. Kättesaadav: </w:t>
      </w:r>
      <w:hyperlink r:id="rId19" w:history="1">
        <w:r w:rsidRPr="00F207FF">
          <w:rPr>
            <w:rStyle w:val="Hperlink"/>
            <w:lang w:val="et-EE"/>
          </w:rPr>
          <w:t>https://www.consilium.europa.eu/et/press/press-releases/2024/03/26/council-adopts-directive-on-indirect-subscription-chains/</w:t>
        </w:r>
      </w:hyperlink>
    </w:p>
  </w:footnote>
  <w:footnote w:id="29">
    <w:p w14:paraId="5289B332" w14:textId="77777777" w:rsidR="007941BC" w:rsidRPr="00643B2F" w:rsidRDefault="007941BC" w:rsidP="007941BC">
      <w:pPr>
        <w:pStyle w:val="Allmrkusetekst"/>
        <w:rPr>
          <w:i/>
          <w:iCs/>
          <w:lang w:val="et-EE"/>
        </w:rPr>
      </w:pPr>
      <w:r>
        <w:rPr>
          <w:rStyle w:val="Allmrkuseviide"/>
        </w:rPr>
        <w:footnoteRef/>
      </w:r>
      <w:r>
        <w:t xml:space="preserve"> </w:t>
      </w:r>
      <w:r>
        <w:rPr>
          <w:i/>
          <w:iCs/>
          <w:lang w:val="et-EE"/>
        </w:rPr>
        <w:t>Ibid.</w:t>
      </w:r>
    </w:p>
  </w:footnote>
  <w:footnote w:id="30">
    <w:p w14:paraId="07AC55F1" w14:textId="77777777" w:rsidR="007941BC" w:rsidRPr="00643B2F" w:rsidRDefault="007941BC" w:rsidP="007941BC">
      <w:pPr>
        <w:pStyle w:val="Allmrkusetekst"/>
        <w:rPr>
          <w:lang w:val="et-EE"/>
        </w:rPr>
      </w:pPr>
      <w:r>
        <w:rPr>
          <w:rStyle w:val="Allmrkuseviide"/>
        </w:rPr>
        <w:footnoteRef/>
      </w:r>
      <w:r>
        <w:t xml:space="preserve"> Single Resolution Board. Minimum Requirement for Own Funds and Eligible Liabilities (MREL), l</w:t>
      </w:r>
      <w:r>
        <w:rPr>
          <w:lang w:val="et-EE"/>
        </w:rPr>
        <w:t xml:space="preserve">k 26. Kättesaadav: </w:t>
      </w:r>
      <w:hyperlink r:id="rId20" w:history="1">
        <w:r w:rsidRPr="00643B2F">
          <w:rPr>
            <w:rStyle w:val="Hperlink"/>
            <w:rFonts w:eastAsiaTheme="majorEastAsia"/>
            <w:lang w:val="da-DK"/>
          </w:rPr>
          <w:t>https://www.srb.europa.eu/system/files/media/document/MREL%20Policy%202024_clean%20version_web.pdf</w:t>
        </w:r>
      </w:hyperlink>
    </w:p>
  </w:footnote>
  <w:footnote w:id="31">
    <w:p w14:paraId="7969AAAE" w14:textId="77777777" w:rsidR="007941BC" w:rsidRPr="004265F2" w:rsidRDefault="007941BC" w:rsidP="007941BC">
      <w:pPr>
        <w:pStyle w:val="Allmrkusetekst"/>
        <w:rPr>
          <w:lang w:val="et-EE"/>
        </w:rPr>
      </w:pPr>
      <w:r>
        <w:rPr>
          <w:rStyle w:val="Allmrkuseviide"/>
        </w:rPr>
        <w:footnoteRef/>
      </w:r>
      <w:r w:rsidRPr="00643B2F">
        <w:rPr>
          <w:lang w:val="da-DK"/>
        </w:rPr>
        <w:t xml:space="preserve"> Euroopa Komisjoni teatis. Tegevuskava: Jätkusuutliku majanduskasvu rahastamine. </w:t>
      </w:r>
      <w:r>
        <w:t xml:space="preserve">08.03.2018. COM(2018) 97 final. Kättesaadav: </w:t>
      </w:r>
      <w:hyperlink r:id="rId21" w:history="1">
        <w:r w:rsidRPr="004519B7">
          <w:rPr>
            <w:rStyle w:val="Hperlink"/>
            <w:rFonts w:cs="Calibri"/>
          </w:rPr>
          <w:t>https://eur-lex.europa.eu/legal-content/ET/TXT/HTML/?uri=CELEX:52018DC0097&amp;from=EN</w:t>
        </w:r>
      </w:hyperlink>
    </w:p>
  </w:footnote>
  <w:footnote w:id="32">
    <w:p w14:paraId="65C5D4E3" w14:textId="77777777" w:rsidR="007941BC" w:rsidRPr="004265F2" w:rsidRDefault="007941BC" w:rsidP="007941BC">
      <w:pPr>
        <w:pStyle w:val="Allmrkusetekst"/>
        <w:rPr>
          <w:lang w:val="et-EE"/>
        </w:rPr>
      </w:pPr>
      <w:r>
        <w:rPr>
          <w:rStyle w:val="Allmrkuseviide"/>
        </w:rPr>
        <w:footnoteRef/>
      </w:r>
      <w:r w:rsidRPr="00643B2F">
        <w:rPr>
          <w:lang w:val="da-DK"/>
        </w:rPr>
        <w:t xml:space="preserve"> KOMISJONI TEATIS EUROOPA PARLAMENDILE, NÕUKOGULE, EUROOPA MAJANDUS- JA SOTSIAALKOMITEELE NING REGIOONIDE KOMITEELE. Kestlikule majandusele ülemineku rahastamise strateegia. 06.07.2021. COM(2021) 390 final. Kättesaadav: </w:t>
      </w:r>
      <w:hyperlink r:id="rId22" w:history="1">
        <w:r w:rsidRPr="00643B2F">
          <w:rPr>
            <w:rStyle w:val="Hperlink"/>
            <w:rFonts w:cs="Calibri"/>
            <w:lang w:val="da-DK"/>
          </w:rPr>
          <w:t>https://eur-lex.europa.eu/legal-content/EN/TXT/?uri=CELEX:52021DC0390</w:t>
        </w:r>
      </w:hyperlink>
    </w:p>
  </w:footnote>
  <w:footnote w:id="33">
    <w:p w14:paraId="7184F615" w14:textId="77777777" w:rsidR="007941BC" w:rsidRPr="00C00E05" w:rsidRDefault="007941BC" w:rsidP="007941BC">
      <w:pPr>
        <w:pStyle w:val="Allmrkusetekst"/>
        <w:rPr>
          <w:lang w:val="et-EE"/>
        </w:rPr>
      </w:pPr>
      <w:r>
        <w:rPr>
          <w:rStyle w:val="Allmrkuseviide"/>
        </w:rPr>
        <w:footnoteRef/>
      </w:r>
      <w:r w:rsidRPr="00643B2F">
        <w:rPr>
          <w:lang w:val="da-DK"/>
        </w:rPr>
        <w:t xml:space="preserve">Vabariigi Valitsus. Eesti seisukohad kestliku rahastamise raamistiku kohta –  COM(2021) 390; COM(2021) 391; C(2021) 4987. Kättesaadav: </w:t>
      </w:r>
      <w:hyperlink r:id="rId23" w:history="1">
        <w:r w:rsidRPr="00643B2F">
          <w:rPr>
            <w:rStyle w:val="Hperlink"/>
            <w:lang w:val="da-DK"/>
          </w:rPr>
          <w:t>https://www.riigikogu.ee/tegevus/dokumendiregister/dokument/56334b35-63bc-4c49-b3bb-a634b45c5c03/Eesti%20seisukohad%20kestliku%20rahastamise%20raamistiku%20kohta%20-%20COM(2021)%20390;%20COM(2021)%20391;%20C(2021)%204987</w:t>
        </w:r>
      </w:hyperlink>
      <w:r w:rsidRPr="00643B2F">
        <w:rPr>
          <w:lang w:val="da-DK"/>
        </w:rPr>
        <w:t xml:space="preserve"> </w:t>
      </w:r>
    </w:p>
  </w:footnote>
  <w:footnote w:id="34">
    <w:p w14:paraId="14E179DE" w14:textId="77777777" w:rsidR="007941BC" w:rsidRPr="00C00E05" w:rsidRDefault="007941BC" w:rsidP="007941BC">
      <w:pPr>
        <w:pStyle w:val="Allmrkusetekst"/>
        <w:rPr>
          <w:lang w:val="et-EE"/>
        </w:rPr>
      </w:pPr>
      <w:r>
        <w:rPr>
          <w:rStyle w:val="Allmrkuseviide"/>
        </w:rPr>
        <w:footnoteRef/>
      </w:r>
      <w:r>
        <w:t xml:space="preserve"> EU Technical Expert Group on Sustainable Finance. Report on EU Green Bond Standard. </w:t>
      </w:r>
      <w:r w:rsidRPr="00643B2F">
        <w:rPr>
          <w:lang w:val="da-DK"/>
        </w:rPr>
        <w:t xml:space="preserve">2019. Kättesaadav: </w:t>
      </w:r>
      <w:hyperlink r:id="rId24" w:history="1">
        <w:r w:rsidRPr="00643B2F">
          <w:rPr>
            <w:rStyle w:val="Hperlink"/>
            <w:rFonts w:cs="Calibri"/>
            <w:lang w:val="da-DK"/>
          </w:rPr>
          <w:t>https://ec.europa.eu/info/files/190618-sustainable-finance-teg-report-green-bond-standard_et</w:t>
        </w:r>
      </w:hyperlink>
    </w:p>
  </w:footnote>
  <w:footnote w:id="35">
    <w:p w14:paraId="290D0567" w14:textId="77777777" w:rsidR="007941BC" w:rsidRPr="003413DD" w:rsidRDefault="007941BC" w:rsidP="007941BC">
      <w:pPr>
        <w:pStyle w:val="Allmrkusetekst"/>
        <w:rPr>
          <w:lang w:val="et-EE"/>
        </w:rPr>
      </w:pPr>
      <w:r>
        <w:rPr>
          <w:rStyle w:val="Allmrkuseviide"/>
        </w:rPr>
        <w:footnoteRef/>
      </w:r>
      <w:r w:rsidRPr="00643B2F">
        <w:rPr>
          <w:lang w:val="da-DK"/>
        </w:rPr>
        <w:t xml:space="preserve"> Euroopa Komisjon. EU Taxonomy Navigator. Kättesaadav: </w:t>
      </w:r>
      <w:hyperlink r:id="rId25" w:history="1">
        <w:r w:rsidRPr="00643B2F">
          <w:rPr>
            <w:rStyle w:val="Hperlink"/>
            <w:lang w:val="da-DK"/>
          </w:rPr>
          <w:t>https://ec.europa.eu/sustainable-finance-taxonomy/</w:t>
        </w:r>
      </w:hyperlink>
    </w:p>
  </w:footnote>
  <w:footnote w:id="36">
    <w:p w14:paraId="73950C64" w14:textId="77777777" w:rsidR="007941BC" w:rsidRPr="0069431A" w:rsidRDefault="007941BC" w:rsidP="007941BC">
      <w:pPr>
        <w:pStyle w:val="Allmrkusetekst"/>
        <w:rPr>
          <w:lang w:val="et-EE"/>
        </w:rPr>
      </w:pPr>
      <w:r>
        <w:rPr>
          <w:rStyle w:val="Allmrkuseviide"/>
        </w:rPr>
        <w:footnoteRef/>
      </w:r>
      <w:r>
        <w:t xml:space="preserve"> Eesti Kinnisvara Hindajate Ühing. Vara hindamise standardisari EVS 875. </w:t>
      </w:r>
      <w:r w:rsidRPr="00643B2F">
        <w:rPr>
          <w:lang w:val="da-DK"/>
        </w:rPr>
        <w:t xml:space="preserve">Kättesaadav: </w:t>
      </w:r>
      <w:hyperlink r:id="rId26" w:history="1">
        <w:r w:rsidRPr="00643B2F">
          <w:rPr>
            <w:rStyle w:val="Hperlink"/>
            <w:lang w:val="da-DK"/>
          </w:rPr>
          <w:t>https://ekhy.ee/tegevus/standardid/riiklikud-eesti-varahindamise-standardid/</w:t>
        </w:r>
      </w:hyperlink>
      <w:r w:rsidRPr="00643B2F">
        <w:rPr>
          <w:lang w:val="da-DK"/>
        </w:rPr>
        <w:t xml:space="preserve"> </w:t>
      </w:r>
    </w:p>
  </w:footnote>
  <w:footnote w:id="37">
    <w:p w14:paraId="38095F93" w14:textId="77777777" w:rsidR="007941BC" w:rsidRPr="0069431A" w:rsidRDefault="007941BC" w:rsidP="007941BC">
      <w:pPr>
        <w:pStyle w:val="Allmrkusetekst"/>
        <w:rPr>
          <w:lang w:val="et-EE"/>
        </w:rPr>
      </w:pPr>
      <w:r>
        <w:rPr>
          <w:rStyle w:val="Allmrkuseviide"/>
        </w:rPr>
        <w:footnoteRef/>
      </w:r>
      <w:r>
        <w:t xml:space="preserve"> </w:t>
      </w:r>
      <w:r w:rsidRPr="0069431A">
        <w:rPr>
          <w:i/>
          <w:iCs/>
          <w:lang w:val="et-EE"/>
        </w:rPr>
        <w:t>International Valuation Standards Council</w:t>
      </w:r>
      <w:r>
        <w:rPr>
          <w:lang w:val="et-EE"/>
        </w:rPr>
        <w:t xml:space="preserve">’i ehk Rahvusvahelise Hindamisstandardite Nõukogu standardid </w:t>
      </w:r>
      <w:r>
        <w:rPr>
          <w:i/>
          <w:iCs/>
          <w:lang w:val="et-EE"/>
        </w:rPr>
        <w:t>International Valuation Standards.</w:t>
      </w:r>
      <w:r>
        <w:rPr>
          <w:lang w:val="et-EE"/>
        </w:rPr>
        <w:t xml:space="preserve"> Kättesaadav: </w:t>
      </w:r>
      <w:hyperlink r:id="rId27" w:history="1">
        <w:r w:rsidRPr="00C71D5F">
          <w:rPr>
            <w:rStyle w:val="Hperlink"/>
            <w:lang w:val="et-EE"/>
          </w:rPr>
          <w:t>https://www.ivsc.org/</w:t>
        </w:r>
      </w:hyperlink>
      <w:r>
        <w:rPr>
          <w:lang w:val="et-EE"/>
        </w:rPr>
        <w:t xml:space="preserve">. </w:t>
      </w:r>
    </w:p>
  </w:footnote>
  <w:footnote w:id="38">
    <w:p w14:paraId="5AA45EFF" w14:textId="77777777" w:rsidR="007941BC" w:rsidRPr="00F661B1" w:rsidRDefault="007941BC" w:rsidP="007941BC">
      <w:pPr>
        <w:pStyle w:val="Allmrkusetekst"/>
        <w:rPr>
          <w:lang w:val="et-EE"/>
        </w:rPr>
      </w:pPr>
      <w:r>
        <w:rPr>
          <w:rStyle w:val="Allmrkuseviide"/>
        </w:rPr>
        <w:footnoteRef/>
      </w:r>
      <w:r>
        <w:t xml:space="preserve"> </w:t>
      </w:r>
      <w:r>
        <w:rPr>
          <w:i/>
          <w:iCs/>
          <w:lang w:val="et-EE"/>
        </w:rPr>
        <w:t>Royal Institution of Chartered Surveyors</w:t>
      </w:r>
      <w:r>
        <w:rPr>
          <w:lang w:val="et-EE"/>
        </w:rPr>
        <w:t xml:space="preserve">’i standardid. Kättesaadav: </w:t>
      </w:r>
      <w:hyperlink r:id="rId28" w:history="1">
        <w:r w:rsidRPr="00C71D5F">
          <w:rPr>
            <w:rStyle w:val="Hperlink"/>
            <w:lang w:val="et-EE"/>
          </w:rPr>
          <w:t>https://www.rics.org/ee</w:t>
        </w:r>
      </w:hyperlink>
      <w:r>
        <w:rPr>
          <w:lang w:val="et-EE"/>
        </w:rPr>
        <w:t xml:space="preserve">. </w:t>
      </w:r>
    </w:p>
  </w:footnote>
  <w:footnote w:id="39">
    <w:p w14:paraId="6EDD393F" w14:textId="77777777" w:rsidR="007941BC" w:rsidRPr="00F661B1" w:rsidRDefault="007941BC" w:rsidP="007941BC">
      <w:pPr>
        <w:pStyle w:val="Allmrkusetekst"/>
        <w:rPr>
          <w:lang w:val="et-EE"/>
        </w:rPr>
      </w:pPr>
      <w:r>
        <w:rPr>
          <w:rStyle w:val="Allmrkuseviide"/>
        </w:rPr>
        <w:footnoteRef/>
      </w:r>
      <w:r>
        <w:t xml:space="preserve"> </w:t>
      </w:r>
      <w:r>
        <w:rPr>
          <w:i/>
          <w:iCs/>
          <w:lang w:val="et-EE"/>
        </w:rPr>
        <w:t xml:space="preserve">The European Group of Valuation Associations </w:t>
      </w:r>
      <w:r>
        <w:rPr>
          <w:lang w:val="et-EE"/>
        </w:rPr>
        <w:t xml:space="preserve">(TEGoVA) ehk Euroopa hindajate Organisatsioonide Grupi standardid </w:t>
      </w:r>
      <w:r>
        <w:rPr>
          <w:i/>
          <w:iCs/>
          <w:lang w:val="et-EE"/>
        </w:rPr>
        <w:t xml:space="preserve">European Valuation Standards. </w:t>
      </w:r>
      <w:r>
        <w:rPr>
          <w:lang w:val="et-EE"/>
        </w:rPr>
        <w:t xml:space="preserve">Kättesaadav: </w:t>
      </w:r>
      <w:hyperlink r:id="rId29" w:history="1">
        <w:r w:rsidRPr="00643B2F">
          <w:rPr>
            <w:rStyle w:val="Hperlink"/>
            <w:rFonts w:eastAsiaTheme="majorEastAsia"/>
            <w:lang w:val="et-EE"/>
          </w:rPr>
          <w:t>https://tegova.org/european-valuation-standards-evs</w:t>
        </w:r>
      </w:hyperlink>
    </w:p>
  </w:footnote>
  <w:footnote w:id="40">
    <w:p w14:paraId="37EA1335" w14:textId="77777777" w:rsidR="007941BC" w:rsidRPr="00643B2F" w:rsidRDefault="007941BC" w:rsidP="007941BC">
      <w:pPr>
        <w:pStyle w:val="Allmrkusetekst"/>
        <w:rPr>
          <w:lang w:val="et-EE"/>
        </w:rPr>
      </w:pPr>
      <w:r>
        <w:rPr>
          <w:rStyle w:val="Allmrkuseviide"/>
        </w:rPr>
        <w:footnoteRef/>
      </w:r>
      <w:r w:rsidRPr="00643B2F">
        <w:rPr>
          <w:lang w:val="da-DK"/>
        </w:rPr>
        <w:t xml:space="preserve"> </w:t>
      </w:r>
      <w:r>
        <w:rPr>
          <w:lang w:val="et-EE"/>
        </w:rPr>
        <w:t xml:space="preserve">Krüptovaraturu seaduse eelnõu seletuskiri, lk 50-51. Kättesaadav: </w:t>
      </w:r>
      <w:hyperlink r:id="rId30" w:history="1">
        <w:r w:rsidRPr="00DF2859">
          <w:rPr>
            <w:rStyle w:val="Hperlink"/>
            <w:lang w:val="et-EE"/>
          </w:rPr>
          <w:t>https://www.riigikogu.ee/download/78e7973d-8daa-436a-ad5a-7448defb2a0c</w:t>
        </w:r>
      </w:hyperlink>
      <w:r>
        <w:rPr>
          <w:lang w:val="et-EE"/>
        </w:rPr>
        <w:t xml:space="preserve"> </w:t>
      </w:r>
    </w:p>
  </w:footnote>
  <w:footnote w:id="41">
    <w:p w14:paraId="29EFB2B2" w14:textId="77777777" w:rsidR="007941BC" w:rsidRPr="0037657F" w:rsidRDefault="007941BC" w:rsidP="007941BC">
      <w:pPr>
        <w:pStyle w:val="Allmrkusetekst"/>
        <w:rPr>
          <w:lang w:val="fi-FI"/>
        </w:rPr>
      </w:pPr>
      <w:r>
        <w:rPr>
          <w:rStyle w:val="Allmrkuseviide"/>
        </w:rPr>
        <w:footnoteRef/>
      </w:r>
      <w:r w:rsidRPr="0037657F">
        <w:rPr>
          <w:lang w:val="fi-FI"/>
        </w:rPr>
        <w:t xml:space="preserve"> </w:t>
      </w:r>
      <w:r w:rsidRPr="00B22C6C">
        <w:rPr>
          <w:lang w:val="et-EE"/>
        </w:rPr>
        <w:t xml:space="preserve">Finantskriisi ennetamise ja lahendamise seaduse </w:t>
      </w:r>
      <w:bookmarkStart w:id="7" w:name="_Hlk140595400"/>
      <w:r w:rsidRPr="00B22C6C">
        <w:rPr>
          <w:lang w:val="et-EE"/>
        </w:rPr>
        <w:t>§</w:t>
      </w:r>
      <w:bookmarkEnd w:id="7"/>
      <w:r w:rsidRPr="00B22C6C">
        <w:rPr>
          <w:lang w:val="et-EE"/>
        </w:rPr>
        <w:t xml:space="preserve"> 17 l</w:t>
      </w:r>
      <w:r>
        <w:rPr>
          <w:lang w:val="et-EE"/>
        </w:rPr>
        <w:t>õige</w:t>
      </w:r>
      <w:r w:rsidRPr="00B22C6C">
        <w:rPr>
          <w:lang w:val="et-EE"/>
        </w:rPr>
        <w:t xml:space="preserve"> 10 ning makse- ja arveldussüsteemide seaduse § 8.</w:t>
      </w:r>
    </w:p>
  </w:footnote>
  <w:footnote w:id="42">
    <w:p w14:paraId="6BA7135B" w14:textId="77777777" w:rsidR="007941BC" w:rsidRPr="00085843" w:rsidRDefault="007941BC" w:rsidP="007941BC">
      <w:pPr>
        <w:pStyle w:val="Allmrkusetekst"/>
        <w:rPr>
          <w:lang w:val="fi-FI"/>
        </w:rPr>
      </w:pPr>
      <w:r>
        <w:rPr>
          <w:rStyle w:val="Allmrkuseviide"/>
        </w:rPr>
        <w:footnoteRef/>
      </w:r>
      <w:r w:rsidRPr="00085843">
        <w:rPr>
          <w:lang w:val="fi-FI"/>
        </w:rPr>
        <w:t xml:space="preserve"> UNIDROIT </w:t>
      </w:r>
      <w:r w:rsidRPr="00351553">
        <w:rPr>
          <w:lang w:val="et-EE"/>
        </w:rPr>
        <w:t>põhimõte nr 2.</w:t>
      </w:r>
      <w:r w:rsidRPr="00085843">
        <w:rPr>
          <w:lang w:val="fi-FI"/>
        </w:rPr>
        <w:t xml:space="preserve"> </w:t>
      </w:r>
    </w:p>
  </w:footnote>
  <w:footnote w:id="43">
    <w:p w14:paraId="039E68D9" w14:textId="77777777" w:rsidR="007941BC" w:rsidRPr="00085843" w:rsidRDefault="007941BC" w:rsidP="007941BC">
      <w:pPr>
        <w:pStyle w:val="Allmrkusetekst"/>
        <w:rPr>
          <w:lang w:val="et-EE"/>
        </w:rPr>
      </w:pPr>
      <w:r>
        <w:rPr>
          <w:rStyle w:val="Allmrkuseviide"/>
        </w:rPr>
        <w:footnoteRef/>
      </w:r>
      <w:r w:rsidRPr="00EE5AC0">
        <w:rPr>
          <w:lang w:val="fi-FI"/>
        </w:rPr>
        <w:t xml:space="preserve"> </w:t>
      </w:r>
      <w:r>
        <w:rPr>
          <w:lang w:val="et-EE"/>
        </w:rPr>
        <w:t>2018. aasta ISDA MNA, punkt 1 (Definitsioonid).</w:t>
      </w:r>
    </w:p>
  </w:footnote>
  <w:footnote w:id="44">
    <w:p w14:paraId="6F28F7C3" w14:textId="77777777" w:rsidR="007941BC" w:rsidRPr="00FA5EBC" w:rsidRDefault="007941BC" w:rsidP="007941BC">
      <w:pPr>
        <w:pStyle w:val="Allmrkusetekst"/>
        <w:rPr>
          <w:lang w:val="et-EE"/>
        </w:rPr>
      </w:pPr>
      <w:r w:rsidRPr="00FA5EBC">
        <w:rPr>
          <w:rStyle w:val="Allmrkuseviide"/>
          <w:lang w:val="et-EE"/>
        </w:rPr>
        <w:footnoteRef/>
      </w:r>
      <w:r w:rsidRPr="00FA5EBC">
        <w:rPr>
          <w:lang w:val="et-EE"/>
        </w:rPr>
        <w:t xml:space="preserve"> Võlaõigusseadus I kommenteeritud väljaanne, VÕS § 197 kommentaar, punkt 3. Tallinn: Juura 2016.</w:t>
      </w:r>
    </w:p>
  </w:footnote>
  <w:footnote w:id="45">
    <w:p w14:paraId="11B5F71E" w14:textId="77777777" w:rsidR="007941BC" w:rsidRPr="007B2FE3" w:rsidRDefault="007941BC" w:rsidP="007941BC">
      <w:pPr>
        <w:pStyle w:val="Allmrkusetekst"/>
        <w:rPr>
          <w:lang w:val="et-EE"/>
        </w:rPr>
      </w:pPr>
      <w:r w:rsidRPr="00FA5EBC">
        <w:rPr>
          <w:rStyle w:val="Allmrkuseviide"/>
          <w:lang w:val="et-EE"/>
        </w:rPr>
        <w:footnoteRef/>
      </w:r>
      <w:r w:rsidRPr="00FA5EBC">
        <w:rPr>
          <w:lang w:val="et-EE"/>
        </w:rPr>
        <w:t xml:space="preserve"> Võlaõigusseadus I kommenteeritud väljaanne, VÕS § 198 kommentaar, punkt 4. Tallinn: Juura 2016.</w:t>
      </w:r>
    </w:p>
  </w:footnote>
  <w:footnote w:id="46">
    <w:p w14:paraId="0CD5F65E" w14:textId="77777777" w:rsidR="007941BC" w:rsidRPr="0065754E" w:rsidRDefault="007941BC" w:rsidP="007941BC">
      <w:pPr>
        <w:pStyle w:val="Allmrkusetekst"/>
        <w:rPr>
          <w:lang w:val="et-EE"/>
        </w:rPr>
      </w:pPr>
      <w:r>
        <w:rPr>
          <w:rStyle w:val="Allmrkuseviide"/>
        </w:rPr>
        <w:footnoteRef/>
      </w:r>
      <w:r w:rsidRPr="0065754E">
        <w:rPr>
          <w:lang w:val="et-EE"/>
        </w:rPr>
        <w:t xml:space="preserve"> V</w:t>
      </w:r>
      <w:r>
        <w:rPr>
          <w:lang w:val="et-EE"/>
        </w:rPr>
        <w:t>õlaõigusseaduse</w:t>
      </w:r>
      <w:r w:rsidRPr="0065754E">
        <w:rPr>
          <w:lang w:val="et-EE"/>
        </w:rPr>
        <w:t xml:space="preserve"> § 195 l</w:t>
      </w:r>
      <w:r>
        <w:rPr>
          <w:lang w:val="et-EE"/>
        </w:rPr>
        <w:t xml:space="preserve">õike </w:t>
      </w:r>
      <w:r w:rsidRPr="0065754E">
        <w:rPr>
          <w:lang w:val="et-EE"/>
        </w:rPr>
        <w:t xml:space="preserve">3 kohaselt </w:t>
      </w:r>
      <w:r>
        <w:rPr>
          <w:lang w:val="et-EE"/>
        </w:rPr>
        <w:t xml:space="preserve">on </w:t>
      </w:r>
      <w:r w:rsidRPr="0065754E">
        <w:rPr>
          <w:lang w:val="et-EE"/>
        </w:rPr>
        <w:t>kestvusleping püsiva kohustuse või korduvate kohustuste täitmisele suunatud leping. Riigikohus on lahendi nr 3-2-1-60-05 punktis 11 selgitanud, et kestvuslepinguid täidetakse pikema aja jooksul, samuti peab kohustuse täitmises esinema mingi korduvus või perioodilisus.</w:t>
      </w:r>
    </w:p>
  </w:footnote>
  <w:footnote w:id="47">
    <w:p w14:paraId="07593E08" w14:textId="77777777" w:rsidR="007941BC" w:rsidRPr="00240E59" w:rsidRDefault="007941BC" w:rsidP="007941BC">
      <w:pPr>
        <w:pStyle w:val="Allmrkusetekst"/>
        <w:rPr>
          <w:lang w:val="et-EE"/>
        </w:rPr>
      </w:pPr>
      <w:r>
        <w:rPr>
          <w:rStyle w:val="Allmrkuseviide"/>
        </w:rPr>
        <w:footnoteRef/>
      </w:r>
      <w:r w:rsidRPr="00240E59">
        <w:rPr>
          <w:lang w:val="et-EE"/>
        </w:rPr>
        <w:t xml:space="preserve"> </w:t>
      </w:r>
      <w:r>
        <w:rPr>
          <w:lang w:val="et-EE"/>
        </w:rPr>
        <w:t>Finantstagatise d</w:t>
      </w:r>
      <w:r w:rsidRPr="00240E59">
        <w:rPr>
          <w:lang w:val="et-EE"/>
        </w:rPr>
        <w:t>irektiiv</w:t>
      </w:r>
      <w:r>
        <w:rPr>
          <w:lang w:val="et-EE"/>
        </w:rPr>
        <w:t>i</w:t>
      </w:r>
      <w:r w:rsidRPr="00240E59">
        <w:rPr>
          <w:lang w:val="et-EE"/>
        </w:rPr>
        <w:t xml:space="preserve"> artik</w:t>
      </w:r>
      <w:r>
        <w:rPr>
          <w:lang w:val="et-EE"/>
        </w:rPr>
        <w:t>li</w:t>
      </w:r>
      <w:r w:rsidRPr="00240E59">
        <w:rPr>
          <w:lang w:val="et-EE"/>
        </w:rPr>
        <w:t xml:space="preserve"> 2</w:t>
      </w:r>
      <w:r>
        <w:rPr>
          <w:lang w:val="et-EE"/>
        </w:rPr>
        <w:t xml:space="preserve"> lõike </w:t>
      </w:r>
      <w:r w:rsidRPr="00240E59">
        <w:rPr>
          <w:lang w:val="et-EE"/>
        </w:rPr>
        <w:t>1</w:t>
      </w:r>
      <w:r>
        <w:rPr>
          <w:lang w:val="et-EE"/>
        </w:rPr>
        <w:t xml:space="preserve"> punkt </w:t>
      </w:r>
      <w:r w:rsidRPr="00240E59">
        <w:rPr>
          <w:lang w:val="et-EE"/>
        </w:rPr>
        <w:t>n.</w:t>
      </w:r>
    </w:p>
  </w:footnote>
  <w:footnote w:id="48">
    <w:p w14:paraId="05AD7022" w14:textId="77777777" w:rsidR="007941BC" w:rsidRPr="00240E59" w:rsidRDefault="007941BC" w:rsidP="007941BC">
      <w:pPr>
        <w:pStyle w:val="Allmrkusetekst"/>
        <w:rPr>
          <w:lang w:val="et-EE"/>
        </w:rPr>
      </w:pPr>
      <w:r>
        <w:rPr>
          <w:rStyle w:val="Allmrkuseviide"/>
        </w:rPr>
        <w:footnoteRef/>
      </w:r>
      <w:r w:rsidRPr="00240E59">
        <w:rPr>
          <w:lang w:val="et-EE"/>
        </w:rPr>
        <w:t xml:space="preserve"> 2018</w:t>
      </w:r>
      <w:r>
        <w:rPr>
          <w:lang w:val="et-EE"/>
        </w:rPr>
        <w:t>. aasta</w:t>
      </w:r>
      <w:r w:rsidRPr="00240E59">
        <w:rPr>
          <w:lang w:val="et-EE"/>
        </w:rPr>
        <w:t xml:space="preserve"> ISDA MNA punkt 1, UNIDROIT põhimõte nr 4. </w:t>
      </w:r>
    </w:p>
  </w:footnote>
  <w:footnote w:id="49">
    <w:p w14:paraId="69B376CE" w14:textId="77777777" w:rsidR="007941BC" w:rsidRPr="00EA37D3" w:rsidRDefault="007941BC" w:rsidP="007941BC">
      <w:pPr>
        <w:pStyle w:val="Allmrkusetekst"/>
        <w:rPr>
          <w:lang w:val="et-EE"/>
        </w:rPr>
      </w:pPr>
      <w:r>
        <w:rPr>
          <w:rStyle w:val="Allmrkuseviide"/>
        </w:rPr>
        <w:footnoteRef/>
      </w:r>
      <w:r w:rsidRPr="0073676C">
        <w:rPr>
          <w:lang w:val="et-EE"/>
        </w:rPr>
        <w:t xml:space="preserve"> </w:t>
      </w:r>
      <w:r w:rsidRPr="00EA37D3">
        <w:rPr>
          <w:lang w:val="et-EE"/>
        </w:rPr>
        <w:t xml:space="preserve">Väärtpaberituru seadus viitab ja seega võtab üle Komisjoni määruses nr 1287/2006 sätestatud tuletisinstrumentide tunnused. Komisjoni määruse nr 1287/2006 artikli 38 lõikes 1 on sätestatud, et </w:t>
      </w:r>
      <w:r>
        <w:rPr>
          <w:lang w:val="et-EE"/>
        </w:rPr>
        <w:t>hetke</w:t>
      </w:r>
      <w:r w:rsidRPr="00EA37D3">
        <w:rPr>
          <w:lang w:val="et-EE"/>
        </w:rPr>
        <w:t xml:space="preserve">tehing ei kuulu direktiivi 2004/39/EÜ (MiFID I, nüüdseks asendatud MiFID II-ga) I lisa C jao punkti 7 tähenduses muude tuletisinstrumentide alla ja seda ei peeta tuletisinstrumendiks. Komisjoni 25. aprilli 2016. aasta delegeeritud määruse 2017/565 preambula punkt 8 kinnitab, et valuutadega seotud </w:t>
      </w:r>
      <w:r>
        <w:rPr>
          <w:lang w:val="et-EE"/>
        </w:rPr>
        <w:t>hetke</w:t>
      </w:r>
      <w:r w:rsidRPr="00EA37D3">
        <w:rPr>
          <w:lang w:val="et-EE"/>
        </w:rPr>
        <w:t>lepingud ei ole MiFID II I lisa C jao punkti 4 tähenduses muud tuletisinstrumendid.</w:t>
      </w:r>
    </w:p>
  </w:footnote>
  <w:footnote w:id="50">
    <w:p w14:paraId="24E1AE5B" w14:textId="77777777" w:rsidR="007941BC" w:rsidRPr="00A4382C" w:rsidRDefault="007941BC" w:rsidP="007941BC">
      <w:pPr>
        <w:pStyle w:val="Allmrkusetekst"/>
        <w:rPr>
          <w:lang w:val="et-EE"/>
        </w:rPr>
      </w:pPr>
      <w:r>
        <w:rPr>
          <w:rStyle w:val="Allmrkuseviide"/>
        </w:rPr>
        <w:footnoteRef/>
      </w:r>
      <w:r w:rsidRPr="00A4382C">
        <w:rPr>
          <w:lang w:val="et-EE"/>
        </w:rPr>
        <w:t xml:space="preserve"> </w:t>
      </w:r>
      <w:r>
        <w:rPr>
          <w:lang w:val="et-EE"/>
        </w:rPr>
        <w:t>Artikkel 7 lõige 2 täpsustab hetkelepingu seoses sama artikli lõikega 1, mis täpsustab d</w:t>
      </w:r>
      <w:r w:rsidRPr="00A54920">
        <w:rPr>
          <w:lang w:val="et-EE"/>
        </w:rPr>
        <w:t>irektiivi 2014/65/EL I lisa C jao punkti</w:t>
      </w:r>
      <w:r>
        <w:rPr>
          <w:lang w:val="et-EE"/>
        </w:rPr>
        <w:t>s</w:t>
      </w:r>
      <w:r w:rsidRPr="00A54920">
        <w:rPr>
          <w:lang w:val="et-EE"/>
        </w:rPr>
        <w:t xml:space="preserve"> 7</w:t>
      </w:r>
      <w:r>
        <w:rPr>
          <w:lang w:val="et-EE"/>
        </w:rPr>
        <w:t xml:space="preserve"> viidatud „muu tuletisinstrumendi“ mõistet. Artikkel 10 lõige 2 seondub sarnaselt </w:t>
      </w:r>
      <w:r w:rsidRPr="00A54920">
        <w:rPr>
          <w:lang w:val="et-EE"/>
        </w:rPr>
        <w:t>direktiivi 2014/65/EL I lisa C jao punktis</w:t>
      </w:r>
      <w:r>
        <w:rPr>
          <w:lang w:val="et-EE"/>
        </w:rPr>
        <w:t xml:space="preserve"> 4 viidatud valuutaga seotud finantsinstrumentide mõiste täpsustamisega. </w:t>
      </w:r>
    </w:p>
  </w:footnote>
  <w:footnote w:id="51">
    <w:p w14:paraId="00EA93A8" w14:textId="77777777" w:rsidR="007941BC" w:rsidRPr="00EA37D3" w:rsidRDefault="007941BC" w:rsidP="007941BC">
      <w:pPr>
        <w:pStyle w:val="Allmrkusetekst"/>
        <w:rPr>
          <w:lang w:val="et-EE"/>
        </w:rPr>
      </w:pPr>
      <w:r w:rsidRPr="00EA37D3">
        <w:rPr>
          <w:rStyle w:val="Allmrkuseviide"/>
          <w:lang w:val="et-EE"/>
        </w:rPr>
        <w:footnoteRef/>
      </w:r>
      <w:r w:rsidRPr="00EA37D3">
        <w:rPr>
          <w:lang w:val="et-EE"/>
        </w:rPr>
        <w:t xml:space="preserve"> Repotehingu mõiste on defineeritud </w:t>
      </w:r>
      <w:bookmarkStart w:id="9" w:name="_Hlk140737698"/>
      <w:r>
        <w:rPr>
          <w:lang w:val="et-EE"/>
        </w:rPr>
        <w:t>krediidiasutuste seaduse</w:t>
      </w:r>
      <w:r w:rsidRPr="00EA37D3">
        <w:rPr>
          <w:lang w:val="et-EE"/>
        </w:rPr>
        <w:t xml:space="preserve"> § </w:t>
      </w:r>
      <w:bookmarkEnd w:id="9"/>
      <w:r w:rsidRPr="00EA37D3">
        <w:rPr>
          <w:lang w:val="et-EE"/>
        </w:rPr>
        <w:t>115</w:t>
      </w:r>
      <w:r w:rsidRPr="00EA37D3">
        <w:rPr>
          <w:vertAlign w:val="superscript"/>
          <w:lang w:val="et-EE"/>
        </w:rPr>
        <w:t>1</w:t>
      </w:r>
      <w:r w:rsidRPr="00EA37D3">
        <w:rPr>
          <w:lang w:val="et-EE"/>
        </w:rPr>
        <w:t xml:space="preserve"> l</w:t>
      </w:r>
      <w:r>
        <w:rPr>
          <w:lang w:val="et-EE"/>
        </w:rPr>
        <w:t xml:space="preserve">õike </w:t>
      </w:r>
      <w:r w:rsidRPr="00EA37D3">
        <w:rPr>
          <w:lang w:val="et-EE"/>
        </w:rPr>
        <w:t>5 p</w:t>
      </w:r>
      <w:r>
        <w:rPr>
          <w:lang w:val="et-EE"/>
        </w:rPr>
        <w:t>unktis</w:t>
      </w:r>
      <w:r w:rsidRPr="00EA37D3">
        <w:rPr>
          <w:lang w:val="et-EE"/>
        </w:rPr>
        <w:t xml:space="preserve"> 3 krediidiasutuste tervendamisemeetmete ülepiirilise kohaldamise kontekstis; Eesti Panga presidendi määruse „Krediidiasutuse bilansi täiendava aruandluse kehtestamine“ § 10 lg</w:t>
      </w:r>
      <w:r>
        <w:rPr>
          <w:lang w:val="et-EE"/>
        </w:rPr>
        <w:t>-s</w:t>
      </w:r>
      <w:r w:rsidRPr="00EA37D3">
        <w:rPr>
          <w:lang w:val="et-EE"/>
        </w:rPr>
        <w:t xml:space="preserve"> 3, Rahandusministri </w:t>
      </w:r>
      <w:r>
        <w:rPr>
          <w:lang w:val="et-EE"/>
        </w:rPr>
        <w:t xml:space="preserve">28. novembri 2008. aasta </w:t>
      </w:r>
      <w:r w:rsidRPr="00EA37D3">
        <w:rPr>
          <w:lang w:val="et-EE"/>
        </w:rPr>
        <w:t>määruse</w:t>
      </w:r>
      <w:r>
        <w:rPr>
          <w:lang w:val="et-EE"/>
        </w:rPr>
        <w:t xml:space="preserve"> nr 40</w:t>
      </w:r>
      <w:r w:rsidRPr="00EA37D3">
        <w:rPr>
          <w:lang w:val="et-EE"/>
        </w:rPr>
        <w:t xml:space="preserve"> „</w:t>
      </w:r>
      <w:bookmarkStart w:id="10" w:name="_Hlk168314728"/>
      <w:r w:rsidRPr="00EA37D3">
        <w:rPr>
          <w:lang w:val="et-EE"/>
        </w:rPr>
        <w:t>Investeerimisühingu, investeerimisühingu emaettevõtja ja välisriigi investeerimisühingu filiaali aruannete sisu, koostamise metoodika ja esitamise kord</w:t>
      </w:r>
      <w:bookmarkEnd w:id="10"/>
      <w:r w:rsidRPr="00EA37D3">
        <w:rPr>
          <w:lang w:val="et-EE"/>
        </w:rPr>
        <w:t>“ § 5 l</w:t>
      </w:r>
      <w:r>
        <w:rPr>
          <w:lang w:val="et-EE"/>
        </w:rPr>
        <w:t>õikes</w:t>
      </w:r>
      <w:r w:rsidRPr="00EA37D3">
        <w:rPr>
          <w:lang w:val="et-EE"/>
        </w:rPr>
        <w:t xml:space="preserve"> 1  ning tulumaksuseaduse § 38 l</w:t>
      </w:r>
      <w:r>
        <w:rPr>
          <w:lang w:val="et-EE"/>
        </w:rPr>
        <w:t>õikes</w:t>
      </w:r>
      <w:r w:rsidRPr="00EA37D3">
        <w:rPr>
          <w:lang w:val="et-EE"/>
        </w:rPr>
        <w:t xml:space="preserve"> 7</w:t>
      </w:r>
      <w:r>
        <w:rPr>
          <w:lang w:val="et-EE"/>
        </w:rPr>
        <w:t xml:space="preserve">; repotehingutele on viidatud näiteks ka investeerimisfondide seaduse </w:t>
      </w:r>
      <w:r w:rsidRPr="003D2A59">
        <w:rPr>
          <w:lang w:val="et-EE"/>
        </w:rPr>
        <w:t>§ 7</w:t>
      </w:r>
      <w:r>
        <w:rPr>
          <w:lang w:val="et-EE"/>
        </w:rPr>
        <w:t>4 lõike 2 punktis 6 prospektis avalikustatavate andmete kontekstis</w:t>
      </w:r>
      <w:r w:rsidRPr="00EA37D3" w:rsidDel="008C0051">
        <w:rPr>
          <w:lang w:val="et-EE"/>
        </w:rPr>
        <w:t>.</w:t>
      </w:r>
    </w:p>
  </w:footnote>
  <w:footnote w:id="52">
    <w:p w14:paraId="422F4928" w14:textId="77777777" w:rsidR="007941BC" w:rsidRPr="00643B2F" w:rsidRDefault="007941BC" w:rsidP="007941BC">
      <w:pPr>
        <w:pStyle w:val="Allmrkusetekst"/>
        <w:rPr>
          <w:lang w:val="et-EE"/>
        </w:rPr>
      </w:pPr>
      <w:r w:rsidRPr="00643B2F">
        <w:rPr>
          <w:vertAlign w:val="superscript"/>
          <w:lang w:val="et-EE"/>
        </w:rPr>
        <w:t xml:space="preserve">47 </w:t>
      </w:r>
      <w:r w:rsidRPr="00643B2F">
        <w:rPr>
          <w:lang w:val="et-EE"/>
        </w:rPr>
        <w:t>2018. aasta ISDA MNA juhendi punktid 3.3-3.9, UNIDROIT põhimõte nr 4. Näiteks Läti kvalifitseeruvate finantstehingute lõpetamisel toimuva tasaarvestuse seadus sisaldab sarnast delegeerimisnormi Rahandus- ja kapitaliturgude komisjonile.</w:t>
      </w:r>
    </w:p>
    <w:p w14:paraId="2B16550E" w14:textId="77777777" w:rsidR="007941BC" w:rsidRDefault="007941BC" w:rsidP="007941BC">
      <w:pPr>
        <w:pStyle w:val="Allmrkusetekst"/>
        <w:rPr>
          <w:ins w:id="11" w:author="Mirjam Rannula" w:date="2024-06-04T15:38:00Z"/>
          <w:del w:id="12" w:author="Sorainen" w:date="2024-04-18T11:58:00Z"/>
          <w:lang w:val="et-EE"/>
        </w:rPr>
      </w:pPr>
      <w:r w:rsidRPr="00643B2F">
        <w:rPr>
          <w:vertAlign w:val="superscript"/>
          <w:lang w:val="da-DK"/>
        </w:rPr>
        <w:t>48</w:t>
      </w:r>
      <w:r w:rsidRPr="00643B2F">
        <w:rPr>
          <w:lang w:val="da-DK"/>
        </w:rPr>
        <w:t xml:space="preserve"> BRRD2 artikli 2 lõike 1 punkt 98.</w:t>
      </w:r>
    </w:p>
  </w:footnote>
  <w:footnote w:id="53">
    <w:p w14:paraId="12C9D101" w14:textId="77777777" w:rsidR="007941BC" w:rsidRPr="00C63FE8" w:rsidRDefault="007941BC" w:rsidP="007941BC">
      <w:pPr>
        <w:pStyle w:val="Allmrkusetekst"/>
        <w:rPr>
          <w:lang w:val="et-EE"/>
        </w:rPr>
      </w:pPr>
    </w:p>
  </w:footnote>
  <w:footnote w:id="54">
    <w:p w14:paraId="6363E1D0" w14:textId="77777777" w:rsidR="007941BC" w:rsidRPr="003439F1" w:rsidRDefault="007941BC" w:rsidP="007941BC">
      <w:pPr>
        <w:pStyle w:val="Allmrkusetekst"/>
        <w:ind w:left="0" w:firstLine="0"/>
        <w:rPr>
          <w:lang w:val="et-EE"/>
        </w:rPr>
      </w:pPr>
      <w:r>
        <w:rPr>
          <w:rStyle w:val="Allmrkuseviide"/>
        </w:rPr>
        <w:footnoteRef/>
      </w:r>
      <w:r w:rsidRPr="003439F1">
        <w:rPr>
          <w:lang w:val="et-EE"/>
        </w:rPr>
        <w:t xml:space="preserve"> UNIDROIT põhimõte nr 6.</w:t>
      </w:r>
    </w:p>
  </w:footnote>
  <w:footnote w:id="55">
    <w:p w14:paraId="09DAC939" w14:textId="77777777" w:rsidR="007941BC" w:rsidRPr="003439F1" w:rsidRDefault="007941BC" w:rsidP="007941BC">
      <w:pPr>
        <w:pStyle w:val="Allmrkusetekst"/>
        <w:rPr>
          <w:lang w:val="et-EE"/>
        </w:rPr>
      </w:pPr>
      <w:r>
        <w:rPr>
          <w:rStyle w:val="Allmrkuseviide"/>
        </w:rPr>
        <w:footnoteRef/>
      </w:r>
      <w:r w:rsidRPr="003439F1">
        <w:rPr>
          <w:lang w:val="et-EE"/>
        </w:rPr>
        <w:t xml:space="preserve"> 2018. aasta ISDA MNA punkt 4(i)(i).</w:t>
      </w:r>
    </w:p>
  </w:footnote>
  <w:footnote w:id="56">
    <w:p w14:paraId="29664F53" w14:textId="77777777" w:rsidR="007941BC" w:rsidRPr="00373D4C" w:rsidRDefault="007941BC" w:rsidP="007941BC">
      <w:pPr>
        <w:pStyle w:val="Allmrkusetekst"/>
        <w:rPr>
          <w:lang w:val="et-EE"/>
        </w:rPr>
      </w:pPr>
      <w:r>
        <w:rPr>
          <w:rStyle w:val="Allmrkuseviide"/>
        </w:rPr>
        <w:footnoteRef/>
      </w:r>
      <w:r w:rsidRPr="00373D4C">
        <w:rPr>
          <w:lang w:val="et-EE"/>
        </w:rPr>
        <w:t xml:space="preserve"> Näiteks ISDA </w:t>
      </w:r>
      <w:r>
        <w:rPr>
          <w:lang w:val="et-EE"/>
        </w:rPr>
        <w:t>raamleping</w:t>
      </w:r>
      <w:r w:rsidRPr="00373D4C">
        <w:rPr>
          <w:lang w:val="et-EE"/>
        </w:rPr>
        <w:t xml:space="preserve"> selgitab punktis 1(c), et ISDA </w:t>
      </w:r>
      <w:r>
        <w:rPr>
          <w:lang w:val="et-EE"/>
        </w:rPr>
        <w:t>raamleping</w:t>
      </w:r>
      <w:r w:rsidRPr="00373D4C">
        <w:rPr>
          <w:lang w:val="et-EE"/>
        </w:rPr>
        <w:t xml:space="preserve"> ja kõik selle alusel tehtavad tehingud moodustavad osapoolte vahel </w:t>
      </w:r>
      <w:r>
        <w:rPr>
          <w:lang w:val="et-EE"/>
        </w:rPr>
        <w:t>ühe</w:t>
      </w:r>
      <w:r w:rsidRPr="00373D4C">
        <w:rPr>
          <w:lang w:val="et-EE"/>
        </w:rPr>
        <w:t xml:space="preserve"> lepingu.</w:t>
      </w:r>
    </w:p>
  </w:footnote>
  <w:footnote w:id="57">
    <w:p w14:paraId="54FDDECB" w14:textId="77777777" w:rsidR="007941BC" w:rsidRPr="00922474" w:rsidRDefault="007941BC" w:rsidP="007941BC">
      <w:pPr>
        <w:pStyle w:val="Allmrkusetekst"/>
        <w:rPr>
          <w:sz w:val="16"/>
          <w:szCs w:val="16"/>
          <w:lang w:val="et-EE"/>
        </w:rPr>
      </w:pPr>
      <w:r w:rsidRPr="006D7CA1">
        <w:rPr>
          <w:rStyle w:val="Allmrkuseviide"/>
        </w:rPr>
        <w:footnoteRef/>
      </w:r>
      <w:r w:rsidRPr="00DD2AD0">
        <w:rPr>
          <w:sz w:val="16"/>
          <w:szCs w:val="16"/>
          <w:lang w:val="et-EE"/>
        </w:rPr>
        <w:t xml:space="preserve"> </w:t>
      </w:r>
      <w:r w:rsidRPr="003439F1">
        <w:rPr>
          <w:lang w:val="et-EE"/>
        </w:rPr>
        <w:t xml:space="preserve">UNIDROIT põhimõte nr </w:t>
      </w:r>
      <w:r>
        <w:rPr>
          <w:lang w:val="et-EE"/>
        </w:rPr>
        <w:t>4, punkt 60</w:t>
      </w:r>
      <w:r w:rsidRPr="00922474" w:rsidDel="001C3775">
        <w:rPr>
          <w:sz w:val="16"/>
          <w:szCs w:val="16"/>
          <w:lang w:val="et-EE"/>
        </w:rPr>
        <w:t>.</w:t>
      </w:r>
      <w:r w:rsidRPr="00922474">
        <w:rPr>
          <w:sz w:val="16"/>
          <w:szCs w:val="16"/>
          <w:lang w:val="et-EE"/>
        </w:rPr>
        <w:t xml:space="preserve"> </w:t>
      </w:r>
    </w:p>
  </w:footnote>
  <w:footnote w:id="58">
    <w:p w14:paraId="2A590211" w14:textId="77777777" w:rsidR="007941BC" w:rsidRPr="008E713C" w:rsidRDefault="007941BC" w:rsidP="007941BC">
      <w:pPr>
        <w:pStyle w:val="Allmrkusetekst"/>
        <w:rPr>
          <w:sz w:val="16"/>
          <w:szCs w:val="16"/>
          <w:lang w:val="et-EE"/>
        </w:rPr>
      </w:pPr>
      <w:r w:rsidRPr="006D7CA1">
        <w:rPr>
          <w:rStyle w:val="Allmrkuseviide"/>
        </w:rPr>
        <w:footnoteRef/>
      </w:r>
      <w:r w:rsidRPr="008E713C">
        <w:rPr>
          <w:sz w:val="16"/>
          <w:szCs w:val="16"/>
          <w:lang w:val="et-EE"/>
        </w:rPr>
        <w:t xml:space="preserve"> </w:t>
      </w:r>
      <w:r w:rsidRPr="003439F1">
        <w:rPr>
          <w:lang w:val="et-EE"/>
        </w:rPr>
        <w:t xml:space="preserve">UNIDROIT põhimõte nr </w:t>
      </w:r>
      <w:r>
        <w:rPr>
          <w:lang w:val="et-EE"/>
        </w:rPr>
        <w:t>4, punkt 68</w:t>
      </w:r>
      <w:r w:rsidRPr="00922474">
        <w:rPr>
          <w:sz w:val="16"/>
          <w:szCs w:val="16"/>
          <w:lang w:val="et-EE"/>
        </w:rPr>
        <w:t xml:space="preserve">. </w:t>
      </w:r>
    </w:p>
  </w:footnote>
  <w:footnote w:id="59">
    <w:p w14:paraId="33B1045E" w14:textId="77777777" w:rsidR="007941BC" w:rsidRPr="00373D4C" w:rsidRDefault="007941BC" w:rsidP="007941BC">
      <w:pPr>
        <w:pStyle w:val="Allmrkusetekst"/>
        <w:rPr>
          <w:lang w:val="pl-PL"/>
        </w:rPr>
      </w:pPr>
      <w:r>
        <w:rPr>
          <w:rStyle w:val="Allmrkuseviide"/>
        </w:rPr>
        <w:footnoteRef/>
      </w:r>
      <w:r w:rsidRPr="00373D4C">
        <w:rPr>
          <w:lang w:val="pl-PL"/>
        </w:rPr>
        <w:t xml:space="preserve"> 2018. </w:t>
      </w:r>
      <w:r w:rsidRPr="00351553">
        <w:rPr>
          <w:lang w:val="et-EE"/>
        </w:rPr>
        <w:t>aasta</w:t>
      </w:r>
      <w:r w:rsidRPr="00373D4C">
        <w:rPr>
          <w:lang w:val="pl-PL"/>
        </w:rPr>
        <w:t xml:space="preserve"> ISDA MNA punkt 4(i)(iii).</w:t>
      </w:r>
    </w:p>
  </w:footnote>
  <w:footnote w:id="60">
    <w:p w14:paraId="29015AD9" w14:textId="77777777" w:rsidR="007941BC" w:rsidRPr="0008175B" w:rsidRDefault="007941BC" w:rsidP="007941BC">
      <w:pPr>
        <w:pStyle w:val="Allmrkusetekst"/>
        <w:rPr>
          <w:lang w:val="pl-PL"/>
        </w:rPr>
      </w:pPr>
      <w:r>
        <w:rPr>
          <w:rStyle w:val="Allmrkuseviide"/>
        </w:rPr>
        <w:footnoteRef/>
      </w:r>
      <w:r w:rsidRPr="0008175B">
        <w:rPr>
          <w:lang w:val="pl-PL"/>
        </w:rPr>
        <w:t xml:space="preserve"> UNIDROIT </w:t>
      </w:r>
      <w:r w:rsidRPr="00351553">
        <w:rPr>
          <w:lang w:val="et-EE"/>
        </w:rPr>
        <w:t>põhimõte</w:t>
      </w:r>
      <w:r w:rsidRPr="0008175B">
        <w:rPr>
          <w:lang w:val="pl-PL"/>
        </w:rPr>
        <w:t xml:space="preserve"> nr 4</w:t>
      </w:r>
      <w:r>
        <w:rPr>
          <w:lang w:val="pl-PL"/>
        </w:rPr>
        <w:t>, punkt</w:t>
      </w:r>
      <w:r w:rsidRPr="0008175B">
        <w:rPr>
          <w:lang w:val="pl-PL"/>
        </w:rPr>
        <w:t xml:space="preserve"> 47.</w:t>
      </w:r>
    </w:p>
  </w:footnote>
  <w:footnote w:id="61">
    <w:p w14:paraId="3407025C" w14:textId="77777777" w:rsidR="007941BC" w:rsidRPr="007F7061" w:rsidRDefault="007941BC" w:rsidP="007941BC">
      <w:pPr>
        <w:pStyle w:val="Allmrkusetekst"/>
        <w:rPr>
          <w:lang w:val="et-EE"/>
        </w:rPr>
      </w:pPr>
      <w:r>
        <w:rPr>
          <w:rStyle w:val="Allmrkuseviide"/>
        </w:rPr>
        <w:footnoteRef/>
      </w:r>
      <w:r w:rsidRPr="004B1AAE">
        <w:rPr>
          <w:lang w:val="pl-PL"/>
        </w:rPr>
        <w:t xml:space="preserve"> </w:t>
      </w:r>
      <w:r w:rsidRPr="007F7061">
        <w:rPr>
          <w:lang w:val="et-EE"/>
        </w:rPr>
        <w:t xml:space="preserve">UNIDROIT põhimõtted 6 ja 7, 2018. aasta ISDA MNA juhendi punkt 4.3. </w:t>
      </w:r>
    </w:p>
  </w:footnote>
  <w:footnote w:id="62">
    <w:p w14:paraId="0BF260DC" w14:textId="77777777" w:rsidR="007941BC" w:rsidRPr="007F7061" w:rsidRDefault="007941BC" w:rsidP="007941BC">
      <w:pPr>
        <w:pStyle w:val="Allmrkusetekst"/>
        <w:rPr>
          <w:lang w:val="et-EE"/>
        </w:rPr>
      </w:pPr>
      <w:r w:rsidRPr="007F7061">
        <w:rPr>
          <w:rStyle w:val="Allmrkuseviide"/>
          <w:lang w:val="et-EE"/>
        </w:rPr>
        <w:footnoteRef/>
      </w:r>
      <w:r w:rsidRPr="007F7061">
        <w:rPr>
          <w:lang w:val="et-EE"/>
        </w:rPr>
        <w:t xml:space="preserve"> 2018. aasta ISDA MNA punkt 4(a), 2018.aasta ISDA MNA juhendi punkt 4.16 ning UNIDROIT põhimõtete punkt 116.</w:t>
      </w:r>
    </w:p>
  </w:footnote>
  <w:footnote w:id="63">
    <w:p w14:paraId="6C7A9ECD" w14:textId="77777777" w:rsidR="007941BC" w:rsidRPr="007F7061" w:rsidRDefault="007941BC" w:rsidP="007941BC">
      <w:pPr>
        <w:pStyle w:val="Allmrkusetekst"/>
        <w:rPr>
          <w:lang w:val="et-EE"/>
        </w:rPr>
      </w:pPr>
      <w:r w:rsidRPr="007F7061">
        <w:rPr>
          <w:rStyle w:val="Allmrkuseviide"/>
          <w:lang w:val="et-EE"/>
        </w:rPr>
        <w:footnoteRef/>
      </w:r>
      <w:r w:rsidRPr="007F7061">
        <w:rPr>
          <w:lang w:val="et-EE"/>
        </w:rPr>
        <w:t xml:space="preserve"> 2018. aasta ISDA MNA punkt 1. </w:t>
      </w:r>
    </w:p>
  </w:footnote>
  <w:footnote w:id="64">
    <w:p w14:paraId="372B183B" w14:textId="77777777" w:rsidR="007941BC" w:rsidRPr="00351553" w:rsidRDefault="007941BC" w:rsidP="007941BC">
      <w:pPr>
        <w:pStyle w:val="Allmrkusetekst"/>
        <w:rPr>
          <w:lang w:val="et-EE"/>
        </w:rPr>
      </w:pPr>
      <w:r w:rsidRPr="007F7061">
        <w:rPr>
          <w:rStyle w:val="Allmrkuseviide"/>
          <w:lang w:val="et-EE"/>
        </w:rPr>
        <w:footnoteRef/>
      </w:r>
      <w:r w:rsidRPr="007F7061">
        <w:rPr>
          <w:lang w:val="et-EE"/>
        </w:rPr>
        <w:t xml:space="preserve"> UNIDROIT põhimõte nr 7, 2018. aasta ISDA</w:t>
      </w:r>
      <w:r w:rsidRPr="00351553">
        <w:rPr>
          <w:lang w:val="et-EE"/>
        </w:rPr>
        <w:t xml:space="preserve"> MNA punkt 4. </w:t>
      </w:r>
    </w:p>
  </w:footnote>
  <w:footnote w:id="65">
    <w:p w14:paraId="0B4D6FB8" w14:textId="77777777" w:rsidR="007941BC" w:rsidRPr="004A4F90" w:rsidRDefault="007941BC" w:rsidP="007941BC">
      <w:pPr>
        <w:pStyle w:val="Allmrkusetekst"/>
        <w:rPr>
          <w:lang w:val="et-EE"/>
        </w:rPr>
      </w:pPr>
      <w:r w:rsidRPr="004A4F90">
        <w:rPr>
          <w:rStyle w:val="Allmrkuseviide"/>
          <w:lang w:val="et-EE"/>
        </w:rPr>
        <w:footnoteRef/>
      </w:r>
      <w:r w:rsidRPr="004A4F90">
        <w:rPr>
          <w:lang w:val="et-EE"/>
        </w:rPr>
        <w:t xml:space="preserve"> Kindlustustegevus</w:t>
      </w:r>
      <w:r>
        <w:rPr>
          <w:lang w:val="et-EE"/>
        </w:rPr>
        <w:t xml:space="preserve">e </w:t>
      </w:r>
      <w:r w:rsidRPr="004A4F90">
        <w:rPr>
          <w:lang w:val="et-EE"/>
        </w:rPr>
        <w:t>seaduse § 95 l</w:t>
      </w:r>
      <w:r>
        <w:rPr>
          <w:lang w:val="et-EE"/>
        </w:rPr>
        <w:t>õiked</w:t>
      </w:r>
      <w:r w:rsidRPr="004A4F90">
        <w:rPr>
          <w:lang w:val="et-EE"/>
        </w:rPr>
        <w:t xml:space="preserve"> 1 ja 2, investeerimisfondide seaduse § 474 l</w:t>
      </w:r>
      <w:r>
        <w:rPr>
          <w:lang w:val="et-EE"/>
        </w:rPr>
        <w:t>õige</w:t>
      </w:r>
      <w:r w:rsidRPr="004A4F90">
        <w:rPr>
          <w:lang w:val="et-EE"/>
        </w:rPr>
        <w:t xml:space="preserve"> 5. </w:t>
      </w:r>
    </w:p>
  </w:footnote>
  <w:footnote w:id="66">
    <w:p w14:paraId="34C3A8FB" w14:textId="77777777" w:rsidR="007941BC" w:rsidRPr="004A4F90" w:rsidRDefault="007941BC" w:rsidP="007941BC">
      <w:pPr>
        <w:pStyle w:val="Allmrkusetekst"/>
        <w:rPr>
          <w:lang w:val="et-EE"/>
        </w:rPr>
      </w:pPr>
      <w:r w:rsidRPr="004A4F90">
        <w:rPr>
          <w:rStyle w:val="Allmrkuseviide"/>
          <w:lang w:val="et-EE"/>
        </w:rPr>
        <w:footnoteRef/>
      </w:r>
      <w:r w:rsidRPr="004A4F90">
        <w:rPr>
          <w:lang w:val="et-EE"/>
        </w:rPr>
        <w:t xml:space="preserve"> Pankrotiseaduse § 99 l</w:t>
      </w:r>
      <w:r>
        <w:rPr>
          <w:lang w:val="et-EE"/>
        </w:rPr>
        <w:t>õige</w:t>
      </w:r>
      <w:r w:rsidRPr="004A4F90">
        <w:rPr>
          <w:lang w:val="et-EE"/>
        </w:rPr>
        <w:t xml:space="preserve"> 5 ja 6. </w:t>
      </w:r>
    </w:p>
  </w:footnote>
  <w:footnote w:id="67">
    <w:p w14:paraId="5136756E" w14:textId="77777777" w:rsidR="007941BC" w:rsidRPr="00570C55" w:rsidRDefault="007941BC" w:rsidP="007941BC">
      <w:pPr>
        <w:pStyle w:val="Allmrkusetekst"/>
        <w:rPr>
          <w:lang w:val="fi-FI"/>
        </w:rPr>
      </w:pPr>
      <w:r w:rsidRPr="004A4F90">
        <w:rPr>
          <w:rStyle w:val="Allmrkuseviide"/>
          <w:lang w:val="et-EE"/>
        </w:rPr>
        <w:footnoteRef/>
      </w:r>
      <w:r w:rsidRPr="004A4F90">
        <w:rPr>
          <w:lang w:val="et-EE"/>
        </w:rPr>
        <w:t xml:space="preserve"> Saneerimisseaduse § 6.</w:t>
      </w:r>
    </w:p>
  </w:footnote>
  <w:footnote w:id="68">
    <w:p w14:paraId="3143EB68" w14:textId="77777777" w:rsidR="007941BC" w:rsidRPr="006A1D4C" w:rsidRDefault="007941BC" w:rsidP="007941BC">
      <w:pPr>
        <w:pStyle w:val="Allmrkusetekst"/>
        <w:rPr>
          <w:lang w:val="fi-FI"/>
        </w:rPr>
      </w:pPr>
      <w:r w:rsidRPr="00C63FE8">
        <w:rPr>
          <w:rStyle w:val="Allmrkuseviide"/>
        </w:rPr>
        <w:footnoteRef/>
      </w:r>
      <w:r w:rsidRPr="00C63FE8">
        <w:rPr>
          <w:lang w:val="fi-FI"/>
        </w:rPr>
        <w:t xml:space="preserve"> </w:t>
      </w:r>
      <w:r w:rsidRPr="006A1D4C">
        <w:rPr>
          <w:lang w:val="fi-FI"/>
        </w:rPr>
        <w:t xml:space="preserve">2018. </w:t>
      </w:r>
      <w:r w:rsidRPr="007F7061">
        <w:rPr>
          <w:lang w:val="et-EE"/>
        </w:rPr>
        <w:t>aasta ISDA MNA juhendi punkt</w:t>
      </w:r>
      <w:r w:rsidRPr="006A1D4C">
        <w:rPr>
          <w:lang w:val="fi-FI"/>
        </w:rPr>
        <w:t xml:space="preserve"> 4.32.</w:t>
      </w:r>
    </w:p>
  </w:footnote>
  <w:footnote w:id="69">
    <w:p w14:paraId="15AAC495" w14:textId="77777777" w:rsidR="007941BC" w:rsidRPr="006A1D4C" w:rsidRDefault="007941BC" w:rsidP="007941BC">
      <w:pPr>
        <w:pStyle w:val="Allmrkusetekst"/>
        <w:rPr>
          <w:lang w:val="fi-FI"/>
        </w:rPr>
      </w:pPr>
      <w:r>
        <w:rPr>
          <w:rStyle w:val="Allmrkuseviide"/>
        </w:rPr>
        <w:footnoteRef/>
      </w:r>
      <w:r w:rsidRPr="006A1D4C">
        <w:rPr>
          <w:lang w:val="fi-FI"/>
        </w:rPr>
        <w:t xml:space="preserve"> 2018. </w:t>
      </w:r>
      <w:r w:rsidRPr="00351553">
        <w:rPr>
          <w:lang w:val="et-EE"/>
        </w:rPr>
        <w:t>aasta ISDA MNA juhendi punkt</w:t>
      </w:r>
      <w:r w:rsidRPr="006A1D4C">
        <w:rPr>
          <w:lang w:val="fi-FI"/>
        </w:rPr>
        <w:t xml:space="preserve"> 4.32. </w:t>
      </w:r>
    </w:p>
  </w:footnote>
  <w:footnote w:id="70">
    <w:p w14:paraId="53444CC3" w14:textId="77777777" w:rsidR="007941BC" w:rsidRPr="00141FD7" w:rsidRDefault="007941BC" w:rsidP="007941BC">
      <w:pPr>
        <w:pStyle w:val="Allmrkusetekst"/>
        <w:rPr>
          <w:lang w:val="fi-FI"/>
        </w:rPr>
      </w:pPr>
      <w:r>
        <w:rPr>
          <w:rStyle w:val="Allmrkuseviide"/>
        </w:rPr>
        <w:footnoteRef/>
      </w:r>
      <w:r w:rsidRPr="00141FD7">
        <w:rPr>
          <w:lang w:val="fi-FI"/>
        </w:rPr>
        <w:t xml:space="preserve"> </w:t>
      </w:r>
      <w:r w:rsidRPr="00141FD7">
        <w:rPr>
          <w:lang w:val="et-EE"/>
        </w:rPr>
        <w:t>Finantstagatise direktiivi artikli 1 lõige 6.</w:t>
      </w:r>
    </w:p>
  </w:footnote>
  <w:footnote w:id="71">
    <w:p w14:paraId="7E41BD5D" w14:textId="77777777" w:rsidR="007941BC" w:rsidRPr="00F47497" w:rsidRDefault="007941BC" w:rsidP="007941BC">
      <w:pPr>
        <w:pStyle w:val="Allmrkusetekst"/>
        <w:rPr>
          <w:lang w:val="et-EE"/>
        </w:rPr>
      </w:pPr>
      <w:r>
        <w:rPr>
          <w:rStyle w:val="Allmrkuseviide"/>
        </w:rPr>
        <w:footnoteRef/>
      </w:r>
      <w:bookmarkStart w:id="13" w:name="_Hlk65860790"/>
      <w:r w:rsidRPr="002257DE">
        <w:rPr>
          <w:lang w:val="fi-FI"/>
        </w:rPr>
        <w:t xml:space="preserve"> </w:t>
      </w:r>
      <w:r w:rsidRPr="002257DE">
        <w:rPr>
          <w:szCs w:val="24"/>
          <w:lang w:val="fi-FI"/>
        </w:rPr>
        <w:t xml:space="preserve">Euroopa Parlamendi ja nõukogu määrus (EL) 2023/2631 Euroopa rohevõlakirjade ning teabe vabatahtliku avaldamise kohta seoses keskkonnakestlikuna turustatavate ja kestlikkusega seotud võlakirjadega </w:t>
      </w:r>
      <w:bookmarkEnd w:id="13"/>
      <w:r w:rsidRPr="002257DE">
        <w:rPr>
          <w:szCs w:val="24"/>
          <w:lang w:val="fi-FI"/>
        </w:rPr>
        <w:t>(ELT L, 30.11.2023, lk 1–68).</w:t>
      </w:r>
    </w:p>
  </w:footnote>
  <w:footnote w:id="72">
    <w:p w14:paraId="3B0A8189" w14:textId="77777777" w:rsidR="007941BC" w:rsidRPr="00285510" w:rsidRDefault="007941BC" w:rsidP="007941BC">
      <w:pPr>
        <w:pStyle w:val="Allmrkusetekst"/>
        <w:rPr>
          <w:lang w:val="et-EE"/>
        </w:rPr>
      </w:pPr>
      <w:r>
        <w:rPr>
          <w:rStyle w:val="Allmrkuseviide"/>
        </w:rPr>
        <w:footnoteRef/>
      </w:r>
      <w:r w:rsidRPr="004D1C35">
        <w:rPr>
          <w:lang w:val="fi-FI"/>
        </w:rPr>
        <w:t xml:space="preserve"> ISDA </w:t>
      </w:r>
      <w:r w:rsidRPr="00351553">
        <w:rPr>
          <w:lang w:val="et-EE"/>
        </w:rPr>
        <w:t>riigiarvamused Saksamaa ja Soome tagatisrežiimi</w:t>
      </w:r>
      <w:r w:rsidRPr="0011473E">
        <w:rPr>
          <w:lang w:val="fi-FI"/>
        </w:rPr>
        <w:t xml:space="preserve"> kohta on </w:t>
      </w:r>
      <w:r w:rsidRPr="00285510">
        <w:rPr>
          <w:lang w:val="et-EE"/>
        </w:rPr>
        <w:t xml:space="preserve">ISDA liikmetele </w:t>
      </w:r>
      <w:r>
        <w:rPr>
          <w:lang w:val="et-EE"/>
        </w:rPr>
        <w:t xml:space="preserve">on kättesaadavad: </w:t>
      </w:r>
      <w:r w:rsidRPr="00285510">
        <w:rPr>
          <w:lang w:val="et-EE"/>
        </w:rPr>
        <w:t xml:space="preserve"> </w:t>
      </w:r>
      <w:hyperlink r:id="rId31" w:history="1">
        <w:r w:rsidRPr="00285510">
          <w:rPr>
            <w:rStyle w:val="Hperlink"/>
            <w:lang w:val="et-EE"/>
          </w:rPr>
          <w:t>www.isda.org</w:t>
        </w:r>
      </w:hyperlink>
    </w:p>
  </w:footnote>
  <w:footnote w:id="73">
    <w:p w14:paraId="1D183C37" w14:textId="77777777" w:rsidR="007941BC" w:rsidRPr="00643B2F" w:rsidRDefault="007941BC" w:rsidP="007941BC">
      <w:pPr>
        <w:pStyle w:val="Allmrkusetekst"/>
        <w:rPr>
          <w:lang w:val="et-EE"/>
        </w:rPr>
      </w:pPr>
      <w:r>
        <w:rPr>
          <w:rStyle w:val="Allmrkuseviide"/>
        </w:rPr>
        <w:footnoteRef/>
      </w:r>
      <w:r w:rsidRPr="00643B2F">
        <w:rPr>
          <w:lang w:val="et-EE"/>
        </w:rPr>
        <w:t xml:space="preserve"> </w:t>
      </w:r>
      <w:r>
        <w:rPr>
          <w:lang w:val="et-EE"/>
        </w:rPr>
        <w:t xml:space="preserve">Tulenevalt eelnõu I versiooni kohta laekunud tagasisidest on siiski finantstagatise osapoolt  mõnevõrra piiritletud ehk kui eelnõu eelmises versioonis võis üks osapool olla igasugune </w:t>
      </w:r>
      <w:r w:rsidRPr="00643B2F">
        <w:rPr>
          <w:lang w:val="et-EE"/>
        </w:rPr>
        <w:t>juriidili</w:t>
      </w:r>
      <w:r>
        <w:rPr>
          <w:lang w:val="et-EE"/>
        </w:rPr>
        <w:t>ne</w:t>
      </w:r>
      <w:r w:rsidRPr="00643B2F">
        <w:rPr>
          <w:lang w:val="et-EE"/>
        </w:rPr>
        <w:t xml:space="preserve"> isik (</w:t>
      </w:r>
      <w:r>
        <w:rPr>
          <w:lang w:val="et-EE"/>
        </w:rPr>
        <w:t>muu hulgas ka</w:t>
      </w:r>
      <w:r w:rsidRPr="00643B2F">
        <w:rPr>
          <w:lang w:val="et-EE"/>
        </w:rPr>
        <w:t xml:space="preserve"> sihtasutus</w:t>
      </w:r>
      <w:r>
        <w:rPr>
          <w:lang w:val="et-EE"/>
        </w:rPr>
        <w:t xml:space="preserve"> ja </w:t>
      </w:r>
      <w:r w:rsidRPr="00643B2F">
        <w:rPr>
          <w:lang w:val="et-EE"/>
        </w:rPr>
        <w:t>mittetulundusühing)</w:t>
      </w:r>
      <w:r>
        <w:rPr>
          <w:lang w:val="et-EE"/>
        </w:rPr>
        <w:t>, siis nüüd on juriidilist isikust piiritletud äriühinguga.</w:t>
      </w:r>
    </w:p>
  </w:footnote>
  <w:footnote w:id="74">
    <w:p w14:paraId="45CABC7B" w14:textId="77777777" w:rsidR="007941BC" w:rsidRPr="00F21253" w:rsidRDefault="007941BC" w:rsidP="007941BC">
      <w:pPr>
        <w:pStyle w:val="Allmrkusetekst"/>
        <w:rPr>
          <w:lang w:val="et-EE"/>
        </w:rPr>
      </w:pPr>
      <w:r w:rsidRPr="00F21253">
        <w:rPr>
          <w:rStyle w:val="Allmrkuseviide"/>
          <w:lang w:val="et-EE"/>
        </w:rPr>
        <w:footnoteRef/>
      </w:r>
      <w:r w:rsidRPr="00F21253">
        <w:rPr>
          <w:lang w:val="et-EE"/>
        </w:rPr>
        <w:t xml:space="preserve"> Väärtpaberituru seaduse ja sellega seonduvate seaduste muutmise seadus 8 SE seletuskiri, lk 20.</w:t>
      </w:r>
    </w:p>
  </w:footnote>
  <w:footnote w:id="75">
    <w:p w14:paraId="0DADA4DC" w14:textId="77777777" w:rsidR="007941BC" w:rsidRPr="00643B2F" w:rsidRDefault="007941BC" w:rsidP="007941BC">
      <w:pPr>
        <w:pStyle w:val="Allmrkusetekst"/>
        <w:rPr>
          <w:lang w:val="et-EE"/>
        </w:rPr>
      </w:pPr>
      <w:r>
        <w:rPr>
          <w:rStyle w:val="Allmrkuseviide"/>
        </w:rPr>
        <w:footnoteRef/>
      </w:r>
      <w:r w:rsidRPr="00643B2F">
        <w:rPr>
          <w:lang w:val="et-EE"/>
        </w:rPr>
        <w:t xml:space="preserve"> </w:t>
      </w:r>
      <w:r>
        <w:rPr>
          <w:lang w:val="et-EE"/>
        </w:rPr>
        <w:t xml:space="preserve">Avaldatud ka Finantsinspektsiooni juhendina. Kättesaadav: </w:t>
      </w:r>
      <w:r w:rsidRPr="00666A59">
        <w:rPr>
          <w:lang w:val="et-EE"/>
        </w:rPr>
        <w:t>https://fi.ee/et/juhendid/pangandus-ja-krediit/euroopa-komisjoni-rakendusmaaruse-el-2021763-avaldamine-euroopa-liidu-teatajas</w:t>
      </w:r>
    </w:p>
  </w:footnote>
  <w:footnote w:id="76">
    <w:p w14:paraId="599A4E28" w14:textId="77777777" w:rsidR="007941BC" w:rsidRPr="00643B2F" w:rsidRDefault="007941BC" w:rsidP="007941BC">
      <w:pPr>
        <w:pStyle w:val="Allmrkusetekst"/>
        <w:rPr>
          <w:lang w:val="da-DK"/>
        </w:rPr>
      </w:pPr>
      <w:r w:rsidRPr="00BD46E7">
        <w:rPr>
          <w:rStyle w:val="Allmrkuseviide"/>
        </w:rPr>
        <w:footnoteRef/>
      </w:r>
      <w:r w:rsidRPr="00643B2F">
        <w:rPr>
          <w:lang w:val="da-DK"/>
        </w:rPr>
        <w:t xml:space="preserve"> Marco Bodellini, Willem Pieter De Groen. </w:t>
      </w:r>
      <w:r w:rsidRPr="00BD46E7">
        <w:t xml:space="preserve">Impediments to resolvability- what is the status quo? In-depth analysis. Requested by the ECON commitee. 1.1 </w:t>
      </w:r>
      <w:r w:rsidRPr="00BD46E7">
        <w:rPr>
          <w:i/>
          <w:iCs/>
        </w:rPr>
        <w:t>Impediment to resolvability</w:t>
      </w:r>
      <w:r w:rsidRPr="00BD46E7">
        <w:t xml:space="preserve">, lk 9. </w:t>
      </w:r>
      <w:r w:rsidRPr="00643B2F">
        <w:rPr>
          <w:lang w:val="da-DK"/>
        </w:rPr>
        <w:t xml:space="preserve">Kättesaadav: </w:t>
      </w:r>
      <w:hyperlink r:id="rId32" w:history="1">
        <w:r w:rsidRPr="00643B2F">
          <w:rPr>
            <w:rStyle w:val="Hperlink"/>
            <w:lang w:val="da-DK"/>
          </w:rPr>
          <w:t>https://www.europarl.europa.eu/RegData/etudes/IDAN/2021/689468/IPOL_IDA(2021)689468_EN.pdf</w:t>
        </w:r>
      </w:hyperlink>
      <w:r w:rsidRPr="00643B2F">
        <w:rPr>
          <w:lang w:val="da-DK"/>
        </w:rPr>
        <w:t xml:space="preserve"> </w:t>
      </w:r>
    </w:p>
  </w:footnote>
  <w:footnote w:id="77">
    <w:p w14:paraId="0FB54441" w14:textId="77777777" w:rsidR="007941BC" w:rsidRPr="00643B2F" w:rsidRDefault="007941BC" w:rsidP="007941BC">
      <w:pPr>
        <w:pStyle w:val="Allmrkusetekst"/>
        <w:rPr>
          <w:lang w:val="da-DK"/>
        </w:rPr>
      </w:pPr>
      <w:r w:rsidRPr="00271874">
        <w:rPr>
          <w:rStyle w:val="Allmrkuseviide"/>
        </w:rPr>
        <w:footnoteRef/>
      </w:r>
      <w:r w:rsidRPr="00643B2F">
        <w:rPr>
          <w:lang w:val="da-DK"/>
        </w:rPr>
        <w:t xml:space="preserve"> </w:t>
      </w:r>
      <w:r w:rsidRPr="00643B2F">
        <w:rPr>
          <w:i/>
          <w:iCs/>
          <w:lang w:val="da-DK"/>
        </w:rPr>
        <w:t xml:space="preserve">Ibid. </w:t>
      </w:r>
      <w:r w:rsidRPr="00643B2F">
        <w:rPr>
          <w:lang w:val="da-DK"/>
        </w:rPr>
        <w:t>lk 10.</w:t>
      </w:r>
    </w:p>
  </w:footnote>
  <w:footnote w:id="78">
    <w:p w14:paraId="38081E6C" w14:textId="77777777" w:rsidR="007941BC" w:rsidRPr="00643B2F" w:rsidRDefault="007941BC" w:rsidP="007941BC">
      <w:pPr>
        <w:pStyle w:val="Allmrkusetekst"/>
        <w:rPr>
          <w:lang w:val="da-DK"/>
        </w:rPr>
      </w:pPr>
      <w:r w:rsidRPr="00271874">
        <w:rPr>
          <w:rStyle w:val="Allmrkuseviide"/>
        </w:rPr>
        <w:footnoteRef/>
      </w:r>
      <w:r w:rsidRPr="00643B2F">
        <w:rPr>
          <w:lang w:val="da-DK"/>
        </w:rPr>
        <w:t xml:space="preserve"> Komisjoni delegeeritud määrus (EL) 2016/1450, 23. märts 2016, millega täiendatakse Euroopa Parlamendi ja nõukogu direktiivi 2014/59/EL seoses regulatiivsete tehniliste standarditega, millega määratakse kindlaks finantsseisundi taastamise kavade, kriisilahenduse kavade ja konsolideerimisgrupi kriisilahenduse kavade sisu, miinimumkriteeriumid, mille alusel peab pädev asutus finantsseisundi taastamise kavu ja konsolideerimisgrupi finantsseisundi taastamise kavu hindama, konsolideerimisgrupi finantstoetuse andmise tingimused, sõltumatute hindajate suhtes kohaldatavad nõuded, allahindamise ja konverteerimise õiguse lepingukohane tunnustamine, teavitamisnõuete ja peatamisteate menetlused ja sisu ning kriisilahenduse kolleegiumide tegevus, C/2016/1691, artikkel 26. Kättesaadav: </w:t>
      </w:r>
      <w:hyperlink r:id="rId33" w:history="1">
        <w:r w:rsidRPr="00643B2F">
          <w:rPr>
            <w:rStyle w:val="Hperlink"/>
            <w:lang w:val="da-DK"/>
          </w:rPr>
          <w:t>https://eur-lex.europa.eu/legal-content/EN/TXT/PDF/?uri=CELEX:32016R1075</w:t>
        </w:r>
      </w:hyperlink>
      <w:r w:rsidRPr="00643B2F">
        <w:rPr>
          <w:lang w:val="da-DK"/>
        </w:rPr>
        <w:t>.</w:t>
      </w:r>
    </w:p>
  </w:footnote>
  <w:footnote w:id="79">
    <w:p w14:paraId="2A83E08A" w14:textId="77777777" w:rsidR="007941BC" w:rsidRPr="0041052E" w:rsidRDefault="007941BC" w:rsidP="007941BC">
      <w:pPr>
        <w:pStyle w:val="Allmrkusetekst"/>
        <w:rPr>
          <w:lang w:val="et-EE"/>
        </w:rPr>
      </w:pPr>
      <w:r>
        <w:rPr>
          <w:rStyle w:val="Allmrkuseviide"/>
        </w:rPr>
        <w:footnoteRef/>
      </w:r>
      <w:r w:rsidRPr="0041052E">
        <w:rPr>
          <w:lang w:val="et-EE"/>
        </w:rPr>
        <w:t xml:space="preserve"> Pankrotiseaduse §</w:t>
      </w:r>
      <w:r>
        <w:rPr>
          <w:lang w:val="et-EE"/>
        </w:rPr>
        <w:t xml:space="preserve"> 18 lõige 5</w:t>
      </w:r>
      <w:r w:rsidRPr="0041052E">
        <w:rPr>
          <w:lang w:val="et-EE"/>
        </w:rPr>
        <w:t xml:space="preserve">, </w:t>
      </w:r>
      <w:r>
        <w:rPr>
          <w:lang w:val="et-EE"/>
        </w:rPr>
        <w:t xml:space="preserve">§ 36 lõige 4, </w:t>
      </w:r>
      <w:r w:rsidRPr="0041052E">
        <w:rPr>
          <w:lang w:val="et-EE"/>
        </w:rPr>
        <w:t>saneerimisseaduse</w:t>
      </w:r>
      <w:r>
        <w:rPr>
          <w:lang w:val="et-EE"/>
        </w:rPr>
        <w:t xml:space="preserve"> </w:t>
      </w:r>
      <w:r w:rsidRPr="0041052E">
        <w:rPr>
          <w:lang w:val="et-EE"/>
        </w:rPr>
        <w:t>§</w:t>
      </w:r>
      <w:r>
        <w:rPr>
          <w:lang w:val="et-EE"/>
        </w:rPr>
        <w:t xml:space="preserve"> 11</w:t>
      </w:r>
      <w:r>
        <w:rPr>
          <w:vertAlign w:val="superscript"/>
          <w:lang w:val="et-EE"/>
        </w:rPr>
        <w:t>2</w:t>
      </w:r>
      <w:r>
        <w:rPr>
          <w:lang w:val="et-EE"/>
        </w:rPr>
        <w:t xml:space="preserve"> lõige 1</w:t>
      </w:r>
      <w:r w:rsidRPr="0041052E">
        <w:rPr>
          <w:lang w:val="et-EE"/>
        </w:rPr>
        <w:t>,</w:t>
      </w:r>
      <w:r>
        <w:rPr>
          <w:lang w:val="et-EE"/>
        </w:rPr>
        <w:t xml:space="preserve"> k</w:t>
      </w:r>
      <w:r w:rsidRPr="0041052E">
        <w:rPr>
          <w:lang w:val="et-EE"/>
        </w:rPr>
        <w:t>indlustustegevuse seaduse § 149 l</w:t>
      </w:r>
      <w:r>
        <w:rPr>
          <w:lang w:val="et-EE"/>
        </w:rPr>
        <w:t>õi</w:t>
      </w:r>
      <w:r w:rsidRPr="0041052E">
        <w:rPr>
          <w:lang w:val="et-EE"/>
        </w:rPr>
        <w:t>g</w:t>
      </w:r>
      <w:r>
        <w:rPr>
          <w:lang w:val="et-EE"/>
        </w:rPr>
        <w:t>e</w:t>
      </w:r>
      <w:r w:rsidRPr="0041052E">
        <w:rPr>
          <w:lang w:val="et-EE"/>
        </w:rPr>
        <w:t xml:space="preserve"> 5</w:t>
      </w:r>
      <w:r>
        <w:rPr>
          <w:lang w:val="et-EE"/>
        </w:rPr>
        <w:t xml:space="preserve"> ja krediidiasutuste seaduse </w:t>
      </w:r>
      <w:r w:rsidRPr="00AB0D0A">
        <w:rPr>
          <w:lang w:val="et-EE"/>
        </w:rPr>
        <w:t>§ 114</w:t>
      </w:r>
      <w:r>
        <w:rPr>
          <w:lang w:val="et-EE"/>
        </w:rPr>
        <w:t xml:space="preserve"> lõige 10.</w:t>
      </w:r>
    </w:p>
  </w:footnote>
  <w:footnote w:id="80">
    <w:p w14:paraId="2049D6AA" w14:textId="77777777" w:rsidR="007941BC" w:rsidRPr="00141FD7" w:rsidRDefault="007941BC" w:rsidP="007941BC">
      <w:pPr>
        <w:pStyle w:val="Allmrkusetekst"/>
        <w:rPr>
          <w:lang w:val="et-EE"/>
        </w:rPr>
      </w:pPr>
      <w:r>
        <w:rPr>
          <w:rStyle w:val="Allmrkuseviide"/>
        </w:rPr>
        <w:footnoteRef/>
      </w:r>
      <w:r w:rsidRPr="00141FD7">
        <w:rPr>
          <w:lang w:val="et-EE"/>
        </w:rPr>
        <w:t xml:space="preserve"> </w:t>
      </w:r>
      <w:r w:rsidRPr="007F7061">
        <w:rPr>
          <w:lang w:val="et-EE"/>
        </w:rPr>
        <w:t>2018. aasta ISDA MNA punkt 1.</w:t>
      </w:r>
    </w:p>
  </w:footnote>
  <w:footnote w:id="81">
    <w:p w14:paraId="4BBD0B01" w14:textId="77777777" w:rsidR="007941BC" w:rsidRPr="00963CDB" w:rsidRDefault="007941BC" w:rsidP="007941BC">
      <w:pPr>
        <w:pStyle w:val="Allmrkusetekst"/>
        <w:rPr>
          <w:lang w:val="et-EE"/>
        </w:rPr>
      </w:pPr>
      <w:r>
        <w:rPr>
          <w:rStyle w:val="Allmrkuseviide"/>
        </w:rPr>
        <w:footnoteRef/>
      </w:r>
      <w:r w:rsidRPr="00963CDB">
        <w:rPr>
          <w:lang w:val="et-EE"/>
        </w:rPr>
        <w:t xml:space="preserve"> UNIDROIT põhimõte nr 7.</w:t>
      </w:r>
    </w:p>
  </w:footnote>
  <w:footnote w:id="82">
    <w:p w14:paraId="2E5BF7A3" w14:textId="77777777" w:rsidR="007941BC" w:rsidRPr="00963CDB" w:rsidRDefault="007941BC" w:rsidP="007941BC">
      <w:pPr>
        <w:pStyle w:val="Allmrkusetekst"/>
        <w:rPr>
          <w:lang w:val="et-EE"/>
        </w:rPr>
      </w:pPr>
      <w:r>
        <w:rPr>
          <w:rStyle w:val="Allmrkuseviide"/>
        </w:rPr>
        <w:footnoteRef/>
      </w:r>
      <w:r w:rsidRPr="00963CDB">
        <w:rPr>
          <w:lang w:val="et-EE"/>
        </w:rPr>
        <w:t xml:space="preserve"> UNIDROIT põhimõtete punkt 142.</w:t>
      </w:r>
    </w:p>
  </w:footnote>
  <w:footnote w:id="83">
    <w:p w14:paraId="1937ECA1" w14:textId="77777777" w:rsidR="007941BC" w:rsidRPr="00C63FE8" w:rsidRDefault="007941BC" w:rsidP="007941BC">
      <w:pPr>
        <w:pStyle w:val="Allmrkusetekst"/>
        <w:rPr>
          <w:lang w:val="et-EE"/>
        </w:rPr>
      </w:pPr>
      <w:r>
        <w:rPr>
          <w:rStyle w:val="Allmrkuseviide"/>
        </w:rPr>
        <w:footnoteRef/>
      </w:r>
      <w:r w:rsidRPr="00643B2F">
        <w:rPr>
          <w:lang w:val="da-DK"/>
        </w:rPr>
        <w:t xml:space="preserve"> Krediidiasutuste laenude teenindamine ja ebatõenäoliselt laekuvate nõuete kuludesse kandmine. </w:t>
      </w:r>
      <w:r>
        <w:t xml:space="preserve">Kättesaadav:  </w:t>
      </w:r>
      <w:hyperlink r:id="rId34" w:history="1">
        <w:r>
          <w:rPr>
            <w:rStyle w:val="Hperlink"/>
            <w:rFonts w:eastAsiaTheme="majorEastAsia"/>
          </w:rPr>
          <w:t>https://www.riigiteataja.ee/akt/905900</w:t>
        </w:r>
      </w:hyperlink>
    </w:p>
  </w:footnote>
  <w:footnote w:id="84">
    <w:p w14:paraId="117D89C0" w14:textId="77777777" w:rsidR="007941BC" w:rsidRPr="00C63FE8" w:rsidRDefault="007941BC" w:rsidP="007941BC">
      <w:pPr>
        <w:pStyle w:val="Allmrkusetekst"/>
        <w:rPr>
          <w:lang w:val="et-EE"/>
        </w:rPr>
      </w:pPr>
      <w:r>
        <w:rPr>
          <w:rStyle w:val="Allmrkuseviide"/>
        </w:rPr>
        <w:footnoteRef/>
      </w:r>
      <w:r>
        <w:t xml:space="preserve"> </w:t>
      </w:r>
      <w:r>
        <w:rPr>
          <w:lang w:val="et-EE"/>
        </w:rPr>
        <w:t xml:space="preserve">Euroopa Pangandusjärelevalve. Guidelines on loan origination and monitoring. Kättesaadav: </w:t>
      </w:r>
      <w:hyperlink r:id="rId35" w:history="1">
        <w:r>
          <w:rPr>
            <w:rStyle w:val="Hperlink"/>
            <w:rFonts w:eastAsiaTheme="majorEastAsia"/>
          </w:rPr>
          <w:t>Guidelines on loan origination and monitoring | European Banking Authority (europa.eu)</w:t>
        </w:r>
      </w:hyperlink>
    </w:p>
  </w:footnote>
  <w:footnote w:id="85">
    <w:p w14:paraId="181A3324" w14:textId="77777777" w:rsidR="007941BC" w:rsidRPr="00C63FE8" w:rsidRDefault="007941BC" w:rsidP="007941BC">
      <w:pPr>
        <w:pStyle w:val="Allmrkusetekst"/>
        <w:rPr>
          <w:lang w:val="et-EE"/>
        </w:rPr>
      </w:pPr>
      <w:r>
        <w:rPr>
          <w:rStyle w:val="Allmrkuseviide"/>
        </w:rPr>
        <w:footnoteRef/>
      </w:r>
      <w:r w:rsidRPr="00643B2F">
        <w:rPr>
          <w:lang w:val="et-EE"/>
        </w:rPr>
        <w:t xml:space="preserve"> </w:t>
      </w:r>
      <w:r>
        <w:rPr>
          <w:lang w:val="et-EE"/>
        </w:rPr>
        <w:t xml:space="preserve">Finantsinspektsioon. Suunised laenude väljastamise ja jälgimise kohta. Kättesaadav: </w:t>
      </w:r>
      <w:hyperlink r:id="rId36" w:history="1">
        <w:r w:rsidRPr="00643B2F">
          <w:rPr>
            <w:rStyle w:val="Hperlink"/>
            <w:rFonts w:eastAsiaTheme="majorEastAsia"/>
            <w:lang w:val="et-EE"/>
          </w:rPr>
          <w:t>Euroopa Pangandusjärelevalve Asutuse suuniste „Suunised laenude väljastamise ja jälgimise kohta“ välja andmine Finantsinspektsiooni soovitusliku juhendina | Finantsinspektsioon</w:t>
        </w:r>
      </w:hyperlink>
    </w:p>
  </w:footnote>
  <w:footnote w:id="86">
    <w:p w14:paraId="40289BE2" w14:textId="77777777" w:rsidR="007941BC" w:rsidRPr="00963CDB" w:rsidRDefault="007941BC" w:rsidP="007941BC">
      <w:pPr>
        <w:pStyle w:val="Allmrkusetekst"/>
        <w:rPr>
          <w:lang w:val="et-EE"/>
        </w:rPr>
      </w:pPr>
      <w:r>
        <w:rPr>
          <w:rStyle w:val="Allmrkuseviide"/>
        </w:rPr>
        <w:footnoteRef/>
      </w:r>
      <w:r w:rsidRPr="00963CDB">
        <w:rPr>
          <w:lang w:val="et-EE"/>
        </w:rPr>
        <w:t xml:space="preserve"> </w:t>
      </w:r>
      <w:r>
        <w:rPr>
          <w:lang w:val="et-EE"/>
        </w:rPr>
        <w:t xml:space="preserve">Likvideerimismenetlus (ingl. k. </w:t>
      </w:r>
      <w:r w:rsidRPr="00963CDB">
        <w:rPr>
          <w:i/>
          <w:iCs/>
          <w:lang w:val="et-EE"/>
        </w:rPr>
        <w:t>winding-up proceedings</w:t>
      </w:r>
      <w:r>
        <w:rPr>
          <w:lang w:val="et-EE"/>
        </w:rPr>
        <w:t xml:space="preserve">) hõlmab finantstagatise direktiivi tähenduses </w:t>
      </w:r>
      <w:r w:rsidRPr="000F0E7F">
        <w:rPr>
          <w:lang w:val="et-EE"/>
        </w:rPr>
        <w:t>kõiki võlausaldajaid puudutav</w:t>
      </w:r>
      <w:r>
        <w:rPr>
          <w:lang w:val="et-EE"/>
        </w:rPr>
        <w:t>aid</w:t>
      </w:r>
      <w:r w:rsidRPr="000F0E7F">
        <w:rPr>
          <w:lang w:val="et-EE"/>
        </w:rPr>
        <w:t xml:space="preserve"> menetlus</w:t>
      </w:r>
      <w:r>
        <w:rPr>
          <w:lang w:val="et-EE"/>
        </w:rPr>
        <w:t>i</w:t>
      </w:r>
      <w:r w:rsidRPr="000F0E7F">
        <w:rPr>
          <w:lang w:val="et-EE"/>
        </w:rPr>
        <w:t>,</w:t>
      </w:r>
      <w:r>
        <w:rPr>
          <w:lang w:val="et-EE"/>
        </w:rPr>
        <w:t xml:space="preserve"> </w:t>
      </w:r>
      <w:r w:rsidRPr="000F0E7F">
        <w:rPr>
          <w:lang w:val="et-EE"/>
        </w:rPr>
        <w:t>mis hõlma</w:t>
      </w:r>
      <w:r>
        <w:rPr>
          <w:lang w:val="et-EE"/>
        </w:rPr>
        <w:t>vad</w:t>
      </w:r>
      <w:r w:rsidRPr="000F0E7F">
        <w:rPr>
          <w:lang w:val="et-EE"/>
        </w:rPr>
        <w:t xml:space="preserve"> asjakohast varade realiseerimist ja tulude jaotamist võlausaldajate, aktsionäride või osanike vahel ja millega kaasneb haldus</w:t>
      </w:r>
      <w:r>
        <w:rPr>
          <w:lang w:val="et-EE"/>
        </w:rPr>
        <w:t xml:space="preserve">- </w:t>
      </w:r>
      <w:r w:rsidRPr="000F0E7F">
        <w:rPr>
          <w:lang w:val="et-EE"/>
        </w:rPr>
        <w:t>või kohtuorganite sekkumine, sealhulgas juhud, kui kõiki võlausaldajaid puudutav menetlus lõpetatakse kompromissi tegemise või</w:t>
      </w:r>
      <w:r>
        <w:rPr>
          <w:lang w:val="et-EE"/>
        </w:rPr>
        <w:t xml:space="preserve"> </w:t>
      </w:r>
      <w:r w:rsidRPr="000F0E7F">
        <w:rPr>
          <w:lang w:val="et-EE"/>
        </w:rPr>
        <w:t>muu samalaadse meetmega, olenemata sellest, kas menetlus põhineb</w:t>
      </w:r>
      <w:r>
        <w:rPr>
          <w:lang w:val="et-EE"/>
        </w:rPr>
        <w:t xml:space="preserve"> </w:t>
      </w:r>
      <w:r w:rsidRPr="000F0E7F">
        <w:rPr>
          <w:lang w:val="et-EE"/>
        </w:rPr>
        <w:t>maksejõuetusel või mitte või on vabatahtlik või kohustuslik</w:t>
      </w:r>
      <w:r>
        <w:rPr>
          <w:lang w:val="et-EE"/>
        </w:rPr>
        <w:t>.</w:t>
      </w:r>
    </w:p>
  </w:footnote>
  <w:footnote w:id="87">
    <w:p w14:paraId="70F10298" w14:textId="77777777" w:rsidR="007941BC" w:rsidRPr="009C367D" w:rsidRDefault="007941BC" w:rsidP="007941BC">
      <w:pPr>
        <w:pStyle w:val="Allmrkusetekst"/>
        <w:rPr>
          <w:lang w:val="et-EE"/>
        </w:rPr>
      </w:pPr>
      <w:r>
        <w:rPr>
          <w:rStyle w:val="Allmrkuseviide"/>
          <w:rFonts w:eastAsiaTheme="majorEastAsia"/>
        </w:rPr>
        <w:footnoteRef/>
      </w:r>
      <w:r w:rsidRPr="009C367D">
        <w:rPr>
          <w:lang w:val="et-EE"/>
        </w:rPr>
        <w:t xml:space="preserve"> UNIDROIT põhimõtted 6 ja 7, 2018. aasta ISDA MNA juhendi punkt 4.3. </w:t>
      </w:r>
    </w:p>
  </w:footnote>
  <w:footnote w:id="88">
    <w:p w14:paraId="68FD64B9" w14:textId="77777777" w:rsidR="007941BC" w:rsidRPr="002C25FA" w:rsidRDefault="007941BC" w:rsidP="007941BC">
      <w:pPr>
        <w:pStyle w:val="Allmrkusetekst"/>
        <w:rPr>
          <w:lang w:val="et-EE"/>
        </w:rPr>
      </w:pPr>
      <w:r>
        <w:rPr>
          <w:rStyle w:val="Allmrkuseviide"/>
        </w:rPr>
        <w:footnoteRef/>
      </w:r>
      <w:r w:rsidRPr="00E66023">
        <w:rPr>
          <w:lang w:val="et-EE"/>
        </w:rPr>
        <w:t xml:space="preserve"> </w:t>
      </w:r>
      <w:r w:rsidRPr="002C25FA">
        <w:rPr>
          <w:lang w:val="et-EE"/>
        </w:rPr>
        <w:t>UNIDROIT põhimõte nr 7.</w:t>
      </w:r>
    </w:p>
  </w:footnote>
  <w:footnote w:id="89">
    <w:p w14:paraId="5C0DEF70" w14:textId="77777777" w:rsidR="007941BC" w:rsidRPr="00963CDB" w:rsidRDefault="007941BC" w:rsidP="007941BC">
      <w:pPr>
        <w:pStyle w:val="Allmrkusetekst"/>
        <w:rPr>
          <w:lang w:val="et-EE"/>
        </w:rPr>
      </w:pPr>
      <w:r>
        <w:rPr>
          <w:rStyle w:val="Allmrkuseviide"/>
        </w:rPr>
        <w:footnoteRef/>
      </w:r>
      <w:r w:rsidRPr="00963CDB">
        <w:rPr>
          <w:lang w:val="et-EE"/>
        </w:rPr>
        <w:t xml:space="preserve"> UNIDROIT põhimõtete punkt 142.</w:t>
      </w:r>
    </w:p>
  </w:footnote>
  <w:footnote w:id="90">
    <w:p w14:paraId="1DA77A8D" w14:textId="77777777" w:rsidR="007941BC" w:rsidRPr="00141FD7" w:rsidRDefault="007941BC" w:rsidP="007941BC">
      <w:pPr>
        <w:pStyle w:val="Allmrkusetekst"/>
        <w:rPr>
          <w:lang w:val="et-EE"/>
        </w:rPr>
      </w:pPr>
      <w:r>
        <w:rPr>
          <w:rStyle w:val="Allmrkuseviide"/>
        </w:rPr>
        <w:footnoteRef/>
      </w:r>
      <w:r w:rsidRPr="00141FD7">
        <w:rPr>
          <w:lang w:val="et-EE"/>
        </w:rPr>
        <w:t xml:space="preserve"> </w:t>
      </w:r>
      <w:r w:rsidRPr="007F7061">
        <w:rPr>
          <w:lang w:val="et-EE"/>
        </w:rPr>
        <w:t>2018. aasta ISDA MNA punkt 1.</w:t>
      </w:r>
    </w:p>
  </w:footnote>
  <w:footnote w:id="91">
    <w:p w14:paraId="3D15250D" w14:textId="77777777" w:rsidR="007941BC" w:rsidRPr="00141FD7" w:rsidRDefault="007941BC" w:rsidP="007941BC">
      <w:pPr>
        <w:pStyle w:val="Allmrkusetekst"/>
        <w:rPr>
          <w:lang w:val="et-EE"/>
        </w:rPr>
      </w:pPr>
      <w:r>
        <w:rPr>
          <w:rStyle w:val="Allmrkuseviide"/>
        </w:rPr>
        <w:footnoteRef/>
      </w:r>
      <w:r w:rsidRPr="00141FD7">
        <w:rPr>
          <w:lang w:val="et-EE"/>
        </w:rPr>
        <w:t xml:space="preserve"> </w:t>
      </w:r>
      <w:r>
        <w:rPr>
          <w:i/>
          <w:iCs/>
          <w:lang w:val="et-EE"/>
        </w:rPr>
        <w:t>Ibid.</w:t>
      </w:r>
    </w:p>
  </w:footnote>
  <w:footnote w:id="92">
    <w:p w14:paraId="6F3B358B" w14:textId="77777777" w:rsidR="007941BC" w:rsidRPr="002C25FA" w:rsidRDefault="007941BC" w:rsidP="007941BC">
      <w:pPr>
        <w:pStyle w:val="Allmrkusetekst"/>
        <w:rPr>
          <w:lang w:val="et-EE"/>
        </w:rPr>
      </w:pPr>
      <w:r>
        <w:rPr>
          <w:rStyle w:val="Allmrkuseviide"/>
        </w:rPr>
        <w:footnoteRef/>
      </w:r>
      <w:r w:rsidRPr="00D313FF">
        <w:rPr>
          <w:lang w:val="et-EE"/>
        </w:rPr>
        <w:t xml:space="preserve"> </w:t>
      </w:r>
      <w:r w:rsidRPr="002C25FA">
        <w:rPr>
          <w:lang w:val="et-EE"/>
        </w:rPr>
        <w:t>UNIDROIT põhimõte nr 7.</w:t>
      </w:r>
    </w:p>
  </w:footnote>
  <w:footnote w:id="93">
    <w:p w14:paraId="4D81FCD2" w14:textId="77777777" w:rsidR="007941BC" w:rsidRPr="00D313FF" w:rsidRDefault="007941BC" w:rsidP="007941BC">
      <w:pPr>
        <w:pStyle w:val="Allmrkusetekst"/>
        <w:rPr>
          <w:lang w:val="et-EE"/>
        </w:rPr>
      </w:pPr>
      <w:r w:rsidRPr="002C25FA">
        <w:rPr>
          <w:rStyle w:val="Allmrkuseviide"/>
          <w:lang w:val="et-EE"/>
        </w:rPr>
        <w:footnoteRef/>
      </w:r>
      <w:r w:rsidRPr="002C25FA">
        <w:rPr>
          <w:lang w:val="et-EE"/>
        </w:rPr>
        <w:t xml:space="preserve"> UNIDROIT põhimõtete punkt 142.</w:t>
      </w:r>
    </w:p>
  </w:footnote>
  <w:footnote w:id="94">
    <w:p w14:paraId="0ECCF0B7" w14:textId="77777777" w:rsidR="007941BC" w:rsidRPr="00816054" w:rsidRDefault="007941BC" w:rsidP="007941BC">
      <w:pPr>
        <w:pStyle w:val="Allmrkusetekst"/>
        <w:rPr>
          <w:lang w:val="et-EE"/>
        </w:rPr>
      </w:pPr>
      <w:r>
        <w:rPr>
          <w:rStyle w:val="Allmrkuseviide"/>
        </w:rPr>
        <w:footnoteRef/>
      </w:r>
      <w:r w:rsidRPr="00816054">
        <w:rPr>
          <w:lang w:val="et-EE"/>
        </w:rPr>
        <w:t xml:space="preserve"> 2018. aasta ISDA MNA punkt 4, 2018. aasta ISDA MNA juhendi punktid 4.26 ja 7.22.</w:t>
      </w:r>
    </w:p>
  </w:footnote>
  <w:footnote w:id="95">
    <w:p w14:paraId="673B4996" w14:textId="77777777" w:rsidR="007941BC" w:rsidRPr="0021017A" w:rsidRDefault="007941BC" w:rsidP="007941BC">
      <w:pPr>
        <w:pStyle w:val="Allmrkusetekst"/>
        <w:rPr>
          <w:sz w:val="16"/>
          <w:szCs w:val="16"/>
          <w:lang w:val="et-EE"/>
        </w:rPr>
      </w:pPr>
      <w:r w:rsidRPr="00552338">
        <w:rPr>
          <w:rStyle w:val="Allmrkuseviide"/>
          <w:sz w:val="16"/>
          <w:szCs w:val="16"/>
        </w:rPr>
        <w:footnoteRef/>
      </w:r>
      <w:r w:rsidRPr="0021017A">
        <w:rPr>
          <w:sz w:val="16"/>
          <w:szCs w:val="16"/>
          <w:lang w:val="et-EE"/>
        </w:rPr>
        <w:t xml:space="preserve"> </w:t>
      </w:r>
      <w:r w:rsidRPr="0021017A">
        <w:rPr>
          <w:lang w:val="et-EE"/>
        </w:rPr>
        <w:t>Vaata näiteks</w:t>
      </w:r>
      <w:r w:rsidRPr="0021017A">
        <w:rPr>
          <w:sz w:val="16"/>
          <w:szCs w:val="16"/>
          <w:lang w:val="et-EE"/>
        </w:rPr>
        <w:t xml:space="preserve"> </w:t>
      </w:r>
      <w:r w:rsidRPr="0021017A">
        <w:rPr>
          <w:lang w:val="et-EE"/>
        </w:rPr>
        <w:t>2018. aasta ISDA MNA juhendi punkt 7.19.</w:t>
      </w:r>
    </w:p>
  </w:footnote>
  <w:footnote w:id="96">
    <w:p w14:paraId="6882E6AB" w14:textId="77777777" w:rsidR="007941BC" w:rsidRPr="00B21C00" w:rsidRDefault="007941BC" w:rsidP="007941BC">
      <w:pPr>
        <w:pStyle w:val="Allmrkusetekst"/>
        <w:rPr>
          <w:lang w:val="et-EE"/>
        </w:rPr>
      </w:pPr>
      <w:r>
        <w:rPr>
          <w:rStyle w:val="Allmrkuseviide"/>
        </w:rPr>
        <w:footnoteRef/>
      </w:r>
      <w:r w:rsidRPr="006D3A8E">
        <w:rPr>
          <w:lang w:val="fi-FI"/>
        </w:rPr>
        <w:t xml:space="preserve"> 2018. </w:t>
      </w:r>
      <w:r w:rsidRPr="00B21C00">
        <w:rPr>
          <w:lang w:val="et-EE"/>
        </w:rPr>
        <w:t xml:space="preserve">aasta ISDA MNA punkt 4, 2018. aasta ISDA MNA juhendi </w:t>
      </w:r>
      <w:r>
        <w:rPr>
          <w:lang w:val="et-EE"/>
        </w:rPr>
        <w:t xml:space="preserve">punktid </w:t>
      </w:r>
      <w:r w:rsidRPr="00B21C00">
        <w:rPr>
          <w:lang w:val="et-EE"/>
        </w:rPr>
        <w:t>4.26 ja 7.22.</w:t>
      </w:r>
    </w:p>
  </w:footnote>
  <w:footnote w:id="97">
    <w:p w14:paraId="00D80C89" w14:textId="77777777" w:rsidR="007941BC" w:rsidRPr="00351553" w:rsidRDefault="007941BC" w:rsidP="007941BC">
      <w:pPr>
        <w:pStyle w:val="Allmrkusetekst"/>
        <w:rPr>
          <w:lang w:val="et-EE"/>
        </w:rPr>
      </w:pPr>
      <w:r w:rsidRPr="00B21C00">
        <w:rPr>
          <w:rStyle w:val="Allmrkuseviide"/>
          <w:lang w:val="et-EE"/>
        </w:rPr>
        <w:footnoteRef/>
      </w:r>
      <w:r w:rsidRPr="00B21C00">
        <w:rPr>
          <w:lang w:val="et-EE"/>
        </w:rPr>
        <w:t xml:space="preserve"> UNIDROIT põhimõte nr 7.</w:t>
      </w:r>
    </w:p>
  </w:footnote>
  <w:footnote w:id="98">
    <w:p w14:paraId="7B659226" w14:textId="77777777" w:rsidR="007941BC" w:rsidRPr="00141FD7" w:rsidRDefault="007941BC" w:rsidP="007941BC">
      <w:pPr>
        <w:pStyle w:val="Allmrkusetekst"/>
        <w:rPr>
          <w:lang w:val="et-EE"/>
        </w:rPr>
      </w:pPr>
      <w:r>
        <w:rPr>
          <w:rStyle w:val="Allmrkuseviide"/>
        </w:rPr>
        <w:footnoteRef/>
      </w:r>
      <w:r w:rsidRPr="00141FD7">
        <w:rPr>
          <w:lang w:val="et-EE"/>
        </w:rPr>
        <w:t xml:space="preserve"> </w:t>
      </w:r>
      <w:r w:rsidRPr="007F7061">
        <w:rPr>
          <w:lang w:val="et-EE"/>
        </w:rPr>
        <w:t>2018. aasta ISDA MNA punkt 1.</w:t>
      </w:r>
    </w:p>
  </w:footnote>
  <w:footnote w:id="99">
    <w:p w14:paraId="02A4A65C" w14:textId="77777777" w:rsidR="007941BC" w:rsidRPr="00351553" w:rsidRDefault="007941BC" w:rsidP="007941BC">
      <w:pPr>
        <w:pStyle w:val="Allmrkusetekst"/>
        <w:rPr>
          <w:lang w:val="et-EE"/>
        </w:rPr>
      </w:pPr>
      <w:r>
        <w:rPr>
          <w:rStyle w:val="Allmrkuseviide"/>
        </w:rPr>
        <w:footnoteRef/>
      </w:r>
      <w:r w:rsidRPr="00351553">
        <w:rPr>
          <w:lang w:val="et-EE"/>
        </w:rPr>
        <w:t xml:space="preserve"> 2018. </w:t>
      </w:r>
      <w:r w:rsidRPr="00067AF3">
        <w:rPr>
          <w:lang w:val="et-EE"/>
        </w:rPr>
        <w:t>aasta ISDA MNA punkt 4, 2018. aasta ISDA MNA juhendi punktid 4.26 ja 7.22.</w:t>
      </w:r>
    </w:p>
  </w:footnote>
  <w:footnote w:id="100">
    <w:p w14:paraId="018EBB51" w14:textId="77777777" w:rsidR="007941BC" w:rsidRPr="00351553" w:rsidRDefault="007941BC" w:rsidP="007941BC">
      <w:pPr>
        <w:pStyle w:val="Allmrkusetekst"/>
        <w:rPr>
          <w:lang w:val="et-EE"/>
        </w:rPr>
      </w:pPr>
      <w:r>
        <w:rPr>
          <w:rStyle w:val="Allmrkuseviide"/>
        </w:rPr>
        <w:footnoteRef/>
      </w:r>
      <w:r w:rsidRPr="00351553">
        <w:rPr>
          <w:lang w:val="et-EE"/>
        </w:rPr>
        <w:t xml:space="preserve"> RKPJKo 06.03.2002 nr 3-4-1-1-02 p</w:t>
      </w:r>
      <w:r>
        <w:rPr>
          <w:lang w:val="et-EE"/>
        </w:rPr>
        <w:t>unktid</w:t>
      </w:r>
      <w:r w:rsidRPr="00351553">
        <w:rPr>
          <w:lang w:val="et-EE"/>
        </w:rPr>
        <w:t xml:space="preserve"> 12,</w:t>
      </w:r>
      <w:r>
        <w:rPr>
          <w:lang w:val="et-EE"/>
        </w:rPr>
        <w:t xml:space="preserve"> </w:t>
      </w:r>
      <w:r w:rsidRPr="00351553">
        <w:rPr>
          <w:lang w:val="et-EE"/>
        </w:rPr>
        <w:t>13.</w:t>
      </w:r>
    </w:p>
  </w:footnote>
  <w:footnote w:id="101">
    <w:p w14:paraId="5BB4C621" w14:textId="77777777" w:rsidR="007941BC" w:rsidRPr="00351553" w:rsidRDefault="007941BC" w:rsidP="007941BC">
      <w:pPr>
        <w:pStyle w:val="Allmrkusetekst"/>
        <w:rPr>
          <w:lang w:val="et-EE"/>
        </w:rPr>
      </w:pPr>
      <w:r w:rsidRPr="00351553">
        <w:rPr>
          <w:rStyle w:val="Allmrkuseviide"/>
          <w:lang w:val="et-EE"/>
        </w:rPr>
        <w:footnoteRef/>
      </w:r>
      <w:r w:rsidRPr="00351553">
        <w:rPr>
          <w:lang w:val="et-EE"/>
        </w:rPr>
        <w:t xml:space="preserve"> RKPJKo 06.03.2002, 3-4-1-1-02, p</w:t>
      </w:r>
      <w:r>
        <w:rPr>
          <w:lang w:val="et-EE"/>
        </w:rPr>
        <w:t>unkt</w:t>
      </w:r>
      <w:r w:rsidRPr="00351553">
        <w:rPr>
          <w:lang w:val="et-EE"/>
        </w:rPr>
        <w:t xml:space="preserve"> 12.</w:t>
      </w:r>
    </w:p>
  </w:footnote>
  <w:footnote w:id="102">
    <w:p w14:paraId="4121B733" w14:textId="77777777" w:rsidR="007941BC" w:rsidRPr="00351553" w:rsidRDefault="007941BC" w:rsidP="007941BC">
      <w:pPr>
        <w:pStyle w:val="Allmrkusetekst"/>
        <w:rPr>
          <w:lang w:val="et-EE"/>
        </w:rPr>
      </w:pPr>
      <w:r w:rsidRPr="004E2446">
        <w:rPr>
          <w:rStyle w:val="Allmrkuseviide"/>
        </w:rPr>
        <w:footnoteRef/>
      </w:r>
      <w:r w:rsidRPr="00351553">
        <w:rPr>
          <w:lang w:val="et-EE"/>
        </w:rPr>
        <w:t xml:space="preserve"> RKÜKo 03.01.2008 nr 3-3-1-101-06 p</w:t>
      </w:r>
      <w:r>
        <w:rPr>
          <w:lang w:val="et-EE"/>
        </w:rPr>
        <w:t>unkt</w:t>
      </w:r>
      <w:r w:rsidRPr="00351553">
        <w:rPr>
          <w:lang w:val="et-EE"/>
        </w:rPr>
        <w:t xml:space="preserve"> 20.</w:t>
      </w:r>
    </w:p>
  </w:footnote>
  <w:footnote w:id="103">
    <w:p w14:paraId="457DF6BE" w14:textId="77777777" w:rsidR="007941BC" w:rsidRPr="00351553" w:rsidRDefault="007941BC" w:rsidP="007941BC">
      <w:pPr>
        <w:pStyle w:val="Allmrkusetekst"/>
        <w:rPr>
          <w:lang w:val="et-EE"/>
        </w:rPr>
      </w:pPr>
      <w:r>
        <w:rPr>
          <w:rStyle w:val="Allmrkuseviide"/>
        </w:rPr>
        <w:footnoteRef/>
      </w:r>
      <w:r w:rsidRPr="00351553">
        <w:rPr>
          <w:lang w:val="et-EE"/>
        </w:rPr>
        <w:t xml:space="preserve"> RKPJKo 30.06.2017, nr 3-4-1-4-17, p</w:t>
      </w:r>
      <w:r>
        <w:rPr>
          <w:lang w:val="et-EE"/>
        </w:rPr>
        <w:t>unkt</w:t>
      </w:r>
      <w:r w:rsidRPr="00351553">
        <w:rPr>
          <w:lang w:val="et-EE"/>
        </w:rPr>
        <w:t xml:space="preserve"> 57.</w:t>
      </w:r>
    </w:p>
  </w:footnote>
  <w:footnote w:id="104">
    <w:p w14:paraId="0C6FC15A" w14:textId="77777777" w:rsidR="007941BC" w:rsidRPr="00351553" w:rsidRDefault="007941BC" w:rsidP="007941BC">
      <w:pPr>
        <w:pStyle w:val="Allmrkusetekst"/>
        <w:rPr>
          <w:lang w:val="et-EE"/>
        </w:rPr>
      </w:pPr>
      <w:r w:rsidRPr="00351553">
        <w:rPr>
          <w:rStyle w:val="Allmrkuseviide"/>
          <w:lang w:val="et-EE"/>
        </w:rPr>
        <w:footnoteRef/>
      </w:r>
      <w:r w:rsidRPr="00351553">
        <w:rPr>
          <w:lang w:val="et-EE"/>
        </w:rPr>
        <w:t xml:space="preserve"> RKPJKo 10.05.2002, 3-4-1-3-02; RKPJKo 06.07.2012, 3-4-1-3-12.</w:t>
      </w:r>
    </w:p>
  </w:footnote>
  <w:footnote w:id="105">
    <w:p w14:paraId="36594382" w14:textId="77777777" w:rsidR="007941BC" w:rsidRPr="00351553" w:rsidRDefault="007941BC" w:rsidP="007941BC">
      <w:pPr>
        <w:pStyle w:val="Allmrkusetekst"/>
        <w:rPr>
          <w:lang w:val="et-EE"/>
        </w:rPr>
      </w:pPr>
      <w:r w:rsidRPr="00351553">
        <w:rPr>
          <w:rStyle w:val="Allmrkuseviide"/>
          <w:lang w:val="et-EE"/>
        </w:rPr>
        <w:footnoteRef/>
      </w:r>
      <w:r w:rsidRPr="00351553">
        <w:rPr>
          <w:lang w:val="et-EE"/>
        </w:rPr>
        <w:t xml:space="preserve"> RKPJKo 17.04.2012, nr 3-4-1-25-11, p</w:t>
      </w:r>
      <w:r>
        <w:rPr>
          <w:lang w:val="et-EE"/>
        </w:rPr>
        <w:t>unkt</w:t>
      </w:r>
      <w:r w:rsidRPr="00351553">
        <w:rPr>
          <w:lang w:val="et-EE"/>
        </w:rPr>
        <w:t xml:space="preserve"> 37.</w:t>
      </w:r>
    </w:p>
  </w:footnote>
  <w:footnote w:id="106">
    <w:p w14:paraId="197F9358" w14:textId="77777777" w:rsidR="007941BC" w:rsidRPr="00351553" w:rsidRDefault="007941BC" w:rsidP="007941BC">
      <w:pPr>
        <w:pStyle w:val="Allmrkusetekst"/>
        <w:rPr>
          <w:lang w:val="et-EE"/>
        </w:rPr>
      </w:pPr>
      <w:r w:rsidRPr="00351553">
        <w:rPr>
          <w:rStyle w:val="Allmrkuseviide"/>
          <w:lang w:val="et-EE"/>
        </w:rPr>
        <w:footnoteRef/>
      </w:r>
      <w:r w:rsidRPr="00351553">
        <w:rPr>
          <w:lang w:val="et-EE"/>
        </w:rPr>
        <w:t xml:space="preserve"> RKPJKo 06.07.2012, 3-4-1-3-12; RKPJKo 29.03.2017, 3-4-1-15-16, p</w:t>
      </w:r>
      <w:r>
        <w:rPr>
          <w:lang w:val="et-EE"/>
        </w:rPr>
        <w:t>unkt</w:t>
      </w:r>
      <w:r w:rsidRPr="00351553">
        <w:rPr>
          <w:lang w:val="et-EE"/>
        </w:rPr>
        <w:t xml:space="preserve"> 102.</w:t>
      </w:r>
    </w:p>
  </w:footnote>
  <w:footnote w:id="107">
    <w:p w14:paraId="4E444486" w14:textId="77777777" w:rsidR="007941BC" w:rsidRPr="00304949" w:rsidRDefault="007941BC" w:rsidP="007941BC">
      <w:pPr>
        <w:pStyle w:val="Allmrkusetekst"/>
        <w:rPr>
          <w:lang w:val="et-EE"/>
        </w:rPr>
      </w:pPr>
      <w:r>
        <w:rPr>
          <w:rStyle w:val="Allmrkuseviide"/>
        </w:rPr>
        <w:footnoteRef/>
      </w:r>
      <w:r w:rsidRPr="00304949">
        <w:rPr>
          <w:lang w:val="et-EE"/>
        </w:rPr>
        <w:t xml:space="preserve"> RKÜKo 12.07.2021, 3-4-1-6-12</w:t>
      </w:r>
      <w:r>
        <w:rPr>
          <w:lang w:val="et-EE"/>
        </w:rPr>
        <w:t>, punkt 163.</w:t>
      </w:r>
    </w:p>
  </w:footnote>
  <w:footnote w:id="108">
    <w:p w14:paraId="2C05B34E" w14:textId="77777777" w:rsidR="007941BC" w:rsidRPr="0097388C" w:rsidRDefault="007941BC" w:rsidP="007941BC">
      <w:pPr>
        <w:pStyle w:val="Allmrkusetekst"/>
        <w:rPr>
          <w:lang w:val="fi-FI"/>
        </w:rPr>
      </w:pPr>
      <w:r>
        <w:rPr>
          <w:rStyle w:val="Allmrkuseviide"/>
        </w:rPr>
        <w:footnoteRef/>
      </w:r>
      <w:r w:rsidRPr="00351553">
        <w:rPr>
          <w:lang w:val="et-EE"/>
        </w:rPr>
        <w:t xml:space="preserve"> RKPJKo 3-4-1-6- 08, p</w:t>
      </w:r>
      <w:r>
        <w:rPr>
          <w:lang w:val="et-EE"/>
        </w:rPr>
        <w:t>unkt</w:t>
      </w:r>
      <w:r w:rsidRPr="00351553">
        <w:rPr>
          <w:lang w:val="et-EE"/>
        </w:rPr>
        <w:t xml:space="preserve"> 43. Samuti Eesti Vabariigi Põhiseadus. Kommenteeritud väljaanne. Kirjastus Juura, 2012, II ptk, sissejuh, komm 8.1.</w:t>
      </w:r>
    </w:p>
  </w:footnote>
  <w:footnote w:id="109">
    <w:p w14:paraId="71BC7D04" w14:textId="77777777" w:rsidR="007941BC" w:rsidRPr="000B6521" w:rsidRDefault="007941BC" w:rsidP="007941BC">
      <w:pPr>
        <w:pStyle w:val="Allmrkusetekst"/>
        <w:rPr>
          <w:lang w:val="et-EE"/>
        </w:rPr>
      </w:pPr>
      <w:r>
        <w:rPr>
          <w:rStyle w:val="Allmrkuseviide"/>
        </w:rPr>
        <w:footnoteRef/>
      </w:r>
      <w:r w:rsidRPr="000B6521">
        <w:rPr>
          <w:lang w:val="fi-FI"/>
        </w:rPr>
        <w:t xml:space="preserve"> </w:t>
      </w:r>
      <w:r w:rsidRPr="000B6521">
        <w:rPr>
          <w:lang w:val="et-EE"/>
        </w:rPr>
        <w:t>Riigikohus on nimelt finantsstabiilsuse tagamise meetme kontekstis selgitanud, et abinõu sobivus ei tähenda, et see peab tagama eesmärgi saavutamise igas olukorras. RKÜKo 12.07.2012, 3-4-1-6-12, p-d 179–180.</w:t>
      </w:r>
    </w:p>
  </w:footnote>
  <w:footnote w:id="110">
    <w:p w14:paraId="6714FFCE" w14:textId="77777777" w:rsidR="007941BC" w:rsidRPr="00351553" w:rsidRDefault="007941BC" w:rsidP="007941BC">
      <w:pPr>
        <w:pStyle w:val="Allmrkusetekst"/>
        <w:rPr>
          <w:lang w:val="et-EE"/>
        </w:rPr>
      </w:pPr>
      <w:r>
        <w:rPr>
          <w:rStyle w:val="Allmrkuseviide"/>
        </w:rPr>
        <w:footnoteRef/>
      </w:r>
      <w:r w:rsidRPr="004D248F">
        <w:rPr>
          <w:lang w:val="et-EE"/>
        </w:rPr>
        <w:t xml:space="preserve"> </w:t>
      </w:r>
      <w:r w:rsidRPr="00351553">
        <w:rPr>
          <w:lang w:val="et-EE"/>
        </w:rPr>
        <w:t>RiKo 3-2-1-136-09.</w:t>
      </w:r>
    </w:p>
  </w:footnote>
  <w:footnote w:id="111">
    <w:p w14:paraId="2BA67DB2" w14:textId="77777777" w:rsidR="007941BC" w:rsidRPr="004D248F" w:rsidRDefault="007941BC" w:rsidP="007941BC">
      <w:pPr>
        <w:pStyle w:val="Allmrkusetekst"/>
        <w:rPr>
          <w:lang w:val="et-EE"/>
        </w:rPr>
      </w:pPr>
      <w:r w:rsidRPr="00351553">
        <w:rPr>
          <w:rStyle w:val="Allmrkuseviide"/>
          <w:lang w:val="et-EE"/>
        </w:rPr>
        <w:footnoteRef/>
      </w:r>
      <w:r w:rsidRPr="00351553">
        <w:rPr>
          <w:lang w:val="et-EE"/>
        </w:rPr>
        <w:t xml:space="preserve"> T</w:t>
      </w:r>
      <w:r>
        <w:rPr>
          <w:lang w:val="et-EE"/>
        </w:rPr>
        <w:t>oomas</w:t>
      </w:r>
      <w:r w:rsidRPr="00351553">
        <w:rPr>
          <w:lang w:val="et-EE"/>
        </w:rPr>
        <w:t xml:space="preserve"> Saarma</w:t>
      </w:r>
      <w:r>
        <w:rPr>
          <w:lang w:val="et-EE"/>
        </w:rPr>
        <w:t xml:space="preserve">. Pankrotimenetluse põhimõtted. </w:t>
      </w:r>
      <w:r w:rsidRPr="007E5FAA">
        <w:rPr>
          <w:lang w:val="et-EE"/>
        </w:rPr>
        <w:t>–</w:t>
      </w:r>
      <w:r>
        <w:rPr>
          <w:lang w:val="et-EE"/>
        </w:rPr>
        <w:t xml:space="preserve"> </w:t>
      </w:r>
      <w:r w:rsidRPr="00351553">
        <w:rPr>
          <w:lang w:val="et-EE"/>
        </w:rPr>
        <w:t>Juridica 2008, lk 355.</w:t>
      </w:r>
    </w:p>
  </w:footnote>
  <w:footnote w:id="112">
    <w:p w14:paraId="2D30D2CF" w14:textId="77777777" w:rsidR="007941BC" w:rsidRPr="00F673A6" w:rsidRDefault="007941BC" w:rsidP="007941BC">
      <w:pPr>
        <w:pStyle w:val="Allmrkusetekst"/>
        <w:rPr>
          <w:lang w:val="et-EE"/>
        </w:rPr>
      </w:pPr>
      <w:r>
        <w:rPr>
          <w:rStyle w:val="Allmrkuseviide"/>
        </w:rPr>
        <w:footnoteRef/>
      </w:r>
      <w:r w:rsidRPr="00F673A6">
        <w:rPr>
          <w:lang w:val="et-EE"/>
        </w:rPr>
        <w:t xml:space="preserve"> </w:t>
      </w:r>
      <w:r>
        <w:rPr>
          <w:lang w:val="et-EE"/>
        </w:rPr>
        <w:t xml:space="preserve">Statistika on koostatud energiamajanduse korralduse seaduse alusel energiaauditi kohustuse raames ning kättesaadav: </w:t>
      </w:r>
      <w:hyperlink r:id="rId37" w:anchor="suurettevotete-energ" w:history="1">
        <w:r w:rsidRPr="00401BE1">
          <w:rPr>
            <w:rStyle w:val="Hperlink"/>
            <w:lang w:val="et-EE"/>
          </w:rPr>
          <w:t>https://kliimaministeerium.ee/energeetika-maavarad/energiatohusus/energiatohusus#suurettevotete-energ</w:t>
        </w:r>
      </w:hyperlink>
      <w:r>
        <w:rPr>
          <w:lang w:val="et-EE"/>
        </w:rPr>
        <w:t xml:space="preserve">. </w:t>
      </w:r>
    </w:p>
  </w:footnote>
  <w:footnote w:id="113">
    <w:p w14:paraId="45140B11" w14:textId="77777777" w:rsidR="007941BC" w:rsidRPr="0057306D" w:rsidRDefault="007941BC" w:rsidP="007941BC">
      <w:pPr>
        <w:pStyle w:val="Allmrkusetekst"/>
        <w:rPr>
          <w:lang w:val="et-EE"/>
        </w:rPr>
      </w:pPr>
      <w:r>
        <w:rPr>
          <w:rStyle w:val="Allmrkuseviide"/>
        </w:rPr>
        <w:footnoteRef/>
      </w:r>
      <w:r w:rsidRPr="00643B2F">
        <w:rPr>
          <w:lang w:val="da-DK"/>
        </w:rPr>
        <w:t xml:space="preserve"> </w:t>
      </w:r>
      <w:r>
        <w:rPr>
          <w:lang w:val="et-EE"/>
        </w:rPr>
        <w:t xml:space="preserve">Pankrottide arv aastate ja õiguslike vormide järgi. Äriregister: </w:t>
      </w:r>
      <w:hyperlink r:id="rId38" w:history="1">
        <w:r w:rsidRPr="005B0E2D">
          <w:rPr>
            <w:rStyle w:val="Hperlink"/>
            <w:lang w:val="et-EE"/>
          </w:rPr>
          <w:t>https://ariregister.rik.ee/est/statistics/bankruptcies_and_deletions</w:t>
        </w:r>
      </w:hyperlink>
      <w:r>
        <w:rPr>
          <w:lang w:val="et-EE"/>
        </w:rPr>
        <w:t xml:space="preserve"> </w:t>
      </w:r>
    </w:p>
  </w:footnote>
  <w:footnote w:id="114">
    <w:p w14:paraId="2CF96A09" w14:textId="77777777" w:rsidR="007941BC" w:rsidRPr="00F004E5" w:rsidRDefault="007941BC" w:rsidP="007941BC">
      <w:pPr>
        <w:pStyle w:val="Allmrkusetekst"/>
        <w:rPr>
          <w:lang w:val="et-EE"/>
        </w:rPr>
      </w:pPr>
      <w:r>
        <w:rPr>
          <w:rStyle w:val="Allmrkuseviide"/>
        </w:rPr>
        <w:footnoteRef/>
      </w:r>
      <w:r w:rsidRPr="00643B2F">
        <w:rPr>
          <w:lang w:val="da-DK"/>
        </w:rPr>
        <w:t xml:space="preserve"> GMRA. Kättesaadav: </w:t>
      </w:r>
      <w:hyperlink r:id="rId39" w:history="1">
        <w:r w:rsidRPr="00643B2F">
          <w:rPr>
            <w:rStyle w:val="Hperlink"/>
            <w:rFonts w:cs="Calibri"/>
            <w:lang w:val="da-DK"/>
          </w:rPr>
          <w:t>https://www.icmagroup.org/sustainable-finance/the-principles-guidelines-and-handbooks/green-bond-principles-gbp/</w:t>
        </w:r>
      </w:hyperlink>
    </w:p>
  </w:footnote>
  <w:footnote w:id="115">
    <w:p w14:paraId="7765B375" w14:textId="77777777" w:rsidR="007941BC" w:rsidRPr="00F004E5" w:rsidRDefault="007941BC" w:rsidP="007941BC">
      <w:pPr>
        <w:pStyle w:val="Allmrkusetekst"/>
        <w:rPr>
          <w:lang w:val="et-EE"/>
        </w:rPr>
      </w:pPr>
      <w:r>
        <w:rPr>
          <w:rStyle w:val="Allmrkuseviide"/>
        </w:rPr>
        <w:footnoteRef/>
      </w:r>
      <w:r>
        <w:t xml:space="preserve"> Climate Bonds Initiative. Kättesaadav: </w:t>
      </w:r>
      <w:hyperlink r:id="rId40" w:history="1">
        <w:r w:rsidRPr="00171176">
          <w:rPr>
            <w:rStyle w:val="Hperlink"/>
            <w:rFonts w:cs="Calibri"/>
          </w:rPr>
          <w:t>https://www.climatebonds.net/standard</w:t>
        </w:r>
      </w:hyperlink>
    </w:p>
  </w:footnote>
  <w:footnote w:id="116">
    <w:p w14:paraId="13A287B1" w14:textId="77777777" w:rsidR="007941BC" w:rsidRPr="00F004E5" w:rsidRDefault="007941BC" w:rsidP="007941BC">
      <w:pPr>
        <w:pStyle w:val="Allmrkusetekst"/>
        <w:rPr>
          <w:lang w:val="et-EE"/>
        </w:rPr>
      </w:pPr>
      <w:r>
        <w:rPr>
          <w:rStyle w:val="Allmrkuseviide"/>
        </w:rPr>
        <w:footnoteRef/>
      </w:r>
      <w:r w:rsidRPr="00643B2F">
        <w:rPr>
          <w:lang w:val="da-DK"/>
        </w:rPr>
        <w:t xml:space="preserve"> Liven. Kättesaadav: </w:t>
      </w:r>
      <w:hyperlink r:id="rId41" w:history="1">
        <w:r w:rsidRPr="00643B2F">
          <w:rPr>
            <w:rStyle w:val="Hperlink"/>
            <w:lang w:val="da-DK"/>
          </w:rPr>
          <w:t>https://liven.ee/investor/volakirjad/</w:t>
        </w:r>
      </w:hyperlink>
      <w:r w:rsidRPr="00643B2F">
        <w:rPr>
          <w:lang w:val="da-DK"/>
        </w:rPr>
        <w:t xml:space="preserve"> </w:t>
      </w:r>
    </w:p>
  </w:footnote>
  <w:footnote w:id="117">
    <w:p w14:paraId="5D3C5243" w14:textId="77777777" w:rsidR="007941BC" w:rsidRPr="00C63FE8" w:rsidRDefault="007941BC" w:rsidP="007941BC">
      <w:pPr>
        <w:pStyle w:val="Allmrkusetekst"/>
        <w:rPr>
          <w:lang w:val="et-EE"/>
        </w:rPr>
      </w:pPr>
      <w:r>
        <w:rPr>
          <w:rStyle w:val="Allmrkuseviide"/>
        </w:rPr>
        <w:footnoteRef/>
      </w:r>
      <w:r w:rsidRPr="00643B2F">
        <w:rPr>
          <w:lang w:val="et-EE"/>
        </w:rPr>
        <w:t xml:space="preserve"> Euroopa Parlamendi ja nõukogu määrus (EL) 2016/679, 27. aprill 2016, füüsiliste isikute kaitse kohta isikuandmete töötlemisel ja selliste andmete vaba liikumise ning direktiivi 95/46/EÜ kehtetuks tunnistamise kohta.</w:t>
      </w:r>
    </w:p>
  </w:footnote>
  <w:footnote w:id="118">
    <w:p w14:paraId="6E2CC0AF" w14:textId="77777777" w:rsidR="007941BC" w:rsidRPr="00643B2F" w:rsidRDefault="007941BC" w:rsidP="007941BC">
      <w:pPr>
        <w:pStyle w:val="Allmrkusetekst"/>
        <w:rPr>
          <w:lang w:val="et-EE"/>
        </w:rPr>
      </w:pPr>
      <w:r>
        <w:rPr>
          <w:rStyle w:val="Allmrkuseviide"/>
        </w:rPr>
        <w:footnoteRef/>
      </w:r>
      <w:r w:rsidRPr="00643B2F">
        <w:rPr>
          <w:lang w:val="et-EE"/>
        </w:rPr>
        <w:t xml:space="preserve"> </w:t>
      </w:r>
      <w:hyperlink r:id="rId42" w:history="1">
        <w:r w:rsidRPr="00643B2F">
          <w:rPr>
            <w:rStyle w:val="Hperlink"/>
            <w:lang w:val="et-EE"/>
          </w:rPr>
          <w:t>https://www.riigiteataja.ee/akt/109062021005?leiaKehtiv</w:t>
        </w:r>
      </w:hyperlink>
      <w:r w:rsidRPr="00643B2F">
        <w:rPr>
          <w:lang w:val="et-EE"/>
        </w:rPr>
        <w:t xml:space="preserve"> </w:t>
      </w:r>
    </w:p>
  </w:footnote>
  <w:footnote w:id="119">
    <w:p w14:paraId="45E8EC70" w14:textId="77777777" w:rsidR="007941BC" w:rsidRPr="00C63FE8" w:rsidRDefault="007941BC" w:rsidP="007941BC">
      <w:pPr>
        <w:pStyle w:val="Allmrkusetekst"/>
        <w:rPr>
          <w:lang w:val="et-EE"/>
        </w:rPr>
      </w:pPr>
      <w:r>
        <w:rPr>
          <w:rStyle w:val="Allmrkuseviide"/>
        </w:rPr>
        <w:footnoteRef/>
      </w:r>
      <w:r>
        <w:t xml:space="preserve"> </w:t>
      </w:r>
      <w:r>
        <w:rPr>
          <w:lang w:val="et-EE"/>
        </w:rPr>
        <w:t xml:space="preserve">EBA. Guidelines on loan origination and monitoring. Final Report. 29.05.2020. EBA/GL/2020/06. Kättesaadav: </w:t>
      </w:r>
      <w:hyperlink r:id="rId43" w:history="1">
        <w:r w:rsidRPr="0072176B">
          <w:rPr>
            <w:rStyle w:val="Hperlink"/>
            <w:lang w:val="et-EE"/>
          </w:rPr>
          <w:t>https://www.eba.europa.eu/sites/default/files/document_library/Publications/Guidelines/2020/Guidelines%20on%20loan%20origination%20and%20monitoring/884283/EBA%20GL%202020%2006%20Final%20Report%20on%20GL%20on%20loan%20origination%20and%20monitoring.pdf</w:t>
        </w:r>
      </w:hyperlink>
      <w:r>
        <w:rPr>
          <w:lang w:val="et-EE"/>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46DF8E"/>
    <w:lvl w:ilvl="0">
      <w:start w:val="1"/>
      <w:numFmt w:val="decimal"/>
      <w:pStyle w:val="Point0letter"/>
      <w:lvlText w:val="%1."/>
      <w:lvlJc w:val="left"/>
      <w:pPr>
        <w:tabs>
          <w:tab w:val="num" w:pos="360"/>
        </w:tabs>
        <w:ind w:left="360" w:hanging="360"/>
      </w:pPr>
      <w:rPr>
        <w:rFonts w:cs="Times New Roman"/>
      </w:rPr>
    </w:lvl>
  </w:abstractNum>
  <w:abstractNum w:abstractNumId="1" w15:restartNumberingAfterBreak="0">
    <w:nsid w:val="001D048A"/>
    <w:multiLevelType w:val="multilevel"/>
    <w:tmpl w:val="BA525FBA"/>
    <w:lvl w:ilvl="0">
      <w:start w:val="1"/>
      <w:numFmt w:val="decimal"/>
      <w:lvlRestart w:val="0"/>
      <w:pStyle w:val="HeadingofAppendix"/>
      <w:lvlText w:val="Appendix %1."/>
      <w:lvlJc w:val="left"/>
      <w:pPr>
        <w:tabs>
          <w:tab w:val="num" w:pos="2268"/>
        </w:tabs>
        <w:ind w:left="2268" w:hanging="1911"/>
      </w:pPr>
    </w:lvl>
    <w:lvl w:ilvl="1">
      <w:start w:val="1"/>
      <w:numFmt w:val="decimal"/>
      <w:pStyle w:val="TextofAppendixlevel1"/>
      <w:lvlText w:val="%2."/>
      <w:lvlJc w:val="left"/>
      <w:pPr>
        <w:tabs>
          <w:tab w:val="num" w:pos="964"/>
        </w:tabs>
        <w:ind w:left="964" w:hanging="964"/>
      </w:pPr>
    </w:lvl>
    <w:lvl w:ilvl="2">
      <w:start w:val="1"/>
      <w:numFmt w:val="decimal"/>
      <w:pStyle w:val="TextofAppendixlevel2"/>
      <w:lvlText w:val="%2.%3."/>
      <w:lvlJc w:val="left"/>
      <w:pPr>
        <w:tabs>
          <w:tab w:val="num" w:pos="964"/>
        </w:tabs>
        <w:ind w:left="964" w:hanging="964"/>
      </w:pPr>
    </w:lvl>
    <w:lvl w:ilvl="3">
      <w:start w:val="1"/>
      <w:numFmt w:val="lowerLetter"/>
      <w:pStyle w:val="TextofAppendixlevel3"/>
      <w:lvlText w:val="(%4)"/>
      <w:lvlJc w:val="left"/>
      <w:pPr>
        <w:tabs>
          <w:tab w:val="num" w:pos="1928"/>
        </w:tabs>
        <w:ind w:left="1928" w:hanging="851"/>
      </w:pPr>
    </w:lvl>
    <w:lvl w:ilvl="4">
      <w:start w:val="1"/>
      <w:numFmt w:val="lowerRoman"/>
      <w:pStyle w:val="TextofAppendixlevel4"/>
      <w:lvlText w:val="(%5)"/>
      <w:lvlJc w:val="left"/>
      <w:pPr>
        <w:tabs>
          <w:tab w:val="num" w:pos="2835"/>
        </w:tabs>
        <w:ind w:left="2835" w:hanging="851"/>
      </w:pPr>
    </w:lvl>
    <w:lvl w:ilvl="5">
      <w:start w:val="1"/>
      <w:numFmt w:val="lowerLetter"/>
      <w:pStyle w:val="Pealkiri6"/>
      <w:lvlText w:val="(%6)"/>
      <w:lvlJc w:val="left"/>
      <w:pPr>
        <w:tabs>
          <w:tab w:val="num" w:pos="3960"/>
        </w:tabs>
        <w:ind w:left="3600" w:firstLine="0"/>
      </w:pPr>
    </w:lvl>
    <w:lvl w:ilvl="6">
      <w:start w:val="1"/>
      <w:numFmt w:val="lowerRoman"/>
      <w:pStyle w:val="Pealkiri7"/>
      <w:lvlText w:val="(%7)"/>
      <w:lvlJc w:val="left"/>
      <w:pPr>
        <w:tabs>
          <w:tab w:val="num" w:pos="4680"/>
        </w:tabs>
        <w:ind w:left="4320" w:firstLine="0"/>
      </w:pPr>
    </w:lvl>
    <w:lvl w:ilvl="7">
      <w:start w:val="1"/>
      <w:numFmt w:val="lowerLetter"/>
      <w:pStyle w:val="Pealkiri8"/>
      <w:lvlText w:val="(%8)"/>
      <w:lvlJc w:val="left"/>
      <w:pPr>
        <w:tabs>
          <w:tab w:val="num" w:pos="5400"/>
        </w:tabs>
        <w:ind w:left="5040" w:firstLine="0"/>
      </w:pPr>
    </w:lvl>
    <w:lvl w:ilvl="8">
      <w:start w:val="1"/>
      <w:numFmt w:val="lowerRoman"/>
      <w:pStyle w:val="Pealkiri9"/>
      <w:lvlText w:val="(%9)"/>
      <w:lvlJc w:val="left"/>
      <w:pPr>
        <w:tabs>
          <w:tab w:val="num" w:pos="6120"/>
        </w:tabs>
        <w:ind w:left="5760" w:firstLine="0"/>
      </w:pPr>
    </w:lvl>
  </w:abstractNum>
  <w:abstractNum w:abstractNumId="2" w15:restartNumberingAfterBreak="0">
    <w:nsid w:val="031C07F2"/>
    <w:multiLevelType w:val="hybridMultilevel"/>
    <w:tmpl w:val="AA2CC786"/>
    <w:lvl w:ilvl="0" w:tplc="633A36AC">
      <w:start w:val="1"/>
      <w:numFmt w:val="bullet"/>
      <w:lvlText w:val="-"/>
      <w:lvlJc w:val="left"/>
      <w:pPr>
        <w:ind w:left="360" w:hanging="360"/>
      </w:pPr>
      <w:rPr>
        <w:rFonts w:ascii="Times New Roman" w:eastAsia="Times New Roman"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049C1348"/>
    <w:multiLevelType w:val="hybridMultilevel"/>
    <w:tmpl w:val="D444E040"/>
    <w:lvl w:ilvl="0" w:tplc="C9A4322C">
      <w:start w:val="1"/>
      <w:numFmt w:val="decimal"/>
      <w:pStyle w:val="SLOExhibitListENG"/>
      <w:lvlText w:val="Exhibit %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7A31F2A"/>
    <w:multiLevelType w:val="hybridMultilevel"/>
    <w:tmpl w:val="AC247802"/>
    <w:lvl w:ilvl="0" w:tplc="633A36AC">
      <w:start w:val="1"/>
      <w:numFmt w:val="bullet"/>
      <w:lvlText w:val="-"/>
      <w:lvlJc w:val="left"/>
      <w:pPr>
        <w:ind w:left="360" w:hanging="360"/>
      </w:pPr>
      <w:rPr>
        <w:rFonts w:ascii="Times New Roman" w:eastAsia="Times New Roman"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08B07385"/>
    <w:multiLevelType w:val="hybridMultilevel"/>
    <w:tmpl w:val="F626BB36"/>
    <w:lvl w:ilvl="0" w:tplc="AFCE0FC4">
      <w:start w:val="1"/>
      <w:numFmt w:val="decimal"/>
      <w:pStyle w:val="SLOExhibitListEST"/>
      <w:lvlText w:val="Lisa %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0954051D"/>
    <w:multiLevelType w:val="multilevel"/>
    <w:tmpl w:val="9C806466"/>
    <w:name w:val="LDDCommentList2"/>
    <w:lvl w:ilvl="0">
      <w:start w:val="1"/>
      <w:numFmt w:val="bullet"/>
      <w:lvlRestart w:val="0"/>
      <w:lvlText w:val="►"/>
      <w:lvlJc w:val="left"/>
      <w:pPr>
        <w:tabs>
          <w:tab w:val="num" w:pos="283"/>
        </w:tabs>
        <w:ind w:left="283" w:hanging="283"/>
      </w:pPr>
      <w:rPr>
        <w:rFonts w:ascii="Times New Roman" w:hAnsi="Times New Roman" w:cs="Times New Roman"/>
        <w:b w:val="0"/>
        <w:i w:val="0"/>
        <w:color w:val="FF0000"/>
      </w:rPr>
    </w:lvl>
    <w:lvl w:ilvl="1">
      <w:start w:val="1"/>
      <w:numFmt w:val="bullet"/>
      <w:lvlText w:val="►"/>
      <w:lvlJc w:val="left"/>
      <w:pPr>
        <w:tabs>
          <w:tab w:val="num" w:pos="283"/>
        </w:tabs>
        <w:ind w:left="283" w:hanging="283"/>
      </w:pPr>
      <w:rPr>
        <w:rFonts w:ascii="Times New Roman" w:hAnsi="Times New Roman" w:cs="Times New Roman"/>
        <w:b w:val="0"/>
        <w:i w:val="0"/>
        <w:color w:val="FF9900"/>
      </w:rPr>
    </w:lvl>
    <w:lvl w:ilvl="2">
      <w:start w:val="1"/>
      <w:numFmt w:val="bullet"/>
      <w:lvlText w:val="►"/>
      <w:lvlJc w:val="left"/>
      <w:pPr>
        <w:tabs>
          <w:tab w:val="num" w:pos="283"/>
        </w:tabs>
        <w:ind w:left="283" w:hanging="283"/>
      </w:pPr>
      <w:rPr>
        <w:rFonts w:ascii="Times New Roman" w:hAnsi="Times New Roman" w:cs="Times New Roman"/>
        <w:b w:val="0"/>
        <w:i w:val="0"/>
        <w:color w:val="FFFF00"/>
      </w:rPr>
    </w:lvl>
    <w:lvl w:ilvl="3">
      <w:start w:val="1"/>
      <w:numFmt w:val="bullet"/>
      <w:lvlText w:val="►"/>
      <w:lvlJc w:val="left"/>
      <w:pPr>
        <w:tabs>
          <w:tab w:val="num" w:pos="283"/>
        </w:tabs>
        <w:ind w:left="283" w:hanging="283"/>
      </w:pPr>
      <w:rPr>
        <w:rFonts w:ascii="Times New Roman" w:hAnsi="Times New Roman" w:cs="Times New Roman"/>
        <w:b w:val="0"/>
        <w:i w:val="0"/>
        <w:color w:val="0000FF"/>
      </w:rPr>
    </w:lvl>
    <w:lvl w:ilvl="4">
      <w:start w:val="1"/>
      <w:numFmt w:val="decimal"/>
      <w:pStyle w:val="Pealkiri5"/>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0D523760"/>
    <w:multiLevelType w:val="multilevel"/>
    <w:tmpl w:val="0E6A53BE"/>
    <w:numStyleLink w:val="SORLDDHeadings"/>
  </w:abstractNum>
  <w:abstractNum w:abstractNumId="8" w15:restartNumberingAfterBreak="0">
    <w:nsid w:val="0DA944B0"/>
    <w:multiLevelType w:val="hybridMultilevel"/>
    <w:tmpl w:val="F4B2EE46"/>
    <w:lvl w:ilvl="0" w:tplc="633A36AC">
      <w:start w:val="1"/>
      <w:numFmt w:val="bullet"/>
      <w:lvlText w:val="-"/>
      <w:lvlJc w:val="left"/>
      <w:pPr>
        <w:ind w:left="360" w:hanging="360"/>
      </w:pPr>
      <w:rPr>
        <w:rFonts w:ascii="Times New Roman" w:eastAsia="Times New Roman" w:hAnsi="Times New Roman" w:cs="Times New Roman"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117B5B3F"/>
    <w:multiLevelType w:val="multilevel"/>
    <w:tmpl w:val="0E6A53BE"/>
    <w:styleLink w:val="SORLDDHeadings"/>
    <w:lvl w:ilvl="0">
      <w:start w:val="1"/>
      <w:numFmt w:val="decimal"/>
      <w:pStyle w:val="SORLDDHeading1"/>
      <w:lvlText w:val="%1."/>
      <w:lvlJc w:val="left"/>
      <w:pPr>
        <w:ind w:left="360" w:hanging="360"/>
      </w:pPr>
      <w:rPr>
        <w:rFonts w:hint="default"/>
      </w:rPr>
    </w:lvl>
    <w:lvl w:ilvl="1">
      <w:start w:val="1"/>
      <w:numFmt w:val="decimal"/>
      <w:pStyle w:val="SORLDDHeading2"/>
      <w:lvlText w:val="%1.%2"/>
      <w:lvlJc w:val="left"/>
      <w:pPr>
        <w:tabs>
          <w:tab w:val="num" w:pos="680"/>
        </w:tabs>
        <w:ind w:left="680" w:hanging="680"/>
      </w:pPr>
      <w:rPr>
        <w:rFonts w:hint="default"/>
      </w:rPr>
    </w:lvl>
    <w:lvl w:ilvl="2">
      <w:start w:val="1"/>
      <w:numFmt w:val="none"/>
      <w:pStyle w:val="SORLDDHeading3"/>
      <w:lvlText w:val=""/>
      <w:lvlJc w:val="left"/>
      <w:pPr>
        <w:ind w:left="0" w:firstLine="0"/>
      </w:pPr>
      <w:rPr>
        <w:rFonts w:hint="default"/>
      </w:rPr>
    </w:lvl>
    <w:lvl w:ilvl="3">
      <w:start w:val="1"/>
      <w:numFmt w:val="none"/>
      <w:pStyle w:val="SORLDDHeading4"/>
      <w:lvlText w:val=""/>
      <w:lvlJc w:val="left"/>
      <w:pPr>
        <w:ind w:left="1440" w:hanging="360"/>
      </w:pPr>
      <w:rPr>
        <w:rFonts w:hint="default"/>
      </w:rPr>
    </w:lvl>
    <w:lvl w:ilvl="4">
      <w:start w:val="1"/>
      <w:numFmt w:val="none"/>
      <w:pStyle w:val="SORLDDHeading5"/>
      <w:lvlText w:val=""/>
      <w:lvlJc w:val="left"/>
      <w:pPr>
        <w:ind w:left="1800" w:hanging="360"/>
      </w:pPr>
      <w:rPr>
        <w:rFonts w:hint="default"/>
      </w:rPr>
    </w:lvl>
    <w:lvl w:ilvl="5">
      <w:start w:val="1"/>
      <w:numFmt w:val="none"/>
      <w:pStyle w:val="SORLDDHeading6"/>
      <w:lvlText w:val=""/>
      <w:lvlJc w:val="left"/>
      <w:pPr>
        <w:ind w:left="2160" w:hanging="360"/>
      </w:pPr>
      <w:rPr>
        <w:rFonts w:hint="default"/>
      </w:rPr>
    </w:lvl>
    <w:lvl w:ilvl="6">
      <w:start w:val="1"/>
      <w:numFmt w:val="none"/>
      <w:pStyle w:val="SORLDDHeading7"/>
      <w:lvlText w:val=""/>
      <w:lvlJc w:val="left"/>
      <w:pPr>
        <w:ind w:left="2520" w:hanging="360"/>
      </w:pPr>
      <w:rPr>
        <w:rFonts w:hint="default"/>
      </w:rPr>
    </w:lvl>
    <w:lvl w:ilvl="7">
      <w:start w:val="1"/>
      <w:numFmt w:val="none"/>
      <w:pStyle w:val="SORLDDHeading8"/>
      <w:lvlText w:val=""/>
      <w:lvlJc w:val="left"/>
      <w:pPr>
        <w:ind w:left="2880" w:hanging="360"/>
      </w:pPr>
      <w:rPr>
        <w:rFonts w:hint="default"/>
      </w:rPr>
    </w:lvl>
    <w:lvl w:ilvl="8">
      <w:start w:val="1"/>
      <w:numFmt w:val="none"/>
      <w:pStyle w:val="SORLDDHeading9"/>
      <w:lvlText w:val=""/>
      <w:lvlJc w:val="left"/>
      <w:pPr>
        <w:ind w:left="3240" w:hanging="360"/>
      </w:pPr>
      <w:rPr>
        <w:rFonts w:hint="default"/>
      </w:rPr>
    </w:lvl>
  </w:abstractNum>
  <w:abstractNum w:abstractNumId="10" w15:restartNumberingAfterBreak="0">
    <w:nsid w:val="1B3866DB"/>
    <w:multiLevelType w:val="multilevel"/>
    <w:tmpl w:val="A4EEC5B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1BE55080"/>
    <w:multiLevelType w:val="hybridMultilevel"/>
    <w:tmpl w:val="F628218A"/>
    <w:lvl w:ilvl="0" w:tplc="633A36AC">
      <w:start w:val="1"/>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2" w15:restartNumberingAfterBreak="0">
    <w:nsid w:val="214D3344"/>
    <w:multiLevelType w:val="hybridMultilevel"/>
    <w:tmpl w:val="EC122986"/>
    <w:lvl w:ilvl="0" w:tplc="477A796C">
      <w:start w:val="1"/>
      <w:numFmt w:val="decimal"/>
      <w:lvlText w:val="%1."/>
      <w:lvlJc w:val="left"/>
      <w:pPr>
        <w:ind w:left="1020" w:hanging="360"/>
      </w:pPr>
    </w:lvl>
    <w:lvl w:ilvl="1" w:tplc="ADE4A0F4">
      <w:start w:val="1"/>
      <w:numFmt w:val="decimal"/>
      <w:lvlText w:val="%2."/>
      <w:lvlJc w:val="left"/>
      <w:pPr>
        <w:ind w:left="1020" w:hanging="360"/>
      </w:pPr>
    </w:lvl>
    <w:lvl w:ilvl="2" w:tplc="35660E44">
      <w:start w:val="1"/>
      <w:numFmt w:val="decimal"/>
      <w:lvlText w:val="%3."/>
      <w:lvlJc w:val="left"/>
      <w:pPr>
        <w:ind w:left="1020" w:hanging="360"/>
      </w:pPr>
    </w:lvl>
    <w:lvl w:ilvl="3" w:tplc="A5D67742">
      <w:start w:val="1"/>
      <w:numFmt w:val="decimal"/>
      <w:lvlText w:val="%4."/>
      <w:lvlJc w:val="left"/>
      <w:pPr>
        <w:ind w:left="1020" w:hanging="360"/>
      </w:pPr>
    </w:lvl>
    <w:lvl w:ilvl="4" w:tplc="A432A6BC">
      <w:start w:val="1"/>
      <w:numFmt w:val="decimal"/>
      <w:lvlText w:val="%5."/>
      <w:lvlJc w:val="left"/>
      <w:pPr>
        <w:ind w:left="1020" w:hanging="360"/>
      </w:pPr>
    </w:lvl>
    <w:lvl w:ilvl="5" w:tplc="F04E8E7A">
      <w:start w:val="1"/>
      <w:numFmt w:val="decimal"/>
      <w:lvlText w:val="%6."/>
      <w:lvlJc w:val="left"/>
      <w:pPr>
        <w:ind w:left="1020" w:hanging="360"/>
      </w:pPr>
    </w:lvl>
    <w:lvl w:ilvl="6" w:tplc="89168F9E">
      <w:start w:val="1"/>
      <w:numFmt w:val="decimal"/>
      <w:lvlText w:val="%7."/>
      <w:lvlJc w:val="left"/>
      <w:pPr>
        <w:ind w:left="1020" w:hanging="360"/>
      </w:pPr>
    </w:lvl>
    <w:lvl w:ilvl="7" w:tplc="0BB0C51E">
      <w:start w:val="1"/>
      <w:numFmt w:val="decimal"/>
      <w:lvlText w:val="%8."/>
      <w:lvlJc w:val="left"/>
      <w:pPr>
        <w:ind w:left="1020" w:hanging="360"/>
      </w:pPr>
    </w:lvl>
    <w:lvl w:ilvl="8" w:tplc="C8CE1E60">
      <w:start w:val="1"/>
      <w:numFmt w:val="decimal"/>
      <w:lvlText w:val="%9."/>
      <w:lvlJc w:val="left"/>
      <w:pPr>
        <w:ind w:left="1020" w:hanging="360"/>
      </w:pPr>
    </w:lvl>
  </w:abstractNum>
  <w:abstractNum w:abstractNumId="13" w15:restartNumberingAfterBreak="0">
    <w:nsid w:val="21DE73FF"/>
    <w:multiLevelType w:val="hybridMultilevel"/>
    <w:tmpl w:val="BD42FCFE"/>
    <w:lvl w:ilvl="0" w:tplc="633A36AC">
      <w:start w:val="1"/>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22D03BC0"/>
    <w:multiLevelType w:val="hybridMultilevel"/>
    <w:tmpl w:val="0D8C1BD6"/>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4A75A3E"/>
    <w:multiLevelType w:val="multilevel"/>
    <w:tmpl w:val="1CD2FE92"/>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7" w15:restartNumberingAfterBreak="0">
    <w:nsid w:val="314A267F"/>
    <w:multiLevelType w:val="multilevel"/>
    <w:tmpl w:val="EBC0C64A"/>
    <w:lvl w:ilvl="0">
      <w:start w:val="1"/>
      <w:numFmt w:val="decimal"/>
      <w:pStyle w:val="ENG-1stlevelheading"/>
      <w:lvlText w:val="%1."/>
      <w:lvlJc w:val="left"/>
      <w:pPr>
        <w:ind w:left="709" w:hanging="709"/>
      </w:pPr>
      <w:rPr>
        <w:rFonts w:ascii="Times New Roman" w:hAnsi="Times New Roman" w:hint="default"/>
        <w:b/>
        <w:i w:val="0"/>
        <w:sz w:val="24"/>
      </w:rPr>
    </w:lvl>
    <w:lvl w:ilvl="1">
      <w:start w:val="1"/>
      <w:numFmt w:val="decimal"/>
      <w:pStyle w:val="ENG-2ndlevelheading"/>
      <w:lvlText w:val="%1.%2."/>
      <w:lvlJc w:val="left"/>
      <w:pPr>
        <w:ind w:left="709" w:hanging="709"/>
      </w:pPr>
      <w:rPr>
        <w:rFonts w:hint="default"/>
      </w:rPr>
    </w:lvl>
    <w:lvl w:ilvl="2">
      <w:start w:val="1"/>
      <w:numFmt w:val="decimal"/>
      <w:pStyle w:val="ENG-3rdlevelsubprovision"/>
      <w:lvlText w:val="%1.%2.%3."/>
      <w:lvlJc w:val="left"/>
      <w:pPr>
        <w:ind w:left="709" w:hanging="709"/>
      </w:pPr>
      <w:rPr>
        <w:rFonts w:hint="default"/>
      </w:rPr>
    </w:lvl>
    <w:lvl w:ilvl="3">
      <w:start w:val="1"/>
      <w:numFmt w:val="decimal"/>
      <w:lvlRestart w:val="0"/>
      <w:pStyle w:val="ENG-Listwith1"/>
      <w:lvlText w:val="%4."/>
      <w:lvlJc w:val="left"/>
      <w:pPr>
        <w:ind w:left="709" w:hanging="709"/>
      </w:pPr>
      <w:rPr>
        <w:rFonts w:hint="default"/>
      </w:rPr>
    </w:lvl>
    <w:lvl w:ilvl="4">
      <w:start w:val="1"/>
      <w:numFmt w:val="lowerLetter"/>
      <w:pStyle w:val="ENG-4thlevellist"/>
      <w:lvlText w:val="(%5)"/>
      <w:lvlJc w:val="left"/>
      <w:pPr>
        <w:ind w:left="1089" w:hanging="380"/>
      </w:pPr>
      <w:rPr>
        <w:rFonts w:hint="default"/>
      </w:rPr>
    </w:lvl>
    <w:lvl w:ilvl="5">
      <w:start w:val="1"/>
      <w:numFmt w:val="lowerRoman"/>
      <w:pStyle w:val="ENG-5thlevel"/>
      <w:lvlText w:val="(%6)"/>
      <w:lvlJc w:val="left"/>
      <w:pPr>
        <w:ind w:left="1469" w:hanging="380"/>
      </w:pPr>
      <w:rPr>
        <w:rFont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4125560"/>
    <w:multiLevelType w:val="multilevel"/>
    <w:tmpl w:val="780E3D60"/>
    <w:lvl w:ilvl="0">
      <w:start w:val="1"/>
      <w:numFmt w:val="decimal"/>
      <w:pStyle w:val="SLONumberedList"/>
      <w:lvlText w:val="%1."/>
      <w:lvlJc w:val="left"/>
      <w:pPr>
        <w:ind w:left="709" w:hanging="709"/>
      </w:pPr>
      <w:rPr>
        <w:rFonts w:hint="default"/>
      </w:rPr>
    </w:lvl>
    <w:lvl w:ilvl="1">
      <w:start w:val="1"/>
      <w:numFmt w:val="decimal"/>
      <w:lvlRestart w:val="0"/>
      <w:lvlText w:val="%2."/>
      <w:lvlJc w:val="left"/>
      <w:pPr>
        <w:ind w:left="567" w:hanging="567"/>
      </w:pPr>
      <w:rPr>
        <w:rFonts w:hint="default"/>
      </w:rPr>
    </w:lvl>
    <w:lvl w:ilvl="2">
      <w:start w:val="1"/>
      <w:numFmt w:val="decimal"/>
      <w:lvlRestart w:val="0"/>
      <w:pStyle w:val="ENG-SLONumberedList"/>
      <w:lvlText w:val="%3."/>
      <w:lvlJc w:val="left"/>
      <w:pPr>
        <w:ind w:left="709" w:hanging="709"/>
      </w:pPr>
      <w:rPr>
        <w:rFonts w:hint="default"/>
      </w:rPr>
    </w:lvl>
    <w:lvl w:ilvl="3">
      <w:start w:val="1"/>
      <w:numFmt w:val="decimal"/>
      <w:lvlRestart w:val="0"/>
      <w:pStyle w:val="ENG-AppendixList"/>
      <w:lvlText w:val="%4."/>
      <w:lvlJc w:val="left"/>
      <w:pPr>
        <w:ind w:left="567" w:hanging="567"/>
      </w:pPr>
      <w:rPr>
        <w:rFont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5EE3923"/>
    <w:multiLevelType w:val="hybridMultilevel"/>
    <w:tmpl w:val="350C6DC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80B4458"/>
    <w:multiLevelType w:val="hybridMultilevel"/>
    <w:tmpl w:val="432073CC"/>
    <w:lvl w:ilvl="0" w:tplc="DF568E62">
      <w:start w:val="1"/>
      <w:numFmt w:val="bullet"/>
      <w:pStyle w:val="SorainenOfferBulletlist2"/>
      <w:lvlText w:val=""/>
      <w:lvlJc w:val="left"/>
      <w:pPr>
        <w:ind w:left="720" w:hanging="360"/>
      </w:pPr>
      <w:rPr>
        <w:rFonts w:ascii="Wingdings" w:hAnsi="Wingdings" w:cs="Wingdings"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21" w15:restartNumberingAfterBreak="0">
    <w:nsid w:val="3CCA4047"/>
    <w:multiLevelType w:val="hybridMultilevel"/>
    <w:tmpl w:val="F07A13E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3ED22FF4"/>
    <w:multiLevelType w:val="hybridMultilevel"/>
    <w:tmpl w:val="AF6AFE1A"/>
    <w:lvl w:ilvl="0" w:tplc="633A36AC">
      <w:start w:val="1"/>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3" w15:restartNumberingAfterBreak="0">
    <w:nsid w:val="3F560312"/>
    <w:multiLevelType w:val="multilevel"/>
    <w:tmpl w:val="CA802E18"/>
    <w:lvl w:ilvl="0">
      <w:start w:val="1"/>
      <w:numFmt w:val="decimal"/>
      <w:pStyle w:val="SORLDDHeading2ESNumbering"/>
      <w:lvlText w:val="%1."/>
      <w:lvlJc w:val="left"/>
      <w:pPr>
        <w:ind w:left="907" w:hanging="737"/>
      </w:pPr>
      <w:rPr>
        <w:rFonts w:hint="default"/>
      </w:rPr>
    </w:lvl>
    <w:lvl w:ilvl="1">
      <w:start w:val="1"/>
      <w:numFmt w:val="decimal"/>
      <w:pStyle w:val="SORLDDTableParagraphESnumbering"/>
      <w:isLgl/>
      <w:lvlText w:val="%1.%2"/>
      <w:lvlJc w:val="left"/>
      <w:pPr>
        <w:ind w:left="284" w:hanging="114"/>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51B25C44"/>
    <w:multiLevelType w:val="multilevel"/>
    <w:tmpl w:val="1D36FCEC"/>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ADB4FF6"/>
    <w:multiLevelType w:val="multilevel"/>
    <w:tmpl w:val="721AAAFA"/>
    <w:lvl w:ilvl="0">
      <w:start w:val="1"/>
      <w:numFmt w:val="decimal"/>
      <w:pStyle w:val="SORLDDHeading2-Table"/>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AE84071"/>
    <w:multiLevelType w:val="hybridMultilevel"/>
    <w:tmpl w:val="CF604ACC"/>
    <w:lvl w:ilvl="0" w:tplc="FC666F6C">
      <w:start w:val="1"/>
      <w:numFmt w:val="decimal"/>
      <w:lvlText w:val="%1."/>
      <w:lvlJc w:val="left"/>
      <w:pPr>
        <w:ind w:left="1020" w:hanging="360"/>
      </w:pPr>
    </w:lvl>
    <w:lvl w:ilvl="1" w:tplc="E92A96C8">
      <w:start w:val="1"/>
      <w:numFmt w:val="decimal"/>
      <w:lvlText w:val="%2."/>
      <w:lvlJc w:val="left"/>
      <w:pPr>
        <w:ind w:left="1020" w:hanging="360"/>
      </w:pPr>
    </w:lvl>
    <w:lvl w:ilvl="2" w:tplc="0226DB0C">
      <w:start w:val="1"/>
      <w:numFmt w:val="decimal"/>
      <w:lvlText w:val="%3."/>
      <w:lvlJc w:val="left"/>
      <w:pPr>
        <w:ind w:left="1020" w:hanging="360"/>
      </w:pPr>
    </w:lvl>
    <w:lvl w:ilvl="3" w:tplc="ED6843FC">
      <w:start w:val="1"/>
      <w:numFmt w:val="decimal"/>
      <w:lvlText w:val="%4."/>
      <w:lvlJc w:val="left"/>
      <w:pPr>
        <w:ind w:left="1020" w:hanging="360"/>
      </w:pPr>
    </w:lvl>
    <w:lvl w:ilvl="4" w:tplc="9FA88976">
      <w:start w:val="1"/>
      <w:numFmt w:val="decimal"/>
      <w:lvlText w:val="%5."/>
      <w:lvlJc w:val="left"/>
      <w:pPr>
        <w:ind w:left="1020" w:hanging="360"/>
      </w:pPr>
    </w:lvl>
    <w:lvl w:ilvl="5" w:tplc="EE10A3CA">
      <w:start w:val="1"/>
      <w:numFmt w:val="decimal"/>
      <w:lvlText w:val="%6."/>
      <w:lvlJc w:val="left"/>
      <w:pPr>
        <w:ind w:left="1020" w:hanging="360"/>
      </w:pPr>
    </w:lvl>
    <w:lvl w:ilvl="6" w:tplc="F0521490">
      <w:start w:val="1"/>
      <w:numFmt w:val="decimal"/>
      <w:lvlText w:val="%7."/>
      <w:lvlJc w:val="left"/>
      <w:pPr>
        <w:ind w:left="1020" w:hanging="360"/>
      </w:pPr>
    </w:lvl>
    <w:lvl w:ilvl="7" w:tplc="15B8AEDE">
      <w:start w:val="1"/>
      <w:numFmt w:val="decimal"/>
      <w:lvlText w:val="%8."/>
      <w:lvlJc w:val="left"/>
      <w:pPr>
        <w:ind w:left="1020" w:hanging="360"/>
      </w:pPr>
    </w:lvl>
    <w:lvl w:ilvl="8" w:tplc="EACC4CBA">
      <w:start w:val="1"/>
      <w:numFmt w:val="decimal"/>
      <w:lvlText w:val="%9."/>
      <w:lvlJc w:val="left"/>
      <w:pPr>
        <w:ind w:left="1020" w:hanging="360"/>
      </w:pPr>
    </w:lvl>
  </w:abstractNum>
  <w:abstractNum w:abstractNumId="27" w15:restartNumberingAfterBreak="0">
    <w:nsid w:val="5BA93A66"/>
    <w:multiLevelType w:val="hybridMultilevel"/>
    <w:tmpl w:val="11B4A666"/>
    <w:lvl w:ilvl="0" w:tplc="4BA21A14">
      <w:start w:val="1"/>
      <w:numFmt w:val="decimal"/>
      <w:lvlText w:val="%1."/>
      <w:lvlJc w:val="left"/>
      <w:pPr>
        <w:ind w:left="1020" w:hanging="360"/>
      </w:pPr>
    </w:lvl>
    <w:lvl w:ilvl="1" w:tplc="E9201744">
      <w:start w:val="1"/>
      <w:numFmt w:val="decimal"/>
      <w:lvlText w:val="%2."/>
      <w:lvlJc w:val="left"/>
      <w:pPr>
        <w:ind w:left="1020" w:hanging="360"/>
      </w:pPr>
    </w:lvl>
    <w:lvl w:ilvl="2" w:tplc="F20674CA">
      <w:start w:val="1"/>
      <w:numFmt w:val="decimal"/>
      <w:lvlText w:val="%3."/>
      <w:lvlJc w:val="left"/>
      <w:pPr>
        <w:ind w:left="1020" w:hanging="360"/>
      </w:pPr>
    </w:lvl>
    <w:lvl w:ilvl="3" w:tplc="01F8FC08">
      <w:start w:val="1"/>
      <w:numFmt w:val="decimal"/>
      <w:lvlText w:val="%4."/>
      <w:lvlJc w:val="left"/>
      <w:pPr>
        <w:ind w:left="1020" w:hanging="360"/>
      </w:pPr>
    </w:lvl>
    <w:lvl w:ilvl="4" w:tplc="7F44F8D4">
      <w:start w:val="1"/>
      <w:numFmt w:val="decimal"/>
      <w:lvlText w:val="%5."/>
      <w:lvlJc w:val="left"/>
      <w:pPr>
        <w:ind w:left="1020" w:hanging="360"/>
      </w:pPr>
    </w:lvl>
    <w:lvl w:ilvl="5" w:tplc="840099A4">
      <w:start w:val="1"/>
      <w:numFmt w:val="decimal"/>
      <w:lvlText w:val="%6."/>
      <w:lvlJc w:val="left"/>
      <w:pPr>
        <w:ind w:left="1020" w:hanging="360"/>
      </w:pPr>
    </w:lvl>
    <w:lvl w:ilvl="6" w:tplc="C42A18B0">
      <w:start w:val="1"/>
      <w:numFmt w:val="decimal"/>
      <w:lvlText w:val="%7."/>
      <w:lvlJc w:val="left"/>
      <w:pPr>
        <w:ind w:left="1020" w:hanging="360"/>
      </w:pPr>
    </w:lvl>
    <w:lvl w:ilvl="7" w:tplc="66EA7B60">
      <w:start w:val="1"/>
      <w:numFmt w:val="decimal"/>
      <w:lvlText w:val="%8."/>
      <w:lvlJc w:val="left"/>
      <w:pPr>
        <w:ind w:left="1020" w:hanging="360"/>
      </w:pPr>
    </w:lvl>
    <w:lvl w:ilvl="8" w:tplc="72C6AA00">
      <w:start w:val="1"/>
      <w:numFmt w:val="decimal"/>
      <w:lvlText w:val="%9."/>
      <w:lvlJc w:val="left"/>
      <w:pPr>
        <w:ind w:left="1020" w:hanging="360"/>
      </w:pPr>
    </w:lvl>
  </w:abstractNum>
  <w:abstractNum w:abstractNumId="28" w15:restartNumberingAfterBreak="0">
    <w:nsid w:val="5D171854"/>
    <w:multiLevelType w:val="hybridMultilevel"/>
    <w:tmpl w:val="8C54E746"/>
    <w:lvl w:ilvl="0" w:tplc="3ABA5EC8">
      <w:start w:val="1"/>
      <w:numFmt w:val="bullet"/>
      <w:lvlText w:val="-"/>
      <w:lvlJc w:val="left"/>
      <w:pPr>
        <w:ind w:left="720" w:hanging="360"/>
      </w:pPr>
      <w:rPr>
        <w:rFonts w:ascii="Times New Roman" w:eastAsia="Times New Roman" w:hAnsi="Times New Roman" w:cs="Times New Roman" w:hint="default"/>
        <w:i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5FBF5B36"/>
    <w:multiLevelType w:val="hybridMultilevel"/>
    <w:tmpl w:val="79205092"/>
    <w:lvl w:ilvl="0" w:tplc="633A36AC">
      <w:start w:val="1"/>
      <w:numFmt w:val="bullet"/>
      <w:lvlText w:val="-"/>
      <w:lvlJc w:val="left"/>
      <w:pPr>
        <w:ind w:left="360" w:hanging="360"/>
      </w:pPr>
      <w:rPr>
        <w:rFonts w:ascii="Times New Roman" w:eastAsia="Times New Roman" w:hAnsi="Times New Roman" w:cs="Times New Roman"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61AF39C1"/>
    <w:multiLevelType w:val="hybridMultilevel"/>
    <w:tmpl w:val="B6461640"/>
    <w:lvl w:ilvl="0" w:tplc="633A36AC">
      <w:start w:val="1"/>
      <w:numFmt w:val="bullet"/>
      <w:lvlText w:val="-"/>
      <w:lvlJc w:val="left"/>
      <w:pPr>
        <w:ind w:left="360" w:hanging="360"/>
      </w:pPr>
      <w:rPr>
        <w:rFonts w:ascii="Times New Roman" w:eastAsia="Times New Roman"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63EB03B1"/>
    <w:multiLevelType w:val="hybridMultilevel"/>
    <w:tmpl w:val="FF54DB1A"/>
    <w:lvl w:ilvl="0" w:tplc="04250011">
      <w:start w:val="1"/>
      <w:numFmt w:val="decimal"/>
      <w:lvlText w:val="%1)"/>
      <w:lvlJc w:val="left"/>
      <w:pPr>
        <w:ind w:left="720" w:hanging="360"/>
      </w:pPr>
      <w:rPr>
        <w:rFonts w:hint="default"/>
      </w:rPr>
    </w:lvl>
    <w:lvl w:ilvl="1" w:tplc="0E8686C6">
      <w:start w:val="1"/>
      <w:numFmt w:val="lowerLetter"/>
      <w:lvlText w:val="%2)"/>
      <w:lvlJc w:val="left"/>
      <w:pPr>
        <w:ind w:left="1440" w:hanging="36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769C082D"/>
    <w:multiLevelType w:val="multilevel"/>
    <w:tmpl w:val="4710C190"/>
    <w:lvl w:ilvl="0">
      <w:start w:val="1"/>
      <w:numFmt w:val="none"/>
      <w:pStyle w:val="SORLDDTableParagraph"/>
      <w:suff w:val="nothing"/>
      <w:lvlText w:val=""/>
      <w:lvlJc w:val="left"/>
      <w:pPr>
        <w:ind w:left="0" w:firstLine="0"/>
      </w:pPr>
      <w:rPr>
        <w:rFonts w:hint="default"/>
      </w:rPr>
    </w:lvl>
    <w:lvl w:ilvl="1">
      <w:start w:val="1"/>
      <w:numFmt w:val="lowerLetter"/>
      <w:pStyle w:val="SORLDDTableParagraphlist"/>
      <w:lvlText w:val="(%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Letter"/>
      <w:lvlText w:val="(%5)"/>
      <w:lvlJc w:val="left"/>
      <w:pPr>
        <w:tabs>
          <w:tab w:val="num" w:pos="720"/>
        </w:tabs>
        <w:ind w:left="720" w:hanging="720"/>
      </w:pPr>
      <w:rPr>
        <w:rFonts w:hint="default"/>
      </w:rPr>
    </w:lvl>
    <w:lvl w:ilvl="5">
      <w:start w:val="1"/>
      <w:numFmt w:val="lowerLetter"/>
      <w:lvlText w:val="(%6)"/>
      <w:lvlJc w:val="left"/>
      <w:pPr>
        <w:tabs>
          <w:tab w:val="num" w:pos="720"/>
        </w:tabs>
        <w:ind w:left="720" w:hanging="720"/>
      </w:pPr>
      <w:rPr>
        <w:rFonts w:hint="default"/>
      </w:rPr>
    </w:lvl>
    <w:lvl w:ilvl="6">
      <w:start w:val="1"/>
      <w:numFmt w:val="lowerLetter"/>
      <w:lvlText w:val="(%7)"/>
      <w:lvlJc w:val="left"/>
      <w:pPr>
        <w:tabs>
          <w:tab w:val="num" w:pos="720"/>
        </w:tabs>
        <w:ind w:left="720" w:hanging="720"/>
      </w:pPr>
      <w:rPr>
        <w:rFonts w:hint="default"/>
      </w:rPr>
    </w:lvl>
    <w:lvl w:ilvl="7">
      <w:start w:val="1"/>
      <w:numFmt w:val="lowerLetter"/>
      <w:lvlText w:val="(%8)"/>
      <w:lvlJc w:val="left"/>
      <w:pPr>
        <w:tabs>
          <w:tab w:val="num" w:pos="720"/>
        </w:tabs>
        <w:ind w:left="720" w:hanging="720"/>
      </w:pPr>
      <w:rPr>
        <w:rFonts w:hint="default"/>
      </w:rPr>
    </w:lvl>
    <w:lvl w:ilvl="8">
      <w:start w:val="1"/>
      <w:numFmt w:val="lowerLetter"/>
      <w:lvlText w:val="(%9)"/>
      <w:lvlJc w:val="left"/>
      <w:pPr>
        <w:tabs>
          <w:tab w:val="num" w:pos="720"/>
        </w:tabs>
        <w:ind w:left="720" w:hanging="720"/>
      </w:pPr>
      <w:rPr>
        <w:rFonts w:hint="default"/>
      </w:rPr>
    </w:lvl>
  </w:abstractNum>
  <w:abstractNum w:abstractNumId="33" w15:restartNumberingAfterBreak="0">
    <w:nsid w:val="787C01FC"/>
    <w:multiLevelType w:val="hybridMultilevel"/>
    <w:tmpl w:val="92FE8CAE"/>
    <w:lvl w:ilvl="0" w:tplc="04250001">
      <w:start w:val="1"/>
      <w:numFmt w:val="bullet"/>
      <w:lvlText w:val=""/>
      <w:lvlJc w:val="left"/>
      <w:pPr>
        <w:ind w:left="936" w:hanging="360"/>
      </w:pPr>
      <w:rPr>
        <w:rFonts w:ascii="Symbol" w:hAnsi="Symbol" w:hint="default"/>
      </w:rPr>
    </w:lvl>
    <w:lvl w:ilvl="1" w:tplc="FFFFFFFF">
      <w:start w:val="1"/>
      <w:numFmt w:val="bullet"/>
      <w:lvlText w:val="o"/>
      <w:lvlJc w:val="left"/>
      <w:pPr>
        <w:ind w:left="1656" w:hanging="360"/>
      </w:pPr>
      <w:rPr>
        <w:rFonts w:ascii="Courier New" w:hAnsi="Courier New" w:cs="Courier New" w:hint="default"/>
      </w:rPr>
    </w:lvl>
    <w:lvl w:ilvl="2" w:tplc="FFFFFFFF" w:tentative="1">
      <w:start w:val="1"/>
      <w:numFmt w:val="bullet"/>
      <w:lvlText w:val=""/>
      <w:lvlJc w:val="left"/>
      <w:pPr>
        <w:ind w:left="2376" w:hanging="360"/>
      </w:pPr>
      <w:rPr>
        <w:rFonts w:ascii="Wingdings" w:hAnsi="Wingdings" w:hint="default"/>
      </w:rPr>
    </w:lvl>
    <w:lvl w:ilvl="3" w:tplc="FFFFFFFF" w:tentative="1">
      <w:start w:val="1"/>
      <w:numFmt w:val="bullet"/>
      <w:lvlText w:val=""/>
      <w:lvlJc w:val="left"/>
      <w:pPr>
        <w:ind w:left="3096" w:hanging="360"/>
      </w:pPr>
      <w:rPr>
        <w:rFonts w:ascii="Symbol" w:hAnsi="Symbol" w:hint="default"/>
      </w:rPr>
    </w:lvl>
    <w:lvl w:ilvl="4" w:tplc="FFFFFFFF" w:tentative="1">
      <w:start w:val="1"/>
      <w:numFmt w:val="bullet"/>
      <w:lvlText w:val="o"/>
      <w:lvlJc w:val="left"/>
      <w:pPr>
        <w:ind w:left="3816" w:hanging="360"/>
      </w:pPr>
      <w:rPr>
        <w:rFonts w:ascii="Courier New" w:hAnsi="Courier New" w:cs="Courier New" w:hint="default"/>
      </w:rPr>
    </w:lvl>
    <w:lvl w:ilvl="5" w:tplc="FFFFFFFF" w:tentative="1">
      <w:start w:val="1"/>
      <w:numFmt w:val="bullet"/>
      <w:lvlText w:val=""/>
      <w:lvlJc w:val="left"/>
      <w:pPr>
        <w:ind w:left="4536" w:hanging="360"/>
      </w:pPr>
      <w:rPr>
        <w:rFonts w:ascii="Wingdings" w:hAnsi="Wingdings" w:hint="default"/>
      </w:rPr>
    </w:lvl>
    <w:lvl w:ilvl="6" w:tplc="FFFFFFFF" w:tentative="1">
      <w:start w:val="1"/>
      <w:numFmt w:val="bullet"/>
      <w:lvlText w:val=""/>
      <w:lvlJc w:val="left"/>
      <w:pPr>
        <w:ind w:left="5256" w:hanging="360"/>
      </w:pPr>
      <w:rPr>
        <w:rFonts w:ascii="Symbol" w:hAnsi="Symbol" w:hint="default"/>
      </w:rPr>
    </w:lvl>
    <w:lvl w:ilvl="7" w:tplc="FFFFFFFF" w:tentative="1">
      <w:start w:val="1"/>
      <w:numFmt w:val="bullet"/>
      <w:lvlText w:val="o"/>
      <w:lvlJc w:val="left"/>
      <w:pPr>
        <w:ind w:left="5976" w:hanging="360"/>
      </w:pPr>
      <w:rPr>
        <w:rFonts w:ascii="Courier New" w:hAnsi="Courier New" w:cs="Courier New" w:hint="default"/>
      </w:rPr>
    </w:lvl>
    <w:lvl w:ilvl="8" w:tplc="FFFFFFFF" w:tentative="1">
      <w:start w:val="1"/>
      <w:numFmt w:val="bullet"/>
      <w:lvlText w:val=""/>
      <w:lvlJc w:val="left"/>
      <w:pPr>
        <w:ind w:left="6696" w:hanging="360"/>
      </w:pPr>
      <w:rPr>
        <w:rFonts w:ascii="Wingdings" w:hAnsi="Wingdings" w:hint="default"/>
      </w:rPr>
    </w:lvl>
  </w:abstractNum>
  <w:abstractNum w:abstractNumId="34" w15:restartNumberingAfterBreak="0">
    <w:nsid w:val="7A04418E"/>
    <w:multiLevelType w:val="multilevel"/>
    <w:tmpl w:val="79C863BC"/>
    <w:lvl w:ilvl="0">
      <w:numFmt w:val="none"/>
      <w:pStyle w:val="SORLDDTableHead-B-W-Bold"/>
      <w:suff w:val="nothing"/>
      <w:lvlText w:val=""/>
      <w:lvlJc w:val="left"/>
      <w:pPr>
        <w:ind w:left="0" w:firstLine="0"/>
      </w:pPr>
      <w:rPr>
        <w:rFonts w:hint="default"/>
      </w:rPr>
    </w:lvl>
    <w:lvl w:ilvl="1">
      <w:start w:val="1"/>
      <w:numFmt w:val="decimal"/>
      <w:pStyle w:val="SORLDDTableParagraph-simplenumbering"/>
      <w:lvlText w:val="%2."/>
      <w:lvlJc w:val="left"/>
      <w:pPr>
        <w:ind w:left="357" w:hanging="187"/>
      </w:pPr>
      <w:rPr>
        <w:rFonts w:hint="default"/>
      </w:rPr>
    </w:lvl>
    <w:lvl w:ilvl="2">
      <w:start w:val="1"/>
      <w:numFmt w:val="decimal"/>
      <w:lvlText w:val="%3."/>
      <w:lvlJc w:val="left"/>
      <w:pPr>
        <w:ind w:left="357" w:hanging="187"/>
      </w:pPr>
      <w:rPr>
        <w:rFonts w:hint="default"/>
      </w:rPr>
    </w:lvl>
    <w:lvl w:ilvl="3">
      <w:start w:val="1"/>
      <w:numFmt w:val="decimal"/>
      <w:lvlText w:val="%4."/>
      <w:lvlJc w:val="left"/>
      <w:pPr>
        <w:ind w:left="357" w:hanging="187"/>
      </w:pPr>
      <w:rPr>
        <w:rFonts w:hint="default"/>
      </w:rPr>
    </w:lvl>
    <w:lvl w:ilvl="4">
      <w:start w:val="1"/>
      <w:numFmt w:val="decimal"/>
      <w:lvlText w:val="%5."/>
      <w:lvlJc w:val="left"/>
      <w:pPr>
        <w:ind w:left="357" w:hanging="187"/>
      </w:pPr>
      <w:rPr>
        <w:rFonts w:hint="default"/>
      </w:rPr>
    </w:lvl>
    <w:lvl w:ilvl="5">
      <w:start w:val="1"/>
      <w:numFmt w:val="decimal"/>
      <w:lvlText w:val="%6."/>
      <w:lvlJc w:val="left"/>
      <w:pPr>
        <w:ind w:left="357" w:hanging="187"/>
      </w:pPr>
      <w:rPr>
        <w:rFonts w:hint="default"/>
      </w:rPr>
    </w:lvl>
    <w:lvl w:ilvl="6">
      <w:start w:val="1"/>
      <w:numFmt w:val="decimal"/>
      <w:lvlText w:val="%7."/>
      <w:lvlJc w:val="left"/>
      <w:pPr>
        <w:ind w:left="357" w:hanging="187"/>
      </w:pPr>
      <w:rPr>
        <w:rFonts w:hint="default"/>
      </w:rPr>
    </w:lvl>
    <w:lvl w:ilvl="7">
      <w:start w:val="1"/>
      <w:numFmt w:val="decimal"/>
      <w:lvlText w:val="%8."/>
      <w:lvlJc w:val="left"/>
      <w:pPr>
        <w:ind w:left="357" w:hanging="187"/>
      </w:pPr>
      <w:rPr>
        <w:rFonts w:hint="default"/>
      </w:rPr>
    </w:lvl>
    <w:lvl w:ilvl="8">
      <w:start w:val="1"/>
      <w:numFmt w:val="decimal"/>
      <w:lvlText w:val="%9."/>
      <w:lvlJc w:val="left"/>
      <w:pPr>
        <w:ind w:left="357" w:hanging="187"/>
      </w:pPr>
      <w:rPr>
        <w:rFonts w:hint="default"/>
      </w:rPr>
    </w:lvl>
  </w:abstractNum>
  <w:abstractNum w:abstractNumId="35" w15:restartNumberingAfterBreak="0">
    <w:nsid w:val="7CB331FC"/>
    <w:multiLevelType w:val="hybridMultilevel"/>
    <w:tmpl w:val="6EA07688"/>
    <w:lvl w:ilvl="0" w:tplc="633A36AC">
      <w:start w:val="1"/>
      <w:numFmt w:val="bullet"/>
      <w:lvlText w:val="-"/>
      <w:lvlJc w:val="left"/>
      <w:pPr>
        <w:ind w:left="360" w:hanging="360"/>
      </w:pPr>
      <w:rPr>
        <w:rFonts w:ascii="Times New Roman" w:eastAsia="Times New Roman"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414515906">
    <w:abstractNumId w:val="14"/>
  </w:num>
  <w:num w:numId="2" w16cid:durableId="1910654635">
    <w:abstractNumId w:val="31"/>
  </w:num>
  <w:num w:numId="3" w16cid:durableId="1476874671">
    <w:abstractNumId w:val="2"/>
  </w:num>
  <w:num w:numId="4" w16cid:durableId="2095471935">
    <w:abstractNumId w:val="22"/>
  </w:num>
  <w:num w:numId="5" w16cid:durableId="1934431415">
    <w:abstractNumId w:val="11"/>
  </w:num>
  <w:num w:numId="6" w16cid:durableId="1666474272">
    <w:abstractNumId w:val="33"/>
  </w:num>
  <w:num w:numId="7" w16cid:durableId="1116406521">
    <w:abstractNumId w:val="19"/>
  </w:num>
  <w:num w:numId="8" w16cid:durableId="1210923018">
    <w:abstractNumId w:val="21"/>
  </w:num>
  <w:num w:numId="9" w16cid:durableId="385448865">
    <w:abstractNumId w:val="24"/>
  </w:num>
  <w:num w:numId="10" w16cid:durableId="718483111">
    <w:abstractNumId w:val="10"/>
  </w:num>
  <w:num w:numId="11" w16cid:durableId="1948655103">
    <w:abstractNumId w:val="16"/>
  </w:num>
  <w:num w:numId="12" w16cid:durableId="1787232337">
    <w:abstractNumId w:val="15"/>
  </w:num>
  <w:num w:numId="13" w16cid:durableId="1139684905">
    <w:abstractNumId w:val="1"/>
  </w:num>
  <w:num w:numId="14" w16cid:durableId="52510787">
    <w:abstractNumId w:val="3"/>
  </w:num>
  <w:num w:numId="15" w16cid:durableId="418253580">
    <w:abstractNumId w:val="17"/>
  </w:num>
  <w:num w:numId="16" w16cid:durableId="92940566">
    <w:abstractNumId w:val="18"/>
  </w:num>
  <w:num w:numId="17" w16cid:durableId="1829663176">
    <w:abstractNumId w:val="6"/>
  </w:num>
  <w:num w:numId="18" w16cid:durableId="1644430023">
    <w:abstractNumId w:val="25"/>
  </w:num>
  <w:num w:numId="19" w16cid:durableId="721632659">
    <w:abstractNumId w:val="9"/>
  </w:num>
  <w:num w:numId="20" w16cid:durableId="1934361821">
    <w:abstractNumId w:val="7"/>
  </w:num>
  <w:num w:numId="21" w16cid:durableId="1318536992">
    <w:abstractNumId w:val="23"/>
  </w:num>
  <w:num w:numId="22" w16cid:durableId="1361317425">
    <w:abstractNumId w:val="32"/>
  </w:num>
  <w:num w:numId="23" w16cid:durableId="781144297">
    <w:abstractNumId w:val="34"/>
  </w:num>
  <w:num w:numId="24" w16cid:durableId="1183976117">
    <w:abstractNumId w:val="5"/>
  </w:num>
  <w:num w:numId="25" w16cid:durableId="2034452063">
    <w:abstractNumId w:val="20"/>
  </w:num>
  <w:num w:numId="26" w16cid:durableId="1654985570">
    <w:abstractNumId w:val="0"/>
  </w:num>
  <w:num w:numId="27" w16cid:durableId="1116481313">
    <w:abstractNumId w:val="35"/>
  </w:num>
  <w:num w:numId="28" w16cid:durableId="1511875696">
    <w:abstractNumId w:val="30"/>
  </w:num>
  <w:num w:numId="29" w16cid:durableId="1532261680">
    <w:abstractNumId w:val="8"/>
  </w:num>
  <w:num w:numId="30" w16cid:durableId="86969883">
    <w:abstractNumId w:val="4"/>
  </w:num>
  <w:num w:numId="31" w16cid:durableId="1560285091">
    <w:abstractNumId w:val="13"/>
  </w:num>
  <w:num w:numId="32" w16cid:durableId="427309312">
    <w:abstractNumId w:val="29"/>
  </w:num>
  <w:num w:numId="33" w16cid:durableId="1439254034">
    <w:abstractNumId w:val="12"/>
  </w:num>
  <w:num w:numId="34" w16cid:durableId="1993368662">
    <w:abstractNumId w:val="26"/>
  </w:num>
  <w:num w:numId="35" w16cid:durableId="977298101">
    <w:abstractNumId w:val="27"/>
  </w:num>
  <w:num w:numId="36" w16cid:durableId="1979533230">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ariina Kärsten - JUSTDIGI">
    <w15:presenceInfo w15:providerId="AD" w15:userId="S::katariina.karsten@justdigi.ee::68186ada-2893-4ef6-a103-bd414b9ef0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1BC"/>
    <w:rsid w:val="00047D20"/>
    <w:rsid w:val="001B7EA6"/>
    <w:rsid w:val="001C1BAB"/>
    <w:rsid w:val="00285818"/>
    <w:rsid w:val="003A70AA"/>
    <w:rsid w:val="003C069F"/>
    <w:rsid w:val="00702249"/>
    <w:rsid w:val="007941BC"/>
    <w:rsid w:val="007C287B"/>
    <w:rsid w:val="009941E3"/>
    <w:rsid w:val="009E38F4"/>
    <w:rsid w:val="00A13BC0"/>
    <w:rsid w:val="00AC78EE"/>
    <w:rsid w:val="00AF0E2B"/>
    <w:rsid w:val="00BB7C34"/>
    <w:rsid w:val="00BC78B6"/>
    <w:rsid w:val="00BE32CF"/>
    <w:rsid w:val="00C223F1"/>
    <w:rsid w:val="00C63282"/>
    <w:rsid w:val="00ED055D"/>
    <w:rsid w:val="00F540E9"/>
    <w:rsid w:val="00FE74B5"/>
    <w:rsid w:val="503AAE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C7453"/>
  <w15:chartTrackingRefBased/>
  <w15:docId w15:val="{55DF6423-C9EE-4797-BC31-4289A8D04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941BC"/>
  </w:style>
  <w:style w:type="paragraph" w:styleId="Pealkiri1">
    <w:name w:val="heading 1"/>
    <w:basedOn w:val="Normaallaad"/>
    <w:next w:val="Normaallaad"/>
    <w:link w:val="Pealkiri1Mrk"/>
    <w:uiPriority w:val="9"/>
    <w:rsid w:val="007941BC"/>
    <w:pPr>
      <w:keepNext/>
      <w:keepLines/>
      <w:spacing w:before="240" w:after="0" w:line="240" w:lineRule="auto"/>
      <w:outlineLvl w:val="0"/>
    </w:pPr>
    <w:rPr>
      <w:rFonts w:asciiTheme="majorHAnsi" w:eastAsiaTheme="majorEastAsia" w:hAnsiTheme="majorHAnsi" w:cstheme="majorBidi"/>
      <w:color w:val="1F1F5E"/>
      <w:kern w:val="0"/>
      <w:sz w:val="32"/>
      <w:szCs w:val="32"/>
      <w14:ligatures w14:val="none"/>
    </w:rPr>
  </w:style>
  <w:style w:type="paragraph" w:styleId="Pealkiri2">
    <w:name w:val="heading 2"/>
    <w:basedOn w:val="Normaallaad"/>
    <w:next w:val="Normaallaad"/>
    <w:link w:val="Pealkiri2Mrk"/>
    <w:uiPriority w:val="9"/>
    <w:semiHidden/>
    <w:unhideWhenUsed/>
    <w:rsid w:val="007941BC"/>
    <w:pPr>
      <w:keepNext/>
      <w:keepLines/>
      <w:spacing w:before="40" w:after="0" w:line="240" w:lineRule="auto"/>
      <w:outlineLvl w:val="1"/>
    </w:pPr>
    <w:rPr>
      <w:rFonts w:asciiTheme="majorHAnsi" w:eastAsiaTheme="majorEastAsia" w:hAnsiTheme="majorHAnsi" w:cstheme="majorBidi"/>
      <w:color w:val="2F5496" w:themeColor="accent1" w:themeShade="BF"/>
      <w:kern w:val="0"/>
      <w:sz w:val="26"/>
      <w:szCs w:val="26"/>
      <w14:ligatures w14:val="none"/>
    </w:rPr>
  </w:style>
  <w:style w:type="paragraph" w:styleId="Pealkiri5">
    <w:name w:val="heading 5"/>
    <w:basedOn w:val="Normaallaad"/>
    <w:next w:val="Normaallaad"/>
    <w:link w:val="Pealkiri5Mrk"/>
    <w:rsid w:val="007941BC"/>
    <w:pPr>
      <w:numPr>
        <w:ilvl w:val="4"/>
        <w:numId w:val="17"/>
      </w:numPr>
      <w:spacing w:before="240" w:after="60" w:line="240" w:lineRule="auto"/>
      <w:outlineLvl w:val="4"/>
    </w:pPr>
    <w:rPr>
      <w:rFonts w:ascii="Times New Roman" w:eastAsia="Times New Roman" w:hAnsi="Times New Roman" w:cs="Times New Roman"/>
      <w:b/>
      <w:bCs/>
      <w:i/>
      <w:iCs/>
      <w:kern w:val="0"/>
      <w:sz w:val="26"/>
      <w:szCs w:val="26"/>
      <w:lang w:eastAsia="et-EE"/>
      <w14:ligatures w14:val="none"/>
    </w:rPr>
  </w:style>
  <w:style w:type="paragraph" w:styleId="Pealkiri6">
    <w:name w:val="heading 6"/>
    <w:basedOn w:val="Normaallaad"/>
    <w:next w:val="Normaallaad"/>
    <w:link w:val="Pealkiri6Mrk"/>
    <w:uiPriority w:val="9"/>
    <w:qFormat/>
    <w:rsid w:val="007941BC"/>
    <w:pPr>
      <w:numPr>
        <w:ilvl w:val="5"/>
        <w:numId w:val="13"/>
      </w:numPr>
      <w:spacing w:before="240" w:after="60" w:line="240" w:lineRule="auto"/>
      <w:ind w:left="3960" w:hanging="180"/>
      <w:outlineLvl w:val="5"/>
    </w:pPr>
    <w:rPr>
      <w:rFonts w:ascii="Times New Roman" w:eastAsia="Times New Roman" w:hAnsi="Times New Roman" w:cs="Times New Roman"/>
      <w:b/>
      <w:bCs/>
      <w:kern w:val="0"/>
      <w:sz w:val="24"/>
      <w:szCs w:val="24"/>
      <w:lang w:eastAsia="et-EE"/>
      <w14:ligatures w14:val="none"/>
    </w:rPr>
  </w:style>
  <w:style w:type="paragraph" w:styleId="Pealkiri7">
    <w:name w:val="heading 7"/>
    <w:basedOn w:val="Normaallaad"/>
    <w:next w:val="Normaallaad"/>
    <w:link w:val="Pealkiri7Mrk"/>
    <w:rsid w:val="007941BC"/>
    <w:pPr>
      <w:numPr>
        <w:ilvl w:val="6"/>
        <w:numId w:val="13"/>
      </w:numPr>
      <w:spacing w:before="240" w:after="60" w:line="240" w:lineRule="auto"/>
      <w:outlineLvl w:val="6"/>
    </w:pPr>
    <w:rPr>
      <w:rFonts w:ascii="Times New Roman" w:eastAsia="Times New Roman" w:hAnsi="Times New Roman" w:cs="Times New Roman"/>
      <w:kern w:val="0"/>
      <w:sz w:val="24"/>
      <w:szCs w:val="24"/>
      <w:lang w:eastAsia="et-EE"/>
      <w14:ligatures w14:val="none"/>
    </w:rPr>
  </w:style>
  <w:style w:type="paragraph" w:styleId="Pealkiri8">
    <w:name w:val="heading 8"/>
    <w:basedOn w:val="Normaallaad"/>
    <w:next w:val="Normaallaad"/>
    <w:link w:val="Pealkiri8Mrk"/>
    <w:rsid w:val="007941BC"/>
    <w:pPr>
      <w:numPr>
        <w:ilvl w:val="7"/>
        <w:numId w:val="13"/>
      </w:numPr>
      <w:spacing w:before="240" w:after="60" w:line="240" w:lineRule="auto"/>
      <w:outlineLvl w:val="7"/>
    </w:pPr>
    <w:rPr>
      <w:rFonts w:ascii="Times New Roman" w:eastAsia="Times New Roman" w:hAnsi="Times New Roman" w:cs="Times New Roman"/>
      <w:i/>
      <w:iCs/>
      <w:kern w:val="0"/>
      <w:sz w:val="24"/>
      <w:szCs w:val="24"/>
      <w:lang w:eastAsia="et-EE"/>
      <w14:ligatures w14:val="none"/>
    </w:rPr>
  </w:style>
  <w:style w:type="paragraph" w:styleId="Pealkiri9">
    <w:name w:val="heading 9"/>
    <w:basedOn w:val="Normaallaad"/>
    <w:next w:val="Normaallaad"/>
    <w:link w:val="Pealkiri9Mrk"/>
    <w:rsid w:val="007941BC"/>
    <w:pPr>
      <w:numPr>
        <w:ilvl w:val="8"/>
        <w:numId w:val="13"/>
      </w:numPr>
      <w:spacing w:before="240" w:after="60" w:line="240" w:lineRule="auto"/>
      <w:outlineLvl w:val="8"/>
    </w:pPr>
    <w:rPr>
      <w:rFonts w:ascii="Arial" w:eastAsia="Times New Roman" w:hAnsi="Arial" w:cs="Arial"/>
      <w:kern w:val="0"/>
      <w:sz w:val="24"/>
      <w:szCs w:val="24"/>
      <w:lang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941BC"/>
    <w:rPr>
      <w:rFonts w:asciiTheme="majorHAnsi" w:eastAsiaTheme="majorEastAsia" w:hAnsiTheme="majorHAnsi" w:cstheme="majorBidi"/>
      <w:color w:val="1F1F5E"/>
      <w:kern w:val="0"/>
      <w:sz w:val="32"/>
      <w:szCs w:val="32"/>
      <w14:ligatures w14:val="none"/>
    </w:rPr>
  </w:style>
  <w:style w:type="character" w:customStyle="1" w:styleId="Pealkiri2Mrk">
    <w:name w:val="Pealkiri 2 Märk"/>
    <w:basedOn w:val="Liguvaikefont"/>
    <w:link w:val="Pealkiri2"/>
    <w:uiPriority w:val="9"/>
    <w:semiHidden/>
    <w:rsid w:val="007941BC"/>
    <w:rPr>
      <w:rFonts w:asciiTheme="majorHAnsi" w:eastAsiaTheme="majorEastAsia" w:hAnsiTheme="majorHAnsi" w:cstheme="majorBidi"/>
      <w:color w:val="2F5496" w:themeColor="accent1" w:themeShade="BF"/>
      <w:kern w:val="0"/>
      <w:sz w:val="26"/>
      <w:szCs w:val="26"/>
      <w14:ligatures w14:val="none"/>
    </w:rPr>
  </w:style>
  <w:style w:type="character" w:customStyle="1" w:styleId="Pealkiri5Mrk">
    <w:name w:val="Pealkiri 5 Märk"/>
    <w:basedOn w:val="Liguvaikefont"/>
    <w:link w:val="Pealkiri5"/>
    <w:rsid w:val="007941BC"/>
    <w:rPr>
      <w:rFonts w:ascii="Times New Roman" w:eastAsia="Times New Roman" w:hAnsi="Times New Roman" w:cs="Times New Roman"/>
      <w:b/>
      <w:bCs/>
      <w:i/>
      <w:iCs/>
      <w:kern w:val="0"/>
      <w:sz w:val="26"/>
      <w:szCs w:val="26"/>
      <w:lang w:eastAsia="et-EE"/>
      <w14:ligatures w14:val="none"/>
    </w:rPr>
  </w:style>
  <w:style w:type="character" w:customStyle="1" w:styleId="Pealkiri6Mrk">
    <w:name w:val="Pealkiri 6 Märk"/>
    <w:basedOn w:val="Liguvaikefont"/>
    <w:link w:val="Pealkiri6"/>
    <w:uiPriority w:val="9"/>
    <w:rsid w:val="007941BC"/>
    <w:rPr>
      <w:rFonts w:ascii="Times New Roman" w:eastAsia="Times New Roman" w:hAnsi="Times New Roman" w:cs="Times New Roman"/>
      <w:b/>
      <w:bCs/>
      <w:kern w:val="0"/>
      <w:sz w:val="24"/>
      <w:szCs w:val="24"/>
      <w:lang w:eastAsia="et-EE"/>
      <w14:ligatures w14:val="none"/>
    </w:rPr>
  </w:style>
  <w:style w:type="character" w:customStyle="1" w:styleId="Pealkiri7Mrk">
    <w:name w:val="Pealkiri 7 Märk"/>
    <w:basedOn w:val="Liguvaikefont"/>
    <w:link w:val="Pealkiri7"/>
    <w:rsid w:val="007941BC"/>
    <w:rPr>
      <w:rFonts w:ascii="Times New Roman" w:eastAsia="Times New Roman" w:hAnsi="Times New Roman" w:cs="Times New Roman"/>
      <w:kern w:val="0"/>
      <w:sz w:val="24"/>
      <w:szCs w:val="24"/>
      <w:lang w:eastAsia="et-EE"/>
      <w14:ligatures w14:val="none"/>
    </w:rPr>
  </w:style>
  <w:style w:type="character" w:customStyle="1" w:styleId="Pealkiri8Mrk">
    <w:name w:val="Pealkiri 8 Märk"/>
    <w:basedOn w:val="Liguvaikefont"/>
    <w:link w:val="Pealkiri8"/>
    <w:rsid w:val="007941BC"/>
    <w:rPr>
      <w:rFonts w:ascii="Times New Roman" w:eastAsia="Times New Roman" w:hAnsi="Times New Roman" w:cs="Times New Roman"/>
      <w:i/>
      <w:iCs/>
      <w:kern w:val="0"/>
      <w:sz w:val="24"/>
      <w:szCs w:val="24"/>
      <w:lang w:eastAsia="et-EE"/>
      <w14:ligatures w14:val="none"/>
    </w:rPr>
  </w:style>
  <w:style w:type="character" w:customStyle="1" w:styleId="Pealkiri9Mrk">
    <w:name w:val="Pealkiri 9 Märk"/>
    <w:basedOn w:val="Liguvaikefont"/>
    <w:link w:val="Pealkiri9"/>
    <w:rsid w:val="007941BC"/>
    <w:rPr>
      <w:rFonts w:ascii="Arial" w:eastAsia="Times New Roman" w:hAnsi="Arial" w:cs="Arial"/>
      <w:kern w:val="0"/>
      <w:sz w:val="24"/>
      <w:szCs w:val="24"/>
      <w:lang w:eastAsia="et-EE"/>
      <w14:ligatures w14:val="none"/>
    </w:rPr>
  </w:style>
  <w:style w:type="paragraph" w:customStyle="1" w:styleId="SLONormal">
    <w:name w:val="SLO Normal"/>
    <w:link w:val="SLONormalChar"/>
    <w:qFormat/>
    <w:rsid w:val="007941BC"/>
    <w:pPr>
      <w:spacing w:before="120" w:after="120" w:line="240" w:lineRule="auto"/>
      <w:jc w:val="both"/>
    </w:pPr>
    <w:rPr>
      <w:rFonts w:ascii="Times New Roman" w:eastAsia="Times New Roman" w:hAnsi="Times New Roman" w:cs="Times New Roman"/>
      <w:kern w:val="0"/>
      <w:sz w:val="24"/>
      <w:szCs w:val="24"/>
      <w:lang w:val="en-GB"/>
      <w14:ligatures w14:val="none"/>
    </w:rPr>
  </w:style>
  <w:style w:type="character" w:customStyle="1" w:styleId="SLONormalChar">
    <w:name w:val="SLO Normal Char"/>
    <w:link w:val="SLONormal"/>
    <w:rsid w:val="007941BC"/>
    <w:rPr>
      <w:rFonts w:ascii="Times New Roman" w:eastAsia="Times New Roman" w:hAnsi="Times New Roman" w:cs="Times New Roman"/>
      <w:kern w:val="0"/>
      <w:sz w:val="24"/>
      <w:szCs w:val="24"/>
      <w:lang w:val="en-GB"/>
      <w14:ligatures w14:val="none"/>
    </w:rPr>
  </w:style>
  <w:style w:type="paragraph" w:styleId="Allmrkusetekst">
    <w:name w:val="footnote text"/>
    <w:aliases w:val="Footnote Text Char Char,Footnote,Fußnote,FSR footnote,lábléc,Carattere1,Footnote Text Char1 Char,Footnote Text Char2 Char Char Char,Footnote Text Char1 Char Char Char Char,Footnote Text Char Char Char Char Char Char,fn,f,Znak,libléc,lib"/>
    <w:basedOn w:val="SLONormal"/>
    <w:link w:val="AllmrkusetekstMrk"/>
    <w:uiPriority w:val="99"/>
    <w:unhideWhenUsed/>
    <w:qFormat/>
    <w:rsid w:val="007941BC"/>
    <w:pPr>
      <w:spacing w:before="0" w:after="0"/>
      <w:ind w:left="142" w:hanging="142"/>
    </w:pPr>
    <w:rPr>
      <w:sz w:val="20"/>
      <w:szCs w:val="20"/>
    </w:rPr>
  </w:style>
  <w:style w:type="character" w:customStyle="1" w:styleId="AllmrkusetekstMrk">
    <w:name w:val="Allmärkuse tekst Märk"/>
    <w:aliases w:val="Footnote Text Char Char Märk,Footnote Märk,Fußnote Märk,FSR footnote Märk,lábléc Märk,Carattere1 Märk,Footnote Text Char1 Char Märk,Footnote Text Char2 Char Char Char Märk,Footnote Text Char1 Char Char Char Char Märk,fn Märk,f Märk"/>
    <w:basedOn w:val="Liguvaikefont"/>
    <w:link w:val="Allmrkusetekst"/>
    <w:uiPriority w:val="99"/>
    <w:rsid w:val="007941BC"/>
    <w:rPr>
      <w:rFonts w:ascii="Times New Roman" w:eastAsia="Times New Roman" w:hAnsi="Times New Roman" w:cs="Times New Roman"/>
      <w:kern w:val="0"/>
      <w:sz w:val="20"/>
      <w:szCs w:val="20"/>
      <w:lang w:val="en-GB"/>
      <w14:ligatures w14:val="none"/>
    </w:rPr>
  </w:style>
  <w:style w:type="character" w:styleId="Allmrkuseviide">
    <w:name w:val="footnote reference"/>
    <w:aliases w:val="Footnote Reference Number,Footnote Reference_LVL6,Footnote Reference_LVL61,Footnote Reference_LVL62,Footnote Reference_LVL63,Footnote Reference_LVL64,Fußnotenzeichen3,Footnote symbol,Footnote reference number,Footnote Reference Num,C"/>
    <w:basedOn w:val="Liguvaikefont"/>
    <w:uiPriority w:val="99"/>
    <w:unhideWhenUsed/>
    <w:qFormat/>
    <w:rsid w:val="007941BC"/>
    <w:rPr>
      <w:vertAlign w:val="superscript"/>
    </w:rPr>
  </w:style>
  <w:style w:type="character" w:styleId="Hperlink">
    <w:name w:val="Hyperlink"/>
    <w:basedOn w:val="Liguvaikefont"/>
    <w:uiPriority w:val="99"/>
    <w:unhideWhenUsed/>
    <w:rsid w:val="007941BC"/>
    <w:rPr>
      <w:color w:val="0563C1" w:themeColor="hyperlink"/>
      <w:u w:val="single"/>
    </w:rPr>
  </w:style>
  <w:style w:type="character" w:styleId="Kommentaariviide">
    <w:name w:val="annotation reference"/>
    <w:basedOn w:val="Liguvaikefont"/>
    <w:uiPriority w:val="99"/>
    <w:unhideWhenUsed/>
    <w:rsid w:val="007941BC"/>
    <w:rPr>
      <w:sz w:val="16"/>
      <w:szCs w:val="16"/>
    </w:rPr>
  </w:style>
  <w:style w:type="paragraph" w:styleId="Kommentaaritekst">
    <w:name w:val="annotation text"/>
    <w:basedOn w:val="Normaallaad"/>
    <w:link w:val="KommentaaritekstMrk"/>
    <w:uiPriority w:val="99"/>
    <w:unhideWhenUsed/>
    <w:rsid w:val="007941BC"/>
    <w:pPr>
      <w:spacing w:after="0" w:line="240" w:lineRule="auto"/>
    </w:pPr>
    <w:rPr>
      <w:rFonts w:ascii="Times New Roman" w:hAnsi="Times New Roman"/>
      <w:kern w:val="0"/>
      <w:sz w:val="20"/>
      <w:szCs w:val="20"/>
      <w14:ligatures w14:val="none"/>
    </w:rPr>
  </w:style>
  <w:style w:type="character" w:customStyle="1" w:styleId="KommentaaritekstMrk">
    <w:name w:val="Kommentaari tekst Märk"/>
    <w:basedOn w:val="Liguvaikefont"/>
    <w:link w:val="Kommentaaritekst"/>
    <w:uiPriority w:val="99"/>
    <w:rsid w:val="007941BC"/>
    <w:rPr>
      <w:rFonts w:ascii="Times New Roman" w:hAnsi="Times New Roman"/>
      <w:kern w:val="0"/>
      <w:sz w:val="20"/>
      <w:szCs w:val="20"/>
      <w14:ligatures w14:val="none"/>
    </w:rPr>
  </w:style>
  <w:style w:type="paragraph" w:styleId="Kehatekst">
    <w:name w:val="Body Text"/>
    <w:basedOn w:val="Normaallaad"/>
    <w:link w:val="KehatekstMrk"/>
    <w:uiPriority w:val="1"/>
    <w:qFormat/>
    <w:rsid w:val="007941BC"/>
    <w:pPr>
      <w:widowControl w:val="0"/>
      <w:autoSpaceDE w:val="0"/>
      <w:autoSpaceDN w:val="0"/>
      <w:spacing w:after="0" w:line="240" w:lineRule="auto"/>
    </w:pPr>
    <w:rPr>
      <w:rFonts w:ascii="Calibri" w:eastAsia="Calibri" w:hAnsi="Calibri" w:cs="Calibri"/>
      <w:kern w:val="0"/>
      <w14:ligatures w14:val="none"/>
    </w:rPr>
  </w:style>
  <w:style w:type="character" w:customStyle="1" w:styleId="KehatekstMrk">
    <w:name w:val="Kehatekst Märk"/>
    <w:basedOn w:val="Liguvaikefont"/>
    <w:link w:val="Kehatekst"/>
    <w:uiPriority w:val="1"/>
    <w:rsid w:val="007941BC"/>
    <w:rPr>
      <w:rFonts w:ascii="Calibri" w:eastAsia="Calibri" w:hAnsi="Calibri" w:cs="Calibri"/>
      <w:kern w:val="0"/>
      <w14:ligatures w14:val="none"/>
    </w:rPr>
  </w:style>
  <w:style w:type="paragraph" w:styleId="Kommentaariteema">
    <w:name w:val="annotation subject"/>
    <w:basedOn w:val="Kommentaaritekst"/>
    <w:next w:val="Kommentaaritekst"/>
    <w:link w:val="KommentaariteemaMrk"/>
    <w:uiPriority w:val="99"/>
    <w:semiHidden/>
    <w:unhideWhenUsed/>
    <w:rsid w:val="007941BC"/>
    <w:pPr>
      <w:spacing w:after="160"/>
    </w:pPr>
    <w:rPr>
      <w:rFonts w:asciiTheme="minorHAnsi" w:hAnsiTheme="minorHAnsi"/>
      <w:b/>
      <w:bCs/>
      <w:kern w:val="2"/>
      <w14:ligatures w14:val="standardContextual"/>
    </w:rPr>
  </w:style>
  <w:style w:type="character" w:customStyle="1" w:styleId="KommentaariteemaMrk">
    <w:name w:val="Kommentaari teema Märk"/>
    <w:basedOn w:val="KommentaaritekstMrk"/>
    <w:link w:val="Kommentaariteema"/>
    <w:uiPriority w:val="99"/>
    <w:semiHidden/>
    <w:rsid w:val="007941BC"/>
    <w:rPr>
      <w:rFonts w:ascii="Times New Roman" w:hAnsi="Times New Roman"/>
      <w:b/>
      <w:bCs/>
      <w:kern w:val="0"/>
      <w:sz w:val="20"/>
      <w:szCs w:val="20"/>
      <w14:ligatures w14:val="none"/>
    </w:rPr>
  </w:style>
  <w:style w:type="paragraph" w:styleId="Pis">
    <w:name w:val="header"/>
    <w:basedOn w:val="Normaallaad"/>
    <w:link w:val="PisMrk"/>
    <w:unhideWhenUsed/>
    <w:rsid w:val="007941BC"/>
    <w:pPr>
      <w:tabs>
        <w:tab w:val="center" w:pos="4536"/>
        <w:tab w:val="right" w:pos="9072"/>
      </w:tabs>
      <w:spacing w:after="0" w:line="240" w:lineRule="auto"/>
    </w:pPr>
  </w:style>
  <w:style w:type="character" w:customStyle="1" w:styleId="PisMrk">
    <w:name w:val="Päis Märk"/>
    <w:basedOn w:val="Liguvaikefont"/>
    <w:link w:val="Pis"/>
    <w:rsid w:val="007941BC"/>
  </w:style>
  <w:style w:type="paragraph" w:styleId="Jalus">
    <w:name w:val="footer"/>
    <w:basedOn w:val="Normaallaad"/>
    <w:link w:val="JalusMrk"/>
    <w:uiPriority w:val="99"/>
    <w:unhideWhenUsed/>
    <w:rsid w:val="007941BC"/>
    <w:pPr>
      <w:tabs>
        <w:tab w:val="center" w:pos="4536"/>
        <w:tab w:val="right" w:pos="9072"/>
      </w:tabs>
      <w:spacing w:after="0" w:line="240" w:lineRule="auto"/>
    </w:pPr>
  </w:style>
  <w:style w:type="character" w:customStyle="1" w:styleId="JalusMrk">
    <w:name w:val="Jalus Märk"/>
    <w:basedOn w:val="Liguvaikefont"/>
    <w:link w:val="Jalus"/>
    <w:uiPriority w:val="99"/>
    <w:rsid w:val="007941BC"/>
  </w:style>
  <w:style w:type="paragraph" w:customStyle="1" w:styleId="muudetavtekst">
    <w:name w:val="muudetav tekst"/>
    <w:basedOn w:val="Normaallaad"/>
    <w:qFormat/>
    <w:rsid w:val="007941BC"/>
    <w:pPr>
      <w:suppressAutoHyphens/>
      <w:autoSpaceDN w:val="0"/>
      <w:adjustRightInd w:val="0"/>
      <w:spacing w:after="0" w:line="240" w:lineRule="auto"/>
      <w:jc w:val="both"/>
    </w:pPr>
    <w:rPr>
      <w:rFonts w:ascii="Times New Roman" w:eastAsia="Times New Roman" w:hAnsi="Times New Roman" w:cs="Times New Roman"/>
      <w:kern w:val="0"/>
      <w:sz w:val="24"/>
      <w:szCs w:val="24"/>
      <w:lang w:eastAsia="et-EE"/>
      <w14:ligatures w14:val="none"/>
    </w:rPr>
  </w:style>
  <w:style w:type="paragraph" w:customStyle="1" w:styleId="1stlevelheading">
    <w:name w:val="1st level (heading)"/>
    <w:next w:val="SLONormal"/>
    <w:uiPriority w:val="1"/>
    <w:qFormat/>
    <w:rsid w:val="007941BC"/>
    <w:pPr>
      <w:keepNext/>
      <w:numPr>
        <w:numId w:val="9"/>
      </w:numPr>
      <w:spacing w:before="360" w:after="240" w:line="240" w:lineRule="auto"/>
      <w:jc w:val="both"/>
      <w:outlineLvl w:val="0"/>
    </w:pPr>
    <w:rPr>
      <w:rFonts w:ascii="Times New Roman" w:eastAsia="Times New Roman" w:hAnsi="Times New Roman" w:cs="Times New Roman"/>
      <w:b/>
      <w:caps/>
      <w:spacing w:val="20"/>
      <w:kern w:val="0"/>
      <w:sz w:val="24"/>
      <w:szCs w:val="24"/>
      <w:lang w:val="en-GB"/>
      <w14:ligatures w14:val="none"/>
    </w:rPr>
  </w:style>
  <w:style w:type="paragraph" w:customStyle="1" w:styleId="2ndlevelheading">
    <w:name w:val="2nd level (heading)"/>
    <w:basedOn w:val="1stlevelheading"/>
    <w:next w:val="SLONormal"/>
    <w:uiPriority w:val="1"/>
    <w:qFormat/>
    <w:rsid w:val="007941BC"/>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rsid w:val="007941BC"/>
    <w:pPr>
      <w:numPr>
        <w:ilvl w:val="2"/>
      </w:numPr>
      <w:outlineLvl w:val="2"/>
    </w:pPr>
    <w:rPr>
      <w:i/>
    </w:rPr>
  </w:style>
  <w:style w:type="paragraph" w:customStyle="1" w:styleId="4thlevelheading">
    <w:name w:val="4th level (heading)"/>
    <w:basedOn w:val="3rdlevelheading"/>
    <w:next w:val="SLONormal"/>
    <w:uiPriority w:val="1"/>
    <w:qFormat/>
    <w:rsid w:val="007941BC"/>
    <w:pPr>
      <w:numPr>
        <w:ilvl w:val="3"/>
      </w:numPr>
      <w:spacing w:after="120"/>
      <w:outlineLvl w:val="3"/>
    </w:pPr>
    <w:rPr>
      <w:b w:val="0"/>
    </w:rPr>
  </w:style>
  <w:style w:type="paragraph" w:customStyle="1" w:styleId="5thlevelheading">
    <w:name w:val="5th level (heading)"/>
    <w:basedOn w:val="4thlevelheading"/>
    <w:next w:val="SLONormal"/>
    <w:uiPriority w:val="1"/>
    <w:qFormat/>
    <w:rsid w:val="007941BC"/>
    <w:pPr>
      <w:numPr>
        <w:ilvl w:val="4"/>
      </w:numPr>
      <w:outlineLvl w:val="4"/>
    </w:pPr>
    <w:rPr>
      <w:i w:val="0"/>
      <w:u w:val="single"/>
    </w:rPr>
  </w:style>
  <w:style w:type="paragraph" w:customStyle="1" w:styleId="2ndlevelprovision">
    <w:name w:val="2nd level (provision)"/>
    <w:basedOn w:val="2ndlevelheading"/>
    <w:uiPriority w:val="2"/>
    <w:qFormat/>
    <w:rsid w:val="007941BC"/>
    <w:pPr>
      <w:keepNext w:val="0"/>
      <w:spacing w:before="120" w:after="120"/>
    </w:pPr>
    <w:rPr>
      <w:b w:val="0"/>
    </w:rPr>
  </w:style>
  <w:style w:type="paragraph" w:customStyle="1" w:styleId="3rdlevelsubprovision">
    <w:name w:val="3rd level (subprovision)"/>
    <w:basedOn w:val="3rdlevelheading"/>
    <w:uiPriority w:val="2"/>
    <w:qFormat/>
    <w:rsid w:val="007941BC"/>
    <w:pPr>
      <w:keepNext w:val="0"/>
      <w:spacing w:before="120" w:after="120"/>
    </w:pPr>
    <w:rPr>
      <w:b w:val="0"/>
      <w:i w:val="0"/>
    </w:rPr>
  </w:style>
  <w:style w:type="paragraph" w:customStyle="1" w:styleId="4thlevellist">
    <w:name w:val="4th level (list)"/>
    <w:basedOn w:val="4thlevelheading"/>
    <w:uiPriority w:val="2"/>
    <w:qFormat/>
    <w:rsid w:val="007941BC"/>
    <w:pPr>
      <w:keepNext w:val="0"/>
      <w:spacing w:before="120"/>
      <w:ind w:left="1135"/>
    </w:pPr>
    <w:rPr>
      <w:i w:val="0"/>
    </w:rPr>
  </w:style>
  <w:style w:type="paragraph" w:customStyle="1" w:styleId="5thlevel">
    <w:name w:val="5th level"/>
    <w:basedOn w:val="5thlevelheading"/>
    <w:uiPriority w:val="2"/>
    <w:qFormat/>
    <w:rsid w:val="007941BC"/>
    <w:pPr>
      <w:keepNext w:val="0"/>
      <w:spacing w:before="120"/>
      <w:ind w:left="1418"/>
    </w:pPr>
    <w:rPr>
      <w:u w:val="none"/>
    </w:rPr>
  </w:style>
  <w:style w:type="paragraph" w:customStyle="1" w:styleId="SLOReportTitle">
    <w:name w:val="SLO Report Title"/>
    <w:basedOn w:val="SLONormal"/>
    <w:next w:val="SLONormal"/>
    <w:uiPriority w:val="3"/>
    <w:qFormat/>
    <w:rsid w:val="007941BC"/>
    <w:pPr>
      <w:spacing w:before="360" w:after="360"/>
      <w:jc w:val="left"/>
    </w:pPr>
    <w:rPr>
      <w:b/>
      <w:caps/>
      <w:sz w:val="28"/>
    </w:rPr>
  </w:style>
  <w:style w:type="paragraph" w:customStyle="1" w:styleId="SLOAgreementTitle">
    <w:name w:val="SLO Agreement Title"/>
    <w:basedOn w:val="SLOReportTitle"/>
    <w:next w:val="SLONormal"/>
    <w:uiPriority w:val="3"/>
    <w:qFormat/>
    <w:rsid w:val="007941BC"/>
    <w:pPr>
      <w:jc w:val="center"/>
    </w:pPr>
  </w:style>
  <w:style w:type="paragraph" w:customStyle="1" w:styleId="SLOList">
    <w:name w:val="SLO List"/>
    <w:uiPriority w:val="4"/>
    <w:qFormat/>
    <w:rsid w:val="007941BC"/>
    <w:pPr>
      <w:numPr>
        <w:numId w:val="10"/>
      </w:numPr>
      <w:spacing w:before="60" w:after="60" w:line="240" w:lineRule="auto"/>
      <w:jc w:val="both"/>
    </w:pPr>
    <w:rPr>
      <w:rFonts w:ascii="Times New Roman" w:eastAsia="Times New Roman" w:hAnsi="Times New Roman" w:cs="Times New Roman"/>
      <w:kern w:val="24"/>
      <w:sz w:val="24"/>
      <w:szCs w:val="24"/>
      <w:lang w:val="en-GB"/>
      <w14:ligatures w14:val="none"/>
    </w:rPr>
  </w:style>
  <w:style w:type="paragraph" w:customStyle="1" w:styleId="SLONumberedList">
    <w:name w:val="SLO Numbered List"/>
    <w:uiPriority w:val="4"/>
    <w:qFormat/>
    <w:rsid w:val="007941BC"/>
    <w:pPr>
      <w:numPr>
        <w:numId w:val="16"/>
      </w:numPr>
      <w:spacing w:before="60" w:after="60" w:line="240" w:lineRule="auto"/>
      <w:jc w:val="both"/>
    </w:pPr>
    <w:rPr>
      <w:rFonts w:ascii="Times New Roman" w:eastAsia="Times New Roman" w:hAnsi="Times New Roman" w:cs="Times New Roman"/>
      <w:kern w:val="24"/>
      <w:sz w:val="24"/>
      <w:szCs w:val="24"/>
      <w:lang w:val="en-GB"/>
      <w14:ligatures w14:val="none"/>
    </w:rPr>
  </w:style>
  <w:style w:type="paragraph" w:customStyle="1" w:styleId="NCNumbering">
    <w:name w:val="NC Numbering"/>
    <w:uiPriority w:val="4"/>
    <w:qFormat/>
    <w:rsid w:val="007941BC"/>
    <w:pPr>
      <w:numPr>
        <w:numId w:val="12"/>
      </w:numPr>
      <w:spacing w:before="60" w:after="60" w:line="240" w:lineRule="auto"/>
      <w:jc w:val="both"/>
    </w:pPr>
    <w:rPr>
      <w:rFonts w:ascii="Times New Roman" w:eastAsia="Times New Roman" w:hAnsi="Times New Roman" w:cs="Times New Roman"/>
      <w:kern w:val="24"/>
      <w:sz w:val="24"/>
      <w:szCs w:val="24"/>
      <w:lang w:val="en-GB"/>
      <w14:ligatures w14:val="none"/>
    </w:rPr>
  </w:style>
  <w:style w:type="paragraph" w:customStyle="1" w:styleId="SLONormalnospace">
    <w:name w:val="SLO Normal (no space)"/>
    <w:basedOn w:val="SLONormal"/>
    <w:rsid w:val="007941BC"/>
    <w:pPr>
      <w:spacing w:before="0" w:after="0"/>
    </w:pPr>
  </w:style>
  <w:style w:type="paragraph" w:customStyle="1" w:styleId="SLONormalSmall">
    <w:name w:val="SLO Normal (Small)"/>
    <w:basedOn w:val="SLONormal"/>
    <w:rsid w:val="007941BC"/>
    <w:pPr>
      <w:spacing w:before="60" w:after="60"/>
    </w:pPr>
    <w:rPr>
      <w:sz w:val="20"/>
    </w:rPr>
  </w:style>
  <w:style w:type="paragraph" w:customStyle="1" w:styleId="SLONormalWhite">
    <w:name w:val="SLO Normal White"/>
    <w:basedOn w:val="SLONormal"/>
    <w:rsid w:val="007941BC"/>
    <w:rPr>
      <w:color w:val="FFFFFF"/>
    </w:rPr>
  </w:style>
  <w:style w:type="character" w:customStyle="1" w:styleId="SC">
    <w:name w:val="SC"/>
    <w:basedOn w:val="Liguvaikefont"/>
    <w:rsid w:val="007941BC"/>
    <w:rPr>
      <w:u w:val="single"/>
    </w:rPr>
  </w:style>
  <w:style w:type="paragraph" w:customStyle="1" w:styleId="SORAINENComment">
    <w:name w:val="SORAINEN Comment"/>
    <w:basedOn w:val="SLONormal"/>
    <w:rsid w:val="007941BC"/>
    <w:pPr>
      <w:pBdr>
        <w:top w:val="single" w:sz="4" w:space="1" w:color="auto"/>
        <w:left w:val="single" w:sz="4" w:space="4" w:color="auto"/>
        <w:bottom w:val="single" w:sz="4" w:space="1" w:color="auto"/>
        <w:right w:val="single" w:sz="4" w:space="4" w:color="auto"/>
      </w:pBdr>
      <w:shd w:val="clear" w:color="auto" w:fill="F3F3F3"/>
    </w:pPr>
    <w:rPr>
      <w:sz w:val="20"/>
    </w:rPr>
  </w:style>
  <w:style w:type="paragraph" w:customStyle="1" w:styleId="HeadingofAppendix">
    <w:name w:val="Heading of Appendix"/>
    <w:next w:val="SLONormal"/>
    <w:rsid w:val="007941BC"/>
    <w:pPr>
      <w:keepNext/>
      <w:pageBreakBefore/>
      <w:numPr>
        <w:numId w:val="13"/>
      </w:numPr>
      <w:spacing w:before="360" w:after="360" w:line="240" w:lineRule="auto"/>
      <w:outlineLvl w:val="0"/>
    </w:pPr>
    <w:rPr>
      <w:rFonts w:ascii="Times New Roman" w:eastAsia="Times New Roman" w:hAnsi="Times New Roman" w:cs="Times New Roman"/>
      <w:b/>
      <w:kern w:val="0"/>
      <w:sz w:val="24"/>
      <w:szCs w:val="24"/>
      <w:lang w:val="en-GB"/>
      <w14:ligatures w14:val="none"/>
    </w:rPr>
  </w:style>
  <w:style w:type="paragraph" w:customStyle="1" w:styleId="TextofAppendixlevel1">
    <w:name w:val="Text of Appendix level 1"/>
    <w:basedOn w:val="HeadingofAppendix"/>
    <w:rsid w:val="007941BC"/>
    <w:pPr>
      <w:keepNext w:val="0"/>
      <w:pageBreakBefore w:val="0"/>
      <w:numPr>
        <w:ilvl w:val="1"/>
      </w:numPr>
      <w:spacing w:before="120" w:after="120"/>
      <w:jc w:val="both"/>
      <w:outlineLvl w:val="1"/>
    </w:pPr>
    <w:rPr>
      <w:b w:val="0"/>
    </w:rPr>
  </w:style>
  <w:style w:type="paragraph" w:customStyle="1" w:styleId="TextofAppendixlevel2">
    <w:name w:val="Text of Appendix level 2"/>
    <w:basedOn w:val="TextofAppendixlevel1"/>
    <w:rsid w:val="007941BC"/>
    <w:pPr>
      <w:numPr>
        <w:ilvl w:val="2"/>
      </w:numPr>
      <w:outlineLvl w:val="2"/>
    </w:pPr>
  </w:style>
  <w:style w:type="paragraph" w:customStyle="1" w:styleId="TextofAppendixlevel3">
    <w:name w:val="Text of Appendix level 3"/>
    <w:basedOn w:val="TextofAppendixlevel2"/>
    <w:rsid w:val="007941BC"/>
    <w:pPr>
      <w:numPr>
        <w:ilvl w:val="3"/>
      </w:numPr>
      <w:outlineLvl w:val="3"/>
    </w:pPr>
  </w:style>
  <w:style w:type="paragraph" w:customStyle="1" w:styleId="TextofAppendixlevel4">
    <w:name w:val="Text of Appendix level 4"/>
    <w:basedOn w:val="TextofAppendixlevel3"/>
    <w:rsid w:val="007941BC"/>
    <w:pPr>
      <w:numPr>
        <w:ilvl w:val="4"/>
      </w:numPr>
      <w:outlineLvl w:val="4"/>
    </w:pPr>
  </w:style>
  <w:style w:type="numbering" w:customStyle="1" w:styleId="SLONumberings">
    <w:name w:val="SLO_Numberings"/>
    <w:uiPriority w:val="99"/>
    <w:rsid w:val="007941BC"/>
    <w:pPr>
      <w:numPr>
        <w:numId w:val="9"/>
      </w:numPr>
    </w:pPr>
  </w:style>
  <w:style w:type="paragraph" w:customStyle="1" w:styleId="Agreement1stlevelheadingnonumber">
    <w:name w:val="Agreement 1st level (heading) no number"/>
    <w:basedOn w:val="1stlevelheading"/>
    <w:next w:val="SLONormal"/>
    <w:rsid w:val="007941BC"/>
    <w:pPr>
      <w:numPr>
        <w:numId w:val="0"/>
      </w:numPr>
      <w:outlineLvl w:val="9"/>
    </w:pPr>
    <w:rPr>
      <w:kern w:val="22"/>
    </w:rPr>
  </w:style>
  <w:style w:type="paragraph" w:customStyle="1" w:styleId="AgreementPartiesandRecitals">
    <w:name w:val="Agreement Parties and Recitals"/>
    <w:basedOn w:val="1stlevelheading"/>
    <w:rsid w:val="007941BC"/>
    <w:pPr>
      <w:keepNext w:val="0"/>
      <w:numPr>
        <w:numId w:val="0"/>
      </w:numPr>
      <w:outlineLvl w:val="9"/>
    </w:pPr>
    <w:rPr>
      <w:kern w:val="22"/>
    </w:rPr>
  </w:style>
  <w:style w:type="paragraph" w:customStyle="1" w:styleId="SLOlistofparties">
    <w:name w:val="SLO list of parties"/>
    <w:rsid w:val="007941BC"/>
    <w:pPr>
      <w:numPr>
        <w:numId w:val="11"/>
      </w:numPr>
      <w:spacing w:before="120" w:after="120" w:line="240" w:lineRule="auto"/>
      <w:jc w:val="both"/>
    </w:pPr>
    <w:rPr>
      <w:rFonts w:ascii="Times New Roman" w:eastAsia="Times New Roman" w:hAnsi="Times New Roman" w:cs="Times New Roman"/>
      <w:kern w:val="0"/>
      <w:sz w:val="24"/>
      <w:szCs w:val="24"/>
      <w:lang w:val="en-GB"/>
      <w14:ligatures w14:val="none"/>
    </w:rPr>
  </w:style>
  <w:style w:type="paragraph" w:customStyle="1" w:styleId="SLOlistofrecitals">
    <w:name w:val="SLO list of recitals"/>
    <w:basedOn w:val="Normaallaad"/>
    <w:rsid w:val="007941BC"/>
    <w:pPr>
      <w:numPr>
        <w:ilvl w:val="1"/>
        <w:numId w:val="11"/>
      </w:numPr>
      <w:spacing w:before="120" w:after="120" w:line="240" w:lineRule="auto"/>
    </w:pPr>
    <w:rPr>
      <w:rFonts w:ascii="Times New Roman" w:eastAsia="Times New Roman" w:hAnsi="Times New Roman" w:cs="Times New Roman"/>
      <w:kern w:val="0"/>
      <w:sz w:val="24"/>
      <w:szCs w:val="24"/>
      <w:lang w:val="en-GB"/>
      <w14:ligatures w14:val="none"/>
    </w:rPr>
  </w:style>
  <w:style w:type="paragraph" w:customStyle="1" w:styleId="4thlevelheadingnoindent">
    <w:name w:val="4th level (heading) no indent"/>
    <w:basedOn w:val="4thlevelheading"/>
    <w:next w:val="SLONormal"/>
    <w:uiPriority w:val="6"/>
    <w:rsid w:val="007941BC"/>
    <w:pPr>
      <w:numPr>
        <w:ilvl w:val="0"/>
        <w:numId w:val="0"/>
      </w:numPr>
      <w:tabs>
        <w:tab w:val="num" w:pos="1928"/>
      </w:tabs>
      <w:ind w:left="851" w:hanging="851"/>
    </w:pPr>
  </w:style>
  <w:style w:type="paragraph" w:customStyle="1" w:styleId="SLONormalCentered">
    <w:name w:val="SLO Normal (Centered)"/>
    <w:basedOn w:val="SLONormal"/>
    <w:uiPriority w:val="6"/>
    <w:rsid w:val="007941BC"/>
    <w:pPr>
      <w:jc w:val="center"/>
    </w:pPr>
  </w:style>
  <w:style w:type="paragraph" w:customStyle="1" w:styleId="SLONormalLeft">
    <w:name w:val="SLO Normal (Left)"/>
    <w:basedOn w:val="SLONormal"/>
    <w:uiPriority w:val="6"/>
    <w:rsid w:val="007941BC"/>
    <w:pPr>
      <w:jc w:val="left"/>
    </w:pPr>
  </w:style>
  <w:style w:type="paragraph" w:customStyle="1" w:styleId="SLONormalRight">
    <w:name w:val="SLO Normal (Right)"/>
    <w:basedOn w:val="SLONormal"/>
    <w:uiPriority w:val="6"/>
    <w:rsid w:val="007941BC"/>
    <w:pPr>
      <w:jc w:val="right"/>
    </w:pPr>
  </w:style>
  <w:style w:type="paragraph" w:customStyle="1" w:styleId="4thlevellistnoindent">
    <w:name w:val="4th level (list) no indent"/>
    <w:basedOn w:val="4thlevelheading"/>
    <w:uiPriority w:val="6"/>
    <w:rsid w:val="007941BC"/>
    <w:pPr>
      <w:keepNext w:val="0"/>
      <w:numPr>
        <w:ilvl w:val="0"/>
        <w:numId w:val="0"/>
      </w:numPr>
      <w:tabs>
        <w:tab w:val="num" w:pos="1928"/>
      </w:tabs>
      <w:spacing w:before="120"/>
      <w:ind w:left="851" w:hanging="851"/>
    </w:pPr>
    <w:rPr>
      <w:i w:val="0"/>
    </w:rPr>
  </w:style>
  <w:style w:type="paragraph" w:customStyle="1" w:styleId="5thlevelheadingnoindent">
    <w:name w:val="5th level (heading) no indent"/>
    <w:basedOn w:val="5thlevelheading"/>
    <w:next w:val="SLONormal"/>
    <w:uiPriority w:val="6"/>
    <w:rsid w:val="007941BC"/>
    <w:pPr>
      <w:numPr>
        <w:ilvl w:val="0"/>
        <w:numId w:val="0"/>
      </w:numPr>
      <w:tabs>
        <w:tab w:val="num" w:pos="2835"/>
      </w:tabs>
      <w:ind w:left="851" w:hanging="851"/>
    </w:pPr>
  </w:style>
  <w:style w:type="paragraph" w:customStyle="1" w:styleId="5thlevelnoindent">
    <w:name w:val="5th level no indent"/>
    <w:basedOn w:val="5thlevelheading"/>
    <w:uiPriority w:val="6"/>
    <w:rsid w:val="007941BC"/>
    <w:pPr>
      <w:keepNext w:val="0"/>
      <w:numPr>
        <w:ilvl w:val="0"/>
        <w:numId w:val="0"/>
      </w:numPr>
      <w:tabs>
        <w:tab w:val="num" w:pos="2835"/>
      </w:tabs>
      <w:spacing w:before="120"/>
      <w:ind w:left="851" w:hanging="851"/>
    </w:pPr>
    <w:rPr>
      <w:u w:val="none"/>
    </w:rPr>
  </w:style>
  <w:style w:type="paragraph" w:customStyle="1" w:styleId="SLONormalLarge">
    <w:name w:val="SLO Normal (Large)"/>
    <w:basedOn w:val="SLONormal"/>
    <w:rsid w:val="007941BC"/>
  </w:style>
  <w:style w:type="paragraph" w:customStyle="1" w:styleId="LDDCommenttext">
    <w:name w:val="LDD Comment text"/>
    <w:rsid w:val="007941BC"/>
    <w:pPr>
      <w:spacing w:before="120" w:after="0" w:line="240" w:lineRule="auto"/>
      <w:jc w:val="both"/>
    </w:pPr>
    <w:rPr>
      <w:rFonts w:ascii="Times New Roman" w:eastAsia="Times New Roman" w:hAnsi="Times New Roman" w:cs="Times New Roman"/>
      <w:i/>
      <w:kern w:val="24"/>
      <w:sz w:val="18"/>
      <w:szCs w:val="24"/>
      <w:lang w:val="en-GB"/>
      <w14:ligatures w14:val="none"/>
    </w:rPr>
  </w:style>
  <w:style w:type="paragraph" w:customStyle="1" w:styleId="LDDComment1">
    <w:name w:val="LDD Comment 1"/>
    <w:basedOn w:val="LDDCommenttext"/>
    <w:next w:val="LDDCommenttext"/>
    <w:rsid w:val="007941BC"/>
    <w:pPr>
      <w:keepNext/>
      <w:pBdr>
        <w:top w:val="single" w:sz="24" w:space="1" w:color="333399"/>
      </w:pBdr>
      <w:tabs>
        <w:tab w:val="num" w:pos="283"/>
      </w:tabs>
      <w:ind w:left="283" w:hanging="283"/>
    </w:pPr>
    <w:rPr>
      <w:b/>
    </w:rPr>
  </w:style>
  <w:style w:type="paragraph" w:customStyle="1" w:styleId="LDDComment2">
    <w:name w:val="LDD Comment 2"/>
    <w:basedOn w:val="LDDComment1"/>
    <w:next w:val="LDDCommenttext"/>
    <w:rsid w:val="007941BC"/>
  </w:style>
  <w:style w:type="paragraph" w:customStyle="1" w:styleId="LDDComment3">
    <w:name w:val="LDD Comment 3"/>
    <w:basedOn w:val="LDDComment2"/>
    <w:next w:val="LDDCommenttext"/>
    <w:rsid w:val="007941BC"/>
  </w:style>
  <w:style w:type="paragraph" w:customStyle="1" w:styleId="LDDComment4">
    <w:name w:val="LDD Comment 4"/>
    <w:basedOn w:val="LDDComment1"/>
    <w:next w:val="LDDCommenttext"/>
    <w:rsid w:val="007941BC"/>
  </w:style>
  <w:style w:type="paragraph" w:customStyle="1" w:styleId="SLOExhibitListENG">
    <w:name w:val="SLO_Exhibit_List_ENG"/>
    <w:basedOn w:val="SLONormal"/>
    <w:uiPriority w:val="6"/>
    <w:rsid w:val="007941BC"/>
    <w:pPr>
      <w:numPr>
        <w:numId w:val="14"/>
      </w:numPr>
      <w:jc w:val="left"/>
    </w:pPr>
    <w:rPr>
      <w:kern w:val="24"/>
      <w:sz w:val="22"/>
    </w:rPr>
  </w:style>
  <w:style w:type="paragraph" w:customStyle="1" w:styleId="ENG-1stlevelheading">
    <w:name w:val="ENG - 1st level (heading)"/>
    <w:basedOn w:val="SLONormal"/>
    <w:next w:val="Normaallaad"/>
    <w:uiPriority w:val="3"/>
    <w:qFormat/>
    <w:rsid w:val="007941BC"/>
    <w:pPr>
      <w:keepNext/>
      <w:numPr>
        <w:numId w:val="15"/>
      </w:numPr>
      <w:spacing w:before="360" w:after="240"/>
    </w:pPr>
    <w:rPr>
      <w:rFonts w:eastAsiaTheme="minorHAnsi" w:cstheme="minorBidi"/>
      <w:b/>
      <w:caps/>
      <w:szCs w:val="22"/>
    </w:rPr>
  </w:style>
  <w:style w:type="paragraph" w:customStyle="1" w:styleId="ENG-2ndlevelheading">
    <w:name w:val="ENG - 2nd level (heading)"/>
    <w:basedOn w:val="SLONormal"/>
    <w:uiPriority w:val="4"/>
    <w:qFormat/>
    <w:rsid w:val="007941BC"/>
    <w:pPr>
      <w:keepNext/>
      <w:numPr>
        <w:ilvl w:val="1"/>
        <w:numId w:val="15"/>
      </w:numPr>
      <w:spacing w:before="0" w:after="240"/>
    </w:pPr>
    <w:rPr>
      <w:rFonts w:eastAsiaTheme="minorHAnsi" w:cstheme="minorBidi"/>
      <w:b/>
      <w:szCs w:val="22"/>
    </w:rPr>
  </w:style>
  <w:style w:type="paragraph" w:customStyle="1" w:styleId="ENG-2ndlevelprovision">
    <w:name w:val="ENG - 2nd level (provision)"/>
    <w:basedOn w:val="ENG-2ndlevelheading"/>
    <w:uiPriority w:val="4"/>
    <w:qFormat/>
    <w:rsid w:val="007941BC"/>
    <w:rPr>
      <w:b w:val="0"/>
    </w:rPr>
  </w:style>
  <w:style w:type="paragraph" w:customStyle="1" w:styleId="ENG-3rdlevelsubprovision">
    <w:name w:val="ENG - 3rd level (subprovision)"/>
    <w:basedOn w:val="SLONormal"/>
    <w:uiPriority w:val="4"/>
    <w:qFormat/>
    <w:rsid w:val="007941BC"/>
    <w:pPr>
      <w:numPr>
        <w:ilvl w:val="2"/>
        <w:numId w:val="15"/>
      </w:numPr>
      <w:spacing w:before="0" w:after="240"/>
    </w:pPr>
    <w:rPr>
      <w:rFonts w:eastAsiaTheme="minorHAnsi" w:cstheme="minorBidi"/>
      <w:szCs w:val="22"/>
    </w:rPr>
  </w:style>
  <w:style w:type="paragraph" w:customStyle="1" w:styleId="ENG-4thlevellist">
    <w:name w:val="ENG - 4th level (list)"/>
    <w:basedOn w:val="SLONormal"/>
    <w:uiPriority w:val="4"/>
    <w:qFormat/>
    <w:rsid w:val="007941BC"/>
    <w:pPr>
      <w:numPr>
        <w:ilvl w:val="4"/>
        <w:numId w:val="15"/>
      </w:numPr>
      <w:spacing w:before="0" w:after="240"/>
    </w:pPr>
    <w:rPr>
      <w:rFonts w:eastAsiaTheme="minorHAnsi" w:cstheme="minorBidi"/>
      <w:szCs w:val="22"/>
    </w:rPr>
  </w:style>
  <w:style w:type="paragraph" w:customStyle="1" w:styleId="ENG-5thlevel">
    <w:name w:val="ENG - 5th level"/>
    <w:basedOn w:val="SLONormal"/>
    <w:uiPriority w:val="4"/>
    <w:qFormat/>
    <w:rsid w:val="007941BC"/>
    <w:pPr>
      <w:numPr>
        <w:ilvl w:val="5"/>
        <w:numId w:val="15"/>
      </w:numPr>
      <w:spacing w:before="0" w:after="240"/>
    </w:pPr>
    <w:rPr>
      <w:rFonts w:eastAsiaTheme="minorHAnsi" w:cstheme="minorBidi"/>
      <w:szCs w:val="22"/>
    </w:rPr>
  </w:style>
  <w:style w:type="paragraph" w:customStyle="1" w:styleId="ENG-AppendixList">
    <w:name w:val="ENG - Appendix List"/>
    <w:basedOn w:val="SLONormal"/>
    <w:uiPriority w:val="4"/>
    <w:qFormat/>
    <w:rsid w:val="007941BC"/>
    <w:pPr>
      <w:numPr>
        <w:ilvl w:val="3"/>
        <w:numId w:val="16"/>
      </w:numPr>
      <w:spacing w:before="0" w:after="240"/>
    </w:pPr>
    <w:rPr>
      <w:rFonts w:eastAsiaTheme="minorHAnsi" w:cstheme="minorBidi"/>
      <w:szCs w:val="22"/>
    </w:rPr>
  </w:style>
  <w:style w:type="paragraph" w:customStyle="1" w:styleId="ENG-Listwith1">
    <w:name w:val="ENG - List with 1"/>
    <w:basedOn w:val="SLONormal"/>
    <w:uiPriority w:val="3"/>
    <w:qFormat/>
    <w:rsid w:val="007941BC"/>
    <w:pPr>
      <w:numPr>
        <w:ilvl w:val="3"/>
        <w:numId w:val="15"/>
      </w:numPr>
      <w:spacing w:before="0" w:after="240"/>
    </w:pPr>
    <w:rPr>
      <w:rFonts w:eastAsiaTheme="minorHAnsi" w:cstheme="minorBidi"/>
      <w:szCs w:val="22"/>
    </w:rPr>
  </w:style>
  <w:style w:type="paragraph" w:customStyle="1" w:styleId="ENG-SLONumberedList">
    <w:name w:val="ENG - SLO Numbered List"/>
    <w:basedOn w:val="SLONormal"/>
    <w:uiPriority w:val="4"/>
    <w:qFormat/>
    <w:rsid w:val="007941BC"/>
    <w:pPr>
      <w:numPr>
        <w:ilvl w:val="2"/>
        <w:numId w:val="16"/>
      </w:numPr>
      <w:spacing w:before="0" w:after="240"/>
    </w:pPr>
    <w:rPr>
      <w:rFonts w:eastAsiaTheme="minorHAnsi" w:cstheme="minorBidi"/>
      <w:szCs w:val="22"/>
    </w:rPr>
  </w:style>
  <w:style w:type="paragraph" w:styleId="Pealkiri">
    <w:name w:val="Title"/>
    <w:basedOn w:val="Normaallaad"/>
    <w:next w:val="Normaallaad"/>
    <w:link w:val="PealkiriMrk"/>
    <w:uiPriority w:val="10"/>
    <w:rsid w:val="007941BC"/>
    <w:pPr>
      <w:spacing w:after="0" w:line="240" w:lineRule="auto"/>
      <w:contextualSpacing/>
    </w:pPr>
    <w:rPr>
      <w:rFonts w:asciiTheme="majorHAnsi" w:eastAsiaTheme="majorEastAsia" w:hAnsiTheme="majorHAnsi" w:cstheme="majorBidi"/>
      <w:spacing w:val="-10"/>
      <w:kern w:val="28"/>
      <w:sz w:val="56"/>
      <w:szCs w:val="56"/>
      <w14:ligatures w14:val="none"/>
    </w:rPr>
  </w:style>
  <w:style w:type="character" w:customStyle="1" w:styleId="PealkiriMrk">
    <w:name w:val="Pealkiri Märk"/>
    <w:basedOn w:val="Liguvaikefont"/>
    <w:link w:val="Pealkiri"/>
    <w:uiPriority w:val="10"/>
    <w:rsid w:val="007941BC"/>
    <w:rPr>
      <w:rFonts w:asciiTheme="majorHAnsi" w:eastAsiaTheme="majorEastAsia" w:hAnsiTheme="majorHAnsi" w:cstheme="majorBidi"/>
      <w:spacing w:val="-10"/>
      <w:kern w:val="28"/>
      <w:sz w:val="56"/>
      <w:szCs w:val="56"/>
      <w14:ligatures w14:val="none"/>
    </w:rPr>
  </w:style>
  <w:style w:type="paragraph" w:styleId="Vahedeta">
    <w:name w:val="No Spacing"/>
    <w:uiPriority w:val="1"/>
    <w:rsid w:val="007941BC"/>
    <w:pPr>
      <w:spacing w:after="0" w:line="240" w:lineRule="auto"/>
    </w:pPr>
    <w:rPr>
      <w:kern w:val="0"/>
      <w14:ligatures w14:val="none"/>
    </w:rPr>
  </w:style>
  <w:style w:type="paragraph" w:customStyle="1" w:styleId="SORLDDClientInformation">
    <w:name w:val="SOR_LDD_Client Information"/>
    <w:basedOn w:val="SORLDDNormal"/>
    <w:rsid w:val="007941BC"/>
    <w:pPr>
      <w:spacing w:after="0" w:line="305" w:lineRule="auto"/>
      <w:jc w:val="right"/>
    </w:pPr>
    <w:rPr>
      <w:sz w:val="20"/>
    </w:rPr>
  </w:style>
  <w:style w:type="paragraph" w:styleId="Normaallaadveeb">
    <w:name w:val="Normal (Web)"/>
    <w:basedOn w:val="Normaallaad"/>
    <w:uiPriority w:val="99"/>
    <w:semiHidden/>
    <w:unhideWhenUsed/>
    <w:rsid w:val="007941BC"/>
    <w:pPr>
      <w:spacing w:after="225" w:line="240" w:lineRule="auto"/>
      <w:jc w:val="both"/>
    </w:pPr>
    <w:rPr>
      <w:rFonts w:ascii="Times New Roman" w:eastAsia="Times New Roman" w:hAnsi="Times New Roman" w:cs="Times New Roman"/>
      <w:kern w:val="0"/>
      <w:szCs w:val="24"/>
      <w:lang w:eastAsia="et-EE"/>
      <w14:ligatures w14:val="none"/>
    </w:rPr>
  </w:style>
  <w:style w:type="paragraph" w:customStyle="1" w:styleId="SORLDDHeadingSlide">
    <w:name w:val="SOR_LDD_Heading Slide"/>
    <w:basedOn w:val="SORLDDTitle"/>
    <w:rsid w:val="007941BC"/>
    <w:pPr>
      <w:spacing w:before="3840"/>
    </w:pPr>
  </w:style>
  <w:style w:type="paragraph" w:customStyle="1" w:styleId="SORLDDTableHead-B-W-Bold">
    <w:name w:val="SOR_LDD_Table Head - B-W-Bold"/>
    <w:basedOn w:val="SORLDDNormal"/>
    <w:uiPriority w:val="2"/>
    <w:rsid w:val="007941BC"/>
    <w:pPr>
      <w:numPr>
        <w:numId w:val="23"/>
      </w:numPr>
      <w:jc w:val="center"/>
    </w:pPr>
    <w:rPr>
      <w:b/>
      <w:color w:val="FFFFFF" w:themeColor="background1"/>
    </w:rPr>
  </w:style>
  <w:style w:type="paragraph" w:customStyle="1" w:styleId="SORLDDTableBreak">
    <w:name w:val="SOR_LDD_Table Break"/>
    <w:basedOn w:val="SORLDDNormal"/>
    <w:rsid w:val="007941BC"/>
    <w:pPr>
      <w:spacing w:after="0" w:line="240" w:lineRule="auto"/>
    </w:pPr>
    <w:rPr>
      <w:sz w:val="8"/>
      <w:szCs w:val="8"/>
    </w:rPr>
  </w:style>
  <w:style w:type="paragraph" w:customStyle="1" w:styleId="SORLDDHeading2-Table">
    <w:name w:val="SOR_LDD_Heading 2 - Table"/>
    <w:basedOn w:val="SORLDDTableHead-B-W-Bold"/>
    <w:rsid w:val="007941BC"/>
    <w:pPr>
      <w:numPr>
        <w:numId w:val="18"/>
      </w:numPr>
      <w:spacing w:before="120" w:after="120" w:line="240" w:lineRule="auto"/>
      <w:jc w:val="left"/>
    </w:pPr>
  </w:style>
  <w:style w:type="paragraph" w:customStyle="1" w:styleId="SORLDDTableParagraph">
    <w:name w:val="SOR_LDD_Table Paragraph"/>
    <w:basedOn w:val="SORLDDNormal"/>
    <w:uiPriority w:val="2"/>
    <w:rsid w:val="007941BC"/>
    <w:pPr>
      <w:numPr>
        <w:numId w:val="22"/>
      </w:numPr>
      <w:tabs>
        <w:tab w:val="left" w:pos="408"/>
      </w:tabs>
      <w:suppressAutoHyphens/>
      <w:jc w:val="left"/>
    </w:pPr>
  </w:style>
  <w:style w:type="paragraph" w:customStyle="1" w:styleId="SORLDDListParagraph-Bold">
    <w:name w:val="SOR_LDD_List Paragraph - Bold"/>
    <w:basedOn w:val="SORLDDListParagraph"/>
    <w:next w:val="SORLDDQuote"/>
    <w:rsid w:val="007941BC"/>
    <w:pPr>
      <w:ind w:left="0" w:firstLine="0"/>
    </w:pPr>
    <w:rPr>
      <w:b/>
    </w:rPr>
  </w:style>
  <w:style w:type="paragraph" w:customStyle="1" w:styleId="SORLDDNormal">
    <w:name w:val="SOR_LDD_Normal"/>
    <w:rsid w:val="007941BC"/>
    <w:pPr>
      <w:spacing w:after="80" w:line="220" w:lineRule="exact"/>
      <w:jc w:val="both"/>
    </w:pPr>
    <w:rPr>
      <w:rFonts w:ascii="Calibri" w:hAnsi="Calibri"/>
      <w:kern w:val="0"/>
      <w:sz w:val="18"/>
      <w:lang w:val="en-GB"/>
      <w14:ligatures w14:val="none"/>
    </w:rPr>
  </w:style>
  <w:style w:type="paragraph" w:customStyle="1" w:styleId="SORLDDListParagraph">
    <w:name w:val="SOR_LDD_List Paragraph"/>
    <w:basedOn w:val="SORLDDNormal"/>
    <w:link w:val="SORLDDListParagraphChar"/>
    <w:uiPriority w:val="6"/>
    <w:rsid w:val="007941BC"/>
    <w:pPr>
      <w:ind w:left="360" w:hanging="360"/>
      <w:contextualSpacing/>
    </w:pPr>
  </w:style>
  <w:style w:type="paragraph" w:customStyle="1" w:styleId="SORLDDTitle">
    <w:name w:val="SOR_LDD_Title"/>
    <w:link w:val="SORLDDTitleChar"/>
    <w:uiPriority w:val="6"/>
    <w:rsid w:val="007941BC"/>
    <w:pPr>
      <w:spacing w:after="0" w:line="264" w:lineRule="auto"/>
      <w:jc w:val="right"/>
    </w:pPr>
    <w:rPr>
      <w:rFonts w:ascii="Calibri" w:eastAsiaTheme="majorEastAsia" w:hAnsi="Calibri" w:cstheme="majorBidi"/>
      <w:color w:val="005293"/>
      <w:spacing w:val="-10"/>
      <w:kern w:val="28"/>
      <w:sz w:val="56"/>
      <w:szCs w:val="56"/>
      <w:lang w:val="en-GB"/>
      <w14:ligatures w14:val="none"/>
    </w:rPr>
  </w:style>
  <w:style w:type="paragraph" w:customStyle="1" w:styleId="SORLDDNoSpacing">
    <w:name w:val="SOR_LDD_No Spacing"/>
    <w:uiPriority w:val="6"/>
    <w:rsid w:val="007941BC"/>
    <w:pPr>
      <w:spacing w:after="0" w:line="240" w:lineRule="auto"/>
    </w:pPr>
    <w:rPr>
      <w:rFonts w:ascii="Calibri" w:eastAsiaTheme="minorEastAsia" w:hAnsi="Calibri" w:cs="Times New Roman"/>
      <w:kern w:val="0"/>
      <w:sz w:val="18"/>
      <w:lang w:val="en-GB"/>
      <w14:ligatures w14:val="none"/>
    </w:rPr>
  </w:style>
  <w:style w:type="character" w:customStyle="1" w:styleId="SORLDDTitleChar">
    <w:name w:val="SOR_LDD_Title Char"/>
    <w:basedOn w:val="PealkiriMrk"/>
    <w:link w:val="SORLDDTitle"/>
    <w:uiPriority w:val="6"/>
    <w:rsid w:val="007941BC"/>
    <w:rPr>
      <w:rFonts w:ascii="Calibri" w:eastAsiaTheme="majorEastAsia" w:hAnsi="Calibri" w:cstheme="majorBidi"/>
      <w:color w:val="005293"/>
      <w:spacing w:val="-10"/>
      <w:kern w:val="28"/>
      <w:sz w:val="56"/>
      <w:szCs w:val="56"/>
      <w:lang w:val="en-GB"/>
      <w14:ligatures w14:val="none"/>
    </w:rPr>
  </w:style>
  <w:style w:type="character" w:customStyle="1" w:styleId="SORLDDListParagraphChar">
    <w:name w:val="SOR_LDD_List Paragraph Char"/>
    <w:basedOn w:val="Liguvaikefont"/>
    <w:link w:val="SORLDDListParagraph"/>
    <w:uiPriority w:val="6"/>
    <w:rsid w:val="007941BC"/>
    <w:rPr>
      <w:rFonts w:ascii="Calibri" w:hAnsi="Calibri"/>
      <w:kern w:val="0"/>
      <w:sz w:val="18"/>
      <w:lang w:val="en-GB"/>
      <w14:ligatures w14:val="none"/>
    </w:rPr>
  </w:style>
  <w:style w:type="paragraph" w:customStyle="1" w:styleId="SORLDDHeading1">
    <w:name w:val="SOR_LDD_Heading 1"/>
    <w:next w:val="SORLDDNormal"/>
    <w:uiPriority w:val="2"/>
    <w:rsid w:val="007941BC"/>
    <w:pPr>
      <w:keepNext/>
      <w:keepLines/>
      <w:numPr>
        <w:numId w:val="20"/>
      </w:numPr>
      <w:spacing w:before="120" w:after="480" w:line="220" w:lineRule="exact"/>
    </w:pPr>
    <w:rPr>
      <w:rFonts w:ascii="Calibri" w:eastAsiaTheme="majorEastAsia" w:hAnsi="Calibri" w:cstheme="majorBidi"/>
      <w:b/>
      <w:caps/>
      <w:color w:val="005293"/>
      <w:kern w:val="0"/>
      <w:sz w:val="24"/>
      <w:szCs w:val="32"/>
      <w:lang w:val="en-GB"/>
      <w14:ligatures w14:val="none"/>
    </w:rPr>
  </w:style>
  <w:style w:type="paragraph" w:customStyle="1" w:styleId="SORLDDHeading2">
    <w:name w:val="SOR_LDD_Heading 2"/>
    <w:basedOn w:val="SORLDDHeading1"/>
    <w:next w:val="SORLDDNormal"/>
    <w:uiPriority w:val="2"/>
    <w:rsid w:val="007941BC"/>
    <w:pPr>
      <w:numPr>
        <w:ilvl w:val="1"/>
      </w:numPr>
      <w:spacing w:after="240"/>
    </w:pPr>
    <w:rPr>
      <w:caps w:val="0"/>
      <w:sz w:val="20"/>
    </w:rPr>
  </w:style>
  <w:style w:type="paragraph" w:customStyle="1" w:styleId="SORLDDHeading3">
    <w:name w:val="SOR_LDD_Heading 3"/>
    <w:basedOn w:val="SORLDDHeading2"/>
    <w:uiPriority w:val="6"/>
    <w:rsid w:val="007941BC"/>
    <w:pPr>
      <w:numPr>
        <w:ilvl w:val="2"/>
      </w:numPr>
      <w:spacing w:before="200" w:after="0"/>
    </w:pPr>
    <w:rPr>
      <w:rFonts w:asciiTheme="majorHAnsi" w:hAnsiTheme="majorHAnsi"/>
      <w:color w:val="4472C4" w:themeColor="accent1"/>
      <w:sz w:val="18"/>
    </w:rPr>
  </w:style>
  <w:style w:type="paragraph" w:customStyle="1" w:styleId="SORLDDHeading4">
    <w:name w:val="SOR_LDD_Heading 4"/>
    <w:uiPriority w:val="6"/>
    <w:rsid w:val="007941BC"/>
    <w:pPr>
      <w:numPr>
        <w:ilvl w:val="3"/>
        <w:numId w:val="20"/>
      </w:numPr>
      <w:spacing w:before="200"/>
    </w:pPr>
    <w:rPr>
      <w:rFonts w:asciiTheme="majorHAnsi" w:eastAsiaTheme="majorEastAsia" w:hAnsiTheme="majorHAnsi" w:cstheme="majorBidi"/>
      <w:i/>
      <w:iCs/>
      <w:color w:val="2F5496" w:themeColor="accent1" w:themeShade="BF"/>
      <w:kern w:val="0"/>
      <w:sz w:val="18"/>
      <w:lang w:val="en-GB"/>
      <w14:ligatures w14:val="none"/>
    </w:rPr>
  </w:style>
  <w:style w:type="paragraph" w:customStyle="1" w:styleId="SORLDDHeading5">
    <w:name w:val="SOR_LDD_Heading 5"/>
    <w:uiPriority w:val="6"/>
    <w:rsid w:val="007941BC"/>
    <w:pPr>
      <w:keepNext/>
      <w:numPr>
        <w:ilvl w:val="4"/>
        <w:numId w:val="20"/>
      </w:numPr>
      <w:spacing w:before="360" w:after="120" w:line="220" w:lineRule="exact"/>
    </w:pPr>
    <w:rPr>
      <w:rFonts w:asciiTheme="majorHAnsi" w:eastAsiaTheme="majorEastAsia" w:hAnsiTheme="majorHAnsi" w:cstheme="majorBidi"/>
      <w:b/>
      <w:iCs/>
      <w:kern w:val="0"/>
      <w:sz w:val="18"/>
      <w:lang w:val="en-GB"/>
      <w14:ligatures w14:val="none"/>
    </w:rPr>
  </w:style>
  <w:style w:type="paragraph" w:customStyle="1" w:styleId="SORLDDHeading6">
    <w:name w:val="SOR_LDD_Heading 6"/>
    <w:uiPriority w:val="6"/>
    <w:rsid w:val="007941BC"/>
    <w:pPr>
      <w:numPr>
        <w:ilvl w:val="5"/>
        <w:numId w:val="20"/>
      </w:numPr>
    </w:pPr>
    <w:rPr>
      <w:rFonts w:ascii="Calibri" w:eastAsiaTheme="majorEastAsia" w:hAnsi="Calibri" w:cstheme="majorBidi"/>
      <w:iCs/>
      <w:kern w:val="0"/>
      <w:sz w:val="18"/>
      <w:lang w:val="en-GB"/>
      <w14:ligatures w14:val="none"/>
    </w:rPr>
  </w:style>
  <w:style w:type="paragraph" w:customStyle="1" w:styleId="SORLDDHeading7">
    <w:name w:val="SOR_LDD_Heading 7"/>
    <w:uiPriority w:val="6"/>
    <w:rsid w:val="007941BC"/>
    <w:pPr>
      <w:numPr>
        <w:ilvl w:val="6"/>
        <w:numId w:val="20"/>
      </w:numPr>
    </w:pPr>
    <w:rPr>
      <w:rFonts w:asciiTheme="majorHAnsi" w:eastAsiaTheme="majorEastAsia" w:hAnsiTheme="majorHAnsi" w:cstheme="majorBidi"/>
      <w:i/>
      <w:iCs/>
      <w:color w:val="404040" w:themeColor="text1" w:themeTint="BF"/>
      <w:kern w:val="0"/>
      <w:sz w:val="18"/>
      <w:lang w:val="en-GB"/>
      <w14:ligatures w14:val="none"/>
    </w:rPr>
  </w:style>
  <w:style w:type="paragraph" w:customStyle="1" w:styleId="SORLDDHeading8">
    <w:name w:val="SOR_LDD_Heading 8"/>
    <w:uiPriority w:val="6"/>
    <w:rsid w:val="007941BC"/>
    <w:pPr>
      <w:numPr>
        <w:ilvl w:val="7"/>
        <w:numId w:val="20"/>
      </w:numPr>
    </w:pPr>
    <w:rPr>
      <w:rFonts w:asciiTheme="majorHAnsi" w:eastAsiaTheme="majorEastAsia" w:hAnsiTheme="majorHAnsi" w:cstheme="majorBidi"/>
      <w:color w:val="404040" w:themeColor="text1" w:themeTint="BF"/>
      <w:kern w:val="0"/>
      <w:sz w:val="20"/>
      <w:szCs w:val="20"/>
      <w:lang w:val="en-GB"/>
      <w14:ligatures w14:val="none"/>
    </w:rPr>
  </w:style>
  <w:style w:type="paragraph" w:customStyle="1" w:styleId="SORLDDHeading9">
    <w:name w:val="SOR_LDD_Heading 9"/>
    <w:uiPriority w:val="6"/>
    <w:rsid w:val="007941BC"/>
    <w:pPr>
      <w:numPr>
        <w:ilvl w:val="8"/>
        <w:numId w:val="20"/>
      </w:numPr>
    </w:pPr>
    <w:rPr>
      <w:rFonts w:asciiTheme="majorHAnsi" w:eastAsiaTheme="majorEastAsia" w:hAnsiTheme="majorHAnsi" w:cstheme="majorBidi"/>
      <w:i/>
      <w:iCs/>
      <w:color w:val="404040" w:themeColor="text1" w:themeTint="BF"/>
      <w:kern w:val="0"/>
      <w:sz w:val="20"/>
      <w:szCs w:val="20"/>
      <w:lang w:val="en-GB"/>
      <w14:ligatures w14:val="none"/>
    </w:rPr>
  </w:style>
  <w:style w:type="numbering" w:customStyle="1" w:styleId="SORLDDHeadings">
    <w:name w:val="SOR_LDD_Headings"/>
    <w:uiPriority w:val="99"/>
    <w:rsid w:val="007941BC"/>
    <w:pPr>
      <w:numPr>
        <w:numId w:val="19"/>
      </w:numPr>
    </w:pPr>
  </w:style>
  <w:style w:type="paragraph" w:customStyle="1" w:styleId="SORLDDSubtitle">
    <w:name w:val="SOR_LDD_Subtitle"/>
    <w:uiPriority w:val="6"/>
    <w:rsid w:val="007941BC"/>
    <w:pPr>
      <w:spacing w:after="0" w:line="240" w:lineRule="auto"/>
    </w:pPr>
    <w:rPr>
      <w:rFonts w:ascii="Calibri" w:eastAsiaTheme="minorEastAsia" w:hAnsi="Calibri" w:cs="Times New Roman"/>
      <w:spacing w:val="15"/>
      <w:kern w:val="0"/>
      <w:sz w:val="32"/>
      <w:lang w:val="en-GB"/>
      <w14:ligatures w14:val="none"/>
    </w:rPr>
  </w:style>
  <w:style w:type="paragraph" w:customStyle="1" w:styleId="SORLDDWatermark">
    <w:name w:val="SOR_LDD_Watermark"/>
    <w:basedOn w:val="Normaallaad"/>
    <w:uiPriority w:val="6"/>
    <w:rsid w:val="007941BC"/>
    <w:pPr>
      <w:suppressAutoHyphens/>
      <w:spacing w:after="80" w:line="240" w:lineRule="auto"/>
    </w:pPr>
    <w:rPr>
      <w:rFonts w:ascii="Calibri" w:eastAsia="Times New Roman" w:hAnsi="Calibri" w:cs="Times New Roman"/>
      <w:color w:val="DDDEDD"/>
      <w:kern w:val="0"/>
      <w:sz w:val="72"/>
      <w:szCs w:val="72"/>
      <w:lang w:val="en-GB"/>
      <w14:ligatures w14:val="none"/>
    </w:rPr>
  </w:style>
  <w:style w:type="paragraph" w:customStyle="1" w:styleId="SORLDDTableParagraphESnumbering">
    <w:name w:val="SOR_LDD_Table_Paragraph_ES_numbering"/>
    <w:basedOn w:val="SORLDDTableParagraph"/>
    <w:uiPriority w:val="4"/>
    <w:rsid w:val="007941BC"/>
    <w:pPr>
      <w:numPr>
        <w:ilvl w:val="1"/>
        <w:numId w:val="21"/>
      </w:numPr>
    </w:pPr>
  </w:style>
  <w:style w:type="paragraph" w:customStyle="1" w:styleId="SORLDDHeading2ESNumbering">
    <w:name w:val="SOR_LDD_Heading 2_ES_Numbering"/>
    <w:basedOn w:val="SORLDDHeading2-Table"/>
    <w:uiPriority w:val="3"/>
    <w:rsid w:val="007941BC"/>
    <w:pPr>
      <w:numPr>
        <w:numId w:val="21"/>
      </w:numPr>
    </w:pPr>
  </w:style>
  <w:style w:type="paragraph" w:customStyle="1" w:styleId="SORLDDTableParagraphESImportance">
    <w:name w:val="SOR_LDD_Table_Paragraph_ES_Importance"/>
    <w:basedOn w:val="SORLDDTableParagraph"/>
    <w:uiPriority w:val="4"/>
    <w:rsid w:val="007941BC"/>
    <w:pPr>
      <w:numPr>
        <w:numId w:val="0"/>
      </w:numPr>
      <w:jc w:val="center"/>
    </w:pPr>
    <w:rPr>
      <w:b/>
    </w:rPr>
  </w:style>
  <w:style w:type="paragraph" w:customStyle="1" w:styleId="SORLDDHeading1nonumber">
    <w:name w:val="SOR_LDD_Heading 1_no number"/>
    <w:basedOn w:val="SORLDDHeading1"/>
    <w:next w:val="SORLDDNormal"/>
    <w:uiPriority w:val="2"/>
    <w:rsid w:val="007941BC"/>
    <w:pPr>
      <w:numPr>
        <w:numId w:val="0"/>
      </w:numPr>
    </w:pPr>
  </w:style>
  <w:style w:type="paragraph" w:customStyle="1" w:styleId="SORLDDQuote">
    <w:name w:val="SOR_LDD_Quote"/>
    <w:basedOn w:val="Tsitaat"/>
    <w:uiPriority w:val="6"/>
    <w:rsid w:val="007941BC"/>
    <w:pPr>
      <w:spacing w:before="0" w:after="80" w:line="180" w:lineRule="exact"/>
      <w:ind w:left="34" w:right="28"/>
      <w:jc w:val="both"/>
    </w:pPr>
    <w:rPr>
      <w:rFonts w:ascii="Calibri" w:eastAsia="Times New Roman" w:hAnsi="Calibri" w:cs="Times New Roman"/>
      <w:color w:val="auto"/>
      <w:sz w:val="16"/>
      <w:szCs w:val="16"/>
      <w:lang w:val="en-GB"/>
    </w:rPr>
  </w:style>
  <w:style w:type="paragraph" w:customStyle="1" w:styleId="SORLDDTableParagraphlist">
    <w:name w:val="SOR_LDD_Table Paragraph_list"/>
    <w:basedOn w:val="SORLDDTableParagraph"/>
    <w:uiPriority w:val="4"/>
    <w:rsid w:val="007941BC"/>
    <w:pPr>
      <w:numPr>
        <w:ilvl w:val="1"/>
      </w:numPr>
    </w:pPr>
  </w:style>
  <w:style w:type="paragraph" w:customStyle="1" w:styleId="SORLDDCommentText">
    <w:name w:val="SOR_LDD_Comment_Text"/>
    <w:uiPriority w:val="2"/>
    <w:rsid w:val="007941BC"/>
    <w:pPr>
      <w:spacing w:line="180" w:lineRule="exact"/>
    </w:pPr>
    <w:rPr>
      <w:rFonts w:ascii="Calibri" w:hAnsi="Calibri"/>
      <w:i/>
      <w:iCs/>
      <w:kern w:val="0"/>
      <w:sz w:val="16"/>
      <w:szCs w:val="16"/>
      <w:lang w:val="en-GB"/>
      <w14:ligatures w14:val="none"/>
    </w:rPr>
  </w:style>
  <w:style w:type="paragraph" w:customStyle="1" w:styleId="SORLDDCommentTitle">
    <w:name w:val="SOR_LDD_Comment_Title"/>
    <w:basedOn w:val="SORLDDListParagraph-Bold"/>
    <w:next w:val="SORLDDCommentText"/>
    <w:uiPriority w:val="1"/>
    <w:rsid w:val="007941BC"/>
    <w:pPr>
      <w:spacing w:line="180" w:lineRule="exact"/>
    </w:pPr>
    <w:rPr>
      <w:i/>
      <w:sz w:val="16"/>
      <w:szCs w:val="16"/>
    </w:rPr>
  </w:style>
  <w:style w:type="paragraph" w:customStyle="1" w:styleId="SORLDDNormal-Centered">
    <w:name w:val="SOR_LDD_Normal - Centered"/>
    <w:basedOn w:val="SORLDDNormal"/>
    <w:uiPriority w:val="6"/>
    <w:rsid w:val="007941BC"/>
    <w:pPr>
      <w:jc w:val="center"/>
    </w:pPr>
  </w:style>
  <w:style w:type="paragraph" w:customStyle="1" w:styleId="SORLDDTableParagraph-simplenumbering">
    <w:name w:val="SOR_LDD_Table Paragraph - simple numbering"/>
    <w:basedOn w:val="SORLDDTableParagraph"/>
    <w:uiPriority w:val="4"/>
    <w:rsid w:val="007941BC"/>
    <w:pPr>
      <w:numPr>
        <w:ilvl w:val="1"/>
        <w:numId w:val="23"/>
      </w:numPr>
    </w:pPr>
  </w:style>
  <w:style w:type="paragraph" w:customStyle="1" w:styleId="SORLDDTimelineEventYear">
    <w:name w:val="SOR_LDD_Timeline_Event_Year"/>
    <w:basedOn w:val="Normaallaad"/>
    <w:next w:val="SORLDDTimelineEventText"/>
    <w:uiPriority w:val="6"/>
    <w:rsid w:val="007941BC"/>
    <w:pPr>
      <w:spacing w:after="80" w:line="220" w:lineRule="exact"/>
      <w:jc w:val="both"/>
    </w:pPr>
    <w:rPr>
      <w:rFonts w:ascii="Calibri" w:eastAsia="Times New Roman" w:hAnsi="Calibri" w:cs="Times New Roman"/>
      <w:b/>
      <w:color w:val="14518B"/>
      <w:kern w:val="0"/>
      <w:sz w:val="18"/>
      <w:szCs w:val="18"/>
      <w:lang w:val="en-GB"/>
      <w14:ligatures w14:val="none"/>
    </w:rPr>
  </w:style>
  <w:style w:type="paragraph" w:customStyle="1" w:styleId="SORLDDTimelineEventText">
    <w:name w:val="SOR_LDD_Timeline_Event_Text"/>
    <w:basedOn w:val="Normaallaad"/>
    <w:uiPriority w:val="6"/>
    <w:rsid w:val="007941BC"/>
    <w:pPr>
      <w:spacing w:after="80" w:line="180" w:lineRule="atLeast"/>
      <w:jc w:val="both"/>
    </w:pPr>
    <w:rPr>
      <w:rFonts w:ascii="Calibri" w:eastAsia="Times New Roman" w:hAnsi="Calibri" w:cs="Times New Roman"/>
      <w:kern w:val="0"/>
      <w:sz w:val="16"/>
      <w:szCs w:val="16"/>
      <w:lang w:val="en-GB"/>
      <w14:ligatures w14:val="none"/>
    </w:rPr>
  </w:style>
  <w:style w:type="paragraph" w:customStyle="1" w:styleId="SORLDDTimelineArrowYear">
    <w:name w:val="SOR_LDD_Timeline_Arrow_Year"/>
    <w:basedOn w:val="Normaallaad"/>
    <w:uiPriority w:val="6"/>
    <w:rsid w:val="007941BC"/>
    <w:pPr>
      <w:spacing w:after="80" w:line="220" w:lineRule="exact"/>
      <w:jc w:val="center"/>
    </w:pPr>
    <w:rPr>
      <w:rFonts w:ascii="Calibri" w:eastAsia="Times New Roman" w:hAnsi="Calibri" w:cs="Times New Roman"/>
      <w:b/>
      <w:color w:val="FFFFFF" w:themeColor="background1"/>
      <w:kern w:val="0"/>
      <w:sz w:val="20"/>
      <w:lang w:val="en-GB"/>
      <w14:ligatures w14:val="none"/>
    </w:rPr>
  </w:style>
  <w:style w:type="paragraph" w:customStyle="1" w:styleId="SORLDDTOCHeading">
    <w:name w:val="SOR_LDD_TOC_Heading"/>
    <w:uiPriority w:val="6"/>
    <w:rsid w:val="007941BC"/>
    <w:pPr>
      <w:spacing w:after="0" w:line="240" w:lineRule="auto"/>
    </w:pPr>
    <w:rPr>
      <w:rFonts w:ascii="Calibri Light" w:eastAsiaTheme="majorEastAsia" w:hAnsi="Calibri Light" w:cstheme="majorBidi"/>
      <w:b/>
      <w:bCs/>
      <w:color w:val="2F5496" w:themeColor="accent1" w:themeShade="BF"/>
      <w:kern w:val="0"/>
      <w:sz w:val="28"/>
      <w:szCs w:val="28"/>
      <w:lang w:val="en-GB"/>
      <w14:ligatures w14:val="none"/>
    </w:rPr>
  </w:style>
  <w:style w:type="paragraph" w:customStyle="1" w:styleId="SORLDDFooter">
    <w:name w:val="SOR_LDD_Footer"/>
    <w:basedOn w:val="SORLDDNormal"/>
    <w:uiPriority w:val="6"/>
    <w:rsid w:val="007941BC"/>
    <w:pPr>
      <w:pBdr>
        <w:top w:val="single" w:sz="12" w:space="1" w:color="808080"/>
      </w:pBdr>
      <w:tabs>
        <w:tab w:val="center" w:pos="7655"/>
      </w:tabs>
      <w:spacing w:after="0" w:line="240" w:lineRule="auto"/>
    </w:pPr>
    <w:rPr>
      <w:color w:val="808080"/>
    </w:rPr>
  </w:style>
  <w:style w:type="paragraph" w:customStyle="1" w:styleId="SORLDDHeader">
    <w:name w:val="SOR_LDD_Header"/>
    <w:uiPriority w:val="6"/>
    <w:rsid w:val="007941BC"/>
    <w:pPr>
      <w:spacing w:after="0" w:line="240" w:lineRule="auto"/>
    </w:pPr>
    <w:rPr>
      <w:rFonts w:ascii="Calibri" w:eastAsia="Times New Roman" w:hAnsi="Calibri" w:cs="Times New Roman"/>
      <w:kern w:val="0"/>
      <w:sz w:val="18"/>
      <w:lang w:val="en-GB"/>
      <w14:ligatures w14:val="none"/>
    </w:rPr>
  </w:style>
  <w:style w:type="paragraph" w:styleId="Tsitaat">
    <w:name w:val="Quote"/>
    <w:basedOn w:val="Normaallaad"/>
    <w:next w:val="Normaallaad"/>
    <w:link w:val="TsitaatMrk"/>
    <w:uiPriority w:val="29"/>
    <w:rsid w:val="007941BC"/>
    <w:pPr>
      <w:spacing w:before="200" w:after="0" w:line="240" w:lineRule="auto"/>
      <w:ind w:left="864" w:right="864"/>
      <w:jc w:val="center"/>
    </w:pPr>
    <w:rPr>
      <w:rFonts w:ascii="Times New Roman" w:hAnsi="Times New Roman"/>
      <w:i/>
      <w:iCs/>
      <w:color w:val="404040" w:themeColor="text1" w:themeTint="BF"/>
      <w:kern w:val="0"/>
      <w14:ligatures w14:val="none"/>
    </w:rPr>
  </w:style>
  <w:style w:type="character" w:customStyle="1" w:styleId="TsitaatMrk">
    <w:name w:val="Tsitaat Märk"/>
    <w:basedOn w:val="Liguvaikefont"/>
    <w:link w:val="Tsitaat"/>
    <w:uiPriority w:val="29"/>
    <w:rsid w:val="007941BC"/>
    <w:rPr>
      <w:rFonts w:ascii="Times New Roman" w:hAnsi="Times New Roman"/>
      <w:i/>
      <w:iCs/>
      <w:color w:val="404040" w:themeColor="text1" w:themeTint="BF"/>
      <w:kern w:val="0"/>
      <w14:ligatures w14:val="none"/>
    </w:rPr>
  </w:style>
  <w:style w:type="paragraph" w:styleId="Sisukorrapealkiri">
    <w:name w:val="TOC Heading"/>
    <w:basedOn w:val="Pealkiri1"/>
    <w:next w:val="Normaallaad"/>
    <w:uiPriority w:val="39"/>
    <w:unhideWhenUsed/>
    <w:qFormat/>
    <w:rsid w:val="007941BC"/>
    <w:pPr>
      <w:outlineLvl w:val="9"/>
    </w:pPr>
    <w:rPr>
      <w:color w:val="2F5496" w:themeColor="accent1" w:themeShade="BF"/>
    </w:rPr>
  </w:style>
  <w:style w:type="paragraph" w:customStyle="1" w:styleId="SLOExhibitListEST">
    <w:name w:val="SLO_Exhibit_List_EST"/>
    <w:basedOn w:val="SLONormal"/>
    <w:uiPriority w:val="6"/>
    <w:rsid w:val="007941BC"/>
    <w:pPr>
      <w:numPr>
        <w:numId w:val="24"/>
      </w:numPr>
      <w:jc w:val="left"/>
    </w:pPr>
    <w:rPr>
      <w:kern w:val="24"/>
      <w:sz w:val="22"/>
    </w:rPr>
  </w:style>
  <w:style w:type="paragraph" w:customStyle="1" w:styleId="Sorainen-Quote">
    <w:name w:val="Sorainen - Quote"/>
    <w:link w:val="Sorainen-QuoteChar"/>
    <w:rsid w:val="007941BC"/>
    <w:pPr>
      <w:shd w:val="clear" w:color="auto" w:fill="004B87"/>
      <w:spacing w:before="120" w:after="120" w:line="200" w:lineRule="exact"/>
    </w:pPr>
    <w:rPr>
      <w:rFonts w:ascii="Calibri" w:hAnsi="Calibri" w:cs="Calibri"/>
      <w:color w:val="FFFFFF"/>
      <w:kern w:val="0"/>
      <w:sz w:val="18"/>
      <w:szCs w:val="18"/>
      <w:lang w:val="en-GB"/>
      <w14:ligatures w14:val="none"/>
    </w:rPr>
  </w:style>
  <w:style w:type="character" w:customStyle="1" w:styleId="Sorainen-QuoteChar">
    <w:name w:val="Sorainen - Quote Char"/>
    <w:link w:val="Sorainen-Quote"/>
    <w:locked/>
    <w:rsid w:val="007941BC"/>
    <w:rPr>
      <w:rFonts w:ascii="Calibri" w:hAnsi="Calibri" w:cs="Calibri"/>
      <w:color w:val="FFFFFF"/>
      <w:kern w:val="0"/>
      <w:sz w:val="18"/>
      <w:szCs w:val="18"/>
      <w:shd w:val="clear" w:color="auto" w:fill="004B87"/>
      <w:lang w:val="en-GB"/>
      <w14:ligatures w14:val="none"/>
    </w:rPr>
  </w:style>
  <w:style w:type="paragraph" w:customStyle="1" w:styleId="Sorainen-Quotesignature">
    <w:name w:val="Sorainen - Quote signature"/>
    <w:link w:val="Sorainen-QuotesignatureChar"/>
    <w:rsid w:val="007941BC"/>
    <w:pPr>
      <w:shd w:val="clear" w:color="auto" w:fill="004B87"/>
      <w:spacing w:after="360" w:line="200" w:lineRule="exact"/>
      <w:jc w:val="right"/>
    </w:pPr>
    <w:rPr>
      <w:rFonts w:ascii="Calibri" w:hAnsi="Calibri" w:cs="Calibri"/>
      <w:i/>
      <w:iCs/>
      <w:color w:val="FFFFFF"/>
      <w:kern w:val="0"/>
      <w:sz w:val="18"/>
      <w:szCs w:val="18"/>
      <w:lang w:val="en-GB"/>
      <w14:ligatures w14:val="none"/>
    </w:rPr>
  </w:style>
  <w:style w:type="character" w:customStyle="1" w:styleId="Sorainen-QuotesignatureChar">
    <w:name w:val="Sorainen - Quote signature Char"/>
    <w:link w:val="Sorainen-Quotesignature"/>
    <w:locked/>
    <w:rsid w:val="007941BC"/>
    <w:rPr>
      <w:rFonts w:ascii="Calibri" w:hAnsi="Calibri" w:cs="Calibri"/>
      <w:i/>
      <w:iCs/>
      <w:color w:val="FFFFFF"/>
      <w:kern w:val="0"/>
      <w:sz w:val="18"/>
      <w:szCs w:val="18"/>
      <w:shd w:val="clear" w:color="auto" w:fill="004B87"/>
      <w:lang w:val="en-GB"/>
      <w14:ligatures w14:val="none"/>
    </w:rPr>
  </w:style>
  <w:style w:type="paragraph" w:customStyle="1" w:styleId="SorainenOffer10">
    <w:name w:val="Sorainen Offer 10"/>
    <w:basedOn w:val="Normaallaad"/>
    <w:uiPriority w:val="99"/>
    <w:rsid w:val="007941BC"/>
    <w:pPr>
      <w:spacing w:before="120" w:after="120"/>
      <w:jc w:val="both"/>
    </w:pPr>
    <w:rPr>
      <w:rFonts w:ascii="Calibri" w:hAnsi="Calibri" w:cs="Calibri"/>
      <w:color w:val="5B6770"/>
      <w:kern w:val="0"/>
      <w:sz w:val="20"/>
      <w:lang w:val="en-GB"/>
      <w14:ligatures w14:val="none"/>
    </w:rPr>
  </w:style>
  <w:style w:type="paragraph" w:customStyle="1" w:styleId="SorainenOffer10centre">
    <w:name w:val="Sorainen Offer 10 centre"/>
    <w:basedOn w:val="SorainenOffer10"/>
    <w:uiPriority w:val="99"/>
    <w:rsid w:val="007941BC"/>
    <w:pPr>
      <w:jc w:val="center"/>
    </w:pPr>
  </w:style>
  <w:style w:type="paragraph" w:customStyle="1" w:styleId="SorainenOffer10right">
    <w:name w:val="Sorainen Offer 10 right"/>
    <w:basedOn w:val="SorainenOffer10"/>
    <w:uiPriority w:val="99"/>
    <w:rsid w:val="007941BC"/>
    <w:pPr>
      <w:jc w:val="right"/>
    </w:pPr>
  </w:style>
  <w:style w:type="paragraph" w:customStyle="1" w:styleId="SorainenOffer9">
    <w:name w:val="Sorainen Offer 9"/>
    <w:basedOn w:val="SorainenOffer10"/>
    <w:uiPriority w:val="99"/>
    <w:rsid w:val="007941BC"/>
    <w:rPr>
      <w:sz w:val="18"/>
      <w:szCs w:val="18"/>
    </w:rPr>
  </w:style>
  <w:style w:type="paragraph" w:customStyle="1" w:styleId="SorainenOffer9Centre">
    <w:name w:val="Sorainen Offer 9 Centre"/>
    <w:basedOn w:val="SorainenOffer9"/>
    <w:uiPriority w:val="99"/>
    <w:rsid w:val="007941BC"/>
    <w:pPr>
      <w:jc w:val="center"/>
    </w:pPr>
  </w:style>
  <w:style w:type="paragraph" w:customStyle="1" w:styleId="SorainenOfferNormal">
    <w:name w:val="Sorainen Offer Normal"/>
    <w:basedOn w:val="Normaallaad"/>
    <w:uiPriority w:val="6"/>
    <w:rsid w:val="007941BC"/>
    <w:pPr>
      <w:spacing w:before="120" w:after="120"/>
      <w:jc w:val="both"/>
    </w:pPr>
    <w:rPr>
      <w:rFonts w:ascii="Calibri" w:hAnsi="Calibri" w:cs="Calibri"/>
      <w:color w:val="5B6770"/>
      <w:kern w:val="0"/>
      <w:lang w:val="en-GB"/>
      <w14:ligatures w14:val="none"/>
    </w:rPr>
  </w:style>
  <w:style w:type="paragraph" w:customStyle="1" w:styleId="SorainenOfferAwardPublicationName">
    <w:name w:val="Sorainen Offer Award Publication Name"/>
    <w:basedOn w:val="SorainenOfferNormal"/>
    <w:uiPriority w:val="99"/>
    <w:rsid w:val="007941BC"/>
    <w:pPr>
      <w:spacing w:before="240"/>
    </w:pPr>
    <w:rPr>
      <w:i/>
      <w:iCs/>
    </w:rPr>
  </w:style>
  <w:style w:type="paragraph" w:customStyle="1" w:styleId="SorainenOfferAwardName">
    <w:name w:val="Sorainen Offer Award Name"/>
    <w:basedOn w:val="SorainenOfferAwardPublicationName"/>
    <w:uiPriority w:val="99"/>
    <w:rsid w:val="007941BC"/>
    <w:pPr>
      <w:spacing w:before="0" w:after="240"/>
    </w:pPr>
    <w:rPr>
      <w:i w:val="0"/>
      <w:iCs w:val="0"/>
    </w:rPr>
  </w:style>
  <w:style w:type="paragraph" w:customStyle="1" w:styleId="SorainenOfferBulletlist2">
    <w:name w:val="Sorainen Offer Bullet list 2"/>
    <w:uiPriority w:val="99"/>
    <w:rsid w:val="007941BC"/>
    <w:pPr>
      <w:numPr>
        <w:numId w:val="25"/>
      </w:numPr>
      <w:spacing w:before="120" w:after="120" w:line="240" w:lineRule="exact"/>
    </w:pPr>
    <w:rPr>
      <w:rFonts w:ascii="Calibri" w:hAnsi="Calibri" w:cs="Calibri"/>
      <w:color w:val="7C7E83"/>
      <w:kern w:val="0"/>
      <w:position w:val="1"/>
      <w:lang w:val="en-GB"/>
      <w14:ligatures w14:val="none"/>
    </w:rPr>
  </w:style>
  <w:style w:type="paragraph" w:customStyle="1" w:styleId="SorainenOfferBulletList1">
    <w:name w:val="Sorainen Offer Bullet List 1"/>
    <w:basedOn w:val="SorainenOfferBulletlist2"/>
    <w:link w:val="SorainenOfferBulletList1Char"/>
    <w:uiPriority w:val="99"/>
    <w:rsid w:val="007941BC"/>
    <w:pPr>
      <w:ind w:left="714" w:right="851" w:hanging="357"/>
      <w:jc w:val="both"/>
    </w:pPr>
  </w:style>
  <w:style w:type="character" w:customStyle="1" w:styleId="SorainenOfferBulletList1Char">
    <w:name w:val="Sorainen Offer Bullet List 1 Char"/>
    <w:link w:val="SorainenOfferBulletList1"/>
    <w:uiPriority w:val="99"/>
    <w:locked/>
    <w:rsid w:val="007941BC"/>
    <w:rPr>
      <w:rFonts w:ascii="Calibri" w:hAnsi="Calibri" w:cs="Calibri"/>
      <w:color w:val="7C7E83"/>
      <w:kern w:val="0"/>
      <w:position w:val="1"/>
      <w:lang w:val="en-GB"/>
      <w14:ligatures w14:val="none"/>
    </w:rPr>
  </w:style>
  <w:style w:type="paragraph" w:customStyle="1" w:styleId="SorainenOfferBulletlist10">
    <w:name w:val="Sorainen Offer Bullet list 10"/>
    <w:basedOn w:val="SorainenOfferBulletlist2"/>
    <w:uiPriority w:val="99"/>
    <w:rsid w:val="007941BC"/>
    <w:pPr>
      <w:ind w:left="426" w:hanging="284"/>
    </w:pPr>
    <w:rPr>
      <w:sz w:val="20"/>
      <w:szCs w:val="20"/>
    </w:rPr>
  </w:style>
  <w:style w:type="paragraph" w:customStyle="1" w:styleId="SorainenOfferBulletList3">
    <w:name w:val="Sorainen Offer Bullet List 3"/>
    <w:basedOn w:val="SorainenOfferBulletList1"/>
    <w:uiPriority w:val="99"/>
    <w:rsid w:val="007941BC"/>
    <w:pPr>
      <w:ind w:right="0"/>
      <w:jc w:val="left"/>
    </w:pPr>
    <w:rPr>
      <w:sz w:val="20"/>
      <w:szCs w:val="20"/>
    </w:rPr>
  </w:style>
  <w:style w:type="paragraph" w:customStyle="1" w:styleId="SorainenOfferBulletListBold">
    <w:name w:val="Sorainen Offer Bullet List Bold"/>
    <w:basedOn w:val="SorainenOfferBulletList1"/>
    <w:uiPriority w:val="99"/>
    <w:rsid w:val="007941BC"/>
    <w:rPr>
      <w:b/>
      <w:bCs/>
    </w:rPr>
  </w:style>
  <w:style w:type="paragraph" w:customStyle="1" w:styleId="SorainenOfferTitle">
    <w:name w:val="Sorainen Offer Title"/>
    <w:link w:val="SorainenOfferTitleChar"/>
    <w:uiPriority w:val="99"/>
    <w:rsid w:val="007941BC"/>
    <w:pPr>
      <w:jc w:val="center"/>
    </w:pPr>
    <w:rPr>
      <w:rFonts w:ascii="Calibri" w:hAnsi="Calibri" w:cs="Calibri"/>
      <w:caps/>
      <w:color w:val="FFFFFF"/>
      <w:spacing w:val="5"/>
      <w:kern w:val="28"/>
      <w:position w:val="1"/>
      <w:sz w:val="44"/>
      <w:szCs w:val="44"/>
      <w:lang w:val="en-GB"/>
      <w14:ligatures w14:val="none"/>
    </w:rPr>
  </w:style>
  <w:style w:type="character" w:customStyle="1" w:styleId="SorainenOfferTitleChar">
    <w:name w:val="Sorainen Offer Title Char"/>
    <w:link w:val="SorainenOfferTitle"/>
    <w:uiPriority w:val="99"/>
    <w:locked/>
    <w:rsid w:val="007941BC"/>
    <w:rPr>
      <w:rFonts w:ascii="Calibri" w:hAnsi="Calibri" w:cs="Calibri"/>
      <w:caps/>
      <w:color w:val="FFFFFF"/>
      <w:spacing w:val="5"/>
      <w:kern w:val="28"/>
      <w:position w:val="1"/>
      <w:sz w:val="44"/>
      <w:szCs w:val="44"/>
      <w:lang w:val="en-GB"/>
      <w14:ligatures w14:val="none"/>
    </w:rPr>
  </w:style>
  <w:style w:type="paragraph" w:customStyle="1" w:styleId="SorainenOfferSubtitle">
    <w:name w:val="Sorainen Offer Subtitle"/>
    <w:basedOn w:val="SorainenOfferTitle"/>
    <w:link w:val="SorainenOfferSubtitleChar"/>
    <w:uiPriority w:val="99"/>
    <w:rsid w:val="007941BC"/>
    <w:pPr>
      <w:spacing w:after="240" w:line="240" w:lineRule="exact"/>
    </w:pPr>
    <w:rPr>
      <w:spacing w:val="15"/>
      <w:sz w:val="22"/>
      <w:szCs w:val="22"/>
    </w:rPr>
  </w:style>
  <w:style w:type="character" w:customStyle="1" w:styleId="SorainenOfferSubtitleChar">
    <w:name w:val="Sorainen Offer Subtitle Char"/>
    <w:link w:val="SorainenOfferSubtitle"/>
    <w:uiPriority w:val="99"/>
    <w:locked/>
    <w:rsid w:val="007941BC"/>
    <w:rPr>
      <w:rFonts w:ascii="Calibri" w:hAnsi="Calibri" w:cs="Calibri"/>
      <w:caps/>
      <w:color w:val="FFFFFF"/>
      <w:spacing w:val="15"/>
      <w:kern w:val="28"/>
      <w:position w:val="1"/>
      <w:lang w:val="en-GB"/>
      <w14:ligatures w14:val="none"/>
    </w:rPr>
  </w:style>
  <w:style w:type="paragraph" w:customStyle="1" w:styleId="SorainenOfferClientName">
    <w:name w:val="Sorainen Offer Client Name"/>
    <w:basedOn w:val="SorainenOfferSubtitle"/>
    <w:uiPriority w:val="99"/>
    <w:rsid w:val="007941BC"/>
  </w:style>
  <w:style w:type="paragraph" w:customStyle="1" w:styleId="SORAINENOfferHEAD-WHITE">
    <w:name w:val="SORAINEN Offer HEAD-WHITE"/>
    <w:basedOn w:val="SorainenOfferNormal"/>
    <w:uiPriority w:val="99"/>
    <w:rsid w:val="007941BC"/>
    <w:pPr>
      <w:shd w:val="clear" w:color="auto" w:fill="004B87"/>
      <w:suppressAutoHyphens/>
      <w:spacing w:before="0" w:after="0"/>
      <w:jc w:val="left"/>
    </w:pPr>
    <w:rPr>
      <w:b/>
      <w:bCs/>
      <w:caps/>
      <w:color w:val="FFFFFF"/>
      <w:sz w:val="30"/>
      <w:szCs w:val="30"/>
    </w:rPr>
  </w:style>
  <w:style w:type="paragraph" w:customStyle="1" w:styleId="SORAINENOfferHEAD-BLUE">
    <w:name w:val="SORAINEN Offer HEAD-BLUE"/>
    <w:basedOn w:val="SORAINENOfferHEAD-WHITE"/>
    <w:uiPriority w:val="99"/>
    <w:rsid w:val="007941BC"/>
    <w:pPr>
      <w:shd w:val="clear" w:color="auto" w:fill="auto"/>
      <w:jc w:val="both"/>
    </w:pPr>
    <w:rPr>
      <w:color w:val="004B87"/>
    </w:rPr>
  </w:style>
  <w:style w:type="paragraph" w:customStyle="1" w:styleId="SorainenOfferHeader">
    <w:name w:val="Sorainen Offer Header"/>
    <w:basedOn w:val="SorainenOfferNormal"/>
    <w:uiPriority w:val="99"/>
    <w:rsid w:val="007941BC"/>
    <w:pPr>
      <w:pBdr>
        <w:bottom w:val="single" w:sz="8" w:space="1" w:color="5B6770"/>
      </w:pBdr>
      <w:tabs>
        <w:tab w:val="right" w:pos="9639"/>
      </w:tabs>
      <w:jc w:val="left"/>
    </w:pPr>
    <w:rPr>
      <w:caps/>
      <w:sz w:val="18"/>
      <w:szCs w:val="18"/>
    </w:rPr>
  </w:style>
  <w:style w:type="paragraph" w:customStyle="1" w:styleId="SorainenOfferHeading">
    <w:name w:val="Sorainen Offer Heading"/>
    <w:basedOn w:val="SorainenOfferNormal"/>
    <w:next w:val="SorainenOfferNormal"/>
    <w:uiPriority w:val="99"/>
    <w:rsid w:val="007941BC"/>
    <w:pPr>
      <w:jc w:val="left"/>
    </w:pPr>
    <w:rPr>
      <w:b/>
      <w:bCs/>
    </w:rPr>
  </w:style>
  <w:style w:type="paragraph" w:customStyle="1" w:styleId="SorainenOfferNormalnospace">
    <w:name w:val="Sorainen Offer Normal (no space)"/>
    <w:basedOn w:val="SorainenOfferNormal"/>
    <w:uiPriority w:val="6"/>
    <w:rsid w:val="007941BC"/>
    <w:pPr>
      <w:spacing w:before="0" w:after="0"/>
    </w:pPr>
  </w:style>
  <w:style w:type="paragraph" w:customStyle="1" w:styleId="SorainenOfferNormalLeft">
    <w:name w:val="Sorainen Offer Normal Left"/>
    <w:basedOn w:val="SorainenOfferNormal"/>
    <w:uiPriority w:val="6"/>
    <w:rsid w:val="007941BC"/>
    <w:pPr>
      <w:jc w:val="left"/>
    </w:pPr>
  </w:style>
  <w:style w:type="paragraph" w:customStyle="1" w:styleId="SorainenOfferNormalWhiteCentre">
    <w:name w:val="Sorainen Offer Normal White Centre"/>
    <w:basedOn w:val="SorainenOfferNormal"/>
    <w:uiPriority w:val="99"/>
    <w:rsid w:val="007941BC"/>
    <w:pPr>
      <w:jc w:val="center"/>
    </w:pPr>
    <w:rPr>
      <w:color w:val="FFFFFF"/>
    </w:rPr>
  </w:style>
  <w:style w:type="paragraph" w:customStyle="1" w:styleId="SorainenOfferTable1">
    <w:name w:val="Sorainen Offer Table 1"/>
    <w:basedOn w:val="Vahedeta"/>
    <w:uiPriority w:val="99"/>
    <w:rsid w:val="007941BC"/>
    <w:pPr>
      <w:spacing w:after="160" w:line="240" w:lineRule="exact"/>
      <w:ind w:right="125"/>
    </w:pPr>
    <w:rPr>
      <w:rFonts w:ascii="Calibri" w:hAnsi="Calibri" w:cs="Calibri"/>
      <w:color w:val="5B6770"/>
      <w:lang w:val="en-GB"/>
    </w:rPr>
  </w:style>
  <w:style w:type="paragraph" w:customStyle="1" w:styleId="SorainenOfferTable1Centre">
    <w:name w:val="Sorainen Offer Table 1 Centre"/>
    <w:basedOn w:val="SorainenOfferTable1"/>
    <w:uiPriority w:val="99"/>
    <w:rsid w:val="007941BC"/>
    <w:pPr>
      <w:jc w:val="center"/>
    </w:pPr>
  </w:style>
  <w:style w:type="paragraph" w:customStyle="1" w:styleId="SorainenOfferTable1CentreBold">
    <w:name w:val="Sorainen Offer Table 1 Centre Bold"/>
    <w:basedOn w:val="SorainenOfferTable1"/>
    <w:uiPriority w:val="99"/>
    <w:rsid w:val="007941BC"/>
    <w:pPr>
      <w:jc w:val="center"/>
    </w:pPr>
    <w:rPr>
      <w:b/>
      <w:bCs/>
    </w:rPr>
  </w:style>
  <w:style w:type="paragraph" w:customStyle="1" w:styleId="SorainenOfferTable1Right">
    <w:name w:val="Sorainen Offer Table 1 Right"/>
    <w:basedOn w:val="SorainenOfferTable1"/>
    <w:uiPriority w:val="99"/>
    <w:rsid w:val="007941BC"/>
    <w:pPr>
      <w:jc w:val="right"/>
    </w:pPr>
  </w:style>
  <w:style w:type="paragraph" w:customStyle="1" w:styleId="SorainenOfferTableHeading1">
    <w:name w:val="Sorainen Offer Table Heading 1"/>
    <w:basedOn w:val="SorainenOfferNormal"/>
    <w:uiPriority w:val="99"/>
    <w:rsid w:val="007941BC"/>
    <w:pPr>
      <w:jc w:val="center"/>
    </w:pPr>
    <w:rPr>
      <w:b/>
      <w:bCs/>
      <w:color w:val="004B87"/>
    </w:rPr>
  </w:style>
  <w:style w:type="paragraph" w:customStyle="1" w:styleId="SorainenOfferTableHeading2">
    <w:name w:val="Sorainen Offer Table Heading 2"/>
    <w:basedOn w:val="SorainenOfferTableHeading1"/>
    <w:uiPriority w:val="99"/>
    <w:rsid w:val="007941BC"/>
    <w:rPr>
      <w:color w:val="FFFFFF"/>
    </w:rPr>
  </w:style>
  <w:style w:type="paragraph" w:customStyle="1" w:styleId="SorainenOfferTableHeadingblue-right">
    <w:name w:val="Sorainen Offer Table Heading blue-right"/>
    <w:basedOn w:val="SorainenOfferTableHeading1"/>
    <w:uiPriority w:val="99"/>
    <w:rsid w:val="007941BC"/>
    <w:pPr>
      <w:ind w:right="123"/>
      <w:jc w:val="right"/>
    </w:pPr>
  </w:style>
  <w:style w:type="paragraph" w:customStyle="1" w:styleId="SorainenOfferTableHeadingblue-right-nospace">
    <w:name w:val="Sorainen Offer Table Heading blue-right-nospace"/>
    <w:basedOn w:val="SorainenOfferTableHeadingblue-right"/>
    <w:uiPriority w:val="99"/>
    <w:rsid w:val="007941BC"/>
    <w:pPr>
      <w:spacing w:before="360" w:after="0"/>
      <w:ind w:right="125"/>
    </w:pPr>
  </w:style>
  <w:style w:type="paragraph" w:customStyle="1" w:styleId="SorainenOfferTableHeadingLeft">
    <w:name w:val="Sorainen Offer Table Heading Left"/>
    <w:basedOn w:val="Normaallaad"/>
    <w:uiPriority w:val="99"/>
    <w:rsid w:val="007941BC"/>
    <w:pPr>
      <w:spacing w:before="120" w:after="120"/>
    </w:pPr>
    <w:rPr>
      <w:rFonts w:ascii="Calibri" w:hAnsi="Calibri" w:cs="Calibri"/>
      <w:b/>
      <w:bCs/>
      <w:i/>
      <w:iCs/>
      <w:color w:val="004B87"/>
      <w:kern w:val="0"/>
      <w:lang w:val="en-GB"/>
      <w14:ligatures w14:val="none"/>
    </w:rPr>
  </w:style>
  <w:style w:type="paragraph" w:customStyle="1" w:styleId="SorainenOfferTableHeadingWhiteCentre">
    <w:name w:val="Sorainen Offer Table Heading White Centre"/>
    <w:basedOn w:val="SorainenOfferTable1CentreBold"/>
    <w:uiPriority w:val="6"/>
    <w:rsid w:val="007941BC"/>
    <w:pPr>
      <w:spacing w:before="120" w:after="120"/>
      <w:ind w:right="0"/>
    </w:pPr>
    <w:rPr>
      <w:color w:val="FFFFFF" w:themeColor="background1"/>
    </w:rPr>
  </w:style>
  <w:style w:type="paragraph" w:customStyle="1" w:styleId="SorainenOfferTableHeadingWhiteLeft">
    <w:name w:val="Sorainen Offer Table Heading White Left"/>
    <w:basedOn w:val="SorainenOfferTableHeadingWhiteCentre"/>
    <w:uiPriority w:val="6"/>
    <w:rsid w:val="007941BC"/>
    <w:pPr>
      <w:jc w:val="left"/>
    </w:pPr>
  </w:style>
  <w:style w:type="paragraph" w:customStyle="1" w:styleId="SorainenOfferTitleBold">
    <w:name w:val="Sorainen Offer Title Bold"/>
    <w:basedOn w:val="SorainenOfferTitle"/>
    <w:uiPriority w:val="99"/>
    <w:rsid w:val="007941BC"/>
    <w:rPr>
      <w:b/>
      <w:bCs/>
    </w:rPr>
  </w:style>
  <w:style w:type="paragraph" w:customStyle="1" w:styleId="SorainenOfferfootnote">
    <w:name w:val="Sorainen_Offer_footnote"/>
    <w:basedOn w:val="SorainenOfferNormal"/>
    <w:rsid w:val="007941BC"/>
    <w:rPr>
      <w:sz w:val="20"/>
    </w:rPr>
  </w:style>
  <w:style w:type="paragraph" w:styleId="Loendilik">
    <w:name w:val="List Paragraph"/>
    <w:basedOn w:val="Normaallaad"/>
    <w:uiPriority w:val="34"/>
    <w:qFormat/>
    <w:rsid w:val="007941BC"/>
    <w:pPr>
      <w:spacing w:after="0" w:line="240" w:lineRule="auto"/>
      <w:ind w:left="720"/>
      <w:contextualSpacing/>
    </w:pPr>
    <w:rPr>
      <w:rFonts w:ascii="Times New Roman" w:hAnsi="Times New Roman"/>
      <w:kern w:val="0"/>
      <w14:ligatures w14:val="none"/>
    </w:rPr>
  </w:style>
  <w:style w:type="character" w:customStyle="1" w:styleId="UnresolvedMention1">
    <w:name w:val="Unresolved Mention1"/>
    <w:basedOn w:val="Liguvaikefont"/>
    <w:uiPriority w:val="99"/>
    <w:semiHidden/>
    <w:unhideWhenUsed/>
    <w:rsid w:val="007941BC"/>
    <w:rPr>
      <w:color w:val="605E5C"/>
      <w:shd w:val="clear" w:color="auto" w:fill="E1DFDD"/>
    </w:rPr>
  </w:style>
  <w:style w:type="paragraph" w:styleId="Jutumullitekst">
    <w:name w:val="Balloon Text"/>
    <w:basedOn w:val="Normaallaad"/>
    <w:link w:val="JutumullitekstMrk"/>
    <w:uiPriority w:val="99"/>
    <w:semiHidden/>
    <w:unhideWhenUsed/>
    <w:rsid w:val="007941BC"/>
    <w:pPr>
      <w:spacing w:after="0" w:line="240" w:lineRule="auto"/>
    </w:pPr>
    <w:rPr>
      <w:rFonts w:ascii="Segoe UI" w:hAnsi="Segoe UI" w:cs="Segoe UI"/>
      <w:kern w:val="0"/>
      <w:sz w:val="18"/>
      <w:szCs w:val="18"/>
      <w14:ligatures w14:val="none"/>
    </w:rPr>
  </w:style>
  <w:style w:type="character" w:customStyle="1" w:styleId="JutumullitekstMrk">
    <w:name w:val="Jutumullitekst Märk"/>
    <w:basedOn w:val="Liguvaikefont"/>
    <w:link w:val="Jutumullitekst"/>
    <w:uiPriority w:val="99"/>
    <w:semiHidden/>
    <w:rsid w:val="007941BC"/>
    <w:rPr>
      <w:rFonts w:ascii="Segoe UI" w:hAnsi="Segoe UI" w:cs="Segoe UI"/>
      <w:kern w:val="0"/>
      <w:sz w:val="18"/>
      <w:szCs w:val="18"/>
      <w14:ligatures w14:val="none"/>
    </w:rPr>
  </w:style>
  <w:style w:type="table" w:customStyle="1" w:styleId="TableGrid1">
    <w:name w:val="Table Grid1"/>
    <w:basedOn w:val="Normaaltabel"/>
    <w:next w:val="Kontuurtabel"/>
    <w:uiPriority w:val="39"/>
    <w:rsid w:val="007941B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ontuurtabel">
    <w:name w:val="Table Grid"/>
    <w:basedOn w:val="Normaaltabel"/>
    <w:uiPriority w:val="39"/>
    <w:rsid w:val="007941B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aldis">
    <w:name w:val="caption"/>
    <w:basedOn w:val="Normaallaad"/>
    <w:next w:val="Normaallaad"/>
    <w:uiPriority w:val="35"/>
    <w:unhideWhenUsed/>
    <w:qFormat/>
    <w:rsid w:val="007941BC"/>
    <w:pPr>
      <w:spacing w:after="200" w:line="240" w:lineRule="auto"/>
    </w:pPr>
    <w:rPr>
      <w:rFonts w:ascii="Times New Roman" w:hAnsi="Times New Roman"/>
      <w:i/>
      <w:iCs/>
      <w:color w:val="44546A" w:themeColor="text2"/>
      <w:kern w:val="0"/>
      <w:sz w:val="18"/>
      <w:szCs w:val="18"/>
      <w14:ligatures w14:val="none"/>
    </w:rPr>
  </w:style>
  <w:style w:type="paragraph" w:styleId="Redaktsioon">
    <w:name w:val="Revision"/>
    <w:hidden/>
    <w:uiPriority w:val="99"/>
    <w:semiHidden/>
    <w:rsid w:val="007941BC"/>
    <w:pPr>
      <w:spacing w:after="0" w:line="240" w:lineRule="auto"/>
    </w:pPr>
    <w:rPr>
      <w:rFonts w:ascii="Times New Roman" w:hAnsi="Times New Roman"/>
      <w:kern w:val="0"/>
      <w14:ligatures w14:val="none"/>
    </w:rPr>
  </w:style>
  <w:style w:type="character" w:styleId="Lahendamatamainimine">
    <w:name w:val="Unresolved Mention"/>
    <w:basedOn w:val="Liguvaikefont"/>
    <w:uiPriority w:val="99"/>
    <w:semiHidden/>
    <w:unhideWhenUsed/>
    <w:rsid w:val="007941BC"/>
    <w:rPr>
      <w:color w:val="605E5C"/>
      <w:shd w:val="clear" w:color="auto" w:fill="E1DFDD"/>
    </w:rPr>
  </w:style>
  <w:style w:type="paragraph" w:customStyle="1" w:styleId="Point0letter">
    <w:name w:val="Point 0 (letter)"/>
    <w:basedOn w:val="Normaallaad"/>
    <w:rsid w:val="007941BC"/>
    <w:pPr>
      <w:numPr>
        <w:numId w:val="26"/>
      </w:numPr>
      <w:tabs>
        <w:tab w:val="clear" w:pos="360"/>
        <w:tab w:val="num" w:pos="743"/>
        <w:tab w:val="num" w:pos="1043"/>
        <w:tab w:val="num" w:pos="1080"/>
        <w:tab w:val="num" w:pos="1440"/>
        <w:tab w:val="num" w:pos="1479"/>
        <w:tab w:val="num" w:pos="2145"/>
        <w:tab w:val="num" w:pos="2197"/>
      </w:tabs>
      <w:spacing w:before="120" w:after="120" w:line="240" w:lineRule="auto"/>
      <w:ind w:left="1440"/>
      <w:jc w:val="both"/>
    </w:pPr>
    <w:rPr>
      <w:rFonts w:ascii="Times New Roman" w:eastAsia="Times New Roman" w:hAnsi="Times New Roman" w:cs="Times New Roman"/>
      <w:kern w:val="0"/>
      <w:sz w:val="24"/>
      <w:lang w:val="en-GB" w:eastAsia="en-GB"/>
      <w14:ligatures w14:val="none"/>
    </w:rPr>
  </w:style>
  <w:style w:type="paragraph" w:styleId="SK1">
    <w:name w:val="toc 1"/>
    <w:basedOn w:val="Normaallaad"/>
    <w:next w:val="Normaallaad"/>
    <w:autoRedefine/>
    <w:uiPriority w:val="39"/>
    <w:unhideWhenUsed/>
    <w:rsid w:val="007941BC"/>
    <w:pPr>
      <w:spacing w:after="100" w:line="240" w:lineRule="auto"/>
    </w:pPr>
    <w:rPr>
      <w:rFonts w:ascii="Times New Roman" w:hAnsi="Times New Roman"/>
      <w:kern w:val="0"/>
      <w14:ligatures w14:val="none"/>
    </w:rPr>
  </w:style>
  <w:style w:type="paragraph" w:styleId="SK2">
    <w:name w:val="toc 2"/>
    <w:basedOn w:val="Normaallaad"/>
    <w:next w:val="Normaallaad"/>
    <w:autoRedefine/>
    <w:uiPriority w:val="39"/>
    <w:unhideWhenUsed/>
    <w:rsid w:val="007941BC"/>
    <w:pPr>
      <w:spacing w:after="100" w:line="240" w:lineRule="auto"/>
      <w:ind w:left="220"/>
    </w:pPr>
    <w:rPr>
      <w:rFonts w:ascii="Times New Roman" w:hAnsi="Times New Roman"/>
      <w:kern w:val="0"/>
      <w14:ligatures w14:val="none"/>
    </w:rPr>
  </w:style>
  <w:style w:type="character" w:styleId="Tugev">
    <w:name w:val="Strong"/>
    <w:basedOn w:val="Liguvaikefont"/>
    <w:uiPriority w:val="22"/>
    <w:qFormat/>
    <w:rsid w:val="007941BC"/>
    <w:rPr>
      <w:b/>
      <w:bCs/>
    </w:rPr>
  </w:style>
  <w:style w:type="paragraph" w:customStyle="1" w:styleId="pf0">
    <w:name w:val="pf0"/>
    <w:basedOn w:val="Normaallaad"/>
    <w:rsid w:val="007941BC"/>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cf01">
    <w:name w:val="cf01"/>
    <w:basedOn w:val="Liguvaikefont"/>
    <w:rsid w:val="007941BC"/>
    <w:rPr>
      <w:rFonts w:ascii="Segoe UI" w:hAnsi="Segoe UI" w:cs="Segoe UI" w:hint="default"/>
      <w:sz w:val="18"/>
      <w:szCs w:val="18"/>
    </w:rPr>
  </w:style>
  <w:style w:type="character" w:customStyle="1" w:styleId="cf21">
    <w:name w:val="cf21"/>
    <w:basedOn w:val="Liguvaikefont"/>
    <w:rsid w:val="007941BC"/>
    <w:rPr>
      <w:rFonts w:ascii="Segoe UI" w:hAnsi="Segoe UI" w:cs="Segoe UI" w:hint="default"/>
      <w:color w:val="0000FF"/>
      <w:sz w:val="18"/>
      <w:szCs w:val="18"/>
    </w:rPr>
  </w:style>
  <w:style w:type="character" w:styleId="Klastatudhperlink">
    <w:name w:val="FollowedHyperlink"/>
    <w:basedOn w:val="Liguvaikefont"/>
    <w:uiPriority w:val="99"/>
    <w:semiHidden/>
    <w:unhideWhenUsed/>
    <w:rsid w:val="007941BC"/>
    <w:rPr>
      <w:color w:val="954F72" w:themeColor="followedHyperlink"/>
      <w:u w:val="single"/>
    </w:rPr>
  </w:style>
  <w:style w:type="character" w:styleId="Mainimine">
    <w:name w:val="Mention"/>
    <w:basedOn w:val="Liguvaikefont"/>
    <w:uiPriority w:val="99"/>
    <w:unhideWhenUsed/>
    <w:rsid w:val="007941BC"/>
    <w:rPr>
      <w:color w:val="2B579A"/>
      <w:shd w:val="clear" w:color="auto" w:fill="E1DFDD"/>
    </w:rPr>
  </w:style>
  <w:style w:type="paragraph" w:styleId="SK3">
    <w:name w:val="toc 3"/>
    <w:basedOn w:val="Normaallaad"/>
    <w:next w:val="Normaallaad"/>
    <w:autoRedefine/>
    <w:uiPriority w:val="39"/>
    <w:unhideWhenUsed/>
    <w:rsid w:val="007941BC"/>
    <w:pPr>
      <w:spacing w:after="100"/>
      <w:ind w:left="440"/>
    </w:pPr>
    <w:rPr>
      <w:rFonts w:eastAsiaTheme="minorEastAsia"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irjam.rannula@fin.ee" TargetMode="External"/><Relationship Id="rId18" Type="http://schemas.openxmlformats.org/officeDocument/2006/relationships/comments" Target="comments.xml"/><Relationship Id="rId26" Type="http://schemas.microsoft.com/office/2011/relationships/people" Target="peop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webSettings" Target="webSettings.xml"/><Relationship Id="rId12" Type="http://schemas.openxmlformats.org/officeDocument/2006/relationships/hyperlink" Target="mailto:anastasia.nommik@fin.ee" TargetMode="External"/><Relationship Id="rId17" Type="http://schemas.openxmlformats.org/officeDocument/2006/relationships/image" Target="media/image1.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arge.kaskpeit@fin.ee" TargetMode="Externa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valner.lille@fin.ee"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mailto:sirje.lilover@fin.ee" TargetMode="External"/><Relationship Id="rId23" Type="http://schemas.openxmlformats.org/officeDocument/2006/relationships/hyperlink" Target="https://eelnoud.valitsus.ee/main/mount/docList/12fbb96c-21f8-4e5c-93f9-4bfd50e54a86" TargetMode="External"/><Relationship Id="rId10" Type="http://schemas.openxmlformats.org/officeDocument/2006/relationships/hyperlink" Target="mailto:thomas.auvaart@fin.ee" TargetMode="External"/><Relationship Id="rId19" Type="http://schemas.microsoft.com/office/2011/relationships/commentsExtended" Target="commentsExtended.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arit.maidla@fin.ee" TargetMode="External"/><Relationship Id="rId22" Type="http://schemas.openxmlformats.org/officeDocument/2006/relationships/hyperlink" Target="https://www.just.ee/media/1393/download"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3" Type="http://schemas.openxmlformats.org/officeDocument/2006/relationships/hyperlink" Target="https://www.icmagroup.org/assets/documents/GMRA2000.pdf" TargetMode="External"/><Relationship Id="rId18" Type="http://schemas.openxmlformats.org/officeDocument/2006/relationships/hyperlink" Target="https://eur-lex.europa.eu/legal-content/ET/TXT/?uri=CELEX%3A32024L1174" TargetMode="External"/><Relationship Id="rId26" Type="http://schemas.openxmlformats.org/officeDocument/2006/relationships/hyperlink" Target="https://ekhy.ee/tegevus/standardid/riiklikud-eesti-varahindamise-standardid/" TargetMode="External"/><Relationship Id="rId39" Type="http://schemas.openxmlformats.org/officeDocument/2006/relationships/hyperlink" Target="https://www.icmagroup.org/sustainable-finance/the-principles-guidelines-and-handbooks/green-bond-principles-gbp/" TargetMode="External"/><Relationship Id="rId21" Type="http://schemas.openxmlformats.org/officeDocument/2006/relationships/hyperlink" Target="https://eur-lex.europa.eu/legal-content/ET/TXT/HTML/?uri=CELEX:52018DC0097&amp;from=EN" TargetMode="External"/><Relationship Id="rId34" Type="http://schemas.openxmlformats.org/officeDocument/2006/relationships/hyperlink" Target="https://www.riigiteataja.ee/akt/905900" TargetMode="External"/><Relationship Id="rId42" Type="http://schemas.openxmlformats.org/officeDocument/2006/relationships/hyperlink" Target="https://www.riigiteataja.ee/akt/109062021005?leiaKehtiv" TargetMode="External"/><Relationship Id="rId7" Type="http://schemas.openxmlformats.org/officeDocument/2006/relationships/hyperlink" Target="https://www.fsb.org/wp-content/uploads/r_141015.pdf" TargetMode="External"/><Relationship Id="rId2" Type="http://schemas.openxmlformats.org/officeDocument/2006/relationships/hyperlink" Target="https://www.isda.org/" TargetMode="External"/><Relationship Id="rId16" Type="http://schemas.openxmlformats.org/officeDocument/2006/relationships/hyperlink" Target="https://www.bis.org/publ/bcbs169.pdf" TargetMode="External"/><Relationship Id="rId20" Type="http://schemas.openxmlformats.org/officeDocument/2006/relationships/hyperlink" Target="https://www.srb.europa.eu/system/files/media/document/MREL%20Policy%202024_clean%20version_web.pdf" TargetMode="External"/><Relationship Id="rId29" Type="http://schemas.openxmlformats.org/officeDocument/2006/relationships/hyperlink" Target="https://tegova.org/european-valuation-standards-evs" TargetMode="External"/><Relationship Id="rId41" Type="http://schemas.openxmlformats.org/officeDocument/2006/relationships/hyperlink" Target="https://liven.ee/investor/volakirjad/" TargetMode="External"/><Relationship Id="rId1" Type="http://schemas.openxmlformats.org/officeDocument/2006/relationships/hyperlink" Target="https://ec.europa.eu/sustainable-finance-taxonomy/" TargetMode="External"/><Relationship Id="rId6" Type="http://schemas.openxmlformats.org/officeDocument/2006/relationships/hyperlink" Target="https://www.unidroit.org/instruments/capital-markets/geneva-convention/" TargetMode="External"/><Relationship Id="rId11" Type="http://schemas.openxmlformats.org/officeDocument/2006/relationships/hyperlink" Target="https://www.isda.org/book/1992-isda-master-agreement-multi-currency/" TargetMode="External"/><Relationship Id="rId24" Type="http://schemas.openxmlformats.org/officeDocument/2006/relationships/hyperlink" Target="https://ec.europa.eu/info/files/190618-sustainable-finance-teg-report-green-bond-standard_et" TargetMode="External"/><Relationship Id="rId32" Type="http://schemas.openxmlformats.org/officeDocument/2006/relationships/hyperlink" Target="https://www.europarl.europa.eu/RegData/etudes/IDAN/2021/689468/IPOL_IDA(2021)689468_EN.pdf" TargetMode="External"/><Relationship Id="rId37" Type="http://schemas.openxmlformats.org/officeDocument/2006/relationships/hyperlink" Target="https://kliimaministeerium.ee/energeetika-maavarad/energiatohusus/energiatohusus" TargetMode="External"/><Relationship Id="rId40" Type="http://schemas.openxmlformats.org/officeDocument/2006/relationships/hyperlink" Target="https://www.climatebonds.net/standard" TargetMode="External"/><Relationship Id="rId5" Type="http://schemas.openxmlformats.org/officeDocument/2006/relationships/hyperlink" Target="https://uncitral.un.org/sites/uncitral.un.org/files/media-documents/uncitral/en/05-80722_ebook.pdf" TargetMode="External"/><Relationship Id="rId15" Type="http://schemas.openxmlformats.org/officeDocument/2006/relationships/hyperlink" Target="https://eur-lex.europa.eu/legal-content/EN/TXT/PDF/?uri=CELEX:52021AB0001&amp;from=EN" TargetMode="External"/><Relationship Id="rId23" Type="http://schemas.openxmlformats.org/officeDocument/2006/relationships/hyperlink" Target="https://www.riigikogu.ee/tegevus/dokumendiregister/dokument/56334b35-63bc-4c49-b3bb-a634b45c5c03/Eesti%20seisukohad%20kestliku%20rahastamise%20raamistiku%20kohta%20-%20COM(2021)%20390;%20COM(2021)%20391;%20C(2021)%204987" TargetMode="External"/><Relationship Id="rId28" Type="http://schemas.openxmlformats.org/officeDocument/2006/relationships/hyperlink" Target="https://www.rics.org/ee" TargetMode="External"/><Relationship Id="rId36" Type="http://schemas.openxmlformats.org/officeDocument/2006/relationships/hyperlink" Target="https://fi.ee/et/juhendid/pangandus-ja-krediit/euroopa-pangandusjarelevalve-asutuse-suuniste-suunised-laenude-valjastamise-ja-jalgimise-kohta-valja" TargetMode="External"/><Relationship Id="rId10" Type="http://schemas.openxmlformats.org/officeDocument/2006/relationships/hyperlink" Target="https://www.icmagroup.org/assets/documents/Regulatory/Repo/Repo-FAQs-January-2019-050221.pdf" TargetMode="External"/><Relationship Id="rId19" Type="http://schemas.openxmlformats.org/officeDocument/2006/relationships/hyperlink" Target="https://www.consilium.europa.eu/et/press/press-releases/2024/03/26/council-adopts-directive-on-indirect-subscription-chains/" TargetMode="External"/><Relationship Id="rId31" Type="http://schemas.openxmlformats.org/officeDocument/2006/relationships/hyperlink" Target="http://www.isda.org" TargetMode="External"/><Relationship Id="rId4" Type="http://schemas.openxmlformats.org/officeDocument/2006/relationships/hyperlink" Target="https://www.unidroit.org/english/principles/netting/netting-principles2013-e.pdf" TargetMode="External"/><Relationship Id="rId9" Type="http://schemas.openxmlformats.org/officeDocument/2006/relationships/hyperlink" Target="https://www.nasdaqbaltic.com/files/tallinn/bors/koolitus/Vaartpaberite_teejuht.pdf" TargetMode="External"/><Relationship Id="rId14" Type="http://schemas.openxmlformats.org/officeDocument/2006/relationships/hyperlink" Target="https://www.icmagroup.org/assets/documents/Legal/GMRA-2011/GMRA-2011/GMRA%202011_2011.04.20_formular.pdf" TargetMode="External"/><Relationship Id="rId22" Type="http://schemas.openxmlformats.org/officeDocument/2006/relationships/hyperlink" Target="https://eur-lex.europa.eu/legal-content/EN/TXT/?uri=CELEX:52021DC0390" TargetMode="External"/><Relationship Id="rId27" Type="http://schemas.openxmlformats.org/officeDocument/2006/relationships/hyperlink" Target="https://www.ivsc.org/" TargetMode="External"/><Relationship Id="rId30" Type="http://schemas.openxmlformats.org/officeDocument/2006/relationships/hyperlink" Target="https://www.riigikogu.ee/download/78e7973d-8daa-436a-ad5a-7448defb2a0c" TargetMode="External"/><Relationship Id="rId35" Type="http://schemas.openxmlformats.org/officeDocument/2006/relationships/hyperlink" Target="https://www.eba.europa.eu/legacy/regulation-and-policy/regulatory-activities/credit-risk/guidelines-loan-origination-and" TargetMode="External"/><Relationship Id="rId43" Type="http://schemas.openxmlformats.org/officeDocument/2006/relationships/hyperlink" Target="https://www.eba.europa.eu/sites/default/files/document_library/Publications/Guidelines/2020/Guidelines%20on%20loan%20origination%20and%20monitoring/884283/EBA%20GL%202020%2006%20Final%20Report%20on%20GL%20on%20loan%20origination%20and%20monitoring.pdf" TargetMode="External"/><Relationship Id="rId8" Type="http://schemas.openxmlformats.org/officeDocument/2006/relationships/hyperlink" Target="https://fp.lhv.ee/academy/investmentguide/terms?locale=et&amp;firstLetter=true&amp;key=R" TargetMode="External"/><Relationship Id="rId3" Type="http://schemas.openxmlformats.org/officeDocument/2006/relationships/hyperlink" Target="https://service.betterregulation.com/sites/default/files/FINAL_2018-ISDA-Model-Netting-Act-and-Guide_Oct15.pdf" TargetMode="External"/><Relationship Id="rId12" Type="http://schemas.openxmlformats.org/officeDocument/2006/relationships/hyperlink" Target="https://www.isda.org/book/2002-isda-master-agreement-mylibrary/" TargetMode="External"/><Relationship Id="rId17" Type="http://schemas.openxmlformats.org/officeDocument/2006/relationships/hyperlink" Target="https://eelnoud.valitsus.ee/main/mount/docList/dc2f780f-7684-493c-af77-3c621e9fa893" TargetMode="External"/><Relationship Id="rId25" Type="http://schemas.openxmlformats.org/officeDocument/2006/relationships/hyperlink" Target="https://ec.europa.eu/sustainable-finance-taxonomy/" TargetMode="External"/><Relationship Id="rId33" Type="http://schemas.openxmlformats.org/officeDocument/2006/relationships/hyperlink" Target="https://eur-lex.europa.eu/legal-content/EN/TXT/PDF/?uri=CELEX:32016R1075" TargetMode="External"/><Relationship Id="rId38" Type="http://schemas.openxmlformats.org/officeDocument/2006/relationships/hyperlink" Target="https://ariregister.rik.ee/est/statistics/bankruptcies_and_deletions"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DE7482-1F52-4212-8C07-E65D23279D71}">
  <ds:schemaRefs>
    <ds:schemaRef ds:uri="http://schemas.microsoft.com/sharepoint/v3/contenttype/forms"/>
  </ds:schemaRefs>
</ds:datastoreItem>
</file>

<file path=customXml/itemProps2.xml><?xml version="1.0" encoding="utf-8"?>
<ds:datastoreItem xmlns:ds="http://schemas.openxmlformats.org/officeDocument/2006/customXml" ds:itemID="{B15B2F50-4423-4D47-B3C1-B2AED8404FB1}">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7C7E4D39-6A0C-4110-8831-BD28856629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73527</Words>
  <Characters>426462</Characters>
  <Application>Microsoft Office Word</Application>
  <DocSecurity>0</DocSecurity>
  <Lines>3553</Lines>
  <Paragraphs>997</Paragraphs>
  <ScaleCrop>false</ScaleCrop>
  <Company/>
  <LinksUpToDate>false</LinksUpToDate>
  <CharactersWithSpaces>498992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Nõmmik</dc:creator>
  <cp:keywords/>
  <dc:description/>
  <cp:lastModifiedBy>Katariina Kärsten - JUSTDIGI</cp:lastModifiedBy>
  <cp:revision>13</cp:revision>
  <dcterms:created xsi:type="dcterms:W3CDTF">2025-01-07T08:25:00Z</dcterms:created>
  <dcterms:modified xsi:type="dcterms:W3CDTF">2025-02-28T11:54:00Z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2025-02-18T14:57:33Z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1196a11d-f6dd-4457-8417-2694f1d45a84</vt:lpwstr>
  </property>
  <property fmtid="{D5CDD505-2E9C-101B-9397-08002B2CF9AE}" pid="9" name="MSIP_Label_defa4170-0d19-0005-0004-bc88714345d2_ContentBits">
    <vt:lpwstr>0</vt:lpwstr>
  </property>
  <property fmtid="{D5CDD505-2E9C-101B-9397-08002B2CF9AE}" pid="10" name="MediaServiceImageTags">
    <vt:lpwstr/>
  </property>
</Properties>
</file>